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852" w:rsidRDefault="003E4852" w:rsidP="003E4852">
      <w:pPr>
        <w:jc w:val="center"/>
        <w:rPr>
          <w:b/>
          <w:sz w:val="52"/>
          <w:szCs w:val="52"/>
        </w:rPr>
      </w:pPr>
      <w:r>
        <w:rPr>
          <w:b/>
          <w:sz w:val="52"/>
          <w:szCs w:val="52"/>
        </w:rPr>
        <w:t>Associazione Gli altri siamo noi</w:t>
      </w:r>
    </w:p>
    <w:p w:rsidR="003E4852" w:rsidRPr="00311083" w:rsidRDefault="003E4852" w:rsidP="003E4852">
      <w:pPr>
        <w:jc w:val="center"/>
        <w:rPr>
          <w:b/>
          <w:sz w:val="28"/>
          <w:szCs w:val="28"/>
        </w:rPr>
      </w:pPr>
      <w:r>
        <w:rPr>
          <w:b/>
          <w:sz w:val="28"/>
          <w:szCs w:val="28"/>
        </w:rPr>
        <w:t>UFFICIO INFORMAGIOVANI</w:t>
      </w:r>
    </w:p>
    <w:p w:rsidR="003E4852" w:rsidRPr="00E66BCE" w:rsidRDefault="003E4852" w:rsidP="003E4852">
      <w:pPr>
        <w:jc w:val="center"/>
        <w:rPr>
          <w:b/>
          <w:sz w:val="32"/>
          <w:szCs w:val="32"/>
        </w:rPr>
      </w:pPr>
      <w:r w:rsidRPr="00E66BCE">
        <w:rPr>
          <w:b/>
          <w:sz w:val="32"/>
          <w:szCs w:val="32"/>
        </w:rPr>
        <w:t>Via nazionale 27- 88020 Jacurso CZ</w:t>
      </w:r>
    </w:p>
    <w:p w:rsidR="003E4852" w:rsidRPr="00D17701" w:rsidRDefault="003E4852" w:rsidP="003E4852">
      <w:pPr>
        <w:jc w:val="center"/>
        <w:rPr>
          <w:b/>
        </w:rPr>
      </w:pPr>
      <w:r>
        <w:rPr>
          <w:b/>
        </w:rPr>
        <w:t>Telefax 0968/751880</w:t>
      </w:r>
      <w:r w:rsidRPr="00D17701">
        <w:rPr>
          <w:b/>
        </w:rPr>
        <w:t>- CELL.340/8556497</w:t>
      </w:r>
    </w:p>
    <w:p w:rsidR="003E4852" w:rsidRPr="00D17701" w:rsidRDefault="003E4852" w:rsidP="003E4852">
      <w:pPr>
        <w:jc w:val="center"/>
        <w:rPr>
          <w:b/>
          <w:sz w:val="28"/>
          <w:szCs w:val="28"/>
        </w:rPr>
      </w:pPr>
      <w:r w:rsidRPr="00D17701">
        <w:rPr>
          <w:b/>
          <w:sz w:val="28"/>
          <w:szCs w:val="28"/>
        </w:rPr>
        <w:t xml:space="preserve">MAIL </w:t>
      </w:r>
      <w:r>
        <w:rPr>
          <w:b/>
          <w:sz w:val="28"/>
          <w:szCs w:val="28"/>
        </w:rPr>
        <w:t>glialtrisiamonoi@yahoo.it</w:t>
      </w:r>
    </w:p>
    <w:p w:rsidR="003E4852" w:rsidRDefault="003E4852" w:rsidP="003E4852"/>
    <w:p w:rsidR="003E4852" w:rsidRDefault="003E4852" w:rsidP="003E4852"/>
    <w:p w:rsidR="003E4852" w:rsidRPr="001E5BA9" w:rsidRDefault="003E4852" w:rsidP="003E4852">
      <w:pPr>
        <w:rPr>
          <w:b/>
        </w:rPr>
      </w:pPr>
      <w:r w:rsidRPr="001E5BA9">
        <w:rPr>
          <w:b/>
        </w:rPr>
        <w:t>L’invio può essere fatto anche tramite la vostra posta elettronica, basta comunicarla</w:t>
      </w:r>
      <w:r>
        <w:rPr>
          <w:b/>
        </w:rPr>
        <w:t xml:space="preserve"> ( qualora non l’abbiate fatto inviare copia delibera d’adesione)</w:t>
      </w:r>
    </w:p>
    <w:p w:rsidR="003E4852" w:rsidRPr="00D17701" w:rsidRDefault="003E4852" w:rsidP="003E4852">
      <w:pPr>
        <w:rPr>
          <w:b/>
          <w:sz w:val="28"/>
          <w:szCs w:val="28"/>
        </w:rPr>
      </w:pPr>
    </w:p>
    <w:p w:rsidR="003E4852" w:rsidRDefault="003E4852" w:rsidP="003E4852">
      <w:pPr>
        <w:jc w:val="right"/>
        <w:rPr>
          <w:b/>
          <w:sz w:val="28"/>
          <w:szCs w:val="28"/>
        </w:rPr>
      </w:pPr>
      <w:r w:rsidRPr="00A90F0C">
        <w:rPr>
          <w:b/>
          <w:sz w:val="28"/>
          <w:szCs w:val="28"/>
        </w:rPr>
        <w:t>Alla co</w:t>
      </w:r>
      <w:r>
        <w:rPr>
          <w:b/>
          <w:sz w:val="28"/>
          <w:szCs w:val="28"/>
        </w:rPr>
        <w:t>rtese attenzione Sindaco</w:t>
      </w:r>
    </w:p>
    <w:p w:rsidR="003E4852" w:rsidRDefault="003E4852" w:rsidP="003E4852">
      <w:pPr>
        <w:ind w:left="4248" w:firstLine="708"/>
        <w:rPr>
          <w:b/>
          <w:sz w:val="28"/>
          <w:szCs w:val="28"/>
        </w:rPr>
      </w:pPr>
    </w:p>
    <w:p w:rsidR="003E4852" w:rsidRPr="003F13FC" w:rsidRDefault="003E4852" w:rsidP="003E4852">
      <w:pPr>
        <w:ind w:left="4248" w:firstLine="708"/>
        <w:rPr>
          <w:sz w:val="28"/>
          <w:szCs w:val="28"/>
        </w:rPr>
      </w:pPr>
      <w:r w:rsidRPr="00991CE7">
        <w:rPr>
          <w:b/>
          <w:sz w:val="28"/>
          <w:szCs w:val="28"/>
        </w:rPr>
        <w:t>Spett.Le Comune</w:t>
      </w:r>
      <w:r>
        <w:rPr>
          <w:sz w:val="28"/>
          <w:szCs w:val="28"/>
        </w:rPr>
        <w:tab/>
      </w:r>
      <w:r>
        <w:rPr>
          <w:sz w:val="28"/>
          <w:szCs w:val="28"/>
        </w:rPr>
        <w:tab/>
      </w:r>
      <w:r>
        <w:rPr>
          <w:sz w:val="28"/>
          <w:szCs w:val="28"/>
        </w:rPr>
        <w:tab/>
      </w:r>
      <w:r>
        <w:rPr>
          <w:sz w:val="28"/>
          <w:szCs w:val="28"/>
        </w:rPr>
        <w:tab/>
      </w:r>
      <w:r>
        <w:rPr>
          <w:sz w:val="28"/>
          <w:szCs w:val="28"/>
        </w:rPr>
        <w:tab/>
      </w:r>
      <w:r>
        <w:rPr>
          <w:sz w:val="28"/>
          <w:szCs w:val="28"/>
        </w:rPr>
        <w:tab/>
      </w:r>
    </w:p>
    <w:tbl>
      <w:tblPr>
        <w:tblStyle w:val="Grigliatabella"/>
        <w:tblW w:w="0" w:type="auto"/>
        <w:tblLook w:val="04A0"/>
      </w:tblPr>
      <w:tblGrid>
        <w:gridCol w:w="220"/>
        <w:gridCol w:w="7645"/>
        <w:gridCol w:w="1989"/>
      </w:tblGrid>
      <w:tr w:rsidR="003E4852" w:rsidRPr="00055837" w:rsidTr="00B250BB">
        <w:tc>
          <w:tcPr>
            <w:tcW w:w="937" w:type="dxa"/>
            <w:shd w:val="clear" w:color="auto" w:fill="FFFF00"/>
          </w:tcPr>
          <w:p w:rsidR="003E4852" w:rsidRDefault="003E4852" w:rsidP="00B250BB">
            <w:pPr>
              <w:jc w:val="center"/>
              <w:rPr>
                <w:b/>
                <w:sz w:val="28"/>
                <w:szCs w:val="28"/>
              </w:rPr>
            </w:pPr>
          </w:p>
        </w:tc>
        <w:tc>
          <w:tcPr>
            <w:tcW w:w="8917" w:type="dxa"/>
            <w:gridSpan w:val="2"/>
            <w:shd w:val="clear" w:color="auto" w:fill="FFFF00"/>
          </w:tcPr>
          <w:p w:rsidR="003E4852" w:rsidRPr="00055837" w:rsidRDefault="00B65AB7" w:rsidP="00B250BB">
            <w:pPr>
              <w:jc w:val="center"/>
              <w:rPr>
                <w:b/>
                <w:sz w:val="28"/>
                <w:szCs w:val="28"/>
              </w:rPr>
            </w:pPr>
            <w:r>
              <w:rPr>
                <w:b/>
                <w:sz w:val="28"/>
                <w:szCs w:val="28"/>
              </w:rPr>
              <w:t xml:space="preserve"> TRASMISSIONE APRILE 2017</w:t>
            </w:r>
            <w:r w:rsidR="003E4852">
              <w:rPr>
                <w:b/>
                <w:sz w:val="28"/>
                <w:szCs w:val="28"/>
              </w:rPr>
              <w:t xml:space="preserve"> IL LAVORO AL PRIMO POSTO</w:t>
            </w:r>
          </w:p>
        </w:tc>
      </w:tr>
      <w:tr w:rsidR="003E4852" w:rsidRPr="00055837" w:rsidTr="00B250BB">
        <w:tc>
          <w:tcPr>
            <w:tcW w:w="937" w:type="dxa"/>
            <w:shd w:val="clear" w:color="auto" w:fill="92D050"/>
          </w:tcPr>
          <w:p w:rsidR="003E4852" w:rsidRPr="00055837" w:rsidRDefault="003E4852" w:rsidP="00B250BB">
            <w:pPr>
              <w:jc w:val="center"/>
              <w:rPr>
                <w:b/>
                <w:sz w:val="28"/>
                <w:szCs w:val="28"/>
              </w:rPr>
            </w:pPr>
          </w:p>
        </w:tc>
        <w:tc>
          <w:tcPr>
            <w:tcW w:w="8917" w:type="dxa"/>
            <w:gridSpan w:val="2"/>
            <w:shd w:val="clear" w:color="auto" w:fill="92D050"/>
          </w:tcPr>
          <w:p w:rsidR="003E4852" w:rsidRPr="00055837" w:rsidRDefault="003E4852" w:rsidP="00B250BB">
            <w:pPr>
              <w:jc w:val="center"/>
              <w:rPr>
                <w:b/>
                <w:sz w:val="28"/>
                <w:szCs w:val="28"/>
              </w:rPr>
            </w:pPr>
          </w:p>
        </w:tc>
      </w:tr>
      <w:tr w:rsidR="003E4852" w:rsidRPr="00C56D1B" w:rsidTr="00B250BB">
        <w:tc>
          <w:tcPr>
            <w:tcW w:w="937" w:type="dxa"/>
          </w:tcPr>
          <w:p w:rsidR="003E4852" w:rsidRDefault="003E4852" w:rsidP="00B250BB">
            <w:pPr>
              <w:jc w:val="center"/>
              <w:rPr>
                <w:b/>
                <w:i/>
                <w:sz w:val="28"/>
                <w:szCs w:val="28"/>
                <w:u w:val="single"/>
              </w:rPr>
            </w:pPr>
          </w:p>
        </w:tc>
        <w:tc>
          <w:tcPr>
            <w:tcW w:w="6517" w:type="dxa"/>
          </w:tcPr>
          <w:p w:rsidR="003E4852" w:rsidRPr="00EB0A9C" w:rsidRDefault="003E4852" w:rsidP="00B250BB">
            <w:pPr>
              <w:jc w:val="center"/>
              <w:rPr>
                <w:rFonts w:asciiTheme="minorHAnsi" w:hAnsiTheme="minorHAnsi"/>
                <w:b/>
                <w:i/>
                <w:sz w:val="24"/>
                <w:szCs w:val="24"/>
                <w:u w:val="single"/>
              </w:rPr>
            </w:pPr>
            <w:r w:rsidRPr="00EB0A9C">
              <w:rPr>
                <w:rFonts w:asciiTheme="minorHAnsi" w:hAnsiTheme="minorHAnsi"/>
                <w:b/>
                <w:i/>
                <w:sz w:val="24"/>
                <w:szCs w:val="24"/>
                <w:u w:val="single"/>
              </w:rPr>
              <w:t>L’AQUILA e provincia</w:t>
            </w:r>
          </w:p>
          <w:p w:rsidR="003E4852" w:rsidRPr="00EB0A9C" w:rsidRDefault="00593C89" w:rsidP="00B250BB">
            <w:pPr>
              <w:widowControl w:val="0"/>
              <w:autoSpaceDE w:val="0"/>
              <w:rPr>
                <w:rFonts w:asciiTheme="minorHAnsi" w:hAnsiTheme="minorHAnsi" w:cs="Tahoma"/>
                <w:color w:val="786953"/>
                <w:sz w:val="24"/>
                <w:szCs w:val="24"/>
              </w:rPr>
            </w:pPr>
            <w:r w:rsidRPr="00EB0A9C">
              <w:rPr>
                <w:rFonts w:asciiTheme="minorHAnsi" w:hAnsiTheme="minorHAnsi" w:cs="Tahoma"/>
                <w:color w:val="786953"/>
                <w:sz w:val="24"/>
                <w:szCs w:val="24"/>
              </w:rPr>
              <w:t>PARRUCCHIERE</w:t>
            </w:r>
          </w:p>
          <w:p w:rsidR="00593C89" w:rsidRPr="00EB0A9C" w:rsidRDefault="00593C89" w:rsidP="00B250BB">
            <w:pPr>
              <w:widowControl w:val="0"/>
              <w:autoSpaceDE w:val="0"/>
              <w:rPr>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Salone Balmain, unico in Italia, ricerca un Parrucchiere UOMO DONNA per inserimento all'interno del nostro STAFF.</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Si prega inviare CV con Foto oppure consegnarlo direttamente presso il nostro centro previo appuntamento telefonico. Possibilità di Carriera all'interno dello staff Tecnico / Stilistico. 08631940151</w:t>
            </w:r>
          </w:p>
          <w:p w:rsidR="00593C89" w:rsidRPr="00EB0A9C" w:rsidRDefault="00593C89" w:rsidP="00B250BB">
            <w:pPr>
              <w:widowControl w:val="0"/>
              <w:autoSpaceDE w:val="0"/>
              <w:rPr>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SEGRETARIA</w:t>
            </w:r>
          </w:p>
          <w:p w:rsidR="00593C89" w:rsidRPr="00EB0A9C" w:rsidRDefault="00593C89" w:rsidP="00B250BB">
            <w:pPr>
              <w:widowControl w:val="0"/>
              <w:autoSpaceDE w:val="0"/>
              <w:rPr>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a persona selezionata avrà compiti segretariali, inserimento ordini clienti, assistenza telefonica.</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E' richiesta la conoscenza della lingua inglese in quanto operiamo solo su sistemi in INGLESE.</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Si prega inviare CV aggiornato con FOTO</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Zona di Lavoro: Cappelle dei Marsi (AQ) 0863090026</w:t>
            </w:r>
          </w:p>
          <w:p w:rsidR="00593C89" w:rsidRPr="00EB0A9C" w:rsidRDefault="00593C89" w:rsidP="00B250BB">
            <w:pPr>
              <w:widowControl w:val="0"/>
              <w:autoSpaceDE w:val="0"/>
              <w:rPr>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OPERATORI TELEFONICI</w:t>
            </w:r>
          </w:p>
          <w:p w:rsidR="00593C89" w:rsidRPr="00EB0A9C" w:rsidRDefault="00593C89" w:rsidP="00B250BB">
            <w:pPr>
              <w:widowControl w:val="0"/>
              <w:autoSpaceDE w:val="0"/>
              <w:rPr>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Global Line srl Agenzia Partner Business di TISCALI ricerca 10 Operatori telemarketing con esperienza.</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L'operatore proporrà attraverso i Ns prodotti appuntamenti per la Ns rete vendita.</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REQUISITI RICHIESTI:</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-Precedente esperienza</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-Doti relazionali</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-Dialettica</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-Capacità di lavorare per obiettivi</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-Conoscenza Internet e pacchetto Office</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-Disponibilità full time/part time</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COSA OFFRIAMO</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Fisso mensile + percentuale a chiusura</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-Premi al raggiungimento di target</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-Formazione e affiancamento</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lastRenderedPageBreak/>
              <w:t>-Possibilità di crescita professionale</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L'offerta di lavoro si intende rivolta a personale maschile e femminile.</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xml:space="preserve">I candidati possono inviare un curriculum vitae completo di autorizzazione al trattamento dei dati personali (ai sensi del dgl 196/2003)all'indirizzo </w:t>
            </w:r>
            <w:hyperlink r:id="rId5" w:history="1">
              <w:r w:rsidRPr="00EB0A9C">
                <w:rPr>
                  <w:rStyle w:val="Collegamentoipertestuale"/>
                  <w:rFonts w:asciiTheme="minorHAnsi" w:hAnsiTheme="minorHAnsi"/>
                  <w:sz w:val="24"/>
                  <w:szCs w:val="24"/>
                  <w:shd w:val="clear" w:color="auto" w:fill="FFFFFF"/>
                </w:rPr>
                <w:t>selezione@globalline.it</w:t>
              </w:r>
            </w:hyperlink>
          </w:p>
          <w:p w:rsidR="00593C89" w:rsidRPr="00EB0A9C" w:rsidRDefault="00593C89" w:rsidP="00B250BB">
            <w:pPr>
              <w:widowControl w:val="0"/>
              <w:autoSpaceDE w:val="0"/>
              <w:rPr>
                <w:rFonts w:asciiTheme="minorHAnsi" w:hAnsiTheme="minorHAnsi" w:cs="Tahoma"/>
                <w:color w:val="786953"/>
                <w:sz w:val="24"/>
                <w:szCs w:val="24"/>
              </w:rPr>
            </w:pPr>
            <w:r w:rsidRPr="00EB0A9C">
              <w:rPr>
                <w:rFonts w:asciiTheme="minorHAnsi" w:hAnsiTheme="minorHAnsi" w:cs="Tahoma"/>
                <w:color w:val="786953"/>
                <w:sz w:val="24"/>
                <w:szCs w:val="24"/>
              </w:rPr>
              <w:t>PERSONALE</w:t>
            </w:r>
          </w:p>
          <w:p w:rsidR="00593C89" w:rsidRPr="00EB0A9C" w:rsidRDefault="00593C89" w:rsidP="00B250BB">
            <w:pPr>
              <w:widowControl w:val="0"/>
              <w:autoSpaceDE w:val="0"/>
              <w:rPr>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Arcoda srl ricerca ambosessi nel settore commerciale nelle zone di Campo di Giove, Cansano, Pacentro, Pettorano sul Gizio, Rocca Pia, Sant'Eufemia a Maiella, Pescocostanzo e zone limitrofe.</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I candidati che supereranno le fasi selettive saranno inseriti nel nostro team ed avranno compiti di consulenza pubblicitaria organizzata dal nostro ufficio.</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Non è richiesta nessuna precedente esperienza di lavoro.</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Offriamo un fisso mensile di 800 con benefit al centramento di obiettivi aziendali, formazione gratuita con affiancamento iniziale, possibilità di carriera.</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xml:space="preserve">Se pensi di essere adatto a noi inviaci il tuo cv professionale a : </w:t>
            </w:r>
            <w:hyperlink r:id="rId6" w:history="1">
              <w:r w:rsidRPr="00EB0A9C">
                <w:rPr>
                  <w:rStyle w:val="Collegamentoipertestuale"/>
                  <w:rFonts w:asciiTheme="minorHAnsi" w:hAnsiTheme="minorHAnsi"/>
                  <w:sz w:val="24"/>
                  <w:szCs w:val="24"/>
                  <w:shd w:val="clear" w:color="auto" w:fill="FFFFFF"/>
                </w:rPr>
                <w:t>risorseumane@arcodasrl.eu</w:t>
              </w:r>
            </w:hyperlink>
          </w:p>
          <w:p w:rsidR="00593C89" w:rsidRPr="00EB0A9C" w:rsidRDefault="00593C89" w:rsidP="00B250BB">
            <w:pPr>
              <w:widowControl w:val="0"/>
              <w:autoSpaceDE w:val="0"/>
              <w:rPr>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BADANTE</w:t>
            </w:r>
          </w:p>
          <w:p w:rsidR="00593C89" w:rsidRPr="00EB0A9C" w:rsidRDefault="00593C89" w:rsidP="00B250BB">
            <w:pPr>
              <w:widowControl w:val="0"/>
              <w:autoSpaceDE w:val="0"/>
              <w:rPr>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Cooperativa cerca urgentemente BADANTE con esperienza e referenze nella zona L'AQUILA</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Requisiti richiesti:</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Disponibilità alla convivenza 24h</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Esperienza nel settore certificata da referenze.</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Padronanza della lingua italiana</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Disponibilità IMMEDIATA.</w:t>
            </w:r>
            <w:r w:rsidRPr="00EB0A9C">
              <w:rPr>
                <w:rStyle w:val="apple-converted-space"/>
                <w:rFonts w:asciiTheme="minorHAnsi" w:hAnsiTheme="minorHAnsi"/>
                <w:color w:val="5A5A5A"/>
                <w:sz w:val="24"/>
                <w:szCs w:val="24"/>
                <w:shd w:val="clear" w:color="auto" w:fill="FFFFFF"/>
              </w:rPr>
              <w:t xml:space="preserve">  </w:t>
            </w:r>
            <w:r w:rsidRPr="00EB0A9C">
              <w:rPr>
                <w:rFonts w:asciiTheme="minorHAnsi" w:hAnsiTheme="minorHAnsi"/>
                <w:color w:val="5A5A5A"/>
                <w:sz w:val="24"/>
                <w:szCs w:val="24"/>
                <w:shd w:val="clear" w:color="auto" w:fill="FFFFFF"/>
              </w:rPr>
              <w:t>0632091094</w:t>
            </w:r>
          </w:p>
          <w:p w:rsidR="00593C89" w:rsidRPr="00EB0A9C" w:rsidRDefault="00593C89" w:rsidP="00B250BB">
            <w:pPr>
              <w:widowControl w:val="0"/>
              <w:autoSpaceDE w:val="0"/>
              <w:rPr>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AMBOSESSI</w:t>
            </w:r>
          </w:p>
          <w:p w:rsidR="00593C89" w:rsidRPr="00EB0A9C" w:rsidRDefault="00593C89" w:rsidP="00B250BB">
            <w:pPr>
              <w:widowControl w:val="0"/>
              <w:autoSpaceDE w:val="0"/>
              <w:rPr>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President cup srl ricerca ambosessi per semplice lavoro di consulenza pubblicitaria organizzato d'ufficio nelle zone di Bugnara, Introdacqua, Prezza, Anversa degli Abruzzi, Sulmona ,Cocullo, Pratola Peligna, Raiano, Rocca Pia e zone limitrofe.</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Requisiti:</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-Età compresa tra i 18 e 55 anni</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-Linguaggio spigliato</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-Ottime attitudini al lavoro in team</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Si offre :</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-Retribuzione fissa di 800 euro</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-Ottimi incentivi</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-Premi mensili</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-Lavoro part-time che full-time</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-Formazione gratuita</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-Possibilità di carriera.</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xml:space="preserve">Per avere l'occasione di partecipare ai colloqui informativi inviare cv via e-mail con foto e autorizzazione dati personali a: </w:t>
            </w:r>
            <w:hyperlink r:id="rId7" w:history="1">
              <w:r w:rsidRPr="00EB0A9C">
                <w:rPr>
                  <w:rStyle w:val="Collegamentoipertestuale"/>
                  <w:rFonts w:asciiTheme="minorHAnsi" w:hAnsiTheme="minorHAnsi"/>
                  <w:sz w:val="24"/>
                  <w:szCs w:val="24"/>
                  <w:shd w:val="clear" w:color="auto" w:fill="FFFFFF"/>
                </w:rPr>
                <w:t>personalericerca@presidentcupsrl.it</w:t>
              </w:r>
            </w:hyperlink>
          </w:p>
          <w:p w:rsidR="00593C89" w:rsidRPr="00EB0A9C" w:rsidRDefault="00593C89" w:rsidP="00B250BB">
            <w:pPr>
              <w:widowControl w:val="0"/>
              <w:autoSpaceDE w:val="0"/>
              <w:rPr>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AGENTE IMMOBILIARE</w:t>
            </w:r>
          </w:p>
          <w:p w:rsidR="00593C89" w:rsidRPr="00EB0A9C" w:rsidRDefault="00593C89" w:rsidP="00B250BB">
            <w:pPr>
              <w:widowControl w:val="0"/>
              <w:autoSpaceDE w:val="0"/>
              <w:rPr>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 xml:space="preserve">Cerchiamo ragazzi/e tra i 18 e i 30 anche senza esperienza per la nuova </w:t>
            </w:r>
            <w:r w:rsidRPr="00EB0A9C">
              <w:rPr>
                <w:rFonts w:asciiTheme="minorHAnsi" w:hAnsiTheme="minorHAnsi"/>
                <w:color w:val="5A5A5A"/>
                <w:sz w:val="24"/>
                <w:szCs w:val="24"/>
                <w:shd w:val="clear" w:color="auto" w:fill="FFFFFF"/>
              </w:rPr>
              <w:lastRenderedPageBreak/>
              <w:t>apertura TECNORETE in viale Corrado IV (gruppo Tecnocasa) per il ruolo di agente immobiliare.</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Si garantiscono:</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Fisso mensile di € 900</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Premi per raggiungimento obiettivi mensili</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Provvigioni per vendite e/o affitti</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Corsi gratuiti di formazione e aggiornamento</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Per fissare un colloquio potete inviare il vostro curriculum ad aq1a2@tecnorete.it</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O contattarci sulla nostra pagina Facebook:</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shd w:val="clear" w:color="auto" w:fill="FFFFFF"/>
              </w:rPr>
              <w:t>0862369020</w:t>
            </w:r>
          </w:p>
          <w:p w:rsidR="00593C89" w:rsidRPr="00EB0A9C" w:rsidRDefault="00593C89" w:rsidP="00B250BB">
            <w:pPr>
              <w:widowControl w:val="0"/>
              <w:autoSpaceDE w:val="0"/>
              <w:rPr>
                <w:rFonts w:asciiTheme="minorHAnsi" w:hAnsiTheme="minorHAnsi"/>
                <w:color w:val="5A5A5A"/>
                <w:sz w:val="24"/>
                <w:szCs w:val="24"/>
                <w:shd w:val="clear" w:color="auto" w:fill="FFFFFF"/>
              </w:rPr>
            </w:pPr>
            <w:r w:rsidRPr="00EB0A9C">
              <w:rPr>
                <w:rFonts w:asciiTheme="minorHAnsi" w:hAnsiTheme="minorHAnsi"/>
                <w:color w:val="5A5A5A"/>
                <w:sz w:val="24"/>
                <w:szCs w:val="24"/>
              </w:rPr>
              <w:br/>
            </w:r>
            <w:hyperlink r:id="rId8" w:history="1">
              <w:r w:rsidRPr="00EB0A9C">
                <w:rPr>
                  <w:rStyle w:val="Collegamentoipertestuale"/>
                  <w:rFonts w:asciiTheme="minorHAnsi" w:hAnsiTheme="minorHAnsi"/>
                  <w:sz w:val="24"/>
                  <w:szCs w:val="24"/>
                  <w:shd w:val="clear" w:color="auto" w:fill="FFFFFF"/>
                </w:rPr>
                <w:t>https://www.facebook.com/laquilamediazioni/</w:t>
              </w:r>
            </w:hyperlink>
            <w:r w:rsidRPr="00EB0A9C">
              <w:rPr>
                <w:rFonts w:asciiTheme="minorHAnsi" w:hAnsiTheme="minorHAnsi"/>
                <w:color w:val="5A5A5A"/>
                <w:sz w:val="24"/>
                <w:szCs w:val="24"/>
                <w:shd w:val="clear" w:color="auto" w:fill="FFFFFF"/>
              </w:rPr>
              <w:t xml:space="preserve"> </w:t>
            </w:r>
          </w:p>
          <w:p w:rsidR="00593C89" w:rsidRPr="00EB0A9C" w:rsidRDefault="00593C89" w:rsidP="00B250BB">
            <w:pPr>
              <w:widowControl w:val="0"/>
              <w:autoSpaceDE w:val="0"/>
              <w:rPr>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OPERATORI CALL CENTER</w:t>
            </w:r>
          </w:p>
          <w:p w:rsidR="00593C89" w:rsidRPr="00EB0A9C" w:rsidRDefault="00593C89" w:rsidP="00B250BB">
            <w:pPr>
              <w:widowControl w:val="0"/>
              <w:autoSpaceDE w:val="0"/>
              <w:rPr>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Sono aperte le selezioni per nuovo call center Avezzano,i requisiti richiesti per i candidati sono:un eta'tra i 18 e i 65 anni,una buona dialettica,buon uso del pc,serieta'impegno nel raggiungere gli obiettivi personali e di gruppo.</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xml:space="preserve">Si offre:fisso orario,piu'bonus su ogni contratto attivo possibilita'di crescita personale,contratto a norma di legge,formazione costante e gratuita,inserimento in uno staff giovane e dinamico per candidarsi INVIARE IL PROPRIO CURRICULUM A </w:t>
            </w:r>
            <w:hyperlink r:id="rId9" w:history="1">
              <w:r w:rsidRPr="00EB0A9C">
                <w:rPr>
                  <w:rStyle w:val="Collegamentoipertestuale"/>
                  <w:rFonts w:asciiTheme="minorHAnsi" w:hAnsiTheme="minorHAnsi"/>
                  <w:sz w:val="24"/>
                  <w:szCs w:val="24"/>
                  <w:shd w:val="clear" w:color="auto" w:fill="FFFFFF"/>
                </w:rPr>
                <w:t>mlcommunicationsrl@gmail.com</w:t>
              </w:r>
            </w:hyperlink>
            <w:r w:rsidRPr="00EB0A9C">
              <w:rPr>
                <w:rFonts w:asciiTheme="minorHAnsi" w:hAnsiTheme="minorHAnsi"/>
                <w:color w:val="5A5A5A"/>
                <w:sz w:val="24"/>
                <w:szCs w:val="24"/>
                <w:shd w:val="clear" w:color="auto" w:fill="FFFFFF"/>
              </w:rPr>
              <w:t>...</w:t>
            </w:r>
          </w:p>
          <w:p w:rsidR="00593C89" w:rsidRPr="00EB0A9C" w:rsidRDefault="00593C89" w:rsidP="00B250BB">
            <w:pPr>
              <w:widowControl w:val="0"/>
              <w:autoSpaceDE w:val="0"/>
              <w:rPr>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BADANTEricerca, signora per badare , pulizia persona, pulizia casa ecc. ad anziana non più autosufficiente a letto.</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Si richiede disponibilità dal lunedì al sabato compreso dalle 08.00 alle 17.00.</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Solo persone referenziate,serie, di nazionalità italiana.</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Condizioni economiche non superiore ai 500 euro mensili + eventuale rimborso di mezzo pubblico per il raggiungimento del luogo di lavoro.</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Informazioni anche via mail 3395654066</w:t>
            </w:r>
          </w:p>
          <w:p w:rsidR="00593C89" w:rsidRPr="00EB0A9C" w:rsidRDefault="00593C89" w:rsidP="00B250BB">
            <w:pPr>
              <w:widowControl w:val="0"/>
              <w:autoSpaceDE w:val="0"/>
              <w:rPr>
                <w:rFonts w:asciiTheme="minorHAnsi" w:hAnsiTheme="minorHAnsi"/>
                <w:color w:val="5A5A5A"/>
                <w:sz w:val="24"/>
                <w:szCs w:val="24"/>
                <w:shd w:val="clear" w:color="auto" w:fill="FFFFFF"/>
              </w:rPr>
            </w:pPr>
          </w:p>
        </w:tc>
        <w:tc>
          <w:tcPr>
            <w:tcW w:w="2400" w:type="dxa"/>
          </w:tcPr>
          <w:p w:rsidR="003E4852" w:rsidRPr="00C56D1B" w:rsidRDefault="003E4852" w:rsidP="00B250BB">
            <w:pPr>
              <w:jc w:val="center"/>
              <w:rPr>
                <w:b/>
                <w:i/>
                <w:color w:val="FF0000"/>
                <w:sz w:val="28"/>
                <w:szCs w:val="28"/>
                <w:u w:val="single"/>
              </w:rPr>
            </w:pPr>
          </w:p>
        </w:tc>
      </w:tr>
      <w:tr w:rsidR="003E4852" w:rsidRPr="008C73BA" w:rsidTr="00B250BB">
        <w:tc>
          <w:tcPr>
            <w:tcW w:w="937" w:type="dxa"/>
          </w:tcPr>
          <w:p w:rsidR="003E4852" w:rsidRPr="00F34BB1" w:rsidRDefault="003E4852" w:rsidP="00B250BB">
            <w:pPr>
              <w:pStyle w:val="Titolo1"/>
              <w:spacing w:before="0" w:beforeAutospacing="0" w:after="150" w:afterAutospacing="0" w:line="276" w:lineRule="auto"/>
              <w:jc w:val="center"/>
              <w:outlineLvl w:val="0"/>
              <w:rPr>
                <w:sz w:val="28"/>
                <w:szCs w:val="28"/>
              </w:rPr>
            </w:pPr>
          </w:p>
        </w:tc>
        <w:tc>
          <w:tcPr>
            <w:tcW w:w="6517" w:type="dxa"/>
          </w:tcPr>
          <w:p w:rsidR="003E4852" w:rsidRPr="00EB0A9C" w:rsidRDefault="003E4852" w:rsidP="00B250BB">
            <w:pPr>
              <w:pStyle w:val="Titolo1"/>
              <w:spacing w:before="0" w:beforeAutospacing="0" w:after="150" w:afterAutospacing="0" w:line="276" w:lineRule="auto"/>
              <w:jc w:val="center"/>
              <w:outlineLvl w:val="0"/>
              <w:rPr>
                <w:rFonts w:asciiTheme="minorHAnsi" w:hAnsiTheme="minorHAnsi"/>
                <w:sz w:val="24"/>
                <w:szCs w:val="24"/>
              </w:rPr>
            </w:pPr>
            <w:r w:rsidRPr="00EB0A9C">
              <w:rPr>
                <w:rFonts w:asciiTheme="minorHAnsi" w:hAnsiTheme="minorHAnsi"/>
                <w:sz w:val="24"/>
                <w:szCs w:val="24"/>
              </w:rPr>
              <w:t>CHIETI e PROVINCIA</w:t>
            </w:r>
          </w:p>
          <w:p w:rsidR="003E4852" w:rsidRPr="00EB0A9C" w:rsidRDefault="00593C89" w:rsidP="00B250BB">
            <w:pPr>
              <w:pStyle w:val="Titolo1"/>
              <w:spacing w:before="0" w:beforeAutospacing="0" w:after="150" w:afterAutospacing="0" w:line="276" w:lineRule="auto"/>
              <w:outlineLvl w:val="0"/>
              <w:rPr>
                <w:rFonts w:asciiTheme="minorHAnsi" w:hAnsiTheme="minorHAnsi" w:cs="Tahoma"/>
                <w:color w:val="786953"/>
                <w:sz w:val="24"/>
                <w:szCs w:val="24"/>
                <w:shd w:val="clear" w:color="auto" w:fill="FFFFFF"/>
              </w:rPr>
            </w:pPr>
            <w:r w:rsidRPr="00EB0A9C">
              <w:rPr>
                <w:rFonts w:asciiTheme="minorHAnsi" w:hAnsiTheme="minorHAnsi" w:cs="Tahoma"/>
                <w:color w:val="786953"/>
                <w:sz w:val="24"/>
                <w:szCs w:val="24"/>
                <w:shd w:val="clear" w:color="auto" w:fill="FFFFFF"/>
              </w:rPr>
              <w:t>PERSONALE</w:t>
            </w:r>
          </w:p>
          <w:p w:rsidR="00593C89" w:rsidRPr="00EB0A9C" w:rsidRDefault="00593C89" w:rsidP="00B250BB">
            <w:pPr>
              <w:pStyle w:val="Titolo1"/>
              <w:spacing w:before="0" w:beforeAutospacing="0" w:after="150" w:afterAutospacing="0" w:line="276" w:lineRule="auto"/>
              <w:outlineLvl w:val="0"/>
              <w:rPr>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 xml:space="preserve">Lécrem pasticcerie seleziona personale con esperienza nel settore bar, caffetteria e gelateria per il proprio punto vendita a Chieti scalo. Per candidarsi inviare il proprio cv con foto a: </w:t>
            </w:r>
            <w:hyperlink r:id="rId10" w:history="1">
              <w:r w:rsidRPr="00EB0A9C">
                <w:rPr>
                  <w:rStyle w:val="Collegamentoipertestuale"/>
                  <w:rFonts w:asciiTheme="minorHAnsi" w:hAnsiTheme="minorHAnsi"/>
                  <w:sz w:val="24"/>
                  <w:szCs w:val="24"/>
                  <w:shd w:val="clear" w:color="auto" w:fill="FFFFFF"/>
                </w:rPr>
                <w:t>laboratoriolecrem@gmail.com</w:t>
              </w:r>
            </w:hyperlink>
          </w:p>
          <w:p w:rsidR="00593C89" w:rsidRPr="00EB0A9C" w:rsidRDefault="00593C89" w:rsidP="00B250BB">
            <w:pPr>
              <w:pStyle w:val="Titolo1"/>
              <w:spacing w:before="0" w:beforeAutospacing="0" w:after="150" w:afterAutospacing="0" w:line="276" w:lineRule="auto"/>
              <w:outlineLvl w:val="0"/>
              <w:rPr>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BADANTE</w:t>
            </w:r>
          </w:p>
          <w:p w:rsidR="00593C89" w:rsidRPr="00EB0A9C" w:rsidRDefault="00593C89" w:rsidP="00B250BB">
            <w:pPr>
              <w:pStyle w:val="Titolo1"/>
              <w:spacing w:before="0" w:beforeAutospacing="0" w:after="150" w:afterAutospacing="0" w:line="276" w:lineRule="auto"/>
              <w:outlineLvl w:val="0"/>
              <w:rPr>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Privato ricerca Badante con esperienza preferibilmente referenziata e disponibile anche il sabato e domenica senza lavoro notturno. Necessità immediata e massima serietà.</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Automunita</w:t>
            </w:r>
          </w:p>
          <w:p w:rsidR="00593C89" w:rsidRPr="00EB0A9C" w:rsidRDefault="00593C89" w:rsidP="00B250BB">
            <w:pPr>
              <w:pStyle w:val="Titolo1"/>
              <w:spacing w:before="0" w:beforeAutospacing="0" w:after="150" w:afterAutospacing="0" w:line="276" w:lineRule="auto"/>
              <w:outlineLvl w:val="0"/>
              <w:rPr>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3478181164</w:t>
            </w:r>
          </w:p>
          <w:p w:rsidR="00593C89" w:rsidRPr="00EB0A9C" w:rsidRDefault="00593C89" w:rsidP="00B250BB">
            <w:pPr>
              <w:pStyle w:val="Titolo1"/>
              <w:spacing w:before="0" w:beforeAutospacing="0" w:after="150" w:afterAutospacing="0" w:line="276" w:lineRule="auto"/>
              <w:outlineLvl w:val="0"/>
              <w:rPr>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SEGRETARIA</w:t>
            </w:r>
          </w:p>
          <w:p w:rsidR="00593C89" w:rsidRPr="00EB0A9C" w:rsidRDefault="00593C89" w:rsidP="00B250BB">
            <w:pPr>
              <w:pStyle w:val="Titolo1"/>
              <w:spacing w:before="0" w:beforeAutospacing="0" w:after="150" w:afterAutospacing="0" w:line="276" w:lineRule="auto"/>
              <w:outlineLvl w:val="0"/>
              <w:rPr>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Agenzia immobiliare Italia Affitti,seleziona per la filiale di Chieti</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lastRenderedPageBreak/>
              <w:t>COORDINATRICE/SEGRETARIA</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la candidata ideale è una ragazza di ottima presenza laureata o diplomata con capacità comunicative , buona dialettica, buone capacità comunicative ed è in grado di relazionarsi con il cliente per la gestione del frot-office.</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Costituisce requisito preferenziale: esperienza nel settore.</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Si richiede: massima serietà, forte motivazione e interesse per il settore.</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Disponibilità: Full time</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Sede di lavoro: Chieti</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Per candidarsi inviare CV con foto all'indirizzo e-mail pescara2@italiaaffitti.it - specificando l'oggetto della candidatura.</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Sito web: www.italiaaffitti.it</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xml:space="preserve">e-mail: </w:t>
            </w:r>
            <w:hyperlink r:id="rId11" w:history="1">
              <w:r w:rsidRPr="00EB0A9C">
                <w:rPr>
                  <w:rStyle w:val="Collegamentoipertestuale"/>
                  <w:rFonts w:asciiTheme="minorHAnsi" w:hAnsiTheme="minorHAnsi"/>
                  <w:sz w:val="24"/>
                  <w:szCs w:val="24"/>
                  <w:shd w:val="clear" w:color="auto" w:fill="FFFFFF"/>
                </w:rPr>
                <w:t>pescara2@italiaaffitti.it</w:t>
              </w:r>
            </w:hyperlink>
          </w:p>
          <w:p w:rsidR="00593C89" w:rsidRPr="00EB0A9C" w:rsidRDefault="00593C89" w:rsidP="00B250BB">
            <w:pPr>
              <w:pStyle w:val="Titolo1"/>
              <w:spacing w:before="0" w:beforeAutospacing="0" w:after="150" w:afterAutospacing="0" w:line="276" w:lineRule="auto"/>
              <w:outlineLvl w:val="0"/>
              <w:rPr>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ADDETTO MONTAGGIO</w:t>
            </w:r>
          </w:p>
          <w:p w:rsidR="00593C89" w:rsidRPr="00EB0A9C" w:rsidRDefault="00593C89" w:rsidP="00B250BB">
            <w:pPr>
              <w:pStyle w:val="Titolo1"/>
              <w:spacing w:before="0" w:beforeAutospacing="0" w:after="150" w:afterAutospacing="0" w:line="276" w:lineRule="auto"/>
              <w:outlineLvl w:val="0"/>
              <w:rPr>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ADECCO SPA CERCA PER AZIENDA CLIENTE IN PROVINCIA DI CHIETI 1 ADDETTO AL MONTAGGIO TENDE DA INTERNO E ESTERNO E MONTAGGIO ZANZARIERE. SI RICHIEDE OTTIMA ESPERIENZA E AUTONOMIA NELLA MANSIONE. DISPONIBILITA' IMMEDIATA</w:t>
            </w:r>
          </w:p>
          <w:p w:rsidR="00593C89" w:rsidRPr="00EB0A9C" w:rsidRDefault="00593C89" w:rsidP="00B250BB">
            <w:pPr>
              <w:pStyle w:val="Titolo1"/>
              <w:spacing w:before="0" w:beforeAutospacing="0" w:after="150" w:afterAutospacing="0" w:line="276" w:lineRule="auto"/>
              <w:outlineLvl w:val="0"/>
              <w:rPr>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0871552074</w:t>
            </w:r>
          </w:p>
          <w:p w:rsidR="00593C89" w:rsidRPr="00EB0A9C" w:rsidRDefault="00593C89" w:rsidP="00B250BB">
            <w:pPr>
              <w:pStyle w:val="Titolo1"/>
              <w:spacing w:before="0" w:beforeAutospacing="0" w:after="150" w:afterAutospacing="0" w:line="276" w:lineRule="auto"/>
              <w:outlineLvl w:val="0"/>
              <w:rPr>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AGENTE</w:t>
            </w:r>
          </w:p>
          <w:p w:rsidR="00593C89" w:rsidRPr="00EB0A9C" w:rsidRDefault="00593C89" w:rsidP="00B250BB">
            <w:pPr>
              <w:pStyle w:val="Titolo1"/>
              <w:spacing w:before="0" w:beforeAutospacing="0" w:after="150" w:afterAutospacing="0" w:line="276" w:lineRule="auto"/>
              <w:outlineLvl w:val="0"/>
              <w:rPr>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Big Energyè collabora con una società traider nella fornitura di energia elettrica e gas.</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Siamo alla ricerca di agenti/consulenti ambosessi motivati che , dopo un percorso formativo , saranno inseriti nell'organico dell'azienda.</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Valutiamo anche proposte di strutture che provengono dal mondo elettrico.</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RUOLI DA RICOPRIRE:</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account manager</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energy account</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REQUISITI :</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Personalità Dinamica</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-Predisposizione al lavoro di squadra e obiettivi</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Voglia di lavorare</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OFFRIAMO :</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crescita all'interno dell'azienda con possibilità di assunzione</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- 0 investimenti</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contratto di collaborazioni a provvigioni</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INVIACI IL TUO CURRICULUM E SARAI CONTATTATO</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hyperlink r:id="rId12" w:history="1">
              <w:r w:rsidRPr="00EB0A9C">
                <w:rPr>
                  <w:rStyle w:val="Collegamentoipertestuale"/>
                  <w:rFonts w:asciiTheme="minorHAnsi" w:hAnsiTheme="minorHAnsi"/>
                  <w:sz w:val="24"/>
                  <w:szCs w:val="24"/>
                  <w:shd w:val="clear" w:color="auto" w:fill="FFFFFF"/>
                </w:rPr>
                <w:t>info@bigenergy.it</w:t>
              </w:r>
            </w:hyperlink>
          </w:p>
          <w:p w:rsidR="00593C89" w:rsidRPr="00EB0A9C" w:rsidRDefault="00593C89" w:rsidP="00B250BB">
            <w:pPr>
              <w:pStyle w:val="Titolo1"/>
              <w:spacing w:before="0" w:beforeAutospacing="0" w:after="150" w:afterAutospacing="0" w:line="276" w:lineRule="auto"/>
              <w:outlineLvl w:val="0"/>
              <w:rPr>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AGENTI</w:t>
            </w:r>
          </w:p>
          <w:p w:rsidR="00593C89" w:rsidRPr="00EB0A9C" w:rsidRDefault="00593C89" w:rsidP="00B250BB">
            <w:pPr>
              <w:pStyle w:val="Titolo1"/>
              <w:spacing w:before="0" w:beforeAutospacing="0" w:after="150" w:afterAutospacing="0" w:line="276" w:lineRule="auto"/>
              <w:outlineLvl w:val="0"/>
              <w:rPr>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rapida espansione in Abruzzo, cerchiamo urgentemente collaboratori.Non è necessaria una preparazione specifica in quanto è prevista la formazione gratuita; si offre un ambiente dinamico e flessibile, trattamento economico molto interessante ,grandi possibilità di crescita e di gestire un team. Non sono richieste specifiche competenze ma buone propensioni ai contatti sociali.</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Per info inviare cv con foto a effedivasto@alice.it o chiamare il numero 0873378739.</w:t>
            </w:r>
          </w:p>
          <w:p w:rsidR="00593C89" w:rsidRPr="00EB0A9C" w:rsidRDefault="00593C89" w:rsidP="00B250BB">
            <w:pPr>
              <w:pStyle w:val="Titolo1"/>
              <w:spacing w:before="0" w:beforeAutospacing="0" w:after="150" w:afterAutospacing="0" w:line="276" w:lineRule="auto"/>
              <w:outlineLvl w:val="0"/>
              <w:rPr>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AGENTI</w:t>
            </w:r>
          </w:p>
          <w:p w:rsidR="00593C89" w:rsidRPr="00EB0A9C" w:rsidRDefault="00593C89" w:rsidP="00B250BB">
            <w:pPr>
              <w:pStyle w:val="Titolo1"/>
              <w:spacing w:before="0" w:beforeAutospacing="0" w:after="150" w:afterAutospacing="0" w:line="276" w:lineRule="auto"/>
              <w:outlineLvl w:val="0"/>
              <w:rPr>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Azienda in forte fase di espansione e per ampliamento del proprio organico, seleziona nuovi Collaboratori per lavoro SERIO Full-Time. Si richedono: Disponibilità Immediata, Serietà, Spirito Vincente e di Gruppo. Se interessati,mandare il proprio Cv o telefonare al numero 08733739.</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Sede di lavoro:Ortona.</w:t>
            </w:r>
          </w:p>
          <w:p w:rsidR="00593C89" w:rsidRPr="00EB0A9C" w:rsidRDefault="00593C89" w:rsidP="00B250BB">
            <w:pPr>
              <w:pStyle w:val="Titolo1"/>
              <w:spacing w:before="0" w:beforeAutospacing="0" w:after="150" w:afterAutospacing="0" w:line="276" w:lineRule="auto"/>
              <w:outlineLvl w:val="0"/>
              <w:rPr>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PARRUCCHIERE</w:t>
            </w:r>
          </w:p>
          <w:p w:rsidR="00593C89" w:rsidRPr="00EB0A9C" w:rsidRDefault="00593C89" w:rsidP="00B250BB">
            <w:pPr>
              <w:pStyle w:val="Titolo1"/>
              <w:spacing w:before="0" w:beforeAutospacing="0" w:after="150" w:afterAutospacing="0" w:line="276" w:lineRule="auto"/>
              <w:outlineLvl w:val="0"/>
              <w:rPr>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Hairò Parrucchieri, per potenziamoento del punto vendita di Lanciano (CH), assume parrucchieri/e QUALIFICATI e APPRENDISTI con ALMENO 2 anni di esperienza nel settore.</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Garantiamo massima serietà, retribuzione da contratto nazionale del lavoro, più incentivi, formazione moda continua e possibilità di carriera.</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xml:space="preserve">Per candidarsi inviare Curriculum a: </w:t>
            </w:r>
            <w:hyperlink r:id="rId13" w:history="1">
              <w:r w:rsidRPr="00EB0A9C">
                <w:rPr>
                  <w:rStyle w:val="Collegamentoipertestuale"/>
                  <w:rFonts w:asciiTheme="minorHAnsi" w:hAnsiTheme="minorHAnsi"/>
                  <w:sz w:val="24"/>
                  <w:szCs w:val="24"/>
                  <w:shd w:val="clear" w:color="auto" w:fill="FFFFFF"/>
                </w:rPr>
                <w:t>hairolanciano@gmail.com</w:t>
              </w:r>
            </w:hyperlink>
          </w:p>
          <w:p w:rsidR="00593C89" w:rsidRPr="00EB0A9C" w:rsidRDefault="00593C89" w:rsidP="00B250BB">
            <w:pPr>
              <w:pStyle w:val="Titolo1"/>
              <w:spacing w:before="0" w:beforeAutospacing="0" w:after="150" w:afterAutospacing="0" w:line="276" w:lineRule="auto"/>
              <w:outlineLvl w:val="0"/>
              <w:rPr>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INTERVISTATORI</w:t>
            </w:r>
          </w:p>
          <w:p w:rsidR="00593C89" w:rsidRPr="00EB0A9C" w:rsidRDefault="00593C89" w:rsidP="00B250BB">
            <w:pPr>
              <w:pStyle w:val="Titolo1"/>
              <w:spacing w:before="0" w:beforeAutospacing="0" w:after="150" w:afterAutospacing="0" w:line="276" w:lineRule="auto"/>
              <w:outlineLvl w:val="0"/>
              <w:rPr>
                <w:rStyle w:val="apple-converted-space"/>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Scenari Srl, consolidata azienda operante nel settore ricerche di mercato, per importante commessa è alla ricerca di nuovi intervistatori face to face da inserire nel proprio team lavorativo nella zona di</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CHIETI</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Il lavoro si svolgerà nelle principali stazioni ferroviarie, a partire dal mese di MAGGIO e a mesi alterni. Ciascuna fase di rilevazione durerà tra i 19 ed i 22 giorni. I giorni di lavorazione di MAGGIO saranno dal 04 al 25 maggio</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Si richiede:</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-Ottimo utilizzo dei dispositivi informatici,</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-Bella presenza,</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-Massima serietà, puntualità e professionalità</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-Essere in possesso di un dispositivo Android (tablet o smartphone)</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Pagamento a 90 giorni - il compenso lordo sarà commisurato ai turni svolti:</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lastRenderedPageBreak/>
              <w:t>5 ore 30.00?</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8 ore 50.00?</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10 ore 60.00?</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La ricerca ha carattere d'urgenza, si prega di rispondere solo se realmente interessati.</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Se interessati inviare cv utilizzando il Form di contatto o scrivendo all'indirizzo mail: field@scenari.it</w:t>
            </w:r>
            <w:r w:rsidRPr="00EB0A9C">
              <w:rPr>
                <w:rStyle w:val="apple-converted-space"/>
                <w:rFonts w:asciiTheme="minorHAnsi" w:hAnsiTheme="minorHAnsi"/>
                <w:color w:val="5A5A5A"/>
                <w:sz w:val="24"/>
                <w:szCs w:val="24"/>
                <w:shd w:val="clear" w:color="auto" w:fill="FFFFFF"/>
              </w:rPr>
              <w:t> </w:t>
            </w:r>
          </w:p>
          <w:p w:rsidR="00593C89" w:rsidRPr="00EB0A9C" w:rsidRDefault="00593C89" w:rsidP="00B250BB">
            <w:pPr>
              <w:pStyle w:val="Titolo1"/>
              <w:spacing w:before="0" w:beforeAutospacing="0" w:after="150" w:afterAutospacing="0" w:line="276" w:lineRule="auto"/>
              <w:outlineLvl w:val="0"/>
              <w:rPr>
                <w:rStyle w:val="apple-converted-space"/>
                <w:rFonts w:asciiTheme="minorHAnsi" w:hAnsiTheme="minorHAnsi"/>
                <w:color w:val="5A5A5A"/>
                <w:sz w:val="24"/>
                <w:szCs w:val="24"/>
                <w:shd w:val="clear" w:color="auto" w:fill="FFFFFF"/>
              </w:rPr>
            </w:pPr>
            <w:r w:rsidRPr="00EB0A9C">
              <w:rPr>
                <w:rStyle w:val="apple-converted-space"/>
                <w:rFonts w:asciiTheme="minorHAnsi" w:hAnsiTheme="minorHAnsi"/>
                <w:color w:val="5A5A5A"/>
                <w:sz w:val="24"/>
                <w:szCs w:val="24"/>
                <w:shd w:val="clear" w:color="auto" w:fill="FFFFFF"/>
              </w:rPr>
              <w:t>CONSULENTE</w:t>
            </w:r>
          </w:p>
          <w:p w:rsidR="00593C89" w:rsidRPr="00EB0A9C" w:rsidRDefault="00593C89" w:rsidP="00B250BB">
            <w:pPr>
              <w:pStyle w:val="Titolo1"/>
              <w:spacing w:before="0" w:beforeAutospacing="0" w:after="150" w:afterAutospacing="0" w:line="276" w:lineRule="auto"/>
              <w:outlineLvl w:val="0"/>
              <w:rPr>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Azienda di Rappresentanza di marchi prestigiosi nel settore Pet-Food e Toilettature per animali, per la fidelizzazione e marketing diretto dei Prodotti cerca consulenti e professionisti commerciali per ampliamento della propria rete vendita</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L'AZIENDA SELEZIONA:</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CONSULENTI per la vendita e per promuovere i propri prodotti. Il candidato ideale, abile nella negoziazione, ha doti di leadership, determinazione e ambizione. E' inoltre fortemente motivato alla crescita professionale.</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Sarà considerato requisito preferenziale aver maturato esperienza nei seguenti canali di vendita:</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Negozi al Dettaglio e PMI del settore Food/Non Food, farmaceutico, parafarmaceutico, immobiliare, assicurativo, creditizio, finanziario o pubblicitario.</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OFFRIAMO AI NOSTRI CONSULENTI:</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-provvigioni ai massimi livelli del settore</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-bonus adesioni Startup</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-premi produzione mensili ad obiettivo</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-corsi di formazione tecnica, vendita e comunicazione</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-possibilità di crescita professionale</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Se interessato ad una seria opportunità di business e crescita professionale puoi inviare la tua candidatura completa di autorizzazione al trattamento dei dati personali all'indirizzo email:</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zilskatrading@yahoo.it</w:t>
            </w:r>
            <w:r w:rsidRPr="00EB0A9C">
              <w:rPr>
                <w:rStyle w:val="apple-converted-space"/>
                <w:rFonts w:asciiTheme="minorHAnsi" w:hAnsiTheme="minorHAnsi"/>
                <w:color w:val="5A5A5A"/>
                <w:sz w:val="24"/>
                <w:szCs w:val="24"/>
                <w:shd w:val="clear" w:color="auto" w:fill="FFFFFF"/>
              </w:rPr>
              <w:t> </w:t>
            </w:r>
          </w:p>
          <w:p w:rsidR="00593C89" w:rsidRPr="00EB0A9C" w:rsidRDefault="00593C89" w:rsidP="00B250BB">
            <w:pPr>
              <w:pStyle w:val="Titolo1"/>
              <w:spacing w:before="0" w:beforeAutospacing="0" w:after="150" w:afterAutospacing="0" w:line="276" w:lineRule="auto"/>
              <w:outlineLvl w:val="0"/>
              <w:rPr>
                <w:rFonts w:asciiTheme="minorHAnsi" w:hAnsiTheme="minorHAnsi" w:cs="Tahoma"/>
                <w:color w:val="786953"/>
                <w:sz w:val="24"/>
                <w:szCs w:val="24"/>
                <w:shd w:val="clear" w:color="auto" w:fill="FFFFFF"/>
              </w:rPr>
            </w:pPr>
          </w:p>
        </w:tc>
        <w:tc>
          <w:tcPr>
            <w:tcW w:w="2400" w:type="dxa"/>
          </w:tcPr>
          <w:p w:rsidR="003E4852" w:rsidRPr="008C73BA" w:rsidRDefault="003E4852" w:rsidP="00B250BB">
            <w:pPr>
              <w:jc w:val="center"/>
              <w:rPr>
                <w:b/>
                <w:sz w:val="28"/>
                <w:szCs w:val="28"/>
              </w:rPr>
            </w:pPr>
          </w:p>
        </w:tc>
      </w:tr>
      <w:tr w:rsidR="003E4852" w:rsidRPr="006B48DF" w:rsidTr="00B250BB">
        <w:tc>
          <w:tcPr>
            <w:tcW w:w="937" w:type="dxa"/>
          </w:tcPr>
          <w:p w:rsidR="003E4852" w:rsidRDefault="003E4852" w:rsidP="00B250BB">
            <w:pPr>
              <w:pStyle w:val="Titolo1"/>
              <w:spacing w:before="0" w:beforeAutospacing="0" w:after="150" w:afterAutospacing="0" w:line="276" w:lineRule="auto"/>
              <w:jc w:val="center"/>
              <w:outlineLvl w:val="0"/>
              <w:rPr>
                <w:color w:val="FF0000"/>
                <w:sz w:val="28"/>
                <w:szCs w:val="28"/>
              </w:rPr>
            </w:pPr>
          </w:p>
        </w:tc>
        <w:tc>
          <w:tcPr>
            <w:tcW w:w="6517" w:type="dxa"/>
          </w:tcPr>
          <w:p w:rsidR="003E4852" w:rsidRPr="00EB0A9C" w:rsidRDefault="003E4852" w:rsidP="00B250BB">
            <w:pPr>
              <w:pStyle w:val="Titolo1"/>
              <w:spacing w:before="0" w:beforeAutospacing="0" w:after="150" w:afterAutospacing="0" w:line="276" w:lineRule="auto"/>
              <w:jc w:val="center"/>
              <w:outlineLvl w:val="0"/>
              <w:rPr>
                <w:rFonts w:asciiTheme="minorHAnsi" w:hAnsiTheme="minorHAnsi"/>
                <w:color w:val="FF0000"/>
                <w:sz w:val="24"/>
                <w:szCs w:val="24"/>
              </w:rPr>
            </w:pPr>
            <w:r w:rsidRPr="00EB0A9C">
              <w:rPr>
                <w:rFonts w:asciiTheme="minorHAnsi" w:hAnsiTheme="minorHAnsi"/>
                <w:color w:val="FF0000"/>
                <w:sz w:val="24"/>
                <w:szCs w:val="24"/>
              </w:rPr>
              <w:t>PESCARA  e provincia</w:t>
            </w:r>
          </w:p>
          <w:p w:rsidR="003E4852" w:rsidRPr="00EB0A9C" w:rsidRDefault="00593C89" w:rsidP="00B250BB">
            <w:pPr>
              <w:pStyle w:val="Titolo1"/>
              <w:spacing w:before="0" w:beforeAutospacing="0" w:after="150" w:afterAutospacing="0" w:line="276" w:lineRule="auto"/>
              <w:outlineLvl w:val="0"/>
              <w:rPr>
                <w:rFonts w:asciiTheme="minorHAnsi" w:hAnsiTheme="minorHAnsi" w:cs="Arial"/>
                <w:b w:val="0"/>
                <w:bCs w:val="0"/>
                <w:color w:val="444444"/>
                <w:sz w:val="24"/>
                <w:szCs w:val="24"/>
              </w:rPr>
            </w:pPr>
            <w:r w:rsidRPr="00EB0A9C">
              <w:rPr>
                <w:rFonts w:asciiTheme="minorHAnsi" w:hAnsiTheme="minorHAnsi" w:cs="Arial"/>
                <w:b w:val="0"/>
                <w:bCs w:val="0"/>
                <w:color w:val="444444"/>
                <w:sz w:val="24"/>
                <w:szCs w:val="24"/>
              </w:rPr>
              <w:t>CONSULENTE IMMOBILIARE</w:t>
            </w:r>
          </w:p>
          <w:p w:rsidR="00593C89" w:rsidRPr="00EB0A9C" w:rsidRDefault="00593C89" w:rsidP="00B250BB">
            <w:pPr>
              <w:pStyle w:val="Titolo1"/>
              <w:spacing w:before="0" w:beforeAutospacing="0" w:after="150" w:afterAutospacing="0" w:line="276" w:lineRule="auto"/>
              <w:outlineLvl w:val="0"/>
              <w:rPr>
                <w:rStyle w:val="apple-converted-space"/>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ITALIA AFFITTI FRANCHISING IMMOBILIARE, agenzia leader nel settore delle locazioni immobiliari ricerca personale, anche prima esperienza, da avviare alla professione di agente immobiliare per la filiale di Pescara.</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xml:space="preserve">Il Consulente Immobiliare è la figura che svolge un lavoro dinamico </w:t>
            </w:r>
            <w:r w:rsidRPr="00EB0A9C">
              <w:rPr>
                <w:rFonts w:asciiTheme="minorHAnsi" w:hAnsiTheme="minorHAnsi"/>
                <w:color w:val="5A5A5A"/>
                <w:sz w:val="24"/>
                <w:szCs w:val="24"/>
                <w:shd w:val="clear" w:color="auto" w:fill="FFFFFF"/>
              </w:rPr>
              <w:lastRenderedPageBreak/>
              <w:t>attraverso il quale prende il via il lavoro dell'intera agenzia. Infatti, il consulente immobiliare, ricerca, individua e seleziona gli immobili che in un secondo momento l'agenzia può inserire sul mercato. Per questo il consulente immobiliare deve avere particolari doti quali, grinta, determinazione e ambizione per un lavoro che offre l'opportunità di un contatto continua con la clientela.</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L'azienda offre percorsi formativi di affiancamento, un ambiente stimolante e formazione tecnica e personale continua.</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Si richiede:</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Età massima preferibilmente fra i 22 e i 40 anni.</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Diploma o Laurea;</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Spiccata predisposizione alla vendita ed ai contatti umani;</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Buone doti comunicative e conoscenza del territorio;</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Capacità di lavorare in team;</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Avvia la tua carriera nel settore dell'IMMOBILIARE e costruisci il tuo futuro con noi.</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Disponibilità lavoro full-time.</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Inviare curriculum con foto all'indirizzo mail: pescara2@italiaaffitti.it</w:t>
            </w:r>
            <w:r w:rsidRPr="00EB0A9C">
              <w:rPr>
                <w:rStyle w:val="apple-converted-space"/>
                <w:rFonts w:asciiTheme="minorHAnsi" w:hAnsiTheme="minorHAnsi"/>
                <w:color w:val="5A5A5A"/>
                <w:sz w:val="24"/>
                <w:szCs w:val="24"/>
                <w:shd w:val="clear" w:color="auto" w:fill="FFFFFF"/>
              </w:rPr>
              <w:t> </w:t>
            </w:r>
          </w:p>
          <w:p w:rsidR="00593C89" w:rsidRPr="00EB0A9C" w:rsidRDefault="00593C89" w:rsidP="00B250BB">
            <w:pPr>
              <w:pStyle w:val="Titolo1"/>
              <w:spacing w:before="0" w:beforeAutospacing="0" w:after="150" w:afterAutospacing="0" w:line="276" w:lineRule="auto"/>
              <w:outlineLvl w:val="0"/>
              <w:rPr>
                <w:rStyle w:val="apple-converted-space"/>
                <w:rFonts w:asciiTheme="minorHAnsi" w:hAnsiTheme="minorHAnsi"/>
                <w:color w:val="5A5A5A"/>
                <w:sz w:val="24"/>
                <w:szCs w:val="24"/>
                <w:shd w:val="clear" w:color="auto" w:fill="FFFFFF"/>
              </w:rPr>
            </w:pPr>
            <w:r w:rsidRPr="00EB0A9C">
              <w:rPr>
                <w:rStyle w:val="apple-converted-space"/>
                <w:rFonts w:asciiTheme="minorHAnsi" w:hAnsiTheme="minorHAnsi"/>
                <w:color w:val="5A5A5A"/>
                <w:sz w:val="24"/>
                <w:szCs w:val="24"/>
                <w:shd w:val="clear" w:color="auto" w:fill="FFFFFF"/>
              </w:rPr>
              <w:t>PERSONALE</w:t>
            </w:r>
          </w:p>
          <w:p w:rsidR="00593C89" w:rsidRPr="00EB0A9C" w:rsidRDefault="00593C89" w:rsidP="00B250BB">
            <w:pPr>
              <w:pStyle w:val="Titolo1"/>
              <w:spacing w:before="0" w:beforeAutospacing="0" w:after="150" w:afterAutospacing="0" w:line="276" w:lineRule="auto"/>
              <w:outlineLvl w:val="0"/>
              <w:rPr>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i ricerca per lavoro full time :</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-2 risorse per assistenza al pubblico</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-1 risorsa commerciale</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si richiede massima serietà e disponibilità immediata .</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si offre formazione gratuita in azienda e percorso di crescita professionale .</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per candidarsi inviare cv con foto a selezionipescara2017@gmail.com</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o telefonare allo 085 9395630</w:t>
            </w:r>
          </w:p>
          <w:p w:rsidR="00593C89" w:rsidRPr="00EB0A9C" w:rsidRDefault="00EB0A9C" w:rsidP="00B250BB">
            <w:pPr>
              <w:pStyle w:val="Titolo1"/>
              <w:spacing w:before="0" w:beforeAutospacing="0" w:after="150" w:afterAutospacing="0" w:line="276" w:lineRule="auto"/>
              <w:outlineLvl w:val="0"/>
              <w:rPr>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OPERATORI MARKETING</w:t>
            </w:r>
          </w:p>
          <w:p w:rsidR="00EB0A9C" w:rsidRPr="00EB0A9C" w:rsidRDefault="00EB0A9C" w:rsidP="00B250BB">
            <w:pPr>
              <w:pStyle w:val="Titolo1"/>
              <w:spacing w:before="0" w:beforeAutospacing="0" w:after="150" w:afterAutospacing="0" w:line="276" w:lineRule="auto"/>
              <w:outlineLvl w:val="0"/>
              <w:rPr>
                <w:rStyle w:val="apple-converted-space"/>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Società leader nella consulenza alle Imprese con sedi a Milano, Roma e Londra, ricerca su tutto il territorio nazionale ambosessi con pregressa esperienza nel settore del Telemarketing.</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Requisiti:</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Diploma di Maturità</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Ottime capacità comunicative</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Esperienza non inferiore a due anni nel settore della vendita telefonica, del Call Center e del Telemarketing.</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Personal Computer dotato di cuffie, microfono e linea Adsl.</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Offriamo:</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Regolare Contratto</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Alte provvigioni</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lastRenderedPageBreak/>
              <w:t>- Formazione</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Tutor dedicato</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Possibile inserimento futuro in Azienda</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Se interessati, inviare il proprio cv a e.gobeo@martingalerisk.com.</w:t>
            </w:r>
            <w:r w:rsidRPr="00EB0A9C">
              <w:rPr>
                <w:rStyle w:val="apple-converted-space"/>
                <w:rFonts w:asciiTheme="minorHAnsi" w:hAnsiTheme="minorHAnsi"/>
                <w:color w:val="5A5A5A"/>
                <w:sz w:val="24"/>
                <w:szCs w:val="24"/>
                <w:shd w:val="clear" w:color="auto" w:fill="FFFFFF"/>
              </w:rPr>
              <w:t> </w:t>
            </w:r>
          </w:p>
          <w:p w:rsidR="00EB0A9C" w:rsidRPr="00EB0A9C" w:rsidRDefault="00EB0A9C" w:rsidP="00B250BB">
            <w:pPr>
              <w:pStyle w:val="Titolo1"/>
              <w:spacing w:before="0" w:beforeAutospacing="0" w:after="150" w:afterAutospacing="0" w:line="276" w:lineRule="auto"/>
              <w:outlineLvl w:val="0"/>
              <w:rPr>
                <w:rStyle w:val="apple-converted-space"/>
                <w:rFonts w:asciiTheme="minorHAnsi" w:hAnsiTheme="minorHAnsi"/>
                <w:color w:val="5A5A5A"/>
                <w:sz w:val="24"/>
                <w:szCs w:val="24"/>
                <w:shd w:val="clear" w:color="auto" w:fill="FFFFFF"/>
              </w:rPr>
            </w:pPr>
            <w:r w:rsidRPr="00EB0A9C">
              <w:rPr>
                <w:rStyle w:val="apple-converted-space"/>
                <w:rFonts w:asciiTheme="minorHAnsi" w:hAnsiTheme="minorHAnsi"/>
                <w:color w:val="5A5A5A"/>
                <w:sz w:val="24"/>
                <w:szCs w:val="24"/>
                <w:shd w:val="clear" w:color="auto" w:fill="FFFFFF"/>
              </w:rPr>
              <w:t>CENTRALINISTI</w:t>
            </w:r>
          </w:p>
          <w:p w:rsidR="00EB0A9C" w:rsidRPr="00EB0A9C" w:rsidRDefault="00EB0A9C" w:rsidP="00B250BB">
            <w:pPr>
              <w:pStyle w:val="Titolo1"/>
              <w:spacing w:before="0" w:beforeAutospacing="0" w:after="150" w:afterAutospacing="0" w:line="276" w:lineRule="auto"/>
              <w:outlineLvl w:val="0"/>
              <w:rPr>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Union s.r.l.s. con sede a Montesilvano (PE) ricerca operatori per call-center, teleselling, presa appuntamento part-time o full-time</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Si offrono</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fisso mensile</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contratto a norma di legge</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bonus di produzione</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Gradita ma non necessaria esperienza pregressa nello stesso campo.</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Inviare la propria candidatura a</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selezioni@unionsrls.it</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o compilando l'apposito form sottostante.</w:t>
            </w:r>
          </w:p>
          <w:p w:rsidR="00EB0A9C" w:rsidRPr="00EB0A9C" w:rsidRDefault="00EB0A9C" w:rsidP="00B250BB">
            <w:pPr>
              <w:pStyle w:val="Titolo1"/>
              <w:spacing w:before="0" w:beforeAutospacing="0" w:after="150" w:afterAutospacing="0" w:line="276" w:lineRule="auto"/>
              <w:outlineLvl w:val="0"/>
              <w:rPr>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RESPONSABILE VENDITE</w:t>
            </w:r>
          </w:p>
          <w:p w:rsidR="00EB0A9C" w:rsidRPr="00EB0A9C" w:rsidRDefault="00EB0A9C" w:rsidP="00B250BB">
            <w:pPr>
              <w:pStyle w:val="Titolo1"/>
              <w:spacing w:before="0" w:beforeAutospacing="0" w:after="150" w:afterAutospacing="0" w:line="276" w:lineRule="auto"/>
              <w:outlineLvl w:val="0"/>
              <w:rPr>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L'AGENZIA TEATRALE,OPERANTE DA DIVERSI ANNI SUL TERRITORIO ABRUZZESE NELL'AMBITO DELL'ORGANIZZAZIONE DI SPETTACOLI TEATRALI , PER AMPLIAMENTO PROPRIO ORGANICO, RICERCA PERSONALE QUALIFICATO .</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OFFRESI FISSO MENSILE</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TEL. ORE UFFICIO ALLO 085/8967262</w:t>
            </w:r>
          </w:p>
          <w:p w:rsidR="00EB0A9C" w:rsidRPr="00EB0A9C" w:rsidRDefault="00EB0A9C" w:rsidP="00B250BB">
            <w:pPr>
              <w:pStyle w:val="Titolo1"/>
              <w:spacing w:before="0" w:beforeAutospacing="0" w:after="150" w:afterAutospacing="0" w:line="276" w:lineRule="auto"/>
              <w:outlineLvl w:val="0"/>
              <w:rPr>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AGENTE</w:t>
            </w:r>
          </w:p>
          <w:p w:rsidR="00EB0A9C" w:rsidRPr="00EB0A9C" w:rsidRDefault="00EB0A9C" w:rsidP="00B250BB">
            <w:pPr>
              <w:pStyle w:val="Titolo1"/>
              <w:spacing w:before="0" w:beforeAutospacing="0" w:after="150" w:afterAutospacing="0" w:line="276" w:lineRule="auto"/>
              <w:outlineLvl w:val="0"/>
              <w:rPr>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Big Energyè collabora con una società traider nella fornitura di energia elettrica e gas.</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Siamo alla ricerca di agenti/consulenti ambosessi motivati che , dopo un percorso formativo , saranno inseriti nell'organico dell'azienda.</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Valutiamo anche proposte di strutture che provengono dal mondo elettrico.</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RUOLI DA RICOPRIRE:</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account manager</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energy account</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REQUISITI :</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Personalità Dinamica</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-Predisposizione al lavoro di squadra e obiettivi</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Voglia di lavorare</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OFFRIAMO :</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crescita all'interno dell'azienda con possibilità di assunzione</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- 0 investimenti</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lastRenderedPageBreak/>
              <w:t>- contratto di collaborazioni a provvigioni</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INVIACI IL TUO CURRICULUM E SARAI CONTATTATO</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info@bigenergy.it</w:t>
            </w:r>
          </w:p>
          <w:p w:rsidR="00593C89" w:rsidRPr="00EB0A9C" w:rsidRDefault="00EB0A9C" w:rsidP="00B250BB">
            <w:pPr>
              <w:pStyle w:val="Titolo1"/>
              <w:spacing w:before="0" w:beforeAutospacing="0" w:after="150" w:afterAutospacing="0" w:line="276" w:lineRule="auto"/>
              <w:outlineLvl w:val="0"/>
              <w:rPr>
                <w:rFonts w:asciiTheme="minorHAnsi" w:hAnsiTheme="minorHAnsi" w:cs="Arial"/>
                <w:b w:val="0"/>
                <w:bCs w:val="0"/>
                <w:color w:val="444444"/>
                <w:sz w:val="24"/>
                <w:szCs w:val="24"/>
              </w:rPr>
            </w:pPr>
            <w:r w:rsidRPr="00EB0A9C">
              <w:rPr>
                <w:rFonts w:asciiTheme="minorHAnsi" w:hAnsiTheme="minorHAnsi" w:cs="Arial"/>
                <w:b w:val="0"/>
                <w:bCs w:val="0"/>
                <w:color w:val="444444"/>
                <w:sz w:val="24"/>
                <w:szCs w:val="24"/>
              </w:rPr>
              <w:t>PERSONALE</w:t>
            </w:r>
          </w:p>
          <w:p w:rsidR="00EB0A9C" w:rsidRPr="00EB0A9C" w:rsidRDefault="00EB0A9C" w:rsidP="00B250BB">
            <w:pPr>
              <w:pStyle w:val="Titolo1"/>
              <w:spacing w:before="0" w:beforeAutospacing="0" w:after="150" w:afterAutospacing="0" w:line="276" w:lineRule="auto"/>
              <w:outlineLvl w:val="0"/>
              <w:rPr>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Ristorante serale cerca pizzaiolo per tutto l'anno. Solo residenti in zona o limitrofe. Allegare il curriculum nella risposta all' annuncio. 0859614699</w:t>
            </w:r>
          </w:p>
          <w:p w:rsidR="00EB0A9C" w:rsidRPr="00EB0A9C" w:rsidRDefault="00EB0A9C" w:rsidP="00B250BB">
            <w:pPr>
              <w:pStyle w:val="Titolo1"/>
              <w:spacing w:before="0" w:beforeAutospacing="0" w:after="150" w:afterAutospacing="0" w:line="276" w:lineRule="auto"/>
              <w:outlineLvl w:val="0"/>
              <w:rPr>
                <w:rFonts w:asciiTheme="minorHAnsi" w:hAnsiTheme="minorHAnsi" w:cs="Arial"/>
                <w:b w:val="0"/>
                <w:bCs w:val="0"/>
                <w:color w:val="444444"/>
                <w:sz w:val="24"/>
                <w:szCs w:val="24"/>
              </w:rPr>
            </w:pPr>
          </w:p>
        </w:tc>
        <w:tc>
          <w:tcPr>
            <w:tcW w:w="2400" w:type="dxa"/>
          </w:tcPr>
          <w:p w:rsidR="003E4852" w:rsidRDefault="003E4852" w:rsidP="00B250BB">
            <w:pPr>
              <w:jc w:val="center"/>
              <w:rPr>
                <w:b/>
                <w:sz w:val="28"/>
                <w:szCs w:val="28"/>
              </w:rPr>
            </w:pPr>
          </w:p>
          <w:p w:rsidR="003E4852" w:rsidRPr="006B48DF" w:rsidRDefault="003E4852" w:rsidP="00B250BB">
            <w:pPr>
              <w:jc w:val="center"/>
              <w:rPr>
                <w:b/>
                <w:sz w:val="28"/>
                <w:szCs w:val="28"/>
              </w:rPr>
            </w:pPr>
          </w:p>
        </w:tc>
      </w:tr>
      <w:tr w:rsidR="003E4852" w:rsidTr="00B250BB">
        <w:tc>
          <w:tcPr>
            <w:tcW w:w="937" w:type="dxa"/>
          </w:tcPr>
          <w:p w:rsidR="003E4852" w:rsidRDefault="003E4852" w:rsidP="00B250BB">
            <w:pPr>
              <w:pStyle w:val="Titolo1"/>
              <w:spacing w:before="0" w:beforeAutospacing="0" w:after="150" w:afterAutospacing="0" w:line="276" w:lineRule="auto"/>
              <w:jc w:val="center"/>
              <w:outlineLvl w:val="0"/>
              <w:rPr>
                <w:color w:val="FF0000"/>
                <w:sz w:val="28"/>
                <w:szCs w:val="28"/>
              </w:rPr>
            </w:pPr>
          </w:p>
        </w:tc>
        <w:tc>
          <w:tcPr>
            <w:tcW w:w="6517" w:type="dxa"/>
          </w:tcPr>
          <w:p w:rsidR="003E4852" w:rsidRPr="00EB0A9C" w:rsidRDefault="003E4852" w:rsidP="00B250BB">
            <w:pPr>
              <w:pStyle w:val="Titolo1"/>
              <w:spacing w:before="0" w:beforeAutospacing="0" w:after="150" w:afterAutospacing="0" w:line="276" w:lineRule="auto"/>
              <w:jc w:val="center"/>
              <w:outlineLvl w:val="0"/>
              <w:rPr>
                <w:rFonts w:asciiTheme="minorHAnsi" w:hAnsiTheme="minorHAnsi"/>
                <w:color w:val="FF0000"/>
                <w:sz w:val="24"/>
                <w:szCs w:val="24"/>
              </w:rPr>
            </w:pPr>
            <w:r w:rsidRPr="00EB0A9C">
              <w:rPr>
                <w:rFonts w:asciiTheme="minorHAnsi" w:hAnsiTheme="minorHAnsi"/>
                <w:color w:val="FF0000"/>
                <w:sz w:val="24"/>
                <w:szCs w:val="24"/>
              </w:rPr>
              <w:t>TERAMO e provincia</w:t>
            </w:r>
          </w:p>
          <w:p w:rsidR="00EB0A9C" w:rsidRPr="00EB0A9C" w:rsidRDefault="00EB0A9C" w:rsidP="00B250BB">
            <w:pPr>
              <w:pStyle w:val="Titolo1"/>
              <w:spacing w:before="0" w:beforeAutospacing="0" w:after="150" w:afterAutospacing="0" w:line="276" w:lineRule="auto"/>
              <w:outlineLvl w:val="0"/>
              <w:rPr>
                <w:rFonts w:asciiTheme="minorHAnsi" w:hAnsiTheme="minorHAnsi" w:cs="Tahoma"/>
                <w:color w:val="786953"/>
                <w:sz w:val="24"/>
                <w:szCs w:val="24"/>
                <w:shd w:val="clear" w:color="auto" w:fill="FFFFFF"/>
              </w:rPr>
            </w:pPr>
            <w:r w:rsidRPr="00EB0A9C">
              <w:rPr>
                <w:rFonts w:asciiTheme="minorHAnsi" w:hAnsiTheme="minorHAnsi" w:cs="Tahoma"/>
                <w:color w:val="786953"/>
                <w:sz w:val="24"/>
                <w:szCs w:val="24"/>
                <w:shd w:val="clear" w:color="auto" w:fill="FFFFFF"/>
              </w:rPr>
              <w:t>ADDETTO VENDITE</w:t>
            </w:r>
          </w:p>
          <w:p w:rsidR="00EB0A9C" w:rsidRPr="00EB0A9C" w:rsidRDefault="00EB0A9C" w:rsidP="00B250BB">
            <w:pPr>
              <w:pStyle w:val="Titolo1"/>
              <w:spacing w:before="0" w:beforeAutospacing="0" w:after="150" w:afterAutospacing="0" w:line="276" w:lineRule="auto"/>
              <w:outlineLvl w:val="0"/>
              <w:rPr>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azienda rossocuore sta ricercando personale da inserire nel commerciale, in particolare nel settore vendite. abbiamo bisogno di persone dinamiche e volenterose. il candidato selezionato farà un breve corso prima di essere scelto per operare subito nella vendita.</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inviate il vostro cv o chiamate per appuntamento al n. 3477841242</w:t>
            </w:r>
          </w:p>
          <w:p w:rsidR="00EB0A9C" w:rsidRPr="00EB0A9C" w:rsidRDefault="00EB0A9C" w:rsidP="00B250BB">
            <w:pPr>
              <w:pStyle w:val="Titolo1"/>
              <w:spacing w:before="0" w:beforeAutospacing="0" w:after="150" w:afterAutospacing="0" w:line="276" w:lineRule="auto"/>
              <w:outlineLvl w:val="0"/>
              <w:rPr>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OPERATORI CALL CENTER</w:t>
            </w:r>
          </w:p>
          <w:p w:rsidR="00EB0A9C" w:rsidRPr="00EB0A9C" w:rsidRDefault="00EB0A9C" w:rsidP="00B250BB">
            <w:pPr>
              <w:pStyle w:val="Titolo1"/>
              <w:spacing w:before="0" w:beforeAutospacing="0" w:after="150" w:afterAutospacing="0" w:line="276" w:lineRule="auto"/>
              <w:outlineLvl w:val="0"/>
              <w:rPr>
                <w:rFonts w:asciiTheme="minorHAnsi" w:hAnsiTheme="minorHAnsi"/>
                <w:color w:val="5A5A5A"/>
                <w:sz w:val="24"/>
                <w:szCs w:val="24"/>
                <w:shd w:val="clear" w:color="auto" w:fill="FFFFFF"/>
              </w:rPr>
            </w:pP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shd w:val="clear" w:color="auto" w:fill="FFFFFF"/>
              </w:rPr>
              <w:t>Ditta Giosia Berardo,Agenzia con mandato ENEL ENERGIA seleziona operatori Call Center per presa</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appuntamenti nostri Consulenti.</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Gradita MA NON INDISPENSABILE pregressa esperienza.</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Ti garantiamo:</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Formazione Professionale Gratuita</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Compenso Fisso</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Bonus per ogni appuntamento,</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Contratto di Lavoro a Norma di Legge</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Requisiti richiesti:</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Ottime doti di comunicazione</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minima conoscenza del PC</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Serietà, professionalità</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-Predisposizione a lavorare in team.</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I canditati selezionati saranno inseriti all'interno della struttura per</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un periodo di prova dopo un primo breve percorso formativo</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gratuito di tre giorni; successivamente entrerete a far parte di una</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realtà giovane e dinamica, che offre supporto continuo e crescita</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professionale.</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xml:space="preserve">inviare c.v. a : </w:t>
            </w:r>
            <w:hyperlink r:id="rId14" w:history="1">
              <w:r w:rsidRPr="00EB0A9C">
                <w:rPr>
                  <w:rStyle w:val="Collegamentoipertestuale"/>
                  <w:rFonts w:asciiTheme="minorHAnsi" w:hAnsiTheme="minorHAnsi"/>
                  <w:sz w:val="24"/>
                  <w:szCs w:val="24"/>
                  <w:shd w:val="clear" w:color="auto" w:fill="FFFFFF"/>
                </w:rPr>
                <w:t>euroserviceabruzzo2@gmail.com</w:t>
              </w:r>
            </w:hyperlink>
          </w:p>
          <w:p w:rsidR="00EB0A9C" w:rsidRPr="00EB0A9C" w:rsidRDefault="00EB0A9C" w:rsidP="00B250BB">
            <w:pPr>
              <w:pStyle w:val="Titolo1"/>
              <w:spacing w:before="0" w:beforeAutospacing="0" w:after="150" w:afterAutospacing="0" w:line="276" w:lineRule="auto"/>
              <w:outlineLvl w:val="0"/>
              <w:rPr>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IMPIEGATI</w:t>
            </w:r>
          </w:p>
          <w:p w:rsidR="00EB0A9C" w:rsidRPr="00EB0A9C" w:rsidRDefault="00EB0A9C" w:rsidP="00B250BB">
            <w:pPr>
              <w:pStyle w:val="Titolo1"/>
              <w:spacing w:before="0" w:beforeAutospacing="0" w:after="150" w:afterAutospacing="0" w:line="276" w:lineRule="auto"/>
              <w:outlineLvl w:val="0"/>
              <w:rPr>
                <w:rFonts w:asciiTheme="minorHAnsi" w:hAnsiTheme="minorHAnsi"/>
                <w:color w:val="5A5A5A"/>
                <w:sz w:val="24"/>
                <w:szCs w:val="24"/>
                <w:shd w:val="clear" w:color="auto" w:fill="FFFFFF"/>
              </w:rPr>
            </w:pP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shd w:val="clear" w:color="auto" w:fill="FFFFFF"/>
              </w:rPr>
              <w:t xml:space="preserve">DITTA GIOSIA BERARDO, CALL CENTER CON MANDATO DIRETTO DI ENEL </w:t>
            </w:r>
            <w:r w:rsidRPr="00EB0A9C">
              <w:rPr>
                <w:rFonts w:asciiTheme="minorHAnsi" w:hAnsiTheme="minorHAnsi"/>
                <w:color w:val="5A5A5A"/>
                <w:sz w:val="24"/>
                <w:szCs w:val="24"/>
                <w:shd w:val="clear" w:color="auto" w:fill="FFFFFF"/>
              </w:rPr>
              <w:lastRenderedPageBreak/>
              <w:t>ENERGIA</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RIVOLTO AL SEGMENTO CONSUMER E BUSINESS, RICERCA</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PERSONE DA IMPIEGARE NEL CALL CENTER DELLA SEDE DI</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ALBA ADRIATICA PER LA PRESA DI APPUNTAMENTI.</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REQUISITI RICHIESTI:</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-PERFETTA CONOSCENZA DELLA LINGUA ITALIANA</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-SERIETA' PROFESSIONALE.</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SI OFFRE:</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-INQUADRAMENTO CON CONTRATTO PART TIME A NORMA DI</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LEGGE.</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INVIA IL TUO CV A: euroserviceabruzzo2@gmail.com , SARAI</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RICONTATTATO DIRETTAMENTE DALL'AZIENDA PER</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CONCORDARE UN COLLOQUIO CONOSCITIVO</w:t>
            </w:r>
          </w:p>
          <w:p w:rsidR="00EB0A9C" w:rsidRPr="00EB0A9C" w:rsidRDefault="00EB0A9C" w:rsidP="00B250BB">
            <w:pPr>
              <w:pStyle w:val="Titolo1"/>
              <w:spacing w:before="0" w:beforeAutospacing="0" w:after="150" w:afterAutospacing="0" w:line="276" w:lineRule="auto"/>
              <w:outlineLvl w:val="0"/>
              <w:rPr>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COLLABORATORI IMMOBILIARI</w:t>
            </w:r>
          </w:p>
          <w:p w:rsidR="00EB0A9C" w:rsidRPr="00EB0A9C" w:rsidRDefault="00EB0A9C" w:rsidP="00B250BB">
            <w:pPr>
              <w:pStyle w:val="Titolo1"/>
              <w:spacing w:before="0" w:beforeAutospacing="0" w:after="150" w:afterAutospacing="0" w:line="276" w:lineRule="auto"/>
              <w:outlineLvl w:val="0"/>
              <w:rPr>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TECNOCASA società multinazionale in franchising, leader nel settore dell'intermediazione immobiliare (con 3.500 agenzie affiliate in Italia ed all'estero) seleziona 1 agente di vendita max 35 anni da inserire nel punto vendita di Martinsicuro.</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Si garantiscono la formazione e l'affiancamento necessario.</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Il profilo richiesto non necessita d'esperienza specifica nel settore, ma di una forte propensione alla crescita professionale e al lavoro in team.</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xml:space="preserve">Si offre fisso mensile di </w:t>
            </w:r>
            <w:r w:rsidRPr="00EB0A9C">
              <w:rPr>
                <w:rFonts w:ascii="Helvetica" w:hAnsi="Helvetica" w:cs="Helvetica"/>
                <w:color w:val="5A5A5A"/>
                <w:sz w:val="24"/>
                <w:szCs w:val="24"/>
                <w:shd w:val="clear" w:color="auto" w:fill="FFFFFF"/>
              </w:rPr>
              <w:t></w:t>
            </w:r>
            <w:r w:rsidRPr="00EB0A9C">
              <w:rPr>
                <w:rFonts w:asciiTheme="minorHAnsi" w:hAnsiTheme="minorHAnsi" w:cs="Helvetica"/>
                <w:color w:val="5A5A5A"/>
                <w:sz w:val="24"/>
                <w:szCs w:val="24"/>
                <w:shd w:val="clear" w:color="auto" w:fill="FFFFFF"/>
              </w:rPr>
              <w:t xml:space="preserve"> 600,00 + incentivi + provvigioni.</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Per colloqui inviare curriculum al numero 0861.797744 oppure e-mail tehn6@ tecnocasa.it</w:t>
            </w:r>
          </w:p>
          <w:p w:rsidR="00EB0A9C" w:rsidRPr="00EB0A9C" w:rsidRDefault="00EB0A9C" w:rsidP="00B250BB">
            <w:pPr>
              <w:pStyle w:val="Titolo1"/>
              <w:spacing w:before="0" w:beforeAutospacing="0" w:after="150" w:afterAutospacing="0" w:line="276" w:lineRule="auto"/>
              <w:outlineLvl w:val="0"/>
              <w:rPr>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PERSONALE</w:t>
            </w:r>
          </w:p>
          <w:p w:rsidR="00EB0A9C" w:rsidRPr="00EB0A9C" w:rsidRDefault="00EB0A9C" w:rsidP="00B250BB">
            <w:pPr>
              <w:pStyle w:val="Titolo1"/>
              <w:spacing w:before="0" w:beforeAutospacing="0" w:after="150" w:afterAutospacing="0" w:line="276" w:lineRule="auto"/>
              <w:outlineLvl w:val="0"/>
              <w:rPr>
                <w:rStyle w:val="apple-converted-space"/>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Ristorante sito in Montegualtieri di Cermignano (Teramo), cerca un aiutante cuoco, un addetto alla lavastoviglie e camerieri.</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Si richiede esperienza e perfetta conoscenza della lingua italiana.</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shd w:val="clear" w:color="auto" w:fill="FFFFFF"/>
              </w:rPr>
              <w:t>086166678</w:t>
            </w:r>
          </w:p>
          <w:p w:rsidR="00EB0A9C" w:rsidRPr="00EB0A9C" w:rsidRDefault="00EB0A9C" w:rsidP="00B250BB">
            <w:pPr>
              <w:pStyle w:val="Titolo1"/>
              <w:spacing w:before="0" w:beforeAutospacing="0" w:after="150" w:afterAutospacing="0" w:line="276" w:lineRule="auto"/>
              <w:outlineLvl w:val="0"/>
              <w:rPr>
                <w:rFonts w:asciiTheme="minorHAnsi" w:hAnsiTheme="minorHAnsi" w:cs="Tahoma"/>
                <w:color w:val="786953"/>
                <w:sz w:val="24"/>
                <w:szCs w:val="24"/>
                <w:shd w:val="clear" w:color="auto" w:fill="FFFFFF"/>
              </w:rPr>
            </w:pPr>
            <w:r w:rsidRPr="00EB0A9C">
              <w:rPr>
                <w:rFonts w:asciiTheme="minorHAnsi" w:hAnsiTheme="minorHAnsi" w:cs="Tahoma"/>
                <w:color w:val="786953"/>
                <w:sz w:val="24"/>
                <w:szCs w:val="24"/>
                <w:shd w:val="clear" w:color="auto" w:fill="FFFFFF"/>
              </w:rPr>
              <w:t>CAMERIERE</w:t>
            </w:r>
          </w:p>
          <w:p w:rsidR="00EB0A9C" w:rsidRPr="00EB0A9C" w:rsidRDefault="00EB0A9C" w:rsidP="00B250BB">
            <w:pPr>
              <w:pStyle w:val="Titolo1"/>
              <w:spacing w:before="0" w:beforeAutospacing="0" w:after="150" w:afterAutospacing="0" w:line="276" w:lineRule="auto"/>
              <w:outlineLvl w:val="0"/>
              <w:rPr>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Hotel con ristorante a Roseto degli Abruzzi cerca cameriera di sala per stagione estiva da giugno a settembre.</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Orario full time su turni con regolare assunzione.</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Requisiti richiesti: 20-35 anni, con esperienza nel servizio di sala di almeno due anni, residente nelle immediate vicinanze.</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Automunita - no alloggio</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xml:space="preserve">Inviare via email il proprio Curriculum Vitae con fotografia: </w:t>
            </w:r>
            <w:hyperlink r:id="rId15" w:history="1">
              <w:r w:rsidRPr="00EB0A9C">
                <w:rPr>
                  <w:rStyle w:val="Collegamentoipertestuale"/>
                  <w:rFonts w:asciiTheme="minorHAnsi" w:hAnsiTheme="minorHAnsi"/>
                  <w:sz w:val="24"/>
                  <w:szCs w:val="24"/>
                  <w:shd w:val="clear" w:color="auto" w:fill="FFFFFF"/>
                </w:rPr>
                <w:t>info@hotelmarina.net</w:t>
              </w:r>
            </w:hyperlink>
          </w:p>
          <w:p w:rsidR="00EB0A9C" w:rsidRPr="00EB0A9C" w:rsidRDefault="00EB0A9C" w:rsidP="00B250BB">
            <w:pPr>
              <w:pStyle w:val="Titolo1"/>
              <w:spacing w:before="0" w:beforeAutospacing="0" w:after="150" w:afterAutospacing="0" w:line="276" w:lineRule="auto"/>
              <w:outlineLvl w:val="0"/>
              <w:rPr>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lastRenderedPageBreak/>
              <w:t>TIROCINANTE</w:t>
            </w:r>
          </w:p>
          <w:p w:rsidR="00EB0A9C" w:rsidRPr="00EB0A9C" w:rsidRDefault="00EB0A9C" w:rsidP="00B250BB">
            <w:pPr>
              <w:pStyle w:val="Titolo1"/>
              <w:spacing w:before="0" w:beforeAutospacing="0" w:after="150" w:afterAutospacing="0" w:line="276" w:lineRule="auto"/>
              <w:outlineLvl w:val="0"/>
              <w:rPr>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SOC. COOP. TRUCKING FAST TRASPORTI, azienda di logistica con sede operativa a Tortoreto, ricerca un TIROCINANTE MAGAZZINIERE ISCRITTO A GARANZIA GIOVANI.</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Si richiede:</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-capacità di adattamento, precisione</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-spirito attivo e collaborativo, dinamismo e flessibilità</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-interesse nella logistica e nella gestione del magazzino.</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Per candidarsi inviare il CV completo di autorizzazione al trattamento dei dati personali all'indirizzo JOB@LANCIOTTI.IT indicando nell'oggetto: magazziniere</w:t>
            </w:r>
          </w:p>
          <w:p w:rsidR="00EB0A9C" w:rsidRPr="00EB0A9C" w:rsidRDefault="00EB0A9C" w:rsidP="00B250BB">
            <w:pPr>
              <w:pStyle w:val="Titolo1"/>
              <w:spacing w:before="0" w:beforeAutospacing="0" w:after="150" w:afterAutospacing="0" w:line="276" w:lineRule="auto"/>
              <w:outlineLvl w:val="0"/>
              <w:rPr>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AUTISTA</w:t>
            </w:r>
          </w:p>
          <w:p w:rsidR="00EB0A9C" w:rsidRPr="00EB0A9C" w:rsidRDefault="00EB0A9C" w:rsidP="00EB0A9C">
            <w:pPr>
              <w:suppressAutoHyphens w:val="0"/>
              <w:rPr>
                <w:rFonts w:asciiTheme="minorHAnsi" w:hAnsiTheme="minorHAnsi"/>
                <w:sz w:val="24"/>
                <w:szCs w:val="24"/>
                <w:lang w:eastAsia="it-IT"/>
              </w:rPr>
            </w:pPr>
            <w:r w:rsidRPr="00EB0A9C">
              <w:rPr>
                <w:rFonts w:asciiTheme="minorHAnsi" w:hAnsiTheme="minorHAnsi"/>
                <w:color w:val="5A5A5A"/>
                <w:sz w:val="24"/>
                <w:szCs w:val="24"/>
                <w:shd w:val="clear" w:color="auto" w:fill="FFFFFF"/>
                <w:lang w:eastAsia="it-IT"/>
              </w:rPr>
              <w:t>SOC. COOP. TRUCKING FAST TRASPORTI, azienda di logistica con sede a sede operativa a Tortoreto, ricerca un autista consegnatario con patente C e CQC</w:t>
            </w:r>
            <w:r w:rsidRPr="00EB0A9C">
              <w:rPr>
                <w:rFonts w:asciiTheme="minorHAnsi" w:hAnsiTheme="minorHAnsi"/>
                <w:color w:val="5A5A5A"/>
                <w:sz w:val="24"/>
                <w:szCs w:val="24"/>
                <w:lang w:eastAsia="it-IT"/>
              </w:rPr>
              <w:t> </w:t>
            </w:r>
            <w:r w:rsidRPr="00EB0A9C">
              <w:rPr>
                <w:rFonts w:asciiTheme="minorHAnsi" w:hAnsiTheme="minorHAnsi"/>
                <w:color w:val="5A5A5A"/>
                <w:sz w:val="24"/>
                <w:szCs w:val="24"/>
                <w:lang w:eastAsia="it-IT"/>
              </w:rPr>
              <w:br/>
            </w:r>
            <w:r w:rsidRPr="00EB0A9C">
              <w:rPr>
                <w:rFonts w:asciiTheme="minorHAnsi" w:hAnsiTheme="minorHAnsi"/>
                <w:color w:val="5A5A5A"/>
                <w:sz w:val="24"/>
                <w:szCs w:val="24"/>
                <w:shd w:val="clear" w:color="auto" w:fill="FFFFFF"/>
                <w:lang w:eastAsia="it-IT"/>
              </w:rPr>
              <w:t>La risorsa si occuperà del ritiro/consegna e trasporto del materiale presso i clienti nella province di Teramo, Pescara, L'Aquila, Chieti.</w:t>
            </w:r>
            <w:r w:rsidRPr="00EB0A9C">
              <w:rPr>
                <w:rFonts w:asciiTheme="minorHAnsi" w:hAnsiTheme="minorHAnsi"/>
                <w:color w:val="5A5A5A"/>
                <w:sz w:val="24"/>
                <w:szCs w:val="24"/>
                <w:lang w:eastAsia="it-IT"/>
              </w:rPr>
              <w:t> </w:t>
            </w:r>
            <w:r w:rsidRPr="00EB0A9C">
              <w:rPr>
                <w:rFonts w:asciiTheme="minorHAnsi" w:hAnsiTheme="minorHAnsi"/>
                <w:color w:val="5A5A5A"/>
                <w:sz w:val="24"/>
                <w:szCs w:val="24"/>
                <w:lang w:eastAsia="it-IT"/>
              </w:rPr>
              <w:br/>
            </w:r>
            <w:r w:rsidRPr="00EB0A9C">
              <w:rPr>
                <w:rFonts w:asciiTheme="minorHAnsi" w:hAnsiTheme="minorHAnsi"/>
                <w:color w:val="5A5A5A"/>
                <w:sz w:val="24"/>
                <w:szCs w:val="24"/>
                <w:shd w:val="clear" w:color="auto" w:fill="FFFFFF"/>
                <w:lang w:eastAsia="it-IT"/>
              </w:rPr>
              <w:t>Si occuperà inoltre della preparazione del furgone e del carico/scarico della merce in ditta e presso il cliente.</w:t>
            </w:r>
            <w:r w:rsidRPr="00EB0A9C">
              <w:rPr>
                <w:rFonts w:asciiTheme="minorHAnsi" w:hAnsiTheme="minorHAnsi"/>
                <w:color w:val="5A5A5A"/>
                <w:sz w:val="24"/>
                <w:szCs w:val="24"/>
                <w:lang w:eastAsia="it-IT"/>
              </w:rPr>
              <w:t> </w:t>
            </w:r>
            <w:r w:rsidRPr="00EB0A9C">
              <w:rPr>
                <w:rFonts w:asciiTheme="minorHAnsi" w:hAnsiTheme="minorHAnsi"/>
                <w:color w:val="5A5A5A"/>
                <w:sz w:val="24"/>
                <w:szCs w:val="24"/>
                <w:lang w:eastAsia="it-IT"/>
              </w:rPr>
              <w:br/>
            </w:r>
            <w:r w:rsidRPr="00EB0A9C">
              <w:rPr>
                <w:rFonts w:asciiTheme="minorHAnsi" w:hAnsiTheme="minorHAnsi"/>
                <w:color w:val="5A5A5A"/>
                <w:sz w:val="24"/>
                <w:szCs w:val="24"/>
                <w:shd w:val="clear" w:color="auto" w:fill="FFFFFF"/>
                <w:lang w:eastAsia="it-IT"/>
              </w:rPr>
              <w:t>Si richiede:</w:t>
            </w:r>
            <w:r w:rsidRPr="00EB0A9C">
              <w:rPr>
                <w:rFonts w:asciiTheme="minorHAnsi" w:hAnsiTheme="minorHAnsi"/>
                <w:color w:val="5A5A5A"/>
                <w:sz w:val="24"/>
                <w:szCs w:val="24"/>
                <w:lang w:eastAsia="it-IT"/>
              </w:rPr>
              <w:t> </w:t>
            </w:r>
            <w:r w:rsidRPr="00EB0A9C">
              <w:rPr>
                <w:rFonts w:asciiTheme="minorHAnsi" w:hAnsiTheme="minorHAnsi"/>
                <w:color w:val="5A5A5A"/>
                <w:sz w:val="24"/>
                <w:szCs w:val="24"/>
                <w:lang w:eastAsia="it-IT"/>
              </w:rPr>
              <w:br/>
            </w:r>
            <w:r w:rsidRPr="00EB0A9C">
              <w:rPr>
                <w:rFonts w:asciiTheme="minorHAnsi" w:hAnsiTheme="minorHAnsi"/>
                <w:color w:val="5A5A5A"/>
                <w:sz w:val="24"/>
                <w:szCs w:val="24"/>
                <w:shd w:val="clear" w:color="auto" w:fill="FFFFFF"/>
                <w:lang w:eastAsia="it-IT"/>
              </w:rPr>
              <w:t>- patente C e CQC in corso di validità</w:t>
            </w:r>
            <w:r w:rsidRPr="00EB0A9C">
              <w:rPr>
                <w:rFonts w:asciiTheme="minorHAnsi" w:hAnsiTheme="minorHAnsi"/>
                <w:color w:val="5A5A5A"/>
                <w:sz w:val="24"/>
                <w:szCs w:val="24"/>
                <w:lang w:eastAsia="it-IT"/>
              </w:rPr>
              <w:t> </w:t>
            </w:r>
            <w:r w:rsidRPr="00EB0A9C">
              <w:rPr>
                <w:rFonts w:asciiTheme="minorHAnsi" w:hAnsiTheme="minorHAnsi"/>
                <w:color w:val="5A5A5A"/>
                <w:sz w:val="24"/>
                <w:szCs w:val="24"/>
                <w:lang w:eastAsia="it-IT"/>
              </w:rPr>
              <w:br/>
            </w:r>
            <w:r w:rsidRPr="00EB0A9C">
              <w:rPr>
                <w:rFonts w:asciiTheme="minorHAnsi" w:hAnsiTheme="minorHAnsi"/>
                <w:color w:val="5A5A5A"/>
                <w:sz w:val="24"/>
                <w:szCs w:val="24"/>
                <w:shd w:val="clear" w:color="auto" w:fill="FFFFFF"/>
                <w:lang w:eastAsia="it-IT"/>
              </w:rPr>
              <w:t>- esperienza nella mansione di autista consegnatario</w:t>
            </w:r>
            <w:r w:rsidRPr="00EB0A9C">
              <w:rPr>
                <w:rFonts w:asciiTheme="minorHAnsi" w:hAnsiTheme="minorHAnsi"/>
                <w:color w:val="5A5A5A"/>
                <w:sz w:val="24"/>
                <w:szCs w:val="24"/>
                <w:lang w:eastAsia="it-IT"/>
              </w:rPr>
              <w:t> </w:t>
            </w:r>
            <w:r w:rsidRPr="00EB0A9C">
              <w:rPr>
                <w:rFonts w:asciiTheme="minorHAnsi" w:hAnsiTheme="minorHAnsi"/>
                <w:color w:val="5A5A5A"/>
                <w:sz w:val="24"/>
                <w:szCs w:val="24"/>
                <w:lang w:eastAsia="it-IT"/>
              </w:rPr>
              <w:br/>
            </w:r>
            <w:r w:rsidRPr="00EB0A9C">
              <w:rPr>
                <w:rFonts w:asciiTheme="minorHAnsi" w:hAnsiTheme="minorHAnsi"/>
                <w:color w:val="5A5A5A"/>
                <w:sz w:val="24"/>
                <w:szCs w:val="24"/>
                <w:shd w:val="clear" w:color="auto" w:fill="FFFFFF"/>
                <w:lang w:eastAsia="it-IT"/>
              </w:rPr>
              <w:t>Per candidarsi inviare il CV completo di autorizzazione al trattamento dei dati personali all'indirizzo JOB@LANCIOTTI.IT indicando nell'oggetto: autista patente C</w:t>
            </w:r>
          </w:p>
          <w:p w:rsidR="00EB0A9C" w:rsidRPr="00EB0A9C" w:rsidRDefault="00EB0A9C" w:rsidP="00EB0A9C">
            <w:pPr>
              <w:shd w:val="clear" w:color="auto" w:fill="FFFFFF"/>
              <w:suppressAutoHyphens w:val="0"/>
              <w:textAlignment w:val="baseline"/>
              <w:rPr>
                <w:rFonts w:asciiTheme="minorHAnsi" w:hAnsiTheme="minorHAnsi"/>
                <w:color w:val="969696"/>
                <w:sz w:val="24"/>
                <w:szCs w:val="24"/>
                <w:lang w:eastAsia="it-IT"/>
              </w:rPr>
            </w:pPr>
          </w:p>
          <w:p w:rsidR="00EB0A9C" w:rsidRPr="00EB0A9C" w:rsidRDefault="00EB0A9C" w:rsidP="00EB0A9C">
            <w:pPr>
              <w:shd w:val="clear" w:color="auto" w:fill="FFFFFF"/>
              <w:suppressAutoHyphens w:val="0"/>
              <w:textAlignment w:val="baseline"/>
              <w:rPr>
                <w:rFonts w:asciiTheme="minorHAnsi" w:hAnsiTheme="minorHAnsi"/>
                <w:color w:val="969696"/>
                <w:sz w:val="24"/>
                <w:szCs w:val="24"/>
                <w:lang w:eastAsia="it-IT"/>
              </w:rPr>
            </w:pPr>
            <w:r w:rsidRPr="00EB0A9C">
              <w:rPr>
                <w:rFonts w:asciiTheme="minorHAnsi" w:hAnsiTheme="minorHAnsi"/>
                <w:color w:val="969696"/>
                <w:sz w:val="24"/>
                <w:szCs w:val="24"/>
                <w:lang w:eastAsia="it-IT"/>
              </w:rPr>
              <w:t>MONTATORE</w:t>
            </w:r>
          </w:p>
          <w:p w:rsidR="00EB0A9C" w:rsidRPr="00EB0A9C" w:rsidRDefault="00EB0A9C" w:rsidP="00EB0A9C">
            <w:pPr>
              <w:shd w:val="clear" w:color="auto" w:fill="FFFFFF"/>
              <w:suppressAutoHyphens w:val="0"/>
              <w:textAlignment w:val="baseline"/>
              <w:rPr>
                <w:rFonts w:asciiTheme="minorHAnsi" w:hAnsiTheme="minorHAnsi"/>
                <w:color w:val="969696"/>
                <w:sz w:val="24"/>
                <w:szCs w:val="24"/>
                <w:lang w:eastAsia="it-IT"/>
              </w:rPr>
            </w:pPr>
          </w:p>
          <w:p w:rsidR="00EB0A9C" w:rsidRPr="00EB0A9C" w:rsidRDefault="00EB0A9C" w:rsidP="00B250BB">
            <w:pPr>
              <w:pStyle w:val="Titolo1"/>
              <w:spacing w:before="0" w:beforeAutospacing="0" w:after="150" w:afterAutospacing="0" w:line="276" w:lineRule="auto"/>
              <w:outlineLvl w:val="0"/>
              <w:rPr>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Lavorint Spa, Agenzia per il Lavoro , Filiale di Teramo , seleziona per importante azienda operante nel settore LEGNO,</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N.1 MONTATORE MOBILI.</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REQUISITI :</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Esperienza di almeno 2 anni nella mansione ricercata.</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Disponibilità a trasferte nazionali.</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RUOLO :</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La risorsa si occuperà del trasporto e montaggio mobili.</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lastRenderedPageBreak/>
              <w:t>- Luogo di lavoro: Territorio Nazionale</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shd w:val="clear" w:color="auto" w:fill="FFFFFF"/>
              </w:rPr>
              <w:t>0861250916</w:t>
            </w:r>
          </w:p>
          <w:p w:rsidR="00EB0A9C" w:rsidRPr="00EB0A9C" w:rsidRDefault="00EB0A9C" w:rsidP="00B250BB">
            <w:pPr>
              <w:pStyle w:val="Titolo1"/>
              <w:spacing w:before="0" w:beforeAutospacing="0" w:after="150" w:afterAutospacing="0" w:line="276" w:lineRule="auto"/>
              <w:outlineLvl w:val="0"/>
              <w:rPr>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OPERATORI CALL CENTER</w:t>
            </w:r>
          </w:p>
          <w:p w:rsidR="00EB0A9C" w:rsidRPr="00EB0A9C" w:rsidRDefault="00EB0A9C" w:rsidP="00B250BB">
            <w:pPr>
              <w:pStyle w:val="Titolo1"/>
              <w:spacing w:before="0" w:beforeAutospacing="0" w:after="150" w:afterAutospacing="0" w:line="276" w:lineRule="auto"/>
              <w:outlineLvl w:val="0"/>
              <w:rPr>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Azienda di servizi e Call Center</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seleziona per la propria sede di Teramo 10</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operatrici/tori telefonici per svolgere</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attività outbound (vendita nel settore</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energetico e telefonico).</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Il candidato dovrà essere in possesso dei</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seguenti requisiti:</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Autonomia nell'utilizzo del PC.</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Disponibilità pomeridiana e sabati.</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Buona dialettica e proprietà di linguaggio.</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Si offre un percorso formativo completo,</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contratto di collaborazione coordinata e</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continuativa.</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Per candidarsi allegare dettagliato Curriculum</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Vitae esprimendo il consenso al trattamento dei</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dati personali ai sensi dell'art. 13 della legge</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196/03</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Candidature prive di curriculum allegato e/o</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recapiti NON verranno prese in considerazione.</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Il presente annuncio è rivolto ad entrambi</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i sessi, ai sensi delle leggi 903/77 e 125/91, e a</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persone di tutte le età e tutte le</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nazionalità, ai sensi dei decreti</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legislativi 215/03 e 216/03. 08631850931</w:t>
            </w:r>
          </w:p>
          <w:p w:rsidR="00EB0A9C" w:rsidRPr="00EB0A9C" w:rsidRDefault="00EB0A9C" w:rsidP="00B250BB">
            <w:pPr>
              <w:pStyle w:val="Titolo1"/>
              <w:spacing w:before="0" w:beforeAutospacing="0" w:after="150" w:afterAutospacing="0" w:line="276" w:lineRule="auto"/>
              <w:outlineLvl w:val="0"/>
              <w:rPr>
                <w:rFonts w:asciiTheme="minorHAnsi" w:hAnsiTheme="minorHAnsi"/>
                <w:color w:val="5A5A5A"/>
                <w:sz w:val="24"/>
                <w:szCs w:val="24"/>
                <w:shd w:val="clear" w:color="auto" w:fill="FFFFFF"/>
              </w:rPr>
            </w:pPr>
            <w:r w:rsidRPr="00EB0A9C">
              <w:rPr>
                <w:rFonts w:asciiTheme="minorHAnsi" w:hAnsiTheme="minorHAnsi"/>
                <w:color w:val="5A5A5A"/>
                <w:sz w:val="24"/>
                <w:szCs w:val="24"/>
                <w:shd w:val="clear" w:color="auto" w:fill="FFFFFF"/>
              </w:rPr>
              <w:t>INTERVISTATORI</w:t>
            </w:r>
          </w:p>
          <w:p w:rsidR="00EB0A9C" w:rsidRPr="00EB0A9C" w:rsidRDefault="00EB0A9C" w:rsidP="00B250BB">
            <w:pPr>
              <w:pStyle w:val="Titolo1"/>
              <w:spacing w:before="0" w:beforeAutospacing="0" w:after="150" w:afterAutospacing="0" w:line="276" w:lineRule="auto"/>
              <w:outlineLvl w:val="0"/>
              <w:rPr>
                <w:rFonts w:asciiTheme="minorHAnsi" w:hAnsiTheme="minorHAnsi" w:cs="Tahoma"/>
                <w:color w:val="786953"/>
                <w:sz w:val="24"/>
                <w:szCs w:val="24"/>
                <w:shd w:val="clear" w:color="auto" w:fill="FFFFFF"/>
              </w:rPr>
            </w:pPr>
            <w:r w:rsidRPr="00EB0A9C">
              <w:rPr>
                <w:rFonts w:asciiTheme="minorHAnsi" w:hAnsiTheme="minorHAnsi"/>
                <w:color w:val="5A5A5A"/>
                <w:sz w:val="24"/>
                <w:szCs w:val="24"/>
                <w:shd w:val="clear" w:color="auto" w:fill="FFFFFF"/>
              </w:rPr>
              <w:t>Scenari Srl, consolidata azienda operante nel settore ricerche di mercato, per importante commessa è alla ricerca di nuovi intervistatori face to face da inserire nel proprio team lavorativo nella zona di</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TERAMO</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Il lavoro si svolgerà nelle principali stazioni ferroviarie, a partire dal mese di MAGGIO e a mesi alterni. Ciascuna fase di rilevazione durerà tra i 19 ed i 22 giorni. I giorni di lavorazione di MAGGIO saranno dal 04 al 25 maggio</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Si richiede:</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-Ottimo utilizzo dei dispositivi informatici,</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-Bella presenza,</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-Massima serietà, puntualità e professionalità</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-Essere in possesso di un dispositivo Android (tablet o smartphone)</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 xml:space="preserve">Pagamento a 90 giorni - il compenso lordo sarà commisurato ai turni </w:t>
            </w:r>
            <w:r w:rsidRPr="00EB0A9C">
              <w:rPr>
                <w:rFonts w:asciiTheme="minorHAnsi" w:hAnsiTheme="minorHAnsi"/>
                <w:color w:val="5A5A5A"/>
                <w:sz w:val="24"/>
                <w:szCs w:val="24"/>
                <w:shd w:val="clear" w:color="auto" w:fill="FFFFFF"/>
              </w:rPr>
              <w:lastRenderedPageBreak/>
              <w:t>svolti:</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5 ore 30.00€</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8 ore 50.00€</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10 ore 60.00€</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La ricerca ha carattere d'urgenza, si prega di rispondere solo se realmente interessati.</w:t>
            </w:r>
            <w:r w:rsidRPr="00EB0A9C">
              <w:rPr>
                <w:rStyle w:val="apple-converted-space"/>
                <w:rFonts w:asciiTheme="minorHAnsi" w:hAnsiTheme="minorHAnsi"/>
                <w:color w:val="5A5A5A"/>
                <w:sz w:val="24"/>
                <w:szCs w:val="24"/>
                <w:shd w:val="clear" w:color="auto" w:fill="FFFFFF"/>
              </w:rPr>
              <w:t> </w:t>
            </w:r>
            <w:r w:rsidRPr="00EB0A9C">
              <w:rPr>
                <w:rFonts w:asciiTheme="minorHAnsi" w:hAnsiTheme="minorHAnsi"/>
                <w:color w:val="5A5A5A"/>
                <w:sz w:val="24"/>
                <w:szCs w:val="24"/>
              </w:rPr>
              <w:br/>
            </w:r>
            <w:r w:rsidRPr="00EB0A9C">
              <w:rPr>
                <w:rFonts w:asciiTheme="minorHAnsi" w:hAnsiTheme="minorHAnsi"/>
                <w:color w:val="5A5A5A"/>
                <w:sz w:val="24"/>
                <w:szCs w:val="24"/>
                <w:shd w:val="clear" w:color="auto" w:fill="FFFFFF"/>
              </w:rPr>
              <w:t>Se interessati inviare cv utilizzando il Form di contatto o scrivendo all'indirizzo mail: field@scenari.it</w:t>
            </w:r>
            <w:r w:rsidRPr="00EB0A9C">
              <w:rPr>
                <w:rStyle w:val="apple-converted-space"/>
                <w:rFonts w:asciiTheme="minorHAnsi" w:hAnsiTheme="minorHAnsi"/>
                <w:color w:val="5A5A5A"/>
                <w:sz w:val="24"/>
                <w:szCs w:val="24"/>
                <w:shd w:val="clear" w:color="auto" w:fill="FFFFFF"/>
              </w:rPr>
              <w:t> </w:t>
            </w:r>
          </w:p>
        </w:tc>
        <w:tc>
          <w:tcPr>
            <w:tcW w:w="2400" w:type="dxa"/>
          </w:tcPr>
          <w:p w:rsidR="003E4852" w:rsidRDefault="003E4852" w:rsidP="00B250BB">
            <w:pPr>
              <w:jc w:val="center"/>
              <w:rPr>
                <w:b/>
                <w:sz w:val="28"/>
                <w:szCs w:val="28"/>
              </w:rPr>
            </w:pPr>
          </w:p>
          <w:p w:rsidR="003E4852" w:rsidRDefault="003E4852" w:rsidP="00B250BB">
            <w:pPr>
              <w:jc w:val="center"/>
              <w:rPr>
                <w:b/>
                <w:sz w:val="28"/>
                <w:szCs w:val="28"/>
              </w:rPr>
            </w:pPr>
          </w:p>
        </w:tc>
      </w:tr>
      <w:tr w:rsidR="003E4852" w:rsidRPr="00DB32CA" w:rsidTr="00B250BB">
        <w:tc>
          <w:tcPr>
            <w:tcW w:w="937" w:type="dxa"/>
          </w:tcPr>
          <w:p w:rsidR="003E4852" w:rsidRDefault="003E4852" w:rsidP="00B250BB">
            <w:pPr>
              <w:pStyle w:val="Nessunaspaziatura"/>
              <w:jc w:val="center"/>
              <w:rPr>
                <w:color w:val="FF0000"/>
                <w:sz w:val="28"/>
                <w:szCs w:val="28"/>
              </w:rPr>
            </w:pPr>
          </w:p>
        </w:tc>
        <w:tc>
          <w:tcPr>
            <w:tcW w:w="6517" w:type="dxa"/>
          </w:tcPr>
          <w:p w:rsidR="003E4852" w:rsidRPr="003D445E" w:rsidRDefault="003E4852" w:rsidP="00B250BB">
            <w:pPr>
              <w:rPr>
                <w:rFonts w:ascii="Tahoma" w:hAnsi="Tahoma" w:cs="Tahoma"/>
                <w:color w:val="786953"/>
                <w:sz w:val="18"/>
                <w:szCs w:val="18"/>
              </w:rPr>
            </w:pPr>
          </w:p>
        </w:tc>
        <w:tc>
          <w:tcPr>
            <w:tcW w:w="2400" w:type="dxa"/>
          </w:tcPr>
          <w:p w:rsidR="003E4852" w:rsidRDefault="003E4852" w:rsidP="00B250BB">
            <w:pPr>
              <w:jc w:val="center"/>
              <w:rPr>
                <w:b/>
                <w:sz w:val="28"/>
                <w:szCs w:val="28"/>
              </w:rPr>
            </w:pPr>
            <w:r>
              <w:rPr>
                <w:b/>
                <w:sz w:val="28"/>
                <w:szCs w:val="28"/>
              </w:rPr>
              <w:t>BASILICATA</w:t>
            </w:r>
          </w:p>
          <w:p w:rsidR="003E4852" w:rsidRPr="00DB32CA" w:rsidRDefault="003E4852" w:rsidP="00B250BB">
            <w:pPr>
              <w:jc w:val="center"/>
              <w:rPr>
                <w:b/>
                <w:sz w:val="28"/>
                <w:szCs w:val="28"/>
              </w:rPr>
            </w:pPr>
          </w:p>
        </w:tc>
      </w:tr>
      <w:tr w:rsidR="003E4852" w:rsidRPr="00DB32CA" w:rsidTr="00B250BB">
        <w:tc>
          <w:tcPr>
            <w:tcW w:w="937" w:type="dxa"/>
          </w:tcPr>
          <w:p w:rsidR="003E4852" w:rsidRDefault="003E4852" w:rsidP="00B250BB">
            <w:pPr>
              <w:pStyle w:val="Nessunaspaziatura"/>
              <w:jc w:val="center"/>
              <w:rPr>
                <w:color w:val="FF0000"/>
                <w:sz w:val="28"/>
                <w:szCs w:val="28"/>
              </w:rPr>
            </w:pPr>
          </w:p>
        </w:tc>
        <w:tc>
          <w:tcPr>
            <w:tcW w:w="6517" w:type="dxa"/>
          </w:tcPr>
          <w:p w:rsidR="003E4852" w:rsidRPr="00AD508D" w:rsidRDefault="003E4852" w:rsidP="00B250BB">
            <w:pPr>
              <w:jc w:val="center"/>
              <w:rPr>
                <w:rFonts w:ascii="Tahoma" w:hAnsi="Tahoma" w:cs="Tahoma"/>
                <w:color w:val="786953"/>
                <w:sz w:val="24"/>
                <w:szCs w:val="24"/>
              </w:rPr>
            </w:pPr>
            <w:r w:rsidRPr="00AD508D">
              <w:rPr>
                <w:rFonts w:ascii="Tahoma" w:hAnsi="Tahoma" w:cs="Tahoma"/>
                <w:color w:val="786953"/>
                <w:sz w:val="24"/>
                <w:szCs w:val="24"/>
              </w:rPr>
              <w:t>POTENZA e PROVINCIA</w:t>
            </w:r>
          </w:p>
          <w:p w:rsidR="003E4852" w:rsidRPr="00AD508D" w:rsidRDefault="00B6705D" w:rsidP="00B250BB">
            <w:pPr>
              <w:rPr>
                <w:rFonts w:ascii="Tahoma" w:hAnsi="Tahoma" w:cs="Tahoma"/>
                <w:color w:val="786953"/>
                <w:sz w:val="24"/>
                <w:szCs w:val="24"/>
              </w:rPr>
            </w:pPr>
            <w:r w:rsidRPr="00AD508D">
              <w:rPr>
                <w:rFonts w:ascii="Tahoma" w:hAnsi="Tahoma" w:cs="Tahoma"/>
                <w:color w:val="786953"/>
                <w:sz w:val="24"/>
                <w:szCs w:val="24"/>
              </w:rPr>
              <w:t>RESPONSABILE</w:t>
            </w:r>
          </w:p>
          <w:p w:rsidR="00B6705D" w:rsidRPr="00AD508D" w:rsidRDefault="00B6705D" w:rsidP="00B250BB">
            <w:pPr>
              <w:rPr>
                <w:rStyle w:val="apple-converted-space"/>
                <w:rFonts w:ascii="Helvetica" w:hAnsi="Helvetica"/>
                <w:color w:val="5A5A5A"/>
                <w:sz w:val="24"/>
                <w:szCs w:val="24"/>
                <w:shd w:val="clear" w:color="auto" w:fill="FFFFFF"/>
              </w:rPr>
            </w:pPr>
            <w:r w:rsidRPr="00AD508D">
              <w:rPr>
                <w:rFonts w:ascii="Helvetica" w:hAnsi="Helvetica"/>
                <w:color w:val="5A5A5A"/>
                <w:sz w:val="24"/>
                <w:szCs w:val="24"/>
                <w:shd w:val="clear" w:color="auto" w:fill="FFFFFF"/>
              </w:rPr>
              <w:t>VOICEPOINT SRLS investe ancora nell' ampliamento del suo organico!</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CERCHIAMO CANDIDATI CON ESPERIENZA NEI SEGUENTI RUOLI:</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RESPONSABILE COMMERCIALE</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AGENTE DI COMMERCIO</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CONSULENTE COMMERCIALE</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SALES</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VENDITORE</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Offriamo:</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 Corso di formazione su prodotti e sistemi di vendita/assistenza su campo</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 Appuntamenti prefissati</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 Gestione di software aziendali</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 Supporto nel post vendita e back office dedicato</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 Compensi economici privilegiati oltre i massimi livelli, ricorrenti sul proprio portafoglio clienti, gare e premi aziendali.</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 Scelta della propria area di competenza</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 Contratto a norma di legge</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In VOICEPOINT il tuo parco clienti genera "valore mensile".</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L'incaricato avrà il compito di gestire il portafoglio aziendale recandosi ad appuntamenti prefissati dall'azienda, ed aumentare il numero di clienti presenti sul territorio.</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Per fissare un colloquio conoscitivo INVIARE CV alla mail: risorseumanevp@gmail.com</w:t>
            </w:r>
            <w:r w:rsidRPr="00AD508D">
              <w:rPr>
                <w:rStyle w:val="apple-converted-space"/>
                <w:rFonts w:ascii="Helvetica" w:hAnsi="Helvetica"/>
                <w:color w:val="5A5A5A"/>
                <w:sz w:val="24"/>
                <w:szCs w:val="24"/>
                <w:shd w:val="clear" w:color="auto" w:fill="FFFFFF"/>
              </w:rPr>
              <w:t> </w:t>
            </w:r>
          </w:p>
          <w:p w:rsidR="00B6705D" w:rsidRPr="00AD508D" w:rsidRDefault="00B6705D" w:rsidP="00B250BB">
            <w:pPr>
              <w:rPr>
                <w:rStyle w:val="apple-converted-space"/>
                <w:rFonts w:ascii="Helvetica" w:hAnsi="Helvetica"/>
                <w:color w:val="5A5A5A"/>
                <w:sz w:val="24"/>
                <w:szCs w:val="24"/>
                <w:shd w:val="clear" w:color="auto" w:fill="FFFFFF"/>
              </w:rPr>
            </w:pPr>
            <w:r w:rsidRPr="00AD508D">
              <w:rPr>
                <w:rStyle w:val="apple-converted-space"/>
                <w:rFonts w:ascii="Helvetica" w:hAnsi="Helvetica"/>
                <w:color w:val="5A5A5A"/>
                <w:sz w:val="24"/>
                <w:szCs w:val="24"/>
                <w:shd w:val="clear" w:color="auto" w:fill="FFFFFF"/>
              </w:rPr>
              <w:t>30 CONSULENTI TELEFONICI</w:t>
            </w:r>
          </w:p>
          <w:p w:rsidR="00B6705D" w:rsidRPr="00AD508D" w:rsidRDefault="00B6705D" w:rsidP="00B250BB">
            <w:pPr>
              <w:rPr>
                <w:rFonts w:ascii="Helvetica" w:hAnsi="Helvetica"/>
                <w:color w:val="5A5A5A"/>
                <w:sz w:val="24"/>
                <w:szCs w:val="24"/>
                <w:shd w:val="clear" w:color="auto" w:fill="FFFFFF"/>
              </w:rPr>
            </w:pPr>
            <w:r w:rsidRPr="00AD508D">
              <w:rPr>
                <w:rFonts w:ascii="Helvetica" w:hAnsi="Helvetica"/>
                <w:color w:val="5A5A5A"/>
                <w:sz w:val="24"/>
                <w:szCs w:val="24"/>
                <w:shd w:val="clear" w:color="auto" w:fill="FFFFFF"/>
              </w:rPr>
              <w:t>Per ampliamento dell'organico ricerchiamo 30 operatori nella sede di Potenza. Titolo di studio: Diploma</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Compilare curriculum sul sito web:</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www.Accueil.it</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 xml:space="preserve">Accueil è un'azienda leader a livello nazionale nel settore dei Call Center in outsourcing. L'azienda è articolata su 12 sedi operative (in Italia e all'estero) con un organico complessivo di oltre 1200 persone. Riconosciuta nel settore e premiata per la qualità del servizio erogato si distingue per l'elevato livello di serietà professionale, per l'organizzazione e per l'estrema puntualità nei pagamenti. </w:t>
            </w:r>
            <w:r w:rsidRPr="00AD508D">
              <w:rPr>
                <w:rFonts w:ascii="Helvetica" w:hAnsi="Helvetica"/>
                <w:color w:val="5A5A5A"/>
                <w:sz w:val="24"/>
                <w:szCs w:val="24"/>
                <w:shd w:val="clear" w:color="auto" w:fill="FFFFFF"/>
              </w:rPr>
              <w:lastRenderedPageBreak/>
              <w:t>09651875070</w:t>
            </w:r>
          </w:p>
          <w:p w:rsidR="00B6705D" w:rsidRPr="00AD508D" w:rsidRDefault="00B6705D" w:rsidP="00B250BB">
            <w:pPr>
              <w:rPr>
                <w:rFonts w:ascii="Helvetica" w:hAnsi="Helvetica"/>
                <w:color w:val="5A5A5A"/>
                <w:sz w:val="24"/>
                <w:szCs w:val="24"/>
                <w:shd w:val="clear" w:color="auto" w:fill="FFFFFF"/>
              </w:rPr>
            </w:pPr>
            <w:r w:rsidRPr="00AD508D">
              <w:rPr>
                <w:rFonts w:ascii="Helvetica" w:hAnsi="Helvetica"/>
                <w:color w:val="5A5A5A"/>
                <w:sz w:val="24"/>
                <w:szCs w:val="24"/>
                <w:shd w:val="clear" w:color="auto" w:fill="FFFFFF"/>
              </w:rPr>
              <w:t>COLLABORATRICE</w:t>
            </w:r>
          </w:p>
          <w:p w:rsidR="00B6705D" w:rsidRPr="00AD508D" w:rsidRDefault="00B6705D" w:rsidP="00B250BB">
            <w:pPr>
              <w:rPr>
                <w:rFonts w:ascii="Helvetica" w:hAnsi="Helvetica"/>
                <w:color w:val="5A5A5A"/>
                <w:sz w:val="24"/>
                <w:szCs w:val="24"/>
                <w:shd w:val="clear" w:color="auto" w:fill="FFFFFF"/>
              </w:rPr>
            </w:pPr>
            <w:r w:rsidRPr="00AD508D">
              <w:rPr>
                <w:rFonts w:ascii="Helvetica" w:hAnsi="Helvetica"/>
                <w:color w:val="5A5A5A"/>
                <w:sz w:val="24"/>
                <w:szCs w:val="24"/>
                <w:shd w:val="clear" w:color="auto" w:fill="FFFFFF"/>
              </w:rPr>
              <w:t>Cerco collaboratrice famigliare a Potenza per assistenza a persona non allettata. Età massima anni 40. Orario di lavoro dallle 17,00 alle 22,00. Per info contattare il numero: 3497444642</w:t>
            </w:r>
          </w:p>
          <w:p w:rsidR="00B6705D" w:rsidRPr="00AD508D" w:rsidRDefault="00B6705D" w:rsidP="00B250BB">
            <w:pPr>
              <w:rPr>
                <w:rFonts w:ascii="Helvetica" w:hAnsi="Helvetica"/>
                <w:color w:val="5A5A5A"/>
                <w:sz w:val="24"/>
                <w:szCs w:val="24"/>
                <w:shd w:val="clear" w:color="auto" w:fill="FFFFFF"/>
              </w:rPr>
            </w:pPr>
            <w:r w:rsidRPr="00AD508D">
              <w:rPr>
                <w:rFonts w:ascii="Helvetica" w:hAnsi="Helvetica"/>
                <w:color w:val="5A5A5A"/>
                <w:sz w:val="24"/>
                <w:szCs w:val="24"/>
                <w:shd w:val="clear" w:color="auto" w:fill="FFFFFF"/>
              </w:rPr>
              <w:t>INGEGNERE AMBIENTALE</w:t>
            </w:r>
          </w:p>
          <w:p w:rsidR="00B6705D" w:rsidRPr="00AD508D" w:rsidRDefault="00B6705D" w:rsidP="00B250BB">
            <w:pPr>
              <w:rPr>
                <w:rFonts w:ascii="Helvetica" w:hAnsi="Helvetica"/>
                <w:color w:val="5A5A5A"/>
                <w:sz w:val="24"/>
                <w:szCs w:val="24"/>
                <w:shd w:val="clear" w:color="auto" w:fill="FFFFFF"/>
              </w:rPr>
            </w:pPr>
            <w:r w:rsidRPr="00AD508D">
              <w:rPr>
                <w:rFonts w:ascii="Helvetica" w:hAnsi="Helvetica"/>
                <w:color w:val="5A5A5A"/>
                <w:sz w:val="24"/>
                <w:szCs w:val="24"/>
                <w:shd w:val="clear" w:color="auto" w:fill="FFFFFF"/>
              </w:rPr>
              <w:t>Ricerchiamo per azienda cliente un INGEGNERE AMBIENTALE, che debba svolgere le seguenti attività:</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o si occuperà di seguire la parte service legata alla gestione delle acque presso i clienti (analisi, monitoraggi, prelievi, verifiche in campo per via strumentale)</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o dovrà curare la reportistica per la gestione del cliente (service report, preparare relazioni tecniche , preparare piccole offerte), gestire le relazioni con le diverse figure del cliente (manutenzione operatori e manager, ambiente e sicurezza operatori e manager)</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o dovrà gestire e monitorare i consumi e gli utilizzi dei prodotti nei vari contratti in essere</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o dovrà interfacciarsi e coordinarsi con il venditore per preparare il time territory management ed il service plan dei clienti.</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Caratteristiche chiave della persona:</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Entusiasmo, tenacia, time management e senso dell'urgenza, ricettività al coaching, capacità di lavorare in team e senso della disciplina</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Formazione :</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utile un background tecnico, meglio se universitario (ing ambientale, chimica, laurea in chimica)</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Esperienza:</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Siamo alla ricerca di un profilo con max 3 anni di esperienza nei settori dell'ingegneria sopra indicata. 0972662224</w:t>
            </w:r>
          </w:p>
          <w:p w:rsidR="00B6705D" w:rsidRPr="00AD508D" w:rsidRDefault="00B6705D" w:rsidP="00B250BB">
            <w:pPr>
              <w:rPr>
                <w:rFonts w:ascii="Helvetica" w:hAnsi="Helvetica"/>
                <w:color w:val="5A5A5A"/>
                <w:sz w:val="24"/>
                <w:szCs w:val="24"/>
                <w:shd w:val="clear" w:color="auto" w:fill="FFFFFF"/>
              </w:rPr>
            </w:pPr>
            <w:r w:rsidRPr="00AD508D">
              <w:rPr>
                <w:rFonts w:ascii="Helvetica" w:hAnsi="Helvetica"/>
                <w:color w:val="5A5A5A"/>
                <w:sz w:val="24"/>
                <w:szCs w:val="24"/>
                <w:shd w:val="clear" w:color="auto" w:fill="FFFFFF"/>
              </w:rPr>
              <w:t>CAMERIERE</w:t>
            </w:r>
          </w:p>
          <w:p w:rsidR="00B6705D" w:rsidRPr="00AD508D" w:rsidRDefault="00B6705D" w:rsidP="00B250BB">
            <w:pPr>
              <w:rPr>
                <w:rFonts w:ascii="Helvetica" w:hAnsi="Helvetica"/>
                <w:color w:val="5A5A5A"/>
                <w:sz w:val="24"/>
                <w:szCs w:val="24"/>
                <w:shd w:val="clear" w:color="auto" w:fill="FFFFFF"/>
              </w:rPr>
            </w:pPr>
            <w:r w:rsidRPr="00AD508D">
              <w:rPr>
                <w:rFonts w:ascii="Helvetica" w:hAnsi="Helvetica"/>
                <w:color w:val="5A5A5A"/>
                <w:sz w:val="24"/>
                <w:szCs w:val="24"/>
                <w:shd w:val="clear" w:color="auto" w:fill="FFFFFF"/>
              </w:rPr>
              <w:t>cercasi cameriere con esperienza e serieta per impiego presso ristorante a venosa 3293033123</w:t>
            </w:r>
          </w:p>
          <w:p w:rsidR="00B6705D" w:rsidRPr="00AD508D" w:rsidRDefault="00B6705D" w:rsidP="00B250BB">
            <w:pPr>
              <w:rPr>
                <w:rFonts w:ascii="Helvetica" w:hAnsi="Helvetica"/>
                <w:color w:val="5A5A5A"/>
                <w:sz w:val="24"/>
                <w:szCs w:val="24"/>
                <w:shd w:val="clear" w:color="auto" w:fill="FFFFFF"/>
              </w:rPr>
            </w:pPr>
            <w:r w:rsidRPr="00AD508D">
              <w:rPr>
                <w:rFonts w:ascii="Helvetica" w:hAnsi="Helvetica"/>
                <w:color w:val="5A5A5A"/>
                <w:sz w:val="24"/>
                <w:szCs w:val="24"/>
                <w:shd w:val="clear" w:color="auto" w:fill="FFFFFF"/>
              </w:rPr>
              <w:t>CONSULENTE</w:t>
            </w:r>
          </w:p>
          <w:p w:rsidR="00B6705D" w:rsidRPr="00AD508D" w:rsidRDefault="00B6705D" w:rsidP="00B250BB">
            <w:pPr>
              <w:rPr>
                <w:rFonts w:ascii="Helvetica" w:hAnsi="Helvetica"/>
                <w:color w:val="5A5A5A"/>
                <w:sz w:val="24"/>
                <w:szCs w:val="24"/>
                <w:shd w:val="clear" w:color="auto" w:fill="FFFFFF"/>
              </w:rPr>
            </w:pPr>
            <w:r w:rsidRPr="00AD508D">
              <w:rPr>
                <w:rFonts w:ascii="Helvetica" w:hAnsi="Helvetica"/>
                <w:color w:val="5A5A5A"/>
                <w:sz w:val="24"/>
                <w:szCs w:val="24"/>
                <w:shd w:val="clear" w:color="auto" w:fill="FFFFFF"/>
              </w:rPr>
              <w:t>Miagenda S.R.L.S. azienda di servizi, ricerca per la propria sede di Potenza, una figura da inserire come consulente commerciale per mansioni di acquisizione e vendita, assistenza clienti e gestioni pratiche.</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Si offre fisso mensile più bonus. Si richiede disponibilità full-time, buona conoscenza del pc e buona dialettica.</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Si ricerca una figura giovane e dinamica che abbia voglia di imparare e crescere insieme a noi e che possieda ottime capacità relazionali con i clienti.</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 xml:space="preserve">Per candidarsi inviare cv preferibilmente con foto al seguente indirizzo email: </w:t>
            </w:r>
            <w:hyperlink r:id="rId16" w:history="1">
              <w:r w:rsidRPr="00AD508D">
                <w:rPr>
                  <w:rStyle w:val="Collegamentoipertestuale"/>
                  <w:rFonts w:ascii="Helvetica" w:hAnsi="Helvetica"/>
                  <w:sz w:val="24"/>
                  <w:szCs w:val="24"/>
                  <w:shd w:val="clear" w:color="auto" w:fill="FFFFFF"/>
                </w:rPr>
                <w:t>info@miagenda.it</w:t>
              </w:r>
            </w:hyperlink>
            <w:r w:rsidRPr="00AD508D">
              <w:rPr>
                <w:rFonts w:ascii="Helvetica" w:hAnsi="Helvetica"/>
                <w:color w:val="5A5A5A"/>
                <w:sz w:val="24"/>
                <w:szCs w:val="24"/>
                <w:shd w:val="clear" w:color="auto" w:fill="FFFFFF"/>
              </w:rPr>
              <w:t>.</w:t>
            </w:r>
          </w:p>
          <w:p w:rsidR="00B6705D" w:rsidRPr="00AD508D" w:rsidRDefault="00B6705D" w:rsidP="00B250BB">
            <w:pPr>
              <w:rPr>
                <w:rFonts w:ascii="Helvetica" w:hAnsi="Helvetica"/>
                <w:color w:val="5A5A5A"/>
                <w:sz w:val="24"/>
                <w:szCs w:val="24"/>
                <w:shd w:val="clear" w:color="auto" w:fill="FFFFFF"/>
              </w:rPr>
            </w:pPr>
            <w:r w:rsidRPr="00AD508D">
              <w:rPr>
                <w:rFonts w:ascii="Helvetica" w:hAnsi="Helvetica"/>
                <w:color w:val="5A5A5A"/>
                <w:sz w:val="24"/>
                <w:szCs w:val="24"/>
                <w:shd w:val="clear" w:color="auto" w:fill="FFFFFF"/>
              </w:rPr>
              <w:t>INGEGNERE</w:t>
            </w:r>
          </w:p>
          <w:p w:rsidR="00B6705D" w:rsidRPr="00AD508D" w:rsidRDefault="00B6705D" w:rsidP="00B250BB">
            <w:pPr>
              <w:rPr>
                <w:rFonts w:ascii="Helvetica" w:hAnsi="Helvetica"/>
                <w:color w:val="5A5A5A"/>
                <w:sz w:val="24"/>
                <w:szCs w:val="24"/>
                <w:shd w:val="clear" w:color="auto" w:fill="FFFFFF"/>
              </w:rPr>
            </w:pPr>
            <w:r w:rsidRPr="00AD508D">
              <w:rPr>
                <w:rFonts w:ascii="Helvetica" w:hAnsi="Helvetica"/>
                <w:color w:val="5A5A5A"/>
                <w:sz w:val="24"/>
                <w:szCs w:val="24"/>
                <w:shd w:val="clear" w:color="auto" w:fill="FFFFFF"/>
              </w:rPr>
              <w:t>Ricerchiamo per azienda cliente un INGEGNERE TERMOTECNICO, che debba occuparsi delle seguenti attività:</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 progettazione impianti;</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 audit energetici e proposizione di soluzioni;</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 progettare e/o verificare soluzioni termomeccaniche di funzionamento impianti e di efficienza energetica.</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lastRenderedPageBreak/>
              <w:t>Il candidato ideale deve possedere una laurea in INGEGNERIA TERMOTECNICA e deve aver maturato almeno 3 anni di esperienza nel settore.</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Completano il profilo:</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 predisposizione al lavoro in gruppo;</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 interesse e passione per la progettazione energetica;</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 personalità socievole, dinamica ed affidabile;</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 determinazione ed affidabilità sul lavoro.</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Luogo di lavoro: VULTURE-MELFESE. 0972662224</w:t>
            </w:r>
          </w:p>
          <w:p w:rsidR="00B6705D" w:rsidRPr="00AD508D" w:rsidRDefault="00B6705D" w:rsidP="00B250BB">
            <w:pPr>
              <w:rPr>
                <w:rFonts w:ascii="Helvetica" w:hAnsi="Helvetica"/>
                <w:color w:val="5A5A5A"/>
                <w:sz w:val="24"/>
                <w:szCs w:val="24"/>
                <w:shd w:val="clear" w:color="auto" w:fill="FFFFFF"/>
              </w:rPr>
            </w:pPr>
            <w:r w:rsidRPr="00AD508D">
              <w:rPr>
                <w:rFonts w:ascii="Helvetica" w:hAnsi="Helvetica"/>
                <w:color w:val="5A5A5A"/>
                <w:sz w:val="24"/>
                <w:szCs w:val="24"/>
                <w:shd w:val="clear" w:color="auto" w:fill="FFFFFF"/>
              </w:rPr>
              <w:t>ADDETTO CLIENTI</w:t>
            </w:r>
          </w:p>
          <w:p w:rsidR="00B6705D" w:rsidRPr="00AD508D" w:rsidRDefault="00B6705D" w:rsidP="00B250BB">
            <w:pPr>
              <w:rPr>
                <w:rFonts w:ascii="Helvetica" w:hAnsi="Helvetica"/>
                <w:color w:val="5A5A5A"/>
                <w:sz w:val="24"/>
                <w:szCs w:val="24"/>
                <w:shd w:val="clear" w:color="auto" w:fill="FFFFFF"/>
              </w:rPr>
            </w:pPr>
            <w:r w:rsidRPr="00AD508D">
              <w:rPr>
                <w:rFonts w:ascii="Helvetica" w:hAnsi="Helvetica"/>
                <w:color w:val="5A5A5A"/>
                <w:sz w:val="24"/>
                <w:szCs w:val="24"/>
                <w:shd w:val="clear" w:color="auto" w:fill="FFFFFF"/>
              </w:rPr>
              <w:t>Optima Italia spa, per l'unica sede di Potenza, ricerca nuove figure da inserire all'interno del proprio organico.</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Si Offre:</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1. Retribuzione fissa di 300€+ bonus aggiuntivi su appuntamenti fissati + premi;</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2. Provvigioni tra le più alte del mercato;</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3. Possibilità di crescita professionale;</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4.Turni di lavoro part-time (9:00- 13:00 e 14:30- 18:30);</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5. Possibilità di full time con aumento della retribuzione fissa;</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6. Lavoro in ambiente giovane e dinamico.</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I requisiti di accesso sono :</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1. Predisposizione al lavoro in team e per obbiettivi;</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2. Residenza Potenza e comuni limitrofi;</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3. Età compresa 18-45 anni;</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4. Buona conoscenza del pc;</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5. Buona dialettica.</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Invia il tuo Cv a: ricerca.personale@next-call.it</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Oppure contattaci allo 02 89952288</w:t>
            </w:r>
          </w:p>
          <w:p w:rsidR="00B6705D" w:rsidRPr="00AD508D" w:rsidRDefault="00B6705D" w:rsidP="00B250BB">
            <w:pPr>
              <w:rPr>
                <w:rFonts w:ascii="Helvetica" w:hAnsi="Helvetica"/>
                <w:color w:val="5A5A5A"/>
                <w:sz w:val="24"/>
                <w:szCs w:val="24"/>
                <w:shd w:val="clear" w:color="auto" w:fill="FFFFFF"/>
              </w:rPr>
            </w:pPr>
            <w:r w:rsidRPr="00AD508D">
              <w:rPr>
                <w:rFonts w:ascii="Helvetica" w:hAnsi="Helvetica"/>
                <w:color w:val="5A5A5A"/>
                <w:sz w:val="24"/>
                <w:szCs w:val="24"/>
                <w:shd w:val="clear" w:color="auto" w:fill="FFFFFF"/>
              </w:rPr>
              <w:t>MASSAGGIATRICE</w:t>
            </w:r>
          </w:p>
          <w:p w:rsidR="00B6705D" w:rsidRPr="00AD508D" w:rsidRDefault="00B6705D" w:rsidP="00B250BB">
            <w:pPr>
              <w:rPr>
                <w:rFonts w:ascii="Helvetica" w:hAnsi="Helvetica"/>
                <w:color w:val="5A5A5A"/>
                <w:sz w:val="24"/>
                <w:szCs w:val="24"/>
                <w:shd w:val="clear" w:color="auto" w:fill="FFFFFF"/>
              </w:rPr>
            </w:pPr>
            <w:r w:rsidRPr="00AD508D">
              <w:rPr>
                <w:rFonts w:ascii="Helvetica" w:hAnsi="Helvetica"/>
                <w:color w:val="5A5A5A"/>
                <w:sz w:val="24"/>
                <w:szCs w:val="24"/>
                <w:shd w:val="clear" w:color="auto" w:fill="FFFFFF"/>
              </w:rPr>
              <w:t>Per apertura nuovo centro massaggi olistici si ricercano operatrici del benessere anche prima esperienza con possibilità di formazione in sede.</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I requisiti richiesti sono ottima dialettica, bella presenza, professionalità, puntualità, passione per i massaggi e serietà.</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Il centro sarà a Tito Scalo/Potenza in una nuova struttura commerciale con parcheggio privato.</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 xml:space="preserve">Offriamo orari lavorativi sia full time che part time, ottimi guadagni ed esperienza decennale nel settore, se interessati si prega di contattare tramite facebook. Vi verranno date ulteriori indicazioni. Per l'invio di foto e curriculum via email e per essere contattati per un colloquio scrivere a </w:t>
            </w:r>
            <w:hyperlink r:id="rId17" w:history="1">
              <w:r w:rsidRPr="00AD508D">
                <w:rPr>
                  <w:rStyle w:val="Collegamentoipertestuale"/>
                  <w:rFonts w:ascii="Helvetica" w:hAnsi="Helvetica"/>
                  <w:sz w:val="24"/>
                  <w:szCs w:val="24"/>
                  <w:shd w:val="clear" w:color="auto" w:fill="FFFFFF"/>
                </w:rPr>
                <w:t>cc-massaggi@virgilio.it</w:t>
              </w:r>
            </w:hyperlink>
          </w:p>
          <w:p w:rsidR="00B6705D" w:rsidRPr="00AD508D" w:rsidRDefault="00B6705D" w:rsidP="00B250BB">
            <w:pPr>
              <w:rPr>
                <w:rFonts w:ascii="Helvetica" w:hAnsi="Helvetica"/>
                <w:color w:val="5A5A5A"/>
                <w:sz w:val="24"/>
                <w:szCs w:val="24"/>
                <w:shd w:val="clear" w:color="auto" w:fill="FFFFFF"/>
              </w:rPr>
            </w:pPr>
            <w:r w:rsidRPr="00AD508D">
              <w:rPr>
                <w:rFonts w:ascii="Helvetica" w:hAnsi="Helvetica"/>
                <w:color w:val="5A5A5A"/>
                <w:sz w:val="24"/>
                <w:szCs w:val="24"/>
                <w:shd w:val="clear" w:color="auto" w:fill="FFFFFF"/>
              </w:rPr>
              <w:t>CAMERIERE</w:t>
            </w:r>
          </w:p>
          <w:p w:rsidR="00B6705D" w:rsidRPr="00AD508D" w:rsidRDefault="00B6705D" w:rsidP="00B250BB">
            <w:pPr>
              <w:rPr>
                <w:rFonts w:ascii="Tahoma" w:hAnsi="Tahoma" w:cs="Tahoma"/>
                <w:color w:val="786953"/>
                <w:sz w:val="24"/>
                <w:szCs w:val="24"/>
              </w:rPr>
            </w:pPr>
            <w:r w:rsidRPr="00AD508D">
              <w:rPr>
                <w:rFonts w:ascii="Helvetica" w:hAnsi="Helvetica"/>
                <w:color w:val="5A5A5A"/>
                <w:sz w:val="24"/>
                <w:szCs w:val="24"/>
                <w:shd w:val="clear" w:color="auto" w:fill="FFFFFF"/>
              </w:rPr>
              <w:t xml:space="preserve">Cameriere di Sala con esperienza in hotel - ristorante - bar. Requisiti richiesti : massima serietà, flessibile, socievole, solare e di bella presenza. Conoscenza media della lingua inglese. Si garantisce vitto e alloggio. Se interessati inviare curriculum dettagliato completo di foto. Si prega di specificare il periodo di disponibilità. 0973871770 </w:t>
            </w: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pStyle w:val="Nessunaspaziatura"/>
              <w:jc w:val="center"/>
              <w:rPr>
                <w:sz w:val="28"/>
                <w:szCs w:val="28"/>
              </w:rPr>
            </w:pPr>
          </w:p>
        </w:tc>
        <w:tc>
          <w:tcPr>
            <w:tcW w:w="6517" w:type="dxa"/>
          </w:tcPr>
          <w:p w:rsidR="003E4852" w:rsidRPr="00AD508D" w:rsidRDefault="003E4852" w:rsidP="00B250BB">
            <w:pPr>
              <w:pStyle w:val="Nessunaspaziatura"/>
              <w:jc w:val="center"/>
              <w:rPr>
                <w:sz w:val="24"/>
                <w:szCs w:val="24"/>
              </w:rPr>
            </w:pPr>
            <w:r w:rsidRPr="00AD508D">
              <w:rPr>
                <w:sz w:val="24"/>
                <w:szCs w:val="24"/>
              </w:rPr>
              <w:t>MATERA E PROVINCIA</w:t>
            </w:r>
          </w:p>
          <w:p w:rsidR="003E4852" w:rsidRPr="00AD508D" w:rsidRDefault="00B6705D" w:rsidP="00B250BB">
            <w:pPr>
              <w:pBdr>
                <w:bottom w:val="single" w:sz="6" w:space="0" w:color="DDDDDD"/>
              </w:pBdr>
              <w:shd w:val="clear" w:color="auto" w:fill="FFFFFF"/>
              <w:outlineLvl w:val="0"/>
              <w:rPr>
                <w:rFonts w:ascii="Tahoma" w:hAnsi="Tahoma" w:cs="Tahoma"/>
                <w:color w:val="786953"/>
                <w:sz w:val="24"/>
                <w:szCs w:val="24"/>
                <w:shd w:val="clear" w:color="auto" w:fill="FFFFFF"/>
              </w:rPr>
            </w:pPr>
            <w:r w:rsidRPr="00AD508D">
              <w:rPr>
                <w:rFonts w:ascii="Tahoma" w:hAnsi="Tahoma" w:cs="Tahoma"/>
                <w:color w:val="786953"/>
                <w:sz w:val="24"/>
                <w:szCs w:val="24"/>
                <w:shd w:val="clear" w:color="auto" w:fill="FFFFFF"/>
              </w:rPr>
              <w:t>RESPONSABILE</w:t>
            </w:r>
          </w:p>
          <w:p w:rsidR="00B6705D" w:rsidRPr="00AD508D" w:rsidRDefault="00B6705D" w:rsidP="00B250BB">
            <w:pPr>
              <w:pBdr>
                <w:bottom w:val="single" w:sz="6" w:space="0" w:color="DDDDDD"/>
              </w:pBdr>
              <w:shd w:val="clear" w:color="auto" w:fill="FFFFFF"/>
              <w:outlineLvl w:val="0"/>
              <w:rPr>
                <w:rStyle w:val="apple-converted-space"/>
                <w:rFonts w:ascii="Helvetica" w:hAnsi="Helvetica"/>
                <w:color w:val="5A5A5A"/>
                <w:sz w:val="24"/>
                <w:szCs w:val="24"/>
                <w:shd w:val="clear" w:color="auto" w:fill="FFFFFF"/>
              </w:rPr>
            </w:pPr>
            <w:r w:rsidRPr="00AD508D">
              <w:rPr>
                <w:rFonts w:ascii="Helvetica" w:hAnsi="Helvetica"/>
                <w:color w:val="5A5A5A"/>
                <w:sz w:val="24"/>
                <w:szCs w:val="24"/>
                <w:shd w:val="clear" w:color="auto" w:fill="FFFFFF"/>
              </w:rPr>
              <w:t>VOICEPOINT SRLS, investe ancora nell' ampliamento del suo organico!</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lastRenderedPageBreak/>
              <w:t>CERCHIAMO CANDIDATI CON ESPERIENZA NEI SEGUENTI RUOLI:</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RESPONSABILE COMMERCIALE</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AGENTE DI COMMERCIO</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CONSULENTE COMMERCIALE</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SALES</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VENDITORE</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Offriamo:</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 Corso di formazione su prodotti e sistemi di vendita/assistenza su campo</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 Appuntamenti prefissati</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 Gestione di software aziendali</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 Supporto nel post vendita e back office</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dedicato</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 Compensi economici privilegiati oltre i massimi livelli, ricorrenti sul proprio portafoglio clienti, gare e premi aziendali.</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 Scelta della propria area di competenza</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 Contratto a norma di legge</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In Voicepoint il tuo parco clienti genera "valore mensile".</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L'incaricato avrà il compito di gestire il portafoglio aziendale recandosi ad appuntamenti prefissati dall'azienda, ed aumentare il numero di clienti presenti sul territorio.</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Per fissare un colloquio conoscitivo INVIARE CV alla mail: risorseumanevp@gmail.com</w:t>
            </w:r>
            <w:r w:rsidRPr="00AD508D">
              <w:rPr>
                <w:rStyle w:val="apple-converted-space"/>
                <w:rFonts w:ascii="Helvetica" w:hAnsi="Helvetica"/>
                <w:color w:val="5A5A5A"/>
                <w:sz w:val="24"/>
                <w:szCs w:val="24"/>
                <w:shd w:val="clear" w:color="auto" w:fill="FFFFFF"/>
              </w:rPr>
              <w:t> </w:t>
            </w:r>
          </w:p>
          <w:p w:rsidR="00B6705D" w:rsidRPr="00AD508D" w:rsidRDefault="00B6705D" w:rsidP="00B250BB">
            <w:pPr>
              <w:pBdr>
                <w:bottom w:val="single" w:sz="6" w:space="0" w:color="DDDDDD"/>
              </w:pBdr>
              <w:shd w:val="clear" w:color="auto" w:fill="FFFFFF"/>
              <w:outlineLvl w:val="0"/>
              <w:rPr>
                <w:rStyle w:val="apple-converted-space"/>
                <w:rFonts w:ascii="Helvetica" w:hAnsi="Helvetica"/>
                <w:color w:val="5A5A5A"/>
                <w:sz w:val="24"/>
                <w:szCs w:val="24"/>
              </w:rPr>
            </w:pPr>
            <w:r w:rsidRPr="00AD508D">
              <w:rPr>
                <w:rStyle w:val="apple-converted-space"/>
                <w:rFonts w:ascii="Helvetica" w:hAnsi="Helvetica"/>
                <w:color w:val="5A5A5A"/>
                <w:sz w:val="24"/>
                <w:szCs w:val="24"/>
              </w:rPr>
              <w:t>ADDETTE</w:t>
            </w:r>
          </w:p>
          <w:p w:rsidR="00B6705D" w:rsidRPr="00AD508D" w:rsidRDefault="00B6705D" w:rsidP="00B250BB">
            <w:pPr>
              <w:pBdr>
                <w:bottom w:val="single" w:sz="6" w:space="0" w:color="DDDDDD"/>
              </w:pBdr>
              <w:shd w:val="clear" w:color="auto" w:fill="FFFFFF"/>
              <w:outlineLvl w:val="0"/>
              <w:rPr>
                <w:rFonts w:ascii="Helvetica" w:hAnsi="Helvetica"/>
                <w:color w:val="5A5A5A"/>
                <w:sz w:val="24"/>
                <w:szCs w:val="24"/>
                <w:shd w:val="clear" w:color="auto" w:fill="FFFFFF"/>
              </w:rPr>
            </w:pPr>
            <w:r w:rsidRPr="00AD508D">
              <w:rPr>
                <w:rFonts w:ascii="Helvetica" w:hAnsi="Helvetica"/>
                <w:color w:val="5A5A5A"/>
                <w:sz w:val="24"/>
                <w:szCs w:val="24"/>
                <w:shd w:val="clear" w:color="auto" w:fill="FFFFFF"/>
              </w:rPr>
              <w:t>Far.Bed , seleziona :</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2 ADDETTE GESTIONE SPAZIO ESPOSITIVO IN FARMACIA</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Le candidate prescelte avranno il compito di svolgere attività informativa sui sistemi di riposo innovativi all' interno delle Farmacie.</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I profili con cui si desidera entrare in contatto devono avere un forte orientamento alle pubbliche relazioni, buone capacità comunicative e di problem solving.</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Requisiti richiesti:</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 Età compresa tra 25 e 55 anni;</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 Residenza in Bari e provincia;</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 Buona conoscenza del pc;</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 Indispensabile essere AUTOMUNITI.</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A seconda della residenza, ciascuna risorsa sarà inserita nell' area di lavoro di competenza.</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Completano il profilo capacità di leadership, standing elevato e professionalità.</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Si offre fisso mensile di € 800 più incentivi per 20 giorni lavorativi mensili e contratto a norma di legge</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Per candidarsi è necessario rispondere direttamente all' annuncio inviando un curriculum o inviare un CV aggiornato con foto all'indirizzo: hr@farbed.com specificando la posizione nell'oggetto della mail</w:t>
            </w:r>
          </w:p>
          <w:p w:rsidR="00B6705D" w:rsidRPr="00AD508D" w:rsidRDefault="00B6705D" w:rsidP="00B250BB">
            <w:pPr>
              <w:pBdr>
                <w:bottom w:val="single" w:sz="6" w:space="0" w:color="DDDDDD"/>
              </w:pBdr>
              <w:shd w:val="clear" w:color="auto" w:fill="FFFFFF"/>
              <w:outlineLvl w:val="0"/>
              <w:rPr>
                <w:rFonts w:ascii="Helvetica" w:hAnsi="Helvetica"/>
                <w:color w:val="5A5A5A"/>
                <w:sz w:val="24"/>
                <w:szCs w:val="24"/>
                <w:shd w:val="clear" w:color="auto" w:fill="FFFFFF"/>
              </w:rPr>
            </w:pPr>
            <w:r w:rsidRPr="00AD508D">
              <w:rPr>
                <w:rFonts w:ascii="Helvetica" w:hAnsi="Helvetica"/>
                <w:color w:val="5A5A5A"/>
                <w:sz w:val="24"/>
                <w:szCs w:val="24"/>
                <w:shd w:val="clear" w:color="auto" w:fill="FFFFFF"/>
              </w:rPr>
              <w:t>ADDETTO CLIENTE</w:t>
            </w:r>
          </w:p>
          <w:p w:rsidR="00B6705D" w:rsidRPr="00AD508D" w:rsidRDefault="00B6705D" w:rsidP="00B250BB">
            <w:pPr>
              <w:pBdr>
                <w:bottom w:val="single" w:sz="6" w:space="0" w:color="DDDDDD"/>
              </w:pBdr>
              <w:shd w:val="clear" w:color="auto" w:fill="FFFFFF"/>
              <w:outlineLvl w:val="0"/>
              <w:rPr>
                <w:rStyle w:val="apple-converted-space"/>
                <w:rFonts w:ascii="Helvetica" w:hAnsi="Helvetica"/>
                <w:color w:val="5A5A5A"/>
                <w:sz w:val="24"/>
                <w:szCs w:val="24"/>
                <w:shd w:val="clear" w:color="auto" w:fill="FFFFFF"/>
              </w:rPr>
            </w:pPr>
            <w:r w:rsidRPr="00AD508D">
              <w:rPr>
                <w:rFonts w:ascii="Helvetica" w:hAnsi="Helvetica"/>
                <w:color w:val="5A5A5A"/>
                <w:sz w:val="24"/>
                <w:szCs w:val="24"/>
                <w:shd w:val="clear" w:color="auto" w:fill="FFFFFF"/>
              </w:rPr>
              <w:t>Per importante realtà nel settore automotive ricerchiamo n°1 ADDETTO ALL'ATTENZIONE AL CLIENTE.</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 xml:space="preserve">La risorsa in possesso di diploma e/o laurea fornirà supporto e </w:t>
            </w:r>
            <w:r w:rsidRPr="00AD508D">
              <w:rPr>
                <w:rFonts w:ascii="Helvetica" w:hAnsi="Helvetica"/>
                <w:color w:val="5A5A5A"/>
                <w:sz w:val="24"/>
                <w:szCs w:val="24"/>
                <w:shd w:val="clear" w:color="auto" w:fill="FFFFFF"/>
              </w:rPr>
              <w:lastRenderedPageBreak/>
              <w:t>consulenza commerciale ai clienti, finalizzata sia alla vendita che al post-vendita. La risorsa ideale è intraprendente e disponibile, con particolare predisposizione al rapporto con il cliente.</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Si offre contratto di tirocinio finalizzato all'assunzione in azienda.</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Gli interessati potranno inoltrare un curriculum via mail all'indirizzo potenza.marconi@inhrgroup.it citando nell'oggetto "selezione ADDETTO ATTENZIONE AL CLIENTE".</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Luogo di lavoro: MATERA</w:t>
            </w:r>
            <w:r w:rsidRPr="00AD508D">
              <w:rPr>
                <w:rStyle w:val="apple-converted-space"/>
                <w:rFonts w:ascii="Helvetica" w:hAnsi="Helvetica"/>
                <w:color w:val="5A5A5A"/>
                <w:sz w:val="24"/>
                <w:szCs w:val="24"/>
                <w:shd w:val="clear" w:color="auto" w:fill="FFFFFF"/>
              </w:rPr>
              <w:t> </w:t>
            </w:r>
          </w:p>
          <w:p w:rsidR="00B6705D" w:rsidRPr="00AD508D" w:rsidRDefault="00B6705D" w:rsidP="00B250BB">
            <w:pPr>
              <w:pBdr>
                <w:bottom w:val="single" w:sz="6" w:space="0" w:color="DDDDDD"/>
              </w:pBdr>
              <w:shd w:val="clear" w:color="auto" w:fill="FFFFFF"/>
              <w:outlineLvl w:val="0"/>
              <w:rPr>
                <w:rFonts w:ascii="Tahoma" w:hAnsi="Tahoma" w:cs="Tahoma"/>
                <w:color w:val="786953"/>
                <w:sz w:val="24"/>
                <w:szCs w:val="24"/>
                <w:shd w:val="clear" w:color="auto" w:fill="FFFFFF"/>
              </w:rPr>
            </w:pPr>
            <w:r w:rsidRPr="00AD508D">
              <w:rPr>
                <w:rFonts w:ascii="Tahoma" w:hAnsi="Tahoma" w:cs="Tahoma"/>
                <w:color w:val="786953"/>
                <w:sz w:val="24"/>
                <w:szCs w:val="24"/>
                <w:shd w:val="clear" w:color="auto" w:fill="FFFFFF"/>
              </w:rPr>
              <w:t>CONSULENTE</w:t>
            </w:r>
          </w:p>
          <w:p w:rsidR="00B6705D" w:rsidRPr="00AD508D" w:rsidRDefault="00B6705D" w:rsidP="00B250BB">
            <w:pPr>
              <w:pBdr>
                <w:bottom w:val="single" w:sz="6" w:space="0" w:color="DDDDDD"/>
              </w:pBdr>
              <w:shd w:val="clear" w:color="auto" w:fill="FFFFFF"/>
              <w:outlineLvl w:val="0"/>
              <w:rPr>
                <w:rFonts w:ascii="Helvetica" w:hAnsi="Helvetica"/>
                <w:color w:val="5A5A5A"/>
                <w:sz w:val="24"/>
                <w:szCs w:val="24"/>
                <w:shd w:val="clear" w:color="auto" w:fill="FFFFFF"/>
              </w:rPr>
            </w:pPr>
            <w:r w:rsidRPr="00AD508D">
              <w:rPr>
                <w:rFonts w:ascii="Helvetica" w:hAnsi="Helvetica"/>
                <w:color w:val="5A5A5A"/>
                <w:sz w:val="24"/>
                <w:szCs w:val="24"/>
                <w:shd w:val="clear" w:color="auto" w:fill="FFFFFF"/>
              </w:rPr>
              <w:t>Ottima conoscenza del settore ,conoscenza lingua Inglese,ottima padronanza sui sistemi informatici 3483328535</w:t>
            </w:r>
          </w:p>
          <w:p w:rsidR="00B6705D" w:rsidRPr="00AD508D" w:rsidRDefault="00B6705D" w:rsidP="00B250BB">
            <w:pPr>
              <w:pBdr>
                <w:bottom w:val="single" w:sz="6" w:space="0" w:color="DDDDDD"/>
              </w:pBdr>
              <w:shd w:val="clear" w:color="auto" w:fill="FFFFFF"/>
              <w:outlineLvl w:val="0"/>
              <w:rPr>
                <w:rFonts w:ascii="Helvetica" w:hAnsi="Helvetica"/>
                <w:color w:val="5A5A5A"/>
                <w:sz w:val="24"/>
                <w:szCs w:val="24"/>
                <w:shd w:val="clear" w:color="auto" w:fill="FFFFFF"/>
              </w:rPr>
            </w:pPr>
            <w:r w:rsidRPr="00AD508D">
              <w:rPr>
                <w:rFonts w:ascii="Helvetica" w:hAnsi="Helvetica"/>
                <w:color w:val="5A5A5A"/>
                <w:sz w:val="24"/>
                <w:szCs w:val="24"/>
                <w:shd w:val="clear" w:color="auto" w:fill="FFFFFF"/>
              </w:rPr>
              <w:t>PERSONALE</w:t>
            </w:r>
          </w:p>
          <w:p w:rsidR="00B6705D" w:rsidRPr="00AD508D" w:rsidRDefault="00B6705D" w:rsidP="00B250BB">
            <w:pPr>
              <w:pBdr>
                <w:bottom w:val="single" w:sz="6" w:space="0" w:color="DDDDDD"/>
              </w:pBdr>
              <w:shd w:val="clear" w:color="auto" w:fill="FFFFFF"/>
              <w:outlineLvl w:val="0"/>
              <w:rPr>
                <w:rFonts w:ascii="Helvetica" w:hAnsi="Helvetica"/>
                <w:color w:val="5A5A5A"/>
                <w:sz w:val="24"/>
                <w:szCs w:val="24"/>
                <w:shd w:val="clear" w:color="auto" w:fill="FFFFFF"/>
              </w:rPr>
            </w:pPr>
            <w:r w:rsidRPr="00AD508D">
              <w:rPr>
                <w:rFonts w:ascii="Helvetica" w:hAnsi="Helvetica"/>
                <w:color w:val="5A5A5A"/>
                <w:sz w:val="24"/>
                <w:szCs w:val="24"/>
                <w:shd w:val="clear" w:color="auto" w:fill="FFFFFF"/>
              </w:rPr>
              <w:t xml:space="preserve">Azienda di Estetica, Sport &amp; Marketing, Seleziona ambosessi con mentalità aperta. Per nuove Sedi. No Porta a porta o rappresentanza.Possibilità part-time, Full-time o di collaborazione per chi ha già un guadagno ma vuole una seconda entrata extra. Età minima 23 anni, voglia di lavorare. Le mansioni saranno definite in fase di colloquio.Per colloquio inviare curriculum a: </w:t>
            </w:r>
            <w:hyperlink r:id="rId18" w:history="1">
              <w:r w:rsidRPr="00AD508D">
                <w:rPr>
                  <w:rStyle w:val="Collegamentoipertestuale"/>
                  <w:rFonts w:ascii="Helvetica" w:hAnsi="Helvetica"/>
                  <w:sz w:val="24"/>
                  <w:szCs w:val="24"/>
                  <w:shd w:val="clear" w:color="auto" w:fill="FFFFFF"/>
                </w:rPr>
                <w:t>mpselezioni@live.it</w:t>
              </w:r>
            </w:hyperlink>
          </w:p>
          <w:p w:rsidR="00B6705D" w:rsidRPr="00AD508D" w:rsidRDefault="00B6705D" w:rsidP="00B250BB">
            <w:pPr>
              <w:pBdr>
                <w:bottom w:val="single" w:sz="6" w:space="0" w:color="DDDDDD"/>
              </w:pBdr>
              <w:shd w:val="clear" w:color="auto" w:fill="FFFFFF"/>
              <w:outlineLvl w:val="0"/>
              <w:rPr>
                <w:rFonts w:ascii="Helvetica" w:hAnsi="Helvetica"/>
                <w:color w:val="5A5A5A"/>
                <w:sz w:val="24"/>
                <w:szCs w:val="24"/>
                <w:shd w:val="clear" w:color="auto" w:fill="FFFFFF"/>
              </w:rPr>
            </w:pPr>
            <w:r w:rsidRPr="00AD508D">
              <w:rPr>
                <w:rFonts w:ascii="Helvetica" w:hAnsi="Helvetica"/>
                <w:color w:val="5A5A5A"/>
                <w:sz w:val="24"/>
                <w:szCs w:val="24"/>
                <w:shd w:val="clear" w:color="auto" w:fill="FFFFFF"/>
              </w:rPr>
              <w:t>AUTISTA</w:t>
            </w:r>
          </w:p>
          <w:p w:rsidR="00B6705D" w:rsidRPr="00AD508D" w:rsidRDefault="00B6705D" w:rsidP="00B250BB">
            <w:pPr>
              <w:pBdr>
                <w:bottom w:val="single" w:sz="6" w:space="0" w:color="DDDDDD"/>
              </w:pBdr>
              <w:shd w:val="clear" w:color="auto" w:fill="FFFFFF"/>
              <w:outlineLvl w:val="0"/>
              <w:rPr>
                <w:rFonts w:ascii="Helvetica" w:hAnsi="Helvetica"/>
                <w:color w:val="5A5A5A"/>
                <w:sz w:val="24"/>
                <w:szCs w:val="24"/>
                <w:shd w:val="clear" w:color="auto" w:fill="FFFFFF"/>
              </w:rPr>
            </w:pPr>
            <w:r w:rsidRPr="00AD508D">
              <w:rPr>
                <w:rFonts w:ascii="Helvetica" w:hAnsi="Helvetica"/>
                <w:color w:val="5A5A5A"/>
                <w:sz w:val="24"/>
                <w:szCs w:val="24"/>
                <w:shd w:val="clear" w:color="auto" w:fill="FFFFFF"/>
              </w:rPr>
              <w:t>La società CASCIONE AUTOTRASPORTI S.R.L., avente sede legale ed operativa nella zona P.I.P. di MIGLIONICO, provincia di MATERA, specializzata nel settore dei trasporti di prodotti chimici, di rifiuti speciali con isolamento termico, di prodotti granulari e polverulenti, e operante in ambito europeo con modalità stradale e intermodale collaborando attivamente con partner internazionali (principalmente Francia, Portogallo, Inghilterra, Germania, Austria, Belgio, Olanda, Spagna e Paesi dell'Est Europa),</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RICERCA</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Autisti muniti di patente CE e CQC per trasporti nazionali ed internazionali. Si richiede serietà e disponibilità, ma soprattutto flessibilità ad effettuare trasferte. Astenersi privi di requisiti.</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 xml:space="preserve">Gli interessati possono inviare il curriculum per e-mail all'indirizzo di posta elettronica </w:t>
            </w:r>
            <w:hyperlink r:id="rId19" w:history="1">
              <w:r w:rsidRPr="00AD508D">
                <w:rPr>
                  <w:rStyle w:val="Collegamentoipertestuale"/>
                  <w:rFonts w:ascii="Helvetica" w:hAnsi="Helvetica"/>
                  <w:sz w:val="24"/>
                  <w:szCs w:val="24"/>
                  <w:shd w:val="clear" w:color="auto" w:fill="FFFFFF"/>
                </w:rPr>
                <w:t>rondinonepietro@cascionesrl.it</w:t>
              </w:r>
            </w:hyperlink>
            <w:r w:rsidRPr="00AD508D">
              <w:rPr>
                <w:rFonts w:ascii="Helvetica" w:hAnsi="Helvetica"/>
                <w:color w:val="5A5A5A"/>
                <w:sz w:val="24"/>
                <w:szCs w:val="24"/>
                <w:shd w:val="clear" w:color="auto" w:fill="FFFFFF"/>
              </w:rPr>
              <w:t>.</w:t>
            </w:r>
          </w:p>
          <w:p w:rsidR="00B6705D" w:rsidRPr="00AD508D" w:rsidRDefault="00B6705D" w:rsidP="00B250BB">
            <w:pPr>
              <w:pBdr>
                <w:bottom w:val="single" w:sz="6" w:space="0" w:color="DDDDDD"/>
              </w:pBdr>
              <w:shd w:val="clear" w:color="auto" w:fill="FFFFFF"/>
              <w:outlineLvl w:val="0"/>
              <w:rPr>
                <w:rFonts w:ascii="Helvetica" w:hAnsi="Helvetica"/>
                <w:color w:val="5A5A5A"/>
                <w:sz w:val="24"/>
                <w:szCs w:val="24"/>
                <w:shd w:val="clear" w:color="auto" w:fill="FFFFFF"/>
              </w:rPr>
            </w:pPr>
            <w:r w:rsidRPr="00AD508D">
              <w:rPr>
                <w:rFonts w:ascii="Helvetica" w:hAnsi="Helvetica"/>
                <w:color w:val="5A5A5A"/>
                <w:sz w:val="24"/>
                <w:szCs w:val="24"/>
                <w:shd w:val="clear" w:color="auto" w:fill="FFFFFF"/>
              </w:rPr>
              <w:t>MANAGER</w:t>
            </w:r>
          </w:p>
          <w:p w:rsidR="00B6705D" w:rsidRPr="00AD508D" w:rsidRDefault="00B6705D" w:rsidP="00B250BB">
            <w:pPr>
              <w:pBdr>
                <w:bottom w:val="single" w:sz="6" w:space="0" w:color="DDDDDD"/>
              </w:pBdr>
              <w:shd w:val="clear" w:color="auto" w:fill="FFFFFF"/>
              <w:outlineLvl w:val="0"/>
              <w:rPr>
                <w:rFonts w:ascii="Helvetica" w:hAnsi="Helvetica"/>
                <w:color w:val="5A5A5A"/>
                <w:sz w:val="24"/>
                <w:szCs w:val="24"/>
                <w:shd w:val="clear" w:color="auto" w:fill="FFFFFF"/>
              </w:rPr>
            </w:pPr>
            <w:r w:rsidRPr="00AD508D">
              <w:rPr>
                <w:rFonts w:ascii="Helvetica" w:hAnsi="Helvetica"/>
                <w:color w:val="5A5A5A"/>
                <w:sz w:val="24"/>
                <w:szCs w:val="24"/>
                <w:shd w:val="clear" w:color="auto" w:fill="FFFFFF"/>
              </w:rPr>
              <w:t>Mi&amp;Ti s.r.l. seleziona personale per mansioni a contatto con il pubblico tra cui: promoter, gestione clientela e consumatori, settore commerciale, vendita diretta,</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progetto di risparmio, risorse umane, selezione e formazione del personale.</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REQUISITI:</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buona dialettica, doti comunicative, capacità organizzative e gestionali.</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OFFRIAMO:</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possibilità di lavoro anche da casa,</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part-time o full-time,</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tempo indeterminato.</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OBIETTIVI ED AMBIZIONE:</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possibilità di carriera a vari livelli, a seconda delle capacità e delle esperienze personali.</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Per info inviare cv. a</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hyperlink r:id="rId20" w:history="1">
              <w:r w:rsidRPr="00AD508D">
                <w:rPr>
                  <w:rStyle w:val="Collegamentoipertestuale"/>
                  <w:rFonts w:ascii="Helvetica" w:hAnsi="Helvetica"/>
                  <w:sz w:val="24"/>
                  <w:szCs w:val="24"/>
                  <w:shd w:val="clear" w:color="auto" w:fill="FFFFFF"/>
                </w:rPr>
                <w:t>annaantonioettore@gmail.com</w:t>
              </w:r>
            </w:hyperlink>
          </w:p>
          <w:p w:rsidR="00B6705D" w:rsidRPr="00AD508D" w:rsidRDefault="00B6705D" w:rsidP="00B250BB">
            <w:pPr>
              <w:pBdr>
                <w:bottom w:val="single" w:sz="6" w:space="0" w:color="DDDDDD"/>
              </w:pBdr>
              <w:shd w:val="clear" w:color="auto" w:fill="FFFFFF"/>
              <w:outlineLvl w:val="0"/>
              <w:rPr>
                <w:rFonts w:ascii="Helvetica" w:hAnsi="Helvetica"/>
                <w:color w:val="5A5A5A"/>
                <w:sz w:val="24"/>
                <w:szCs w:val="24"/>
                <w:shd w:val="clear" w:color="auto" w:fill="FFFFFF"/>
              </w:rPr>
            </w:pPr>
            <w:r w:rsidRPr="00AD508D">
              <w:rPr>
                <w:rFonts w:ascii="Helvetica" w:hAnsi="Helvetica"/>
                <w:color w:val="5A5A5A"/>
                <w:sz w:val="24"/>
                <w:szCs w:val="24"/>
                <w:shd w:val="clear" w:color="auto" w:fill="FFFFFF"/>
              </w:rPr>
              <w:t>OPERATORI CALL CENTER</w:t>
            </w:r>
          </w:p>
          <w:p w:rsidR="00B6705D" w:rsidRPr="00AD508D" w:rsidRDefault="00B6705D" w:rsidP="00B250BB">
            <w:pPr>
              <w:pBdr>
                <w:bottom w:val="single" w:sz="6" w:space="0" w:color="DDDDDD"/>
              </w:pBdr>
              <w:shd w:val="clear" w:color="auto" w:fill="FFFFFF"/>
              <w:outlineLvl w:val="0"/>
              <w:rPr>
                <w:rFonts w:ascii="Tahoma" w:hAnsi="Tahoma" w:cs="Tahoma"/>
                <w:color w:val="786953"/>
                <w:sz w:val="24"/>
                <w:szCs w:val="24"/>
                <w:shd w:val="clear" w:color="auto" w:fill="FFFFFF"/>
              </w:rPr>
            </w:pPr>
            <w:r w:rsidRPr="00AD508D">
              <w:rPr>
                <w:rFonts w:ascii="Helvetica" w:hAnsi="Helvetica"/>
                <w:color w:val="5A5A5A"/>
                <w:sz w:val="24"/>
                <w:szCs w:val="24"/>
                <w:shd w:val="clear" w:color="auto" w:fill="FFFFFF"/>
              </w:rPr>
              <w:t>Ondatel S.r.l. agenzia autorizzata Fastweb, con rete vendita estesa su tutto il territorio italiano, seleziona, per ampliamento organico call center sito nella sede di Matera (MT), operatori telefonici, ambosessi.</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Si richiedono:</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 Spiccate doti comunicative e relazionali;</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 Notevoli competenze di problem-solving;</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 Buona proprietà di linguaggio;</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 Attitudine al lavoro di squadra e per obiettivi;</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 Velocità nell'adeguarsi alle mutevoli esigenze aziendali.</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Previo inserimento è previsto un percorso formativo ed, in itinere, corsi di aggiornamento.</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Valutiamo anche candidati alla prima esperienza purchè ben motivati.</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Puoi candidarti sul nostro sito www.ondatel.it nella sezione "lavora con noi", inoltrarci il tuo cv tramite il sito consultato o consegnarlo personalmente presso la nostra sede amministrativa in via delle Officine 23 a Matera.</w:t>
            </w:r>
            <w:r w:rsidRPr="00AD508D">
              <w:rPr>
                <w:rStyle w:val="apple-converted-space"/>
                <w:rFonts w:ascii="Helvetica" w:hAnsi="Helvetica"/>
                <w:color w:val="5A5A5A"/>
                <w:sz w:val="24"/>
                <w:szCs w:val="24"/>
                <w:shd w:val="clear" w:color="auto" w:fill="FFFFFF"/>
              </w:rPr>
              <w:t> </w:t>
            </w:r>
            <w:r w:rsidRPr="00AD508D">
              <w:rPr>
                <w:rFonts w:ascii="Helvetica" w:hAnsi="Helvetica"/>
                <w:color w:val="5A5A5A"/>
                <w:sz w:val="24"/>
                <w:szCs w:val="24"/>
              </w:rPr>
              <w:br/>
            </w:r>
            <w:r w:rsidRPr="00AD508D">
              <w:rPr>
                <w:rFonts w:ascii="Helvetica" w:hAnsi="Helvetica"/>
                <w:color w:val="5A5A5A"/>
                <w:sz w:val="24"/>
                <w:szCs w:val="24"/>
                <w:shd w:val="clear" w:color="auto" w:fill="FFFFFF"/>
              </w:rPr>
              <w:t>Sarai richiamato per un colloquio conoscitivo.</w:t>
            </w:r>
          </w:p>
        </w:tc>
        <w:tc>
          <w:tcPr>
            <w:tcW w:w="2400" w:type="dxa"/>
          </w:tcPr>
          <w:p w:rsidR="003E4852" w:rsidRPr="00E53AD1" w:rsidRDefault="003E4852" w:rsidP="00B250BB">
            <w:pPr>
              <w:jc w:val="center"/>
              <w:rPr>
                <w:b/>
                <w:sz w:val="28"/>
                <w:szCs w:val="28"/>
              </w:rPr>
            </w:pPr>
          </w:p>
        </w:tc>
      </w:tr>
      <w:tr w:rsidR="003E4852" w:rsidRPr="00E53AD1" w:rsidTr="00B250BB">
        <w:tc>
          <w:tcPr>
            <w:tcW w:w="937" w:type="dxa"/>
          </w:tcPr>
          <w:p w:rsidR="003E4852" w:rsidRPr="00FE7396" w:rsidRDefault="003E4852" w:rsidP="00B250BB">
            <w:pPr>
              <w:pStyle w:val="Nessunaspaziatura"/>
              <w:jc w:val="center"/>
              <w:rPr>
                <w:rFonts w:ascii="Times New Roman" w:hAnsi="Times New Roman" w:cs="Times New Roman"/>
                <w:sz w:val="24"/>
                <w:szCs w:val="24"/>
              </w:rPr>
            </w:pPr>
          </w:p>
        </w:tc>
        <w:tc>
          <w:tcPr>
            <w:tcW w:w="6517" w:type="dxa"/>
          </w:tcPr>
          <w:p w:rsidR="003E4852" w:rsidRPr="00AD508D" w:rsidRDefault="00AD508D" w:rsidP="00B250BB">
            <w:pPr>
              <w:rPr>
                <w:color w:val="786953"/>
                <w:sz w:val="24"/>
                <w:szCs w:val="24"/>
                <w:shd w:val="clear" w:color="auto" w:fill="FFFFFF"/>
              </w:rPr>
            </w:pPr>
            <w:r w:rsidRPr="00AD508D">
              <w:rPr>
                <w:rFonts w:ascii="Helvetica" w:hAnsi="Helvetica"/>
                <w:color w:val="5A5A5A"/>
                <w:sz w:val="24"/>
                <w:szCs w:val="24"/>
                <w:shd w:val="clear" w:color="auto" w:fill="FFFFFF"/>
              </w:rPr>
              <w:t>08351970061</w:t>
            </w:r>
          </w:p>
        </w:tc>
        <w:tc>
          <w:tcPr>
            <w:tcW w:w="2400" w:type="dxa"/>
          </w:tcPr>
          <w:p w:rsidR="003E4852" w:rsidRPr="00E53AD1" w:rsidRDefault="003E4852" w:rsidP="00B250BB">
            <w:pPr>
              <w:jc w:val="center"/>
              <w:rPr>
                <w:b/>
                <w:sz w:val="28"/>
                <w:szCs w:val="28"/>
              </w:rPr>
            </w:pPr>
            <w:r>
              <w:rPr>
                <w:b/>
                <w:sz w:val="28"/>
                <w:szCs w:val="28"/>
              </w:rPr>
              <w:t>CALABRIA</w:t>
            </w:r>
          </w:p>
        </w:tc>
      </w:tr>
      <w:tr w:rsidR="003E4852" w:rsidRPr="00E53AD1" w:rsidTr="00B250BB">
        <w:tc>
          <w:tcPr>
            <w:tcW w:w="937" w:type="dxa"/>
          </w:tcPr>
          <w:p w:rsidR="003E4852" w:rsidRPr="00FE7396" w:rsidRDefault="003E4852" w:rsidP="00B250BB">
            <w:pPr>
              <w:pStyle w:val="Nessunaspaziatura"/>
              <w:jc w:val="center"/>
              <w:rPr>
                <w:rFonts w:ascii="Times New Roman" w:hAnsi="Times New Roman" w:cs="Times New Roman"/>
                <w:sz w:val="24"/>
                <w:szCs w:val="24"/>
              </w:rPr>
            </w:pPr>
          </w:p>
        </w:tc>
        <w:tc>
          <w:tcPr>
            <w:tcW w:w="6517" w:type="dxa"/>
          </w:tcPr>
          <w:p w:rsidR="003E4852" w:rsidRDefault="003E4852" w:rsidP="00B250BB">
            <w:pPr>
              <w:tabs>
                <w:tab w:val="left" w:pos="4035"/>
              </w:tabs>
              <w:jc w:val="center"/>
              <w:rPr>
                <w:color w:val="786953"/>
                <w:shd w:val="clear" w:color="auto" w:fill="FFFFFF"/>
              </w:rPr>
            </w:pPr>
            <w:r>
              <w:rPr>
                <w:color w:val="786953"/>
                <w:shd w:val="clear" w:color="auto" w:fill="FFFFFF"/>
              </w:rPr>
              <w:t>CATANZARO e PROVINCIA</w:t>
            </w:r>
          </w:p>
          <w:p w:rsidR="003E4852" w:rsidRPr="00EB20F5" w:rsidRDefault="00EE3E4C" w:rsidP="00B250BB">
            <w:pPr>
              <w:tabs>
                <w:tab w:val="left" w:pos="4035"/>
              </w:tabs>
              <w:rPr>
                <w:color w:val="786953"/>
                <w:sz w:val="24"/>
                <w:szCs w:val="24"/>
                <w:shd w:val="clear" w:color="auto" w:fill="FFFFFF"/>
              </w:rPr>
            </w:pPr>
            <w:r w:rsidRPr="00EB20F5">
              <w:rPr>
                <w:color w:val="786953"/>
                <w:sz w:val="24"/>
                <w:szCs w:val="24"/>
                <w:shd w:val="clear" w:color="auto" w:fill="FFFFFF"/>
              </w:rPr>
              <w:t>OPERATORI TELEFONICI</w:t>
            </w:r>
          </w:p>
          <w:p w:rsidR="00EE3E4C" w:rsidRPr="00EB20F5" w:rsidRDefault="00EE3E4C" w:rsidP="00B250BB">
            <w:pPr>
              <w:tabs>
                <w:tab w:val="left" w:pos="4035"/>
              </w:tabs>
              <w:rPr>
                <w:rFonts w:ascii="Helvetica" w:hAnsi="Helvetica"/>
                <w:color w:val="5A5A5A"/>
                <w:sz w:val="24"/>
                <w:szCs w:val="24"/>
                <w:shd w:val="clear" w:color="auto" w:fill="FFFFFF"/>
              </w:rPr>
            </w:pPr>
            <w:r w:rsidRPr="00EB20F5">
              <w:rPr>
                <w:rFonts w:ascii="Helvetica" w:hAnsi="Helvetica"/>
                <w:color w:val="5A5A5A"/>
                <w:sz w:val="24"/>
                <w:szCs w:val="24"/>
                <w:shd w:val="clear" w:color="auto" w:fill="FFFFFF"/>
              </w:rPr>
              <w:t>Società italiana leader nel settore Call Center</w:t>
            </w:r>
            <w:r w:rsidRPr="00EB20F5">
              <w:rPr>
                <w:rStyle w:val="apple-converted-space"/>
                <w:rFonts w:ascii="Helvetica" w:hAnsi="Helvetica"/>
                <w:color w:val="5A5A5A"/>
                <w:sz w:val="24"/>
                <w:szCs w:val="24"/>
                <w:shd w:val="clear" w:color="auto" w:fill="FFFFFF"/>
              </w:rPr>
              <w:t> </w:t>
            </w:r>
            <w:r w:rsidRPr="00EB20F5">
              <w:rPr>
                <w:rFonts w:ascii="Helvetica" w:hAnsi="Helvetica"/>
                <w:color w:val="5A5A5A"/>
                <w:sz w:val="24"/>
                <w:szCs w:val="24"/>
              </w:rPr>
              <w:br/>
            </w:r>
            <w:r w:rsidRPr="00EB20F5">
              <w:rPr>
                <w:rFonts w:ascii="Helvetica" w:hAnsi="Helvetica"/>
                <w:color w:val="5A5A5A"/>
                <w:sz w:val="24"/>
                <w:szCs w:val="24"/>
                <w:shd w:val="clear" w:color="auto" w:fill="FFFFFF"/>
              </w:rPr>
              <w:t>ricerca per la propria sede di Lamezia Terme (CZ)</w:t>
            </w:r>
            <w:r w:rsidRPr="00EB20F5">
              <w:rPr>
                <w:rStyle w:val="apple-converted-space"/>
                <w:rFonts w:ascii="Helvetica" w:hAnsi="Helvetica"/>
                <w:color w:val="5A5A5A"/>
                <w:sz w:val="24"/>
                <w:szCs w:val="24"/>
                <w:shd w:val="clear" w:color="auto" w:fill="FFFFFF"/>
              </w:rPr>
              <w:t> </w:t>
            </w:r>
            <w:r w:rsidRPr="00EB20F5">
              <w:rPr>
                <w:rFonts w:ascii="Helvetica" w:hAnsi="Helvetica"/>
                <w:color w:val="5A5A5A"/>
                <w:sz w:val="24"/>
                <w:szCs w:val="24"/>
              </w:rPr>
              <w:br/>
            </w:r>
            <w:r w:rsidRPr="00EB20F5">
              <w:rPr>
                <w:rFonts w:ascii="Helvetica" w:hAnsi="Helvetica"/>
                <w:color w:val="5A5A5A"/>
                <w:sz w:val="24"/>
                <w:szCs w:val="24"/>
                <w:shd w:val="clear" w:color="auto" w:fill="FFFFFF"/>
              </w:rPr>
              <w:t>50 OPERATORI TELEFONICI</w:t>
            </w:r>
            <w:r w:rsidRPr="00EB20F5">
              <w:rPr>
                <w:rStyle w:val="apple-converted-space"/>
                <w:rFonts w:ascii="Helvetica" w:hAnsi="Helvetica"/>
                <w:color w:val="5A5A5A"/>
                <w:sz w:val="24"/>
                <w:szCs w:val="24"/>
                <w:shd w:val="clear" w:color="auto" w:fill="FFFFFF"/>
              </w:rPr>
              <w:t> </w:t>
            </w:r>
            <w:r w:rsidRPr="00EB20F5">
              <w:rPr>
                <w:rFonts w:ascii="Helvetica" w:hAnsi="Helvetica"/>
                <w:color w:val="5A5A5A"/>
                <w:sz w:val="24"/>
                <w:szCs w:val="24"/>
              </w:rPr>
              <w:br/>
            </w:r>
            <w:r w:rsidRPr="00EB20F5">
              <w:rPr>
                <w:rFonts w:ascii="Helvetica" w:hAnsi="Helvetica"/>
                <w:color w:val="5A5A5A"/>
                <w:sz w:val="24"/>
                <w:szCs w:val="24"/>
                <w:shd w:val="clear" w:color="auto" w:fill="FFFFFF"/>
              </w:rPr>
              <w:t>Si richiedono:</w:t>
            </w:r>
            <w:r w:rsidRPr="00EB20F5">
              <w:rPr>
                <w:rStyle w:val="apple-converted-space"/>
                <w:rFonts w:ascii="Helvetica" w:hAnsi="Helvetica"/>
                <w:color w:val="5A5A5A"/>
                <w:sz w:val="24"/>
                <w:szCs w:val="24"/>
                <w:shd w:val="clear" w:color="auto" w:fill="FFFFFF"/>
              </w:rPr>
              <w:t> </w:t>
            </w:r>
            <w:r w:rsidRPr="00EB20F5">
              <w:rPr>
                <w:rFonts w:ascii="Helvetica" w:hAnsi="Helvetica"/>
                <w:color w:val="5A5A5A"/>
                <w:sz w:val="24"/>
                <w:szCs w:val="24"/>
              </w:rPr>
              <w:br/>
            </w:r>
            <w:r w:rsidRPr="00EB20F5">
              <w:rPr>
                <w:rFonts w:ascii="Helvetica" w:hAnsi="Helvetica"/>
                <w:color w:val="5A5A5A"/>
                <w:sz w:val="24"/>
                <w:szCs w:val="24"/>
                <w:shd w:val="clear" w:color="auto" w:fill="FFFFFF"/>
              </w:rPr>
              <w:t>-con comprovata esperienza nel settore TELCO, in particolare : Vodafone,Wind, Fastweb e Telecom;</w:t>
            </w:r>
            <w:r w:rsidRPr="00EB20F5">
              <w:rPr>
                <w:rStyle w:val="apple-converted-space"/>
                <w:rFonts w:ascii="Helvetica" w:hAnsi="Helvetica"/>
                <w:color w:val="5A5A5A"/>
                <w:sz w:val="24"/>
                <w:szCs w:val="24"/>
                <w:shd w:val="clear" w:color="auto" w:fill="FFFFFF"/>
              </w:rPr>
              <w:t> </w:t>
            </w:r>
            <w:r w:rsidRPr="00EB20F5">
              <w:rPr>
                <w:rFonts w:ascii="Helvetica" w:hAnsi="Helvetica"/>
                <w:color w:val="5A5A5A"/>
                <w:sz w:val="24"/>
                <w:szCs w:val="24"/>
              </w:rPr>
              <w:br/>
            </w:r>
            <w:r w:rsidRPr="00EB20F5">
              <w:rPr>
                <w:rFonts w:ascii="Helvetica" w:hAnsi="Helvetica"/>
                <w:color w:val="5A5A5A"/>
                <w:sz w:val="24"/>
                <w:szCs w:val="24"/>
                <w:shd w:val="clear" w:color="auto" w:fill="FFFFFF"/>
              </w:rPr>
              <w:t>- buona conoscenza dei principali strumenti informatici;</w:t>
            </w:r>
            <w:r w:rsidRPr="00EB20F5">
              <w:rPr>
                <w:rStyle w:val="apple-converted-space"/>
                <w:rFonts w:ascii="Helvetica" w:hAnsi="Helvetica"/>
                <w:color w:val="5A5A5A"/>
                <w:sz w:val="24"/>
                <w:szCs w:val="24"/>
                <w:shd w:val="clear" w:color="auto" w:fill="FFFFFF"/>
              </w:rPr>
              <w:t> </w:t>
            </w:r>
            <w:r w:rsidRPr="00EB20F5">
              <w:rPr>
                <w:rFonts w:ascii="Helvetica" w:hAnsi="Helvetica"/>
                <w:color w:val="5A5A5A"/>
                <w:sz w:val="24"/>
                <w:szCs w:val="24"/>
              </w:rPr>
              <w:br/>
            </w:r>
            <w:r w:rsidRPr="00EB20F5">
              <w:rPr>
                <w:rFonts w:ascii="Helvetica" w:hAnsi="Helvetica"/>
                <w:color w:val="5A5A5A"/>
                <w:sz w:val="24"/>
                <w:szCs w:val="24"/>
                <w:shd w:val="clear" w:color="auto" w:fill="FFFFFF"/>
              </w:rPr>
              <w:t>- ottime capacità comunicative;</w:t>
            </w:r>
            <w:r w:rsidRPr="00EB20F5">
              <w:rPr>
                <w:rStyle w:val="apple-converted-space"/>
                <w:rFonts w:ascii="Helvetica" w:hAnsi="Helvetica"/>
                <w:color w:val="5A5A5A"/>
                <w:sz w:val="24"/>
                <w:szCs w:val="24"/>
                <w:shd w:val="clear" w:color="auto" w:fill="FFFFFF"/>
              </w:rPr>
              <w:t> </w:t>
            </w:r>
            <w:r w:rsidRPr="00EB20F5">
              <w:rPr>
                <w:rFonts w:ascii="Helvetica" w:hAnsi="Helvetica"/>
                <w:color w:val="5A5A5A"/>
                <w:sz w:val="24"/>
                <w:szCs w:val="24"/>
              </w:rPr>
              <w:br/>
            </w:r>
            <w:r w:rsidRPr="00EB20F5">
              <w:rPr>
                <w:rFonts w:ascii="Helvetica" w:hAnsi="Helvetica"/>
                <w:color w:val="5A5A5A"/>
                <w:sz w:val="24"/>
                <w:szCs w:val="24"/>
                <w:shd w:val="clear" w:color="auto" w:fill="FFFFFF"/>
              </w:rPr>
              <w:t>- forte motivazione e orientamento al raggiungimento dei risultati;</w:t>
            </w:r>
            <w:r w:rsidRPr="00EB20F5">
              <w:rPr>
                <w:rStyle w:val="apple-converted-space"/>
                <w:rFonts w:ascii="Helvetica" w:hAnsi="Helvetica"/>
                <w:color w:val="5A5A5A"/>
                <w:sz w:val="24"/>
                <w:szCs w:val="24"/>
                <w:shd w:val="clear" w:color="auto" w:fill="FFFFFF"/>
              </w:rPr>
              <w:t> </w:t>
            </w:r>
            <w:r w:rsidRPr="00EB20F5">
              <w:rPr>
                <w:rFonts w:ascii="Helvetica" w:hAnsi="Helvetica"/>
                <w:color w:val="5A5A5A"/>
                <w:sz w:val="24"/>
                <w:szCs w:val="24"/>
              </w:rPr>
              <w:br/>
            </w:r>
            <w:r w:rsidRPr="00EB20F5">
              <w:rPr>
                <w:rFonts w:ascii="Helvetica" w:hAnsi="Helvetica"/>
                <w:color w:val="5A5A5A"/>
                <w:sz w:val="24"/>
                <w:szCs w:val="24"/>
                <w:shd w:val="clear" w:color="auto" w:fill="FFFFFF"/>
              </w:rPr>
              <w:t>Si offre:</w:t>
            </w:r>
            <w:r w:rsidRPr="00EB20F5">
              <w:rPr>
                <w:rStyle w:val="apple-converted-space"/>
                <w:rFonts w:ascii="Helvetica" w:hAnsi="Helvetica"/>
                <w:color w:val="5A5A5A"/>
                <w:sz w:val="24"/>
                <w:szCs w:val="24"/>
                <w:shd w:val="clear" w:color="auto" w:fill="FFFFFF"/>
              </w:rPr>
              <w:t> </w:t>
            </w:r>
            <w:r w:rsidRPr="00EB20F5">
              <w:rPr>
                <w:rFonts w:ascii="Helvetica" w:hAnsi="Helvetica"/>
                <w:color w:val="5A5A5A"/>
                <w:sz w:val="24"/>
                <w:szCs w:val="24"/>
              </w:rPr>
              <w:br/>
            </w:r>
            <w:r w:rsidRPr="00EB20F5">
              <w:rPr>
                <w:rFonts w:ascii="Helvetica" w:hAnsi="Helvetica"/>
                <w:color w:val="5A5A5A"/>
                <w:sz w:val="24"/>
                <w:szCs w:val="24"/>
                <w:shd w:val="clear" w:color="auto" w:fill="FFFFFF"/>
              </w:rPr>
              <w:t>- un tutor dedicato e formazione continua;</w:t>
            </w:r>
            <w:r w:rsidRPr="00EB20F5">
              <w:rPr>
                <w:rStyle w:val="apple-converted-space"/>
                <w:rFonts w:ascii="Helvetica" w:hAnsi="Helvetica"/>
                <w:color w:val="5A5A5A"/>
                <w:sz w:val="24"/>
                <w:szCs w:val="24"/>
                <w:shd w:val="clear" w:color="auto" w:fill="FFFFFF"/>
              </w:rPr>
              <w:t> </w:t>
            </w:r>
            <w:r w:rsidRPr="00EB20F5">
              <w:rPr>
                <w:rFonts w:ascii="Helvetica" w:hAnsi="Helvetica"/>
                <w:color w:val="5A5A5A"/>
                <w:sz w:val="24"/>
                <w:szCs w:val="24"/>
              </w:rPr>
              <w:br/>
            </w:r>
            <w:r w:rsidRPr="00EB20F5">
              <w:rPr>
                <w:rFonts w:ascii="Helvetica" w:hAnsi="Helvetica"/>
                <w:color w:val="5A5A5A"/>
                <w:sz w:val="24"/>
                <w:szCs w:val="24"/>
                <w:shd w:val="clear" w:color="auto" w:fill="FFFFFF"/>
              </w:rPr>
              <w:t>- flessibilità oraria ed organizzativa;</w:t>
            </w:r>
            <w:r w:rsidRPr="00EB20F5">
              <w:rPr>
                <w:rStyle w:val="apple-converted-space"/>
                <w:rFonts w:ascii="Helvetica" w:hAnsi="Helvetica"/>
                <w:color w:val="5A5A5A"/>
                <w:sz w:val="24"/>
                <w:szCs w:val="24"/>
                <w:shd w:val="clear" w:color="auto" w:fill="FFFFFF"/>
              </w:rPr>
              <w:t> </w:t>
            </w:r>
            <w:r w:rsidRPr="00EB20F5">
              <w:rPr>
                <w:rFonts w:ascii="Helvetica" w:hAnsi="Helvetica"/>
                <w:color w:val="5A5A5A"/>
                <w:sz w:val="24"/>
                <w:szCs w:val="24"/>
              </w:rPr>
              <w:br/>
            </w:r>
            <w:r w:rsidRPr="00EB20F5">
              <w:rPr>
                <w:rFonts w:ascii="Helvetica" w:hAnsi="Helvetica"/>
                <w:color w:val="5A5A5A"/>
                <w:sz w:val="24"/>
                <w:szCs w:val="24"/>
                <w:shd w:val="clear" w:color="auto" w:fill="FFFFFF"/>
              </w:rPr>
              <w:t>- contratto a norma di legge, part-time;</w:t>
            </w:r>
            <w:r w:rsidRPr="00EB20F5">
              <w:rPr>
                <w:rStyle w:val="apple-converted-space"/>
                <w:rFonts w:ascii="Helvetica" w:hAnsi="Helvetica"/>
                <w:color w:val="5A5A5A"/>
                <w:sz w:val="24"/>
                <w:szCs w:val="24"/>
                <w:shd w:val="clear" w:color="auto" w:fill="FFFFFF"/>
              </w:rPr>
              <w:t> </w:t>
            </w:r>
            <w:r w:rsidRPr="00EB20F5">
              <w:rPr>
                <w:rFonts w:ascii="Helvetica" w:hAnsi="Helvetica"/>
                <w:color w:val="5A5A5A"/>
                <w:sz w:val="24"/>
                <w:szCs w:val="24"/>
              </w:rPr>
              <w:br/>
            </w:r>
            <w:r w:rsidRPr="00EB20F5">
              <w:rPr>
                <w:rFonts w:ascii="Helvetica" w:hAnsi="Helvetica"/>
                <w:color w:val="5A5A5A"/>
                <w:sz w:val="24"/>
                <w:szCs w:val="24"/>
                <w:shd w:val="clear" w:color="auto" w:fill="FFFFFF"/>
              </w:rPr>
              <w:t>- compenso fisso garantito (retribuzione oraria SUPERIORE al 2° livello CCNL).</w:t>
            </w:r>
            <w:r w:rsidRPr="00EB20F5">
              <w:rPr>
                <w:rStyle w:val="apple-converted-space"/>
                <w:rFonts w:ascii="Helvetica" w:hAnsi="Helvetica"/>
                <w:color w:val="5A5A5A"/>
                <w:sz w:val="24"/>
                <w:szCs w:val="24"/>
                <w:shd w:val="clear" w:color="auto" w:fill="FFFFFF"/>
              </w:rPr>
              <w:t> </w:t>
            </w:r>
            <w:r w:rsidRPr="00EB20F5">
              <w:rPr>
                <w:rFonts w:ascii="Helvetica" w:hAnsi="Helvetica"/>
                <w:color w:val="5A5A5A"/>
                <w:sz w:val="24"/>
                <w:szCs w:val="24"/>
              </w:rPr>
              <w:br/>
            </w:r>
            <w:r w:rsidRPr="00EB20F5">
              <w:rPr>
                <w:rFonts w:ascii="Helvetica" w:hAnsi="Helvetica"/>
                <w:color w:val="5A5A5A"/>
                <w:sz w:val="24"/>
                <w:szCs w:val="24"/>
                <w:shd w:val="clear" w:color="auto" w:fill="FFFFFF"/>
              </w:rPr>
              <w:t>In aggiunta indennità economiche suppletive ad ogni singola vendita effettuata, ai più alti livelli di mercato.</w:t>
            </w:r>
            <w:r w:rsidRPr="00EB20F5">
              <w:rPr>
                <w:rStyle w:val="apple-converted-space"/>
                <w:rFonts w:ascii="Helvetica" w:hAnsi="Helvetica"/>
                <w:color w:val="5A5A5A"/>
                <w:sz w:val="24"/>
                <w:szCs w:val="24"/>
                <w:shd w:val="clear" w:color="auto" w:fill="FFFFFF"/>
              </w:rPr>
              <w:t> </w:t>
            </w:r>
            <w:r w:rsidRPr="00EB20F5">
              <w:rPr>
                <w:rFonts w:ascii="Helvetica" w:hAnsi="Helvetica"/>
                <w:color w:val="5A5A5A"/>
                <w:sz w:val="24"/>
                <w:szCs w:val="24"/>
              </w:rPr>
              <w:br/>
            </w:r>
            <w:r w:rsidRPr="00EB20F5">
              <w:rPr>
                <w:rFonts w:ascii="Helvetica" w:hAnsi="Helvetica"/>
                <w:color w:val="5A5A5A"/>
                <w:sz w:val="24"/>
                <w:szCs w:val="24"/>
                <w:shd w:val="clear" w:color="auto" w:fill="FFFFFF"/>
              </w:rPr>
              <w:t>Per candidarsi inviare il curriculum a selezione.lamezia@novacall.it (si prega di specificare nell'oggetto della mail il titolo dell'annuncio cui si fa riferimento).</w:t>
            </w:r>
          </w:p>
          <w:p w:rsidR="00EE3E4C" w:rsidRPr="00EB20F5" w:rsidRDefault="00EE3E4C" w:rsidP="00B250BB">
            <w:pPr>
              <w:tabs>
                <w:tab w:val="left" w:pos="4035"/>
              </w:tabs>
              <w:rPr>
                <w:rFonts w:ascii="Helvetica" w:hAnsi="Helvetica"/>
                <w:color w:val="5A5A5A"/>
                <w:sz w:val="24"/>
                <w:szCs w:val="24"/>
                <w:shd w:val="clear" w:color="auto" w:fill="FFFFFF"/>
              </w:rPr>
            </w:pPr>
            <w:r w:rsidRPr="00EB20F5">
              <w:rPr>
                <w:rFonts w:ascii="Helvetica" w:hAnsi="Helvetica"/>
                <w:color w:val="5A5A5A"/>
                <w:sz w:val="24"/>
                <w:szCs w:val="24"/>
                <w:shd w:val="clear" w:color="auto" w:fill="FFFFFF"/>
              </w:rPr>
              <w:t>SARTA</w:t>
            </w:r>
          </w:p>
          <w:p w:rsidR="00EE3E4C" w:rsidRPr="00EB20F5" w:rsidRDefault="00EE3E4C" w:rsidP="00B250BB">
            <w:pPr>
              <w:tabs>
                <w:tab w:val="left" w:pos="4035"/>
              </w:tabs>
              <w:rPr>
                <w:rFonts w:ascii="Helvetica" w:hAnsi="Helvetica"/>
                <w:color w:val="5A5A5A"/>
                <w:sz w:val="24"/>
                <w:szCs w:val="24"/>
                <w:shd w:val="clear" w:color="auto" w:fill="FFFFFF"/>
              </w:rPr>
            </w:pPr>
            <w:r w:rsidRPr="00EB20F5">
              <w:rPr>
                <w:rFonts w:ascii="Helvetica" w:hAnsi="Helvetica"/>
                <w:color w:val="5A5A5A"/>
                <w:sz w:val="24"/>
                <w:szCs w:val="24"/>
                <w:shd w:val="clear" w:color="auto" w:fill="FFFFFF"/>
              </w:rPr>
              <w:t>OFFERTA DI LAVORO A CATANZARO!!</w:t>
            </w:r>
            <w:r w:rsidRPr="00EB20F5">
              <w:rPr>
                <w:rStyle w:val="apple-converted-space"/>
                <w:rFonts w:ascii="Helvetica" w:hAnsi="Helvetica"/>
                <w:color w:val="5A5A5A"/>
                <w:sz w:val="24"/>
                <w:szCs w:val="24"/>
                <w:shd w:val="clear" w:color="auto" w:fill="FFFFFF"/>
              </w:rPr>
              <w:t> </w:t>
            </w:r>
            <w:r w:rsidRPr="00EB20F5">
              <w:rPr>
                <w:rFonts w:ascii="Helvetica" w:hAnsi="Helvetica"/>
                <w:color w:val="5A5A5A"/>
                <w:sz w:val="24"/>
                <w:szCs w:val="24"/>
              </w:rPr>
              <w:br/>
            </w:r>
            <w:r w:rsidRPr="00EB20F5">
              <w:rPr>
                <w:rFonts w:ascii="Helvetica" w:hAnsi="Helvetica"/>
                <w:color w:val="5A5A5A"/>
                <w:sz w:val="24"/>
                <w:szCs w:val="24"/>
                <w:shd w:val="clear" w:color="auto" w:fill="FFFFFF"/>
              </w:rPr>
              <w:t>Xò Officina Tessile cerca sarta macchinista con esperienza su macchine industriali per il punto vendita di Catanzaro Lido in Via Caracciolo.</w:t>
            </w:r>
          </w:p>
          <w:p w:rsidR="00EE3E4C" w:rsidRPr="00EB20F5" w:rsidRDefault="00EE3E4C" w:rsidP="00B250BB">
            <w:pPr>
              <w:tabs>
                <w:tab w:val="left" w:pos="4035"/>
              </w:tabs>
              <w:rPr>
                <w:rFonts w:ascii="Helvetica" w:hAnsi="Helvetica"/>
                <w:color w:val="5A5A5A"/>
                <w:sz w:val="24"/>
                <w:szCs w:val="24"/>
                <w:shd w:val="clear" w:color="auto" w:fill="FFFFFF"/>
              </w:rPr>
            </w:pPr>
            <w:r w:rsidRPr="00EB20F5">
              <w:rPr>
                <w:rFonts w:ascii="Helvetica" w:hAnsi="Helvetica"/>
                <w:color w:val="5A5A5A"/>
                <w:sz w:val="24"/>
                <w:szCs w:val="24"/>
                <w:shd w:val="clear" w:color="auto" w:fill="FFFFFF"/>
              </w:rPr>
              <w:t>ESTETISTA</w:t>
            </w:r>
          </w:p>
          <w:p w:rsidR="00EE3E4C" w:rsidRPr="00EB20F5" w:rsidRDefault="00EE3E4C" w:rsidP="00B250BB">
            <w:pPr>
              <w:tabs>
                <w:tab w:val="left" w:pos="4035"/>
              </w:tabs>
              <w:rPr>
                <w:rFonts w:ascii="Helvetica" w:hAnsi="Helvetica"/>
                <w:color w:val="5A5A5A"/>
                <w:sz w:val="24"/>
                <w:szCs w:val="24"/>
                <w:shd w:val="clear" w:color="auto" w:fill="FFFFFF"/>
              </w:rPr>
            </w:pPr>
            <w:r w:rsidRPr="00EB20F5">
              <w:rPr>
                <w:rFonts w:ascii="Helvetica" w:hAnsi="Helvetica"/>
                <w:color w:val="5A5A5A"/>
                <w:sz w:val="24"/>
                <w:szCs w:val="24"/>
                <w:shd w:val="clear" w:color="auto" w:fill="FFFFFF"/>
              </w:rPr>
              <w:t xml:space="preserve">Cercasi estetista con qualifica professionale, tre anni di esperienza documentata nel settore e con residenza a Catanzaro e/o aree </w:t>
            </w:r>
            <w:r w:rsidRPr="00EB20F5">
              <w:rPr>
                <w:rFonts w:ascii="Helvetica" w:hAnsi="Helvetica"/>
                <w:color w:val="5A5A5A"/>
                <w:sz w:val="24"/>
                <w:szCs w:val="24"/>
                <w:shd w:val="clear" w:color="auto" w:fill="FFFFFF"/>
              </w:rPr>
              <w:lastRenderedPageBreak/>
              <w:t>limitrofe.</w:t>
            </w:r>
            <w:r w:rsidRPr="00EB20F5">
              <w:rPr>
                <w:rStyle w:val="apple-converted-space"/>
                <w:rFonts w:ascii="Helvetica" w:hAnsi="Helvetica"/>
                <w:color w:val="5A5A5A"/>
                <w:sz w:val="24"/>
                <w:szCs w:val="24"/>
                <w:shd w:val="clear" w:color="auto" w:fill="FFFFFF"/>
              </w:rPr>
              <w:t xml:space="preserve">  </w:t>
            </w:r>
            <w:r w:rsidRPr="00EB20F5">
              <w:rPr>
                <w:rFonts w:ascii="Helvetica" w:hAnsi="Helvetica"/>
                <w:color w:val="5A5A5A"/>
                <w:sz w:val="24"/>
                <w:szCs w:val="24"/>
                <w:shd w:val="clear" w:color="auto" w:fill="FFFFFF"/>
              </w:rPr>
              <w:t>0961754019</w:t>
            </w:r>
          </w:p>
          <w:p w:rsidR="00EE3E4C" w:rsidRPr="00EB20F5" w:rsidRDefault="00EE3E4C" w:rsidP="00B250BB">
            <w:pPr>
              <w:tabs>
                <w:tab w:val="left" w:pos="4035"/>
              </w:tabs>
              <w:rPr>
                <w:rFonts w:ascii="Helvetica" w:hAnsi="Helvetica"/>
                <w:color w:val="5A5A5A"/>
                <w:sz w:val="24"/>
                <w:szCs w:val="24"/>
                <w:shd w:val="clear" w:color="auto" w:fill="FFFFFF"/>
              </w:rPr>
            </w:pPr>
            <w:r w:rsidRPr="00EB20F5">
              <w:rPr>
                <w:rFonts w:ascii="Helvetica" w:hAnsi="Helvetica"/>
                <w:color w:val="5A5A5A"/>
                <w:sz w:val="24"/>
                <w:szCs w:val="24"/>
                <w:shd w:val="clear" w:color="auto" w:fill="FFFFFF"/>
              </w:rPr>
              <w:t>PERSONALE</w:t>
            </w:r>
          </w:p>
          <w:p w:rsidR="00EE3E4C" w:rsidRPr="00EB20F5" w:rsidRDefault="00EE3E4C" w:rsidP="00B250BB">
            <w:pPr>
              <w:tabs>
                <w:tab w:val="left" w:pos="4035"/>
              </w:tabs>
              <w:rPr>
                <w:rFonts w:ascii="Helvetica" w:hAnsi="Helvetica"/>
                <w:color w:val="5A5A5A"/>
                <w:sz w:val="24"/>
                <w:szCs w:val="24"/>
                <w:shd w:val="clear" w:color="auto" w:fill="FFFFFF"/>
              </w:rPr>
            </w:pPr>
            <w:r w:rsidRPr="00EB20F5">
              <w:rPr>
                <w:rFonts w:ascii="Helvetica" w:hAnsi="Helvetica"/>
                <w:color w:val="5A5A5A"/>
                <w:sz w:val="24"/>
                <w:szCs w:val="24"/>
                <w:shd w:val="clear" w:color="auto" w:fill="FFFFFF"/>
              </w:rPr>
              <w:t>STABILIMENTO BALNEARE sito a Pietragrande-calalonga ricerca nella zona le seguenti figure professionali :</w:t>
            </w:r>
            <w:r w:rsidRPr="00EB20F5">
              <w:rPr>
                <w:rStyle w:val="apple-converted-space"/>
                <w:rFonts w:ascii="Helvetica" w:hAnsi="Helvetica"/>
                <w:color w:val="5A5A5A"/>
                <w:sz w:val="24"/>
                <w:szCs w:val="24"/>
                <w:shd w:val="clear" w:color="auto" w:fill="FFFFFF"/>
              </w:rPr>
              <w:t> </w:t>
            </w:r>
            <w:r w:rsidRPr="00EB20F5">
              <w:rPr>
                <w:rFonts w:ascii="Helvetica" w:hAnsi="Helvetica"/>
                <w:color w:val="5A5A5A"/>
                <w:sz w:val="24"/>
                <w:szCs w:val="24"/>
              </w:rPr>
              <w:br/>
            </w:r>
            <w:r w:rsidRPr="00EB20F5">
              <w:rPr>
                <w:rFonts w:ascii="Helvetica" w:hAnsi="Helvetica"/>
                <w:color w:val="5A5A5A"/>
                <w:sz w:val="24"/>
                <w:szCs w:val="24"/>
                <w:shd w:val="clear" w:color="auto" w:fill="FFFFFF"/>
              </w:rPr>
              <w:t>1 Cuoco/a addetto alla preparazione di panini alla piastra, rosticceria, patatine ed insalatone, è considerato titolo preferenziale l'aver fatto analogo lavoro in un fast food (mc donald , burger ling , ).</w:t>
            </w:r>
            <w:r w:rsidRPr="00EB20F5">
              <w:rPr>
                <w:rStyle w:val="apple-converted-space"/>
                <w:rFonts w:ascii="Helvetica" w:hAnsi="Helvetica"/>
                <w:color w:val="5A5A5A"/>
                <w:sz w:val="24"/>
                <w:szCs w:val="24"/>
                <w:shd w:val="clear" w:color="auto" w:fill="FFFFFF"/>
              </w:rPr>
              <w:t> </w:t>
            </w:r>
            <w:r w:rsidRPr="00EB20F5">
              <w:rPr>
                <w:rFonts w:ascii="Helvetica" w:hAnsi="Helvetica"/>
                <w:color w:val="5A5A5A"/>
                <w:sz w:val="24"/>
                <w:szCs w:val="24"/>
              </w:rPr>
              <w:br/>
            </w:r>
            <w:r w:rsidRPr="00EB20F5">
              <w:rPr>
                <w:rFonts w:ascii="Helvetica" w:hAnsi="Helvetica"/>
                <w:color w:val="5A5A5A"/>
                <w:sz w:val="24"/>
                <w:szCs w:val="24"/>
                <w:shd w:val="clear" w:color="auto" w:fill="FFFFFF"/>
              </w:rPr>
              <w:t>1 barista - cameriera</w:t>
            </w:r>
            <w:r w:rsidRPr="00EB20F5">
              <w:rPr>
                <w:rStyle w:val="apple-converted-space"/>
                <w:rFonts w:ascii="Helvetica" w:hAnsi="Helvetica"/>
                <w:color w:val="5A5A5A"/>
                <w:sz w:val="24"/>
                <w:szCs w:val="24"/>
                <w:shd w:val="clear" w:color="auto" w:fill="FFFFFF"/>
              </w:rPr>
              <w:t> </w:t>
            </w:r>
            <w:r w:rsidRPr="00EB20F5">
              <w:rPr>
                <w:rFonts w:ascii="Helvetica" w:hAnsi="Helvetica"/>
                <w:color w:val="5A5A5A"/>
                <w:sz w:val="24"/>
                <w:szCs w:val="24"/>
              </w:rPr>
              <w:br/>
            </w:r>
            <w:r w:rsidRPr="00EB20F5">
              <w:rPr>
                <w:rFonts w:ascii="Helvetica" w:hAnsi="Helvetica"/>
                <w:color w:val="5A5A5A"/>
                <w:sz w:val="24"/>
                <w:szCs w:val="24"/>
                <w:shd w:val="clear" w:color="auto" w:fill="FFFFFF"/>
              </w:rPr>
              <w:t>1 Bagnino di salvataggio con regolare brevetto, esperienza pregressa nel settore ed età inferiore ai 30 .</w:t>
            </w:r>
            <w:r w:rsidRPr="00EB20F5">
              <w:rPr>
                <w:rStyle w:val="apple-converted-space"/>
                <w:rFonts w:ascii="Helvetica" w:hAnsi="Helvetica"/>
                <w:color w:val="5A5A5A"/>
                <w:sz w:val="24"/>
                <w:szCs w:val="24"/>
                <w:shd w:val="clear" w:color="auto" w:fill="FFFFFF"/>
              </w:rPr>
              <w:t> </w:t>
            </w:r>
            <w:r w:rsidRPr="00EB20F5">
              <w:rPr>
                <w:rFonts w:ascii="Helvetica" w:hAnsi="Helvetica"/>
                <w:color w:val="5A5A5A"/>
                <w:sz w:val="24"/>
                <w:szCs w:val="24"/>
              </w:rPr>
              <w:br/>
            </w:r>
            <w:r w:rsidRPr="00EB20F5">
              <w:rPr>
                <w:rFonts w:ascii="Helvetica" w:hAnsi="Helvetica"/>
                <w:color w:val="5A5A5A"/>
                <w:sz w:val="24"/>
                <w:szCs w:val="24"/>
                <w:shd w:val="clear" w:color="auto" w:fill="FFFFFF"/>
              </w:rPr>
              <w:t>1 collaboratrice aiuto in cucina e bar - tutto fare .</w:t>
            </w:r>
            <w:r w:rsidRPr="00EB20F5">
              <w:rPr>
                <w:rStyle w:val="apple-converted-space"/>
                <w:rFonts w:ascii="Helvetica" w:hAnsi="Helvetica"/>
                <w:color w:val="5A5A5A"/>
                <w:sz w:val="24"/>
                <w:szCs w:val="24"/>
                <w:shd w:val="clear" w:color="auto" w:fill="FFFFFF"/>
              </w:rPr>
              <w:t> </w:t>
            </w:r>
            <w:r w:rsidRPr="00EB20F5">
              <w:rPr>
                <w:rFonts w:ascii="Helvetica" w:hAnsi="Helvetica"/>
                <w:color w:val="5A5A5A"/>
                <w:sz w:val="24"/>
                <w:szCs w:val="24"/>
              </w:rPr>
              <w:br/>
            </w:r>
            <w:r w:rsidRPr="00EB20F5">
              <w:rPr>
                <w:rFonts w:ascii="Helvetica" w:hAnsi="Helvetica"/>
                <w:color w:val="5A5A5A"/>
                <w:sz w:val="24"/>
                <w:szCs w:val="24"/>
                <w:shd w:val="clear" w:color="auto" w:fill="FFFFFF"/>
              </w:rPr>
              <w:t>N.B: SI offre massima serietà , rispetto degli accordi presi e puntualità nei pagamenti .</w:t>
            </w:r>
            <w:r w:rsidRPr="00EB20F5">
              <w:rPr>
                <w:rStyle w:val="apple-converted-space"/>
                <w:rFonts w:ascii="Helvetica" w:hAnsi="Helvetica"/>
                <w:color w:val="5A5A5A"/>
                <w:sz w:val="24"/>
                <w:szCs w:val="24"/>
                <w:shd w:val="clear" w:color="auto" w:fill="FFFFFF"/>
              </w:rPr>
              <w:t> </w:t>
            </w:r>
            <w:r w:rsidRPr="00EB20F5">
              <w:rPr>
                <w:rFonts w:ascii="Helvetica" w:hAnsi="Helvetica"/>
                <w:color w:val="5A5A5A"/>
                <w:sz w:val="24"/>
                <w:szCs w:val="24"/>
              </w:rPr>
              <w:br/>
            </w:r>
            <w:r w:rsidRPr="00EB20F5">
              <w:rPr>
                <w:rFonts w:ascii="Helvetica" w:hAnsi="Helvetica"/>
                <w:color w:val="5A5A5A"/>
                <w:sz w:val="24"/>
                <w:szCs w:val="24"/>
                <w:shd w:val="clear" w:color="auto" w:fill="FFFFFF"/>
              </w:rPr>
              <w:t>NOTE : SI PRETENDE SERIETA' , VOLONTA' E DISPONIBILITA', NON SI OFFRE ALLOGGIO E SI CERCANO PERSONE DELLA ZONA AREA SOVERATESE - CATANZARESE .</w:t>
            </w:r>
            <w:r w:rsidRPr="00EB20F5">
              <w:rPr>
                <w:rStyle w:val="apple-converted-space"/>
                <w:rFonts w:ascii="Helvetica" w:hAnsi="Helvetica"/>
                <w:color w:val="5A5A5A"/>
                <w:sz w:val="24"/>
                <w:szCs w:val="24"/>
                <w:shd w:val="clear" w:color="auto" w:fill="FFFFFF"/>
              </w:rPr>
              <w:t> </w:t>
            </w:r>
            <w:r w:rsidRPr="00EB20F5">
              <w:rPr>
                <w:rFonts w:ascii="Helvetica" w:hAnsi="Helvetica"/>
                <w:color w:val="5A5A5A"/>
                <w:sz w:val="24"/>
                <w:szCs w:val="24"/>
              </w:rPr>
              <w:br/>
            </w:r>
            <w:r w:rsidRPr="00EB20F5">
              <w:rPr>
                <w:rFonts w:ascii="Helvetica" w:hAnsi="Helvetica"/>
                <w:color w:val="5A5A5A"/>
                <w:sz w:val="24"/>
                <w:szCs w:val="24"/>
                <w:shd w:val="clear" w:color="auto" w:fill="FFFFFF"/>
              </w:rPr>
              <w:t>PER INVIARE LA PROPRIA CANDIDATURA INOLTRARE IL PROPRIO CURRICULUM CORRELATO DI FOTO A direzioneaffari@gmail.com .</w:t>
            </w:r>
            <w:r w:rsidRPr="00EB20F5">
              <w:rPr>
                <w:rStyle w:val="apple-converted-space"/>
                <w:rFonts w:ascii="Helvetica" w:hAnsi="Helvetica"/>
                <w:color w:val="5A5A5A"/>
                <w:sz w:val="24"/>
                <w:szCs w:val="24"/>
                <w:shd w:val="clear" w:color="auto" w:fill="FFFFFF"/>
              </w:rPr>
              <w:t> </w:t>
            </w:r>
            <w:r w:rsidRPr="00EB20F5">
              <w:rPr>
                <w:rFonts w:ascii="Helvetica" w:hAnsi="Helvetica"/>
                <w:color w:val="5A5A5A"/>
                <w:sz w:val="24"/>
                <w:szCs w:val="24"/>
              </w:rPr>
              <w:br/>
            </w:r>
            <w:r w:rsidRPr="00EB20F5">
              <w:rPr>
                <w:rFonts w:ascii="Helvetica" w:hAnsi="Helvetica"/>
                <w:color w:val="5A5A5A"/>
                <w:sz w:val="24"/>
                <w:szCs w:val="24"/>
                <w:shd w:val="clear" w:color="auto" w:fill="FFFFFF"/>
              </w:rPr>
              <w:t>per comunicazioni via whatsapp</w:t>
            </w:r>
            <w:r w:rsidRPr="00EB20F5">
              <w:rPr>
                <w:rStyle w:val="apple-converted-space"/>
                <w:rFonts w:ascii="Helvetica" w:hAnsi="Helvetica"/>
                <w:color w:val="5A5A5A"/>
                <w:sz w:val="24"/>
                <w:szCs w:val="24"/>
                <w:shd w:val="clear" w:color="auto" w:fill="FFFFFF"/>
              </w:rPr>
              <w:t> </w:t>
            </w:r>
            <w:r w:rsidRPr="00EB20F5">
              <w:rPr>
                <w:rFonts w:ascii="Helvetica" w:hAnsi="Helvetica"/>
                <w:color w:val="5A5A5A"/>
                <w:sz w:val="24"/>
                <w:szCs w:val="24"/>
              </w:rPr>
              <w:br/>
            </w:r>
            <w:r w:rsidRPr="00EB20F5">
              <w:rPr>
                <w:rFonts w:ascii="Helvetica" w:hAnsi="Helvetica"/>
                <w:color w:val="5A5A5A"/>
                <w:sz w:val="24"/>
                <w:szCs w:val="24"/>
                <w:shd w:val="clear" w:color="auto" w:fill="FFFFFF"/>
              </w:rPr>
              <w:t>328-6143133</w:t>
            </w:r>
          </w:p>
          <w:p w:rsidR="00EE3E4C" w:rsidRPr="00EB20F5" w:rsidRDefault="00EE3E4C" w:rsidP="00B250BB">
            <w:pPr>
              <w:tabs>
                <w:tab w:val="left" w:pos="4035"/>
              </w:tabs>
              <w:rPr>
                <w:rFonts w:ascii="Helvetica" w:hAnsi="Helvetica"/>
                <w:color w:val="5A5A5A"/>
                <w:sz w:val="24"/>
                <w:szCs w:val="24"/>
                <w:shd w:val="clear" w:color="auto" w:fill="FFFFFF"/>
              </w:rPr>
            </w:pPr>
            <w:r w:rsidRPr="00EB20F5">
              <w:rPr>
                <w:rFonts w:ascii="Helvetica" w:hAnsi="Helvetica"/>
                <w:color w:val="5A5A5A"/>
                <w:sz w:val="24"/>
                <w:szCs w:val="24"/>
                <w:shd w:val="clear" w:color="auto" w:fill="FFFFFF"/>
              </w:rPr>
              <w:t>AGENTE</w:t>
            </w:r>
          </w:p>
          <w:p w:rsidR="00EE3E4C" w:rsidRPr="00EB20F5" w:rsidRDefault="00EE3E4C" w:rsidP="00B250BB">
            <w:pPr>
              <w:tabs>
                <w:tab w:val="left" w:pos="4035"/>
              </w:tabs>
              <w:rPr>
                <w:rStyle w:val="apple-converted-space"/>
                <w:rFonts w:ascii="Helvetica" w:hAnsi="Helvetica"/>
                <w:color w:val="5A5A5A"/>
                <w:sz w:val="24"/>
                <w:szCs w:val="24"/>
                <w:shd w:val="clear" w:color="auto" w:fill="FFFFFF"/>
              </w:rPr>
            </w:pPr>
            <w:r w:rsidRPr="00EB20F5">
              <w:rPr>
                <w:rFonts w:ascii="Helvetica" w:hAnsi="Helvetica"/>
                <w:color w:val="5A5A5A"/>
                <w:sz w:val="24"/>
                <w:szCs w:val="24"/>
                <w:shd w:val="clear" w:color="auto" w:fill="FFFFFF"/>
              </w:rPr>
              <w:t>PULLIA SALVATORE, CERCASI IN CALABRIA AMBOSESSI DA INSERIRE NELLA VENDITA DIRETTA, POSTI DISPONIBILI N. 20, OFFRESI : PROVVIGIONI + BONUS TRIMESTRALE, CORSO DI FORMAZIONE COMMERCIALE GRATUITO PRESSO LA SEDE AMC DI LAMEZIA TERME, PER INFO INVIA CURRICULUM VITAE A : amc.cz@libero.it Oppure fax ai n. 0968 - 439046 E 0984 - 937268</w:t>
            </w:r>
            <w:r w:rsidRPr="00EB20F5">
              <w:rPr>
                <w:rStyle w:val="apple-converted-space"/>
                <w:rFonts w:ascii="Helvetica" w:hAnsi="Helvetica"/>
                <w:color w:val="5A5A5A"/>
                <w:sz w:val="24"/>
                <w:szCs w:val="24"/>
                <w:shd w:val="clear" w:color="auto" w:fill="FFFFFF"/>
              </w:rPr>
              <w:t> </w:t>
            </w:r>
          </w:p>
          <w:p w:rsidR="00EE3E4C" w:rsidRPr="00EB20F5" w:rsidRDefault="00EE3E4C" w:rsidP="00B250BB">
            <w:pPr>
              <w:tabs>
                <w:tab w:val="left" w:pos="4035"/>
              </w:tabs>
              <w:rPr>
                <w:rStyle w:val="apple-converted-space"/>
                <w:rFonts w:ascii="Helvetica" w:hAnsi="Helvetica"/>
                <w:color w:val="5A5A5A"/>
                <w:sz w:val="24"/>
                <w:szCs w:val="24"/>
              </w:rPr>
            </w:pPr>
            <w:r w:rsidRPr="00EB20F5">
              <w:rPr>
                <w:rStyle w:val="apple-converted-space"/>
                <w:rFonts w:ascii="Helvetica" w:hAnsi="Helvetica"/>
                <w:color w:val="5A5A5A"/>
                <w:sz w:val="24"/>
                <w:szCs w:val="24"/>
              </w:rPr>
              <w:t>RESPONSABILE</w:t>
            </w:r>
          </w:p>
          <w:p w:rsidR="00EE3E4C" w:rsidRPr="00EB20F5" w:rsidRDefault="00EE3E4C" w:rsidP="00B250BB">
            <w:pPr>
              <w:tabs>
                <w:tab w:val="left" w:pos="4035"/>
              </w:tabs>
              <w:rPr>
                <w:rFonts w:ascii="Helvetica" w:hAnsi="Helvetica"/>
                <w:color w:val="5A5A5A"/>
                <w:sz w:val="24"/>
                <w:szCs w:val="24"/>
                <w:shd w:val="clear" w:color="auto" w:fill="FFFFFF"/>
              </w:rPr>
            </w:pPr>
            <w:r w:rsidRPr="00EB20F5">
              <w:rPr>
                <w:rFonts w:ascii="Helvetica" w:hAnsi="Helvetica"/>
                <w:color w:val="5A5A5A"/>
                <w:sz w:val="24"/>
                <w:szCs w:val="24"/>
                <w:shd w:val="clear" w:color="auto" w:fill="FFFFFF"/>
              </w:rPr>
              <w:t>Cerchiamo Responsabile Ricevimentoe Ragazza con esperienza per assistere bambini . Offriamo 4 mesi di lavoro in Resort costa jonica calabria. chiediamo , tra l'altro, padronanza lingua inglese e possibilita' di allungare l rapporto di lavoro. Inviare cv e referenze a:</w:t>
            </w:r>
            <w:r w:rsidRPr="00EB20F5">
              <w:rPr>
                <w:rStyle w:val="apple-converted-space"/>
                <w:rFonts w:ascii="Helvetica" w:hAnsi="Helvetica"/>
                <w:color w:val="5A5A5A"/>
                <w:sz w:val="24"/>
                <w:szCs w:val="24"/>
                <w:shd w:val="clear" w:color="auto" w:fill="FFFFFF"/>
              </w:rPr>
              <w:t> </w:t>
            </w:r>
            <w:r w:rsidRPr="00EB20F5">
              <w:rPr>
                <w:rFonts w:ascii="Helvetica" w:hAnsi="Helvetica"/>
                <w:color w:val="5A5A5A"/>
                <w:sz w:val="24"/>
                <w:szCs w:val="24"/>
              </w:rPr>
              <w:br/>
            </w:r>
            <w:r w:rsidRPr="00EB20F5">
              <w:rPr>
                <w:rFonts w:ascii="Helvetica" w:hAnsi="Helvetica"/>
                <w:color w:val="5A5A5A"/>
                <w:sz w:val="24"/>
                <w:szCs w:val="24"/>
                <w:shd w:val="clear" w:color="auto" w:fill="FFFFFF"/>
              </w:rPr>
              <w:t>g.nucera@rhegiontravel.it</w:t>
            </w:r>
            <w:r w:rsidRPr="00EB20F5">
              <w:rPr>
                <w:rStyle w:val="apple-converted-space"/>
                <w:rFonts w:ascii="Helvetica" w:hAnsi="Helvetica"/>
                <w:color w:val="5A5A5A"/>
                <w:sz w:val="24"/>
                <w:szCs w:val="24"/>
                <w:shd w:val="clear" w:color="auto" w:fill="FFFFFF"/>
              </w:rPr>
              <w:t> </w:t>
            </w:r>
            <w:r w:rsidRPr="00EB20F5">
              <w:rPr>
                <w:rFonts w:ascii="Helvetica" w:hAnsi="Helvetica"/>
                <w:color w:val="5A5A5A"/>
                <w:sz w:val="24"/>
                <w:szCs w:val="24"/>
              </w:rPr>
              <w:br/>
            </w:r>
            <w:r w:rsidRPr="00EB20F5">
              <w:rPr>
                <w:rFonts w:ascii="Helvetica" w:hAnsi="Helvetica"/>
                <w:color w:val="5A5A5A"/>
                <w:sz w:val="24"/>
                <w:szCs w:val="24"/>
                <w:shd w:val="clear" w:color="auto" w:fill="FFFFFF"/>
              </w:rPr>
              <w:t>Tel.3356206059</w:t>
            </w:r>
          </w:p>
          <w:p w:rsidR="00EE3E4C" w:rsidRPr="00EB20F5" w:rsidRDefault="00EE3E4C" w:rsidP="00B250BB">
            <w:pPr>
              <w:tabs>
                <w:tab w:val="left" w:pos="4035"/>
              </w:tabs>
              <w:rPr>
                <w:rFonts w:ascii="Helvetica" w:hAnsi="Helvetica"/>
                <w:color w:val="5A5A5A"/>
                <w:sz w:val="24"/>
                <w:szCs w:val="24"/>
                <w:shd w:val="clear" w:color="auto" w:fill="FFFFFF"/>
              </w:rPr>
            </w:pPr>
            <w:r w:rsidRPr="00EB20F5">
              <w:rPr>
                <w:rFonts w:ascii="Helvetica" w:hAnsi="Helvetica"/>
                <w:color w:val="5A5A5A"/>
                <w:sz w:val="24"/>
                <w:szCs w:val="24"/>
                <w:shd w:val="clear" w:color="auto" w:fill="FFFFFF"/>
              </w:rPr>
              <w:t>AGENTE</w:t>
            </w:r>
          </w:p>
          <w:p w:rsidR="00EE3E4C" w:rsidRPr="00EB20F5" w:rsidRDefault="00EE3E4C" w:rsidP="00B250BB">
            <w:pPr>
              <w:tabs>
                <w:tab w:val="left" w:pos="4035"/>
              </w:tabs>
              <w:rPr>
                <w:rFonts w:ascii="Helvetica" w:hAnsi="Helvetica"/>
                <w:color w:val="5A5A5A"/>
                <w:sz w:val="24"/>
                <w:szCs w:val="24"/>
                <w:shd w:val="clear" w:color="auto" w:fill="FFFFFF"/>
              </w:rPr>
            </w:pPr>
            <w:r w:rsidRPr="00EB20F5">
              <w:rPr>
                <w:rFonts w:ascii="Helvetica" w:hAnsi="Helvetica"/>
                <w:color w:val="5A5A5A"/>
                <w:sz w:val="24"/>
                <w:szCs w:val="24"/>
                <w:shd w:val="clear" w:color="auto" w:fill="FFFFFF"/>
              </w:rPr>
              <w:t xml:space="preserve">Antinfortunistica Gallo srl azienda sita in Sellia Marina (CZ) cerca agenti su tuttoil teritorio regionale. inviare curriculum al seguente indirizzo mail </w:t>
            </w:r>
            <w:hyperlink r:id="rId21" w:history="1">
              <w:r w:rsidRPr="00EB20F5">
                <w:rPr>
                  <w:rStyle w:val="Collegamentoipertestuale"/>
                  <w:rFonts w:ascii="Helvetica" w:hAnsi="Helvetica"/>
                  <w:sz w:val="24"/>
                  <w:szCs w:val="24"/>
                  <w:shd w:val="clear" w:color="auto" w:fill="FFFFFF"/>
                </w:rPr>
                <w:t>aziendaselliamarina@libero.it</w:t>
              </w:r>
            </w:hyperlink>
          </w:p>
          <w:p w:rsidR="00EE3E4C" w:rsidRPr="00EB20F5" w:rsidRDefault="00EE3E4C" w:rsidP="00B250BB">
            <w:pPr>
              <w:tabs>
                <w:tab w:val="left" w:pos="4035"/>
              </w:tabs>
              <w:rPr>
                <w:rFonts w:ascii="Helvetica" w:hAnsi="Helvetica"/>
                <w:color w:val="5A5A5A"/>
                <w:sz w:val="24"/>
                <w:szCs w:val="24"/>
                <w:shd w:val="clear" w:color="auto" w:fill="FFFFFF"/>
              </w:rPr>
            </w:pPr>
            <w:r w:rsidRPr="00EB20F5">
              <w:rPr>
                <w:rFonts w:ascii="Helvetica" w:hAnsi="Helvetica"/>
                <w:color w:val="5A5A5A"/>
                <w:sz w:val="24"/>
                <w:szCs w:val="24"/>
                <w:shd w:val="clear" w:color="auto" w:fill="FFFFFF"/>
              </w:rPr>
              <w:t>PIZZAIOLO</w:t>
            </w:r>
          </w:p>
          <w:p w:rsidR="00EE3E4C" w:rsidRPr="00EB20F5" w:rsidRDefault="00EE3E4C" w:rsidP="00B250BB">
            <w:pPr>
              <w:tabs>
                <w:tab w:val="left" w:pos="4035"/>
              </w:tabs>
              <w:rPr>
                <w:rFonts w:ascii="Helvetica" w:hAnsi="Helvetica"/>
                <w:color w:val="5A5A5A"/>
                <w:sz w:val="24"/>
                <w:szCs w:val="24"/>
                <w:shd w:val="clear" w:color="auto" w:fill="FFFFFF"/>
              </w:rPr>
            </w:pPr>
            <w:r w:rsidRPr="00EB20F5">
              <w:rPr>
                <w:rFonts w:ascii="Helvetica" w:hAnsi="Helvetica"/>
                <w:color w:val="5A5A5A"/>
                <w:sz w:val="24"/>
                <w:szCs w:val="24"/>
                <w:shd w:val="clear" w:color="auto" w:fill="FFFFFF"/>
              </w:rPr>
              <w:t>cercasi per tutto l'anno</w:t>
            </w:r>
            <w:r w:rsidRPr="00EB20F5">
              <w:rPr>
                <w:rStyle w:val="apple-converted-space"/>
                <w:rFonts w:ascii="Helvetica" w:hAnsi="Helvetica"/>
                <w:color w:val="5A5A5A"/>
                <w:sz w:val="24"/>
                <w:szCs w:val="24"/>
                <w:shd w:val="clear" w:color="auto" w:fill="FFFFFF"/>
              </w:rPr>
              <w:t> </w:t>
            </w:r>
            <w:r w:rsidRPr="00EB20F5">
              <w:rPr>
                <w:rFonts w:ascii="Helvetica" w:hAnsi="Helvetica"/>
                <w:color w:val="5A5A5A"/>
                <w:sz w:val="24"/>
                <w:szCs w:val="24"/>
              </w:rPr>
              <w:br/>
            </w:r>
            <w:r w:rsidRPr="00EB20F5">
              <w:rPr>
                <w:rFonts w:ascii="Helvetica" w:hAnsi="Helvetica"/>
                <w:color w:val="5A5A5A"/>
                <w:sz w:val="24"/>
                <w:szCs w:val="24"/>
                <w:shd w:val="clear" w:color="auto" w:fill="FFFFFF"/>
              </w:rPr>
              <w:t>zone limitrofe 3477070440</w:t>
            </w:r>
          </w:p>
          <w:p w:rsidR="00EE3E4C" w:rsidRPr="00EB20F5" w:rsidRDefault="00EE3E4C" w:rsidP="00B250BB">
            <w:pPr>
              <w:tabs>
                <w:tab w:val="left" w:pos="4035"/>
              </w:tabs>
              <w:rPr>
                <w:rFonts w:ascii="Helvetica" w:hAnsi="Helvetica"/>
                <w:color w:val="5A5A5A"/>
                <w:sz w:val="24"/>
                <w:szCs w:val="24"/>
                <w:shd w:val="clear" w:color="auto" w:fill="FFFFFF"/>
              </w:rPr>
            </w:pPr>
            <w:r w:rsidRPr="00EB20F5">
              <w:rPr>
                <w:rFonts w:ascii="Helvetica" w:hAnsi="Helvetica"/>
                <w:color w:val="5A5A5A"/>
                <w:sz w:val="24"/>
                <w:szCs w:val="24"/>
                <w:shd w:val="clear" w:color="auto" w:fill="FFFFFF"/>
              </w:rPr>
              <w:t>OPERATORI CALL CENTER</w:t>
            </w:r>
          </w:p>
          <w:p w:rsidR="00EE3E4C" w:rsidRPr="00EB20F5" w:rsidRDefault="00EE3E4C" w:rsidP="00B250BB">
            <w:pPr>
              <w:tabs>
                <w:tab w:val="left" w:pos="4035"/>
              </w:tabs>
              <w:rPr>
                <w:rFonts w:ascii="Helvetica" w:hAnsi="Helvetica"/>
                <w:color w:val="5A5A5A"/>
                <w:sz w:val="24"/>
                <w:szCs w:val="24"/>
                <w:shd w:val="clear" w:color="auto" w:fill="FFFFFF"/>
              </w:rPr>
            </w:pPr>
            <w:r w:rsidRPr="00EB20F5">
              <w:rPr>
                <w:rFonts w:ascii="Helvetica" w:hAnsi="Helvetica"/>
                <w:color w:val="5A5A5A"/>
                <w:sz w:val="24"/>
                <w:szCs w:val="24"/>
                <w:shd w:val="clear" w:color="auto" w:fill="FFFFFF"/>
              </w:rPr>
              <w:t>Eurocall, azienda operante nel settore del telemarketing</w:t>
            </w:r>
            <w:r w:rsidRPr="00EB20F5">
              <w:rPr>
                <w:rStyle w:val="apple-converted-space"/>
                <w:rFonts w:ascii="Helvetica" w:hAnsi="Helvetica"/>
                <w:color w:val="5A5A5A"/>
                <w:sz w:val="24"/>
                <w:szCs w:val="24"/>
                <w:shd w:val="clear" w:color="auto" w:fill="FFFFFF"/>
              </w:rPr>
              <w:t> </w:t>
            </w:r>
            <w:r w:rsidRPr="00EB20F5">
              <w:rPr>
                <w:rFonts w:ascii="Helvetica" w:hAnsi="Helvetica"/>
                <w:color w:val="5A5A5A"/>
                <w:sz w:val="24"/>
                <w:szCs w:val="24"/>
              </w:rPr>
              <w:br/>
            </w:r>
            <w:r w:rsidRPr="00EB20F5">
              <w:rPr>
                <w:rFonts w:ascii="Helvetica" w:hAnsi="Helvetica"/>
                <w:color w:val="5A5A5A"/>
                <w:sz w:val="24"/>
                <w:szCs w:val="24"/>
                <w:shd w:val="clear" w:color="auto" w:fill="FFFFFF"/>
              </w:rPr>
              <w:t>Apre le selezioni per la posizione di:</w:t>
            </w:r>
            <w:r w:rsidRPr="00EB20F5">
              <w:rPr>
                <w:rStyle w:val="apple-converted-space"/>
                <w:rFonts w:ascii="Helvetica" w:hAnsi="Helvetica"/>
                <w:color w:val="5A5A5A"/>
                <w:sz w:val="24"/>
                <w:szCs w:val="24"/>
                <w:shd w:val="clear" w:color="auto" w:fill="FFFFFF"/>
              </w:rPr>
              <w:t> </w:t>
            </w:r>
            <w:r w:rsidRPr="00EB20F5">
              <w:rPr>
                <w:rFonts w:ascii="Helvetica" w:hAnsi="Helvetica"/>
                <w:color w:val="5A5A5A"/>
                <w:sz w:val="24"/>
                <w:szCs w:val="24"/>
              </w:rPr>
              <w:br/>
            </w:r>
            <w:r w:rsidRPr="00EB20F5">
              <w:rPr>
                <w:rFonts w:ascii="Helvetica" w:hAnsi="Helvetica"/>
                <w:color w:val="5A5A5A"/>
                <w:sz w:val="24"/>
                <w:szCs w:val="24"/>
                <w:shd w:val="clear" w:color="auto" w:fill="FFFFFF"/>
              </w:rPr>
              <w:t>- Operatore call center (anche senza esperienza)</w:t>
            </w:r>
            <w:r w:rsidRPr="00EB20F5">
              <w:rPr>
                <w:rStyle w:val="apple-converted-space"/>
                <w:rFonts w:ascii="Helvetica" w:hAnsi="Helvetica"/>
                <w:color w:val="5A5A5A"/>
                <w:sz w:val="24"/>
                <w:szCs w:val="24"/>
                <w:shd w:val="clear" w:color="auto" w:fill="FFFFFF"/>
              </w:rPr>
              <w:t> </w:t>
            </w:r>
            <w:r w:rsidRPr="00EB20F5">
              <w:rPr>
                <w:rFonts w:ascii="Helvetica" w:hAnsi="Helvetica"/>
                <w:color w:val="5A5A5A"/>
                <w:sz w:val="24"/>
                <w:szCs w:val="24"/>
              </w:rPr>
              <w:br/>
            </w:r>
            <w:r w:rsidRPr="00EB20F5">
              <w:rPr>
                <w:rFonts w:ascii="Helvetica" w:hAnsi="Helvetica"/>
                <w:color w:val="5A5A5A"/>
                <w:sz w:val="24"/>
                <w:szCs w:val="24"/>
                <w:shd w:val="clear" w:color="auto" w:fill="FFFFFF"/>
              </w:rPr>
              <w:t>Si offre:</w:t>
            </w:r>
            <w:r w:rsidRPr="00EB20F5">
              <w:rPr>
                <w:rStyle w:val="apple-converted-space"/>
                <w:rFonts w:ascii="Helvetica" w:hAnsi="Helvetica"/>
                <w:color w:val="5A5A5A"/>
                <w:sz w:val="24"/>
                <w:szCs w:val="24"/>
                <w:shd w:val="clear" w:color="auto" w:fill="FFFFFF"/>
              </w:rPr>
              <w:t> </w:t>
            </w:r>
            <w:r w:rsidRPr="00EB20F5">
              <w:rPr>
                <w:rFonts w:ascii="Helvetica" w:hAnsi="Helvetica"/>
                <w:color w:val="5A5A5A"/>
                <w:sz w:val="24"/>
                <w:szCs w:val="24"/>
              </w:rPr>
              <w:br/>
            </w:r>
            <w:r w:rsidRPr="00EB20F5">
              <w:rPr>
                <w:rFonts w:ascii="Helvetica" w:hAnsi="Helvetica"/>
                <w:color w:val="5A5A5A"/>
                <w:sz w:val="24"/>
                <w:szCs w:val="24"/>
                <w:shd w:val="clear" w:color="auto" w:fill="FFFFFF"/>
              </w:rPr>
              <w:t>- UNA RETRIBUZIONE FISSA DI 500 EURO con regolare contratto a norma di legge + INCENTIVI legati alla produzione;</w:t>
            </w:r>
            <w:r w:rsidRPr="00EB20F5">
              <w:rPr>
                <w:rFonts w:ascii="Helvetica" w:hAnsi="Helvetica"/>
                <w:color w:val="5A5A5A"/>
                <w:sz w:val="24"/>
                <w:szCs w:val="24"/>
              </w:rPr>
              <w:br/>
            </w:r>
            <w:r w:rsidRPr="00EB20F5">
              <w:rPr>
                <w:rFonts w:ascii="Helvetica" w:hAnsi="Helvetica"/>
                <w:color w:val="5A5A5A"/>
                <w:sz w:val="24"/>
                <w:szCs w:val="24"/>
                <w:shd w:val="clear" w:color="auto" w:fill="FFFFFF"/>
              </w:rPr>
              <w:t>- Corso di formazione RETRIBUITO presso la nostra sede;</w:t>
            </w:r>
            <w:r w:rsidRPr="00EB20F5">
              <w:rPr>
                <w:rStyle w:val="apple-converted-space"/>
                <w:rFonts w:ascii="Helvetica" w:hAnsi="Helvetica"/>
                <w:color w:val="5A5A5A"/>
                <w:sz w:val="24"/>
                <w:szCs w:val="24"/>
                <w:shd w:val="clear" w:color="auto" w:fill="FFFFFF"/>
              </w:rPr>
              <w:t> </w:t>
            </w:r>
            <w:r w:rsidRPr="00EB20F5">
              <w:rPr>
                <w:rFonts w:ascii="Helvetica" w:hAnsi="Helvetica"/>
                <w:color w:val="5A5A5A"/>
                <w:sz w:val="24"/>
                <w:szCs w:val="24"/>
              </w:rPr>
              <w:br/>
            </w:r>
            <w:r w:rsidRPr="00EB20F5">
              <w:rPr>
                <w:rFonts w:ascii="Helvetica" w:hAnsi="Helvetica"/>
                <w:color w:val="5A5A5A"/>
                <w:sz w:val="24"/>
                <w:szCs w:val="24"/>
                <w:shd w:val="clear" w:color="auto" w:fill="FFFFFF"/>
              </w:rPr>
              <w:lastRenderedPageBreak/>
              <w:t>- Un ambiente lavorativo giovane e dinamico dove realizzare un'esperienza professionale e personale importante;</w:t>
            </w:r>
            <w:r w:rsidRPr="00EB20F5">
              <w:rPr>
                <w:rStyle w:val="apple-converted-space"/>
                <w:rFonts w:ascii="Helvetica" w:hAnsi="Helvetica"/>
                <w:color w:val="5A5A5A"/>
                <w:sz w:val="24"/>
                <w:szCs w:val="24"/>
                <w:shd w:val="clear" w:color="auto" w:fill="FFFFFF"/>
              </w:rPr>
              <w:t> </w:t>
            </w:r>
            <w:r w:rsidRPr="00EB20F5">
              <w:rPr>
                <w:rFonts w:ascii="Helvetica" w:hAnsi="Helvetica"/>
                <w:color w:val="5A5A5A"/>
                <w:sz w:val="24"/>
                <w:szCs w:val="24"/>
              </w:rPr>
              <w:br/>
            </w:r>
            <w:r w:rsidRPr="00EB20F5">
              <w:rPr>
                <w:rFonts w:ascii="Helvetica" w:hAnsi="Helvetica"/>
                <w:color w:val="5A5A5A"/>
                <w:sz w:val="24"/>
                <w:szCs w:val="24"/>
                <w:shd w:val="clear" w:color="auto" w:fill="FFFFFF"/>
              </w:rPr>
              <w:t>Si richiede:</w:t>
            </w:r>
            <w:r w:rsidRPr="00EB20F5">
              <w:rPr>
                <w:rStyle w:val="apple-converted-space"/>
                <w:rFonts w:ascii="Helvetica" w:hAnsi="Helvetica"/>
                <w:color w:val="5A5A5A"/>
                <w:sz w:val="24"/>
                <w:szCs w:val="24"/>
                <w:shd w:val="clear" w:color="auto" w:fill="FFFFFF"/>
              </w:rPr>
              <w:t> </w:t>
            </w:r>
            <w:r w:rsidRPr="00EB20F5">
              <w:rPr>
                <w:rFonts w:ascii="Helvetica" w:hAnsi="Helvetica"/>
                <w:color w:val="5A5A5A"/>
                <w:sz w:val="24"/>
                <w:szCs w:val="24"/>
              </w:rPr>
              <w:br/>
            </w:r>
            <w:r w:rsidRPr="00EB20F5">
              <w:rPr>
                <w:rFonts w:ascii="Helvetica" w:hAnsi="Helvetica"/>
                <w:color w:val="5A5A5A"/>
                <w:sz w:val="24"/>
                <w:szCs w:val="24"/>
                <w:shd w:val="clear" w:color="auto" w:fill="FFFFFF"/>
              </w:rPr>
              <w:t>- Motivazione e costanza;</w:t>
            </w:r>
            <w:r w:rsidRPr="00EB20F5">
              <w:rPr>
                <w:rStyle w:val="apple-converted-space"/>
                <w:rFonts w:ascii="Helvetica" w:hAnsi="Helvetica"/>
                <w:color w:val="5A5A5A"/>
                <w:sz w:val="24"/>
                <w:szCs w:val="24"/>
                <w:shd w:val="clear" w:color="auto" w:fill="FFFFFF"/>
              </w:rPr>
              <w:t> </w:t>
            </w:r>
            <w:r w:rsidRPr="00EB20F5">
              <w:rPr>
                <w:rFonts w:ascii="Helvetica" w:hAnsi="Helvetica"/>
                <w:color w:val="5A5A5A"/>
                <w:sz w:val="24"/>
                <w:szCs w:val="24"/>
              </w:rPr>
              <w:br/>
            </w:r>
            <w:r w:rsidRPr="00EB20F5">
              <w:rPr>
                <w:rFonts w:ascii="Helvetica" w:hAnsi="Helvetica"/>
                <w:color w:val="5A5A5A"/>
                <w:sz w:val="24"/>
                <w:szCs w:val="24"/>
                <w:shd w:val="clear" w:color="auto" w:fill="FFFFFF"/>
              </w:rPr>
              <w:t>- Propensione a lavorare per obiettivi;</w:t>
            </w:r>
            <w:r w:rsidRPr="00EB20F5">
              <w:rPr>
                <w:rStyle w:val="apple-converted-space"/>
                <w:rFonts w:ascii="Helvetica" w:hAnsi="Helvetica"/>
                <w:color w:val="5A5A5A"/>
                <w:sz w:val="24"/>
                <w:szCs w:val="24"/>
                <w:shd w:val="clear" w:color="auto" w:fill="FFFFFF"/>
              </w:rPr>
              <w:t> </w:t>
            </w:r>
            <w:r w:rsidRPr="00EB20F5">
              <w:rPr>
                <w:rFonts w:ascii="Helvetica" w:hAnsi="Helvetica"/>
                <w:color w:val="5A5A5A"/>
                <w:sz w:val="24"/>
                <w:szCs w:val="24"/>
              </w:rPr>
              <w:br/>
            </w:r>
            <w:r w:rsidRPr="00EB20F5">
              <w:rPr>
                <w:rFonts w:ascii="Helvetica" w:hAnsi="Helvetica"/>
                <w:color w:val="5A5A5A"/>
                <w:sz w:val="24"/>
                <w:szCs w:val="24"/>
                <w:shd w:val="clear" w:color="auto" w:fill="FFFFFF"/>
              </w:rPr>
              <w:t>- Disponibilità immediata a lavoro part time;</w:t>
            </w:r>
            <w:r w:rsidRPr="00EB20F5">
              <w:rPr>
                <w:rStyle w:val="apple-converted-space"/>
                <w:rFonts w:ascii="Helvetica" w:hAnsi="Helvetica"/>
                <w:color w:val="5A5A5A"/>
                <w:sz w:val="24"/>
                <w:szCs w:val="24"/>
                <w:shd w:val="clear" w:color="auto" w:fill="FFFFFF"/>
              </w:rPr>
              <w:t> </w:t>
            </w:r>
            <w:r w:rsidRPr="00EB20F5">
              <w:rPr>
                <w:rFonts w:ascii="Helvetica" w:hAnsi="Helvetica"/>
                <w:color w:val="5A5A5A"/>
                <w:sz w:val="24"/>
                <w:szCs w:val="24"/>
              </w:rPr>
              <w:br/>
            </w:r>
            <w:r w:rsidRPr="00EB20F5">
              <w:rPr>
                <w:rFonts w:ascii="Helvetica" w:hAnsi="Helvetica"/>
                <w:color w:val="5A5A5A"/>
                <w:sz w:val="24"/>
                <w:szCs w:val="24"/>
                <w:shd w:val="clear" w:color="auto" w:fill="FFFFFF"/>
              </w:rPr>
              <w:t>- Buona dialettica e buone capacità relazionali;</w:t>
            </w:r>
            <w:r w:rsidRPr="00EB20F5">
              <w:rPr>
                <w:rStyle w:val="apple-converted-space"/>
                <w:rFonts w:ascii="Helvetica" w:hAnsi="Helvetica"/>
                <w:color w:val="5A5A5A"/>
                <w:sz w:val="24"/>
                <w:szCs w:val="24"/>
                <w:shd w:val="clear" w:color="auto" w:fill="FFFFFF"/>
              </w:rPr>
              <w:t> </w:t>
            </w:r>
            <w:r w:rsidRPr="00EB20F5">
              <w:rPr>
                <w:rFonts w:ascii="Helvetica" w:hAnsi="Helvetica"/>
                <w:color w:val="5A5A5A"/>
                <w:sz w:val="24"/>
                <w:szCs w:val="24"/>
              </w:rPr>
              <w:br/>
            </w:r>
            <w:r w:rsidRPr="00EB20F5">
              <w:rPr>
                <w:rFonts w:ascii="Helvetica" w:hAnsi="Helvetica"/>
                <w:color w:val="5A5A5A"/>
                <w:sz w:val="24"/>
                <w:szCs w:val="24"/>
                <w:shd w:val="clear" w:color="auto" w:fill="FFFFFF"/>
              </w:rPr>
              <w:t>Invia la tua candidatura con autorizzazione al trattamento dei dati personali all'indirizzo email selezioni@eurcall.it</w:t>
            </w:r>
            <w:r w:rsidRPr="00EB20F5">
              <w:rPr>
                <w:rStyle w:val="apple-converted-space"/>
                <w:rFonts w:ascii="Helvetica" w:hAnsi="Helvetica"/>
                <w:color w:val="5A5A5A"/>
                <w:sz w:val="24"/>
                <w:szCs w:val="24"/>
                <w:shd w:val="clear" w:color="auto" w:fill="FFFFFF"/>
              </w:rPr>
              <w:t> </w:t>
            </w:r>
            <w:r w:rsidRPr="00EB20F5">
              <w:rPr>
                <w:rFonts w:ascii="Helvetica" w:hAnsi="Helvetica"/>
                <w:color w:val="5A5A5A"/>
                <w:sz w:val="24"/>
                <w:szCs w:val="24"/>
              </w:rPr>
              <w:br/>
            </w:r>
            <w:r w:rsidRPr="00EB20F5">
              <w:rPr>
                <w:rFonts w:ascii="Helvetica" w:hAnsi="Helvetica"/>
                <w:color w:val="5A5A5A"/>
                <w:sz w:val="24"/>
                <w:szCs w:val="24"/>
                <w:shd w:val="clear" w:color="auto" w:fill="FFFFFF"/>
              </w:rPr>
              <w:t>Pagina Facebook: https://www.facebook.com/eurocallsrls</w:t>
            </w:r>
            <w:r w:rsidRPr="00EB20F5">
              <w:rPr>
                <w:rStyle w:val="apple-converted-space"/>
                <w:rFonts w:ascii="Helvetica" w:hAnsi="Helvetica"/>
                <w:color w:val="5A5A5A"/>
                <w:sz w:val="24"/>
                <w:szCs w:val="24"/>
                <w:shd w:val="clear" w:color="auto" w:fill="FFFFFF"/>
              </w:rPr>
              <w:t> </w:t>
            </w:r>
            <w:r w:rsidRPr="00EB20F5">
              <w:rPr>
                <w:rFonts w:ascii="Helvetica" w:hAnsi="Helvetica"/>
                <w:color w:val="5A5A5A"/>
                <w:sz w:val="24"/>
                <w:szCs w:val="24"/>
              </w:rPr>
              <w:br/>
            </w:r>
            <w:r w:rsidRPr="00EB20F5">
              <w:rPr>
                <w:rFonts w:ascii="Helvetica" w:hAnsi="Helvetica"/>
                <w:color w:val="5A5A5A"/>
                <w:sz w:val="24"/>
                <w:szCs w:val="24"/>
                <w:shd w:val="clear" w:color="auto" w:fill="FFFFFF"/>
              </w:rPr>
              <w:t>Per maggiori informazioni chiama allo 09611910800</w:t>
            </w:r>
            <w:r w:rsidRPr="00EB20F5">
              <w:rPr>
                <w:rStyle w:val="apple-converted-space"/>
                <w:rFonts w:ascii="Helvetica" w:hAnsi="Helvetica"/>
                <w:color w:val="5A5A5A"/>
                <w:sz w:val="24"/>
                <w:szCs w:val="24"/>
                <w:shd w:val="clear" w:color="auto" w:fill="FFFFFF"/>
              </w:rPr>
              <w:t> </w:t>
            </w:r>
            <w:r w:rsidRPr="00EB20F5">
              <w:rPr>
                <w:rFonts w:ascii="Helvetica" w:hAnsi="Helvetica"/>
                <w:color w:val="5A5A5A"/>
                <w:sz w:val="24"/>
                <w:szCs w:val="24"/>
              </w:rPr>
              <w:br/>
            </w:r>
            <w:r w:rsidRPr="00EB20F5">
              <w:rPr>
                <w:rFonts w:ascii="Helvetica" w:hAnsi="Helvetica"/>
                <w:color w:val="5A5A5A"/>
                <w:sz w:val="24"/>
                <w:szCs w:val="24"/>
                <w:shd w:val="clear" w:color="auto" w:fill="FFFFFF"/>
              </w:rPr>
              <w:t>Sede di Lavoro: Catanzaro Lido (Giovino)</w:t>
            </w:r>
          </w:p>
          <w:p w:rsidR="00EE3E4C" w:rsidRPr="00EB20F5" w:rsidRDefault="00EE3E4C" w:rsidP="00B250BB">
            <w:pPr>
              <w:tabs>
                <w:tab w:val="left" w:pos="4035"/>
              </w:tabs>
              <w:rPr>
                <w:rFonts w:ascii="Helvetica" w:hAnsi="Helvetica"/>
                <w:color w:val="5A5A5A"/>
                <w:sz w:val="24"/>
                <w:szCs w:val="24"/>
              </w:rPr>
            </w:pPr>
            <w:r w:rsidRPr="00EB20F5">
              <w:rPr>
                <w:rFonts w:ascii="Helvetica" w:hAnsi="Helvetica"/>
                <w:color w:val="5A5A5A"/>
                <w:sz w:val="24"/>
                <w:szCs w:val="24"/>
              </w:rPr>
              <w:t>BADANTE</w:t>
            </w:r>
          </w:p>
          <w:p w:rsidR="00EE3E4C" w:rsidRPr="00EB20F5" w:rsidRDefault="00EE3E4C" w:rsidP="00B250BB">
            <w:pPr>
              <w:tabs>
                <w:tab w:val="left" w:pos="4035"/>
              </w:tabs>
              <w:rPr>
                <w:rFonts w:ascii="Helvetica" w:hAnsi="Helvetica"/>
                <w:color w:val="5A5A5A"/>
                <w:sz w:val="24"/>
                <w:szCs w:val="24"/>
                <w:shd w:val="clear" w:color="auto" w:fill="FFFFFF"/>
              </w:rPr>
            </w:pPr>
            <w:r w:rsidRPr="00EB20F5">
              <w:rPr>
                <w:rFonts w:ascii="Helvetica" w:hAnsi="Helvetica"/>
                <w:color w:val="5A5A5A"/>
                <w:sz w:val="24"/>
                <w:szCs w:val="24"/>
                <w:shd w:val="clear" w:color="auto" w:fill="FFFFFF"/>
              </w:rPr>
              <w:t>Cercasi badante 24 ore per donna anziana autosufficiente in zona Catanzaro centro 3346553535</w:t>
            </w:r>
          </w:p>
          <w:p w:rsidR="00EE3E4C" w:rsidRPr="00EB20F5" w:rsidRDefault="00EE3E4C" w:rsidP="00B250BB">
            <w:pPr>
              <w:tabs>
                <w:tab w:val="left" w:pos="4035"/>
              </w:tabs>
              <w:rPr>
                <w:rFonts w:ascii="Helvetica" w:hAnsi="Helvetica"/>
                <w:color w:val="5A5A5A"/>
                <w:sz w:val="24"/>
                <w:szCs w:val="24"/>
                <w:shd w:val="clear" w:color="auto" w:fill="FFFFFF"/>
              </w:rPr>
            </w:pPr>
            <w:r w:rsidRPr="00EB20F5">
              <w:rPr>
                <w:rFonts w:ascii="Helvetica" w:hAnsi="Helvetica"/>
                <w:color w:val="5A5A5A"/>
                <w:sz w:val="24"/>
                <w:szCs w:val="24"/>
                <w:shd w:val="clear" w:color="auto" w:fill="FFFFFF"/>
              </w:rPr>
              <w:t>ESTETISTA</w:t>
            </w:r>
          </w:p>
          <w:p w:rsidR="00EE3E4C" w:rsidRPr="00EE3E4C" w:rsidRDefault="00EE3E4C" w:rsidP="00B250BB">
            <w:pPr>
              <w:tabs>
                <w:tab w:val="left" w:pos="4035"/>
              </w:tabs>
              <w:rPr>
                <w:rFonts w:ascii="Helvetica" w:hAnsi="Helvetica"/>
                <w:color w:val="5A5A5A"/>
                <w:sz w:val="13"/>
                <w:szCs w:val="13"/>
              </w:rPr>
            </w:pPr>
            <w:r w:rsidRPr="00EB20F5">
              <w:rPr>
                <w:rFonts w:ascii="Helvetica" w:hAnsi="Helvetica"/>
                <w:color w:val="5A5A5A"/>
                <w:sz w:val="24"/>
                <w:szCs w:val="24"/>
                <w:shd w:val="clear" w:color="auto" w:fill="FFFFFF"/>
              </w:rPr>
              <w:t>Cercasi estetista con qualifica professionale, tre anni di esperienza documentata nel settore, residente a Catanzaro e/o aree limitrofe. Si richiedono bella presenza e spirito di gruppo.</w:t>
            </w:r>
            <w:r w:rsidRPr="00EB20F5">
              <w:rPr>
                <w:rStyle w:val="apple-converted-space"/>
                <w:rFonts w:ascii="Helvetica" w:hAnsi="Helvetica"/>
                <w:color w:val="5A5A5A"/>
                <w:sz w:val="24"/>
                <w:szCs w:val="24"/>
                <w:shd w:val="clear" w:color="auto" w:fill="FFFFFF"/>
              </w:rPr>
              <w:t> </w:t>
            </w:r>
            <w:r w:rsidRPr="00EB20F5">
              <w:rPr>
                <w:rFonts w:ascii="Helvetica" w:hAnsi="Helvetica"/>
                <w:color w:val="5A5A5A"/>
                <w:sz w:val="24"/>
                <w:szCs w:val="24"/>
              </w:rPr>
              <w:br/>
            </w:r>
            <w:r w:rsidRPr="00EB20F5">
              <w:rPr>
                <w:rFonts w:ascii="Helvetica" w:hAnsi="Helvetica"/>
                <w:color w:val="5A5A5A"/>
                <w:sz w:val="24"/>
                <w:szCs w:val="24"/>
                <w:shd w:val="clear" w:color="auto" w:fill="FFFFFF"/>
              </w:rPr>
              <w:t xml:space="preserve">Invia il tuo curriculum vitae all'indirizzo e-mail: </w:t>
            </w:r>
            <w:hyperlink r:id="rId22" w:history="1">
              <w:r w:rsidR="00EB20F5" w:rsidRPr="00EA20CE">
                <w:rPr>
                  <w:rStyle w:val="Collegamentoipertestuale"/>
                  <w:rFonts w:ascii="Helvetica" w:hAnsi="Helvetica"/>
                  <w:shd w:val="clear" w:color="auto" w:fill="FFFFFF"/>
                </w:rPr>
                <w:t>amarinaro@esisud.com</w:t>
              </w:r>
            </w:hyperlink>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pStyle w:val="Nessunaspaziatura"/>
              <w:jc w:val="center"/>
              <w:rPr>
                <w:sz w:val="28"/>
                <w:szCs w:val="28"/>
              </w:rPr>
            </w:pPr>
          </w:p>
        </w:tc>
        <w:tc>
          <w:tcPr>
            <w:tcW w:w="6517" w:type="dxa"/>
          </w:tcPr>
          <w:p w:rsidR="003E4852" w:rsidRPr="009B19DF" w:rsidRDefault="003E4852" w:rsidP="00B250BB">
            <w:pPr>
              <w:pStyle w:val="Nessunaspaziatura"/>
              <w:jc w:val="center"/>
              <w:rPr>
                <w:rFonts w:ascii="Times New Roman" w:hAnsi="Times New Roman" w:cs="Times New Roman"/>
                <w:sz w:val="24"/>
                <w:szCs w:val="24"/>
              </w:rPr>
            </w:pPr>
            <w:r w:rsidRPr="009B19DF">
              <w:rPr>
                <w:rFonts w:ascii="Times New Roman" w:hAnsi="Times New Roman" w:cs="Times New Roman"/>
                <w:sz w:val="24"/>
                <w:szCs w:val="24"/>
              </w:rPr>
              <w:t>COSENZA e provincia</w:t>
            </w:r>
          </w:p>
          <w:p w:rsidR="003E4852" w:rsidRPr="009B19DF" w:rsidRDefault="003E4852" w:rsidP="00B250BB">
            <w:pPr>
              <w:pStyle w:val="Titolo1"/>
              <w:pBdr>
                <w:bottom w:val="single" w:sz="6" w:space="0" w:color="DDDDDD"/>
              </w:pBdr>
              <w:shd w:val="clear" w:color="auto" w:fill="FFFFFF"/>
              <w:spacing w:before="0" w:beforeAutospacing="0" w:after="0" w:afterAutospacing="0"/>
              <w:outlineLvl w:val="0"/>
              <w:rPr>
                <w:color w:val="786953"/>
                <w:sz w:val="24"/>
                <w:szCs w:val="24"/>
                <w:shd w:val="clear" w:color="auto" w:fill="FFFFFF"/>
              </w:rPr>
            </w:pPr>
            <w:r w:rsidRPr="009B19DF">
              <w:rPr>
                <w:color w:val="786953"/>
                <w:sz w:val="24"/>
                <w:szCs w:val="24"/>
                <w:shd w:val="clear" w:color="auto" w:fill="FFFFFF"/>
              </w:rPr>
              <w:t xml:space="preserve"> </w:t>
            </w:r>
          </w:p>
          <w:p w:rsidR="003E4852" w:rsidRPr="009B19DF" w:rsidRDefault="00EB20F5" w:rsidP="00B250BB">
            <w:pPr>
              <w:rPr>
                <w:color w:val="786953"/>
                <w:sz w:val="24"/>
                <w:szCs w:val="24"/>
                <w:shd w:val="clear" w:color="auto" w:fill="FFFFFF"/>
              </w:rPr>
            </w:pPr>
            <w:r w:rsidRPr="009B19DF">
              <w:rPr>
                <w:color w:val="786953"/>
                <w:sz w:val="24"/>
                <w:szCs w:val="24"/>
                <w:shd w:val="clear" w:color="auto" w:fill="FFFFFF"/>
              </w:rPr>
              <w:t>CUOCO</w:t>
            </w:r>
          </w:p>
          <w:p w:rsidR="00EB20F5" w:rsidRPr="009B19DF" w:rsidRDefault="00EB20F5" w:rsidP="00B250BB">
            <w:pPr>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Stiamo selezionando un cuoco, lavoro alla carta e non. serio, pulito, max serietà no perditempo, possibilità lavoro tutto l anno 0981946574</w:t>
            </w:r>
          </w:p>
          <w:p w:rsidR="00EB20F5" w:rsidRPr="009B19DF" w:rsidRDefault="00EB20F5" w:rsidP="00B250BB">
            <w:pPr>
              <w:rPr>
                <w:color w:val="786953"/>
                <w:sz w:val="24"/>
                <w:szCs w:val="24"/>
                <w:shd w:val="clear" w:color="auto" w:fill="FFFFFF"/>
              </w:rPr>
            </w:pPr>
            <w:r w:rsidRPr="009B19DF">
              <w:rPr>
                <w:color w:val="786953"/>
                <w:sz w:val="24"/>
                <w:szCs w:val="24"/>
                <w:shd w:val="clear" w:color="auto" w:fill="FFFFFF"/>
              </w:rPr>
              <w:t>OPERATORI CALL CENTER</w:t>
            </w:r>
          </w:p>
          <w:p w:rsidR="00EB20F5" w:rsidRPr="009B19DF" w:rsidRDefault="00EB20F5" w:rsidP="00B250BB">
            <w:pPr>
              <w:rPr>
                <w:rStyle w:val="apple-converted-space"/>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elezioniamo n.50 operatori da inserire con effetto immediato presso la nostra azienda sita in Quattromiglia Palazzi Girasole. Gli Operatori si occuperanno della lavorazione delle seguenti liste: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Win-Back ( ex clienti )</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Upselling ( gia clienti )</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Liste sms</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Liste Mobile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SI OFFRE: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FISSO MENSILE GARANTITO</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PROVVIGGIONI gia dalla prima attivazione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LAVORAZIONE LISTA WINBACK e Upselling</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FORMAZIONE E TUTORAGGIO</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OTTIMO ABIENTE SERVITO DA TUTTI I MEZZI PUBBLICI.</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SI RICHIEDE: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MASSIMA DISPONIBILITA' DI ORE E TURNI</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MASSIMA SERIETA'</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CONOSCENZA DEL PC</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BU0NA DIALETTICA</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Il presente annuncio è rivolto ad entrambi i sessi, ai sensi delle leggi 903/77 e 125/91, e a persone di tutte le età e tutte le nazionalità, ai sensi dei decreti legislativi 215/03 e 216/03.</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Trattasi di un opportunità lavorativa unica</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Si prega di inviare curriculum vitae solo se realmente interessati con l'autorizzazione al trattamento dei dati personali al seguente indirizzo mail:</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lastRenderedPageBreak/>
              <w:t>cf_comunications@libero.it</w:t>
            </w:r>
            <w:r w:rsidRPr="009B19DF">
              <w:rPr>
                <w:rStyle w:val="apple-converted-space"/>
                <w:rFonts w:ascii="Helvetica" w:hAnsi="Helvetica"/>
                <w:color w:val="5A5A5A"/>
                <w:sz w:val="24"/>
                <w:szCs w:val="24"/>
                <w:shd w:val="clear" w:color="auto" w:fill="FFFFFF"/>
              </w:rPr>
              <w:t> </w:t>
            </w:r>
          </w:p>
          <w:p w:rsidR="00EB20F5" w:rsidRPr="009B19DF" w:rsidRDefault="00EB20F5" w:rsidP="00B250BB">
            <w:pPr>
              <w:rPr>
                <w:rStyle w:val="apple-converted-space"/>
                <w:rFonts w:ascii="Helvetica" w:hAnsi="Helvetica"/>
                <w:color w:val="5A5A5A"/>
                <w:sz w:val="24"/>
                <w:szCs w:val="24"/>
              </w:rPr>
            </w:pPr>
            <w:r w:rsidRPr="009B19DF">
              <w:rPr>
                <w:rStyle w:val="apple-converted-space"/>
                <w:rFonts w:ascii="Helvetica" w:hAnsi="Helvetica"/>
                <w:color w:val="5A5A5A"/>
                <w:sz w:val="24"/>
                <w:szCs w:val="24"/>
              </w:rPr>
              <w:t>OPERATORI CALL CENTER</w:t>
            </w:r>
          </w:p>
          <w:p w:rsidR="00EB20F5" w:rsidRPr="009B19DF" w:rsidRDefault="00EB20F5" w:rsidP="00B250BB">
            <w:pPr>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Telephone LAB, azienda operante nel settore del telemarketing</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Apre le selezioni per la posizione di:</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Operatore call center (anche senza esperienza)</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Si offre: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UNA RETRIBUZIONE FISSA DI 400 EURO con regolare contratto a norma di legge + INCENTIVI legati alla produzione;</w:t>
            </w:r>
            <w:r w:rsidRPr="009B19DF">
              <w:rPr>
                <w:rFonts w:ascii="Helvetica" w:hAnsi="Helvetica"/>
                <w:color w:val="5A5A5A"/>
                <w:sz w:val="24"/>
                <w:szCs w:val="24"/>
              </w:rPr>
              <w:br/>
            </w:r>
            <w:r w:rsidRPr="009B19DF">
              <w:rPr>
                <w:rFonts w:ascii="Helvetica" w:hAnsi="Helvetica"/>
                <w:color w:val="5A5A5A"/>
                <w:sz w:val="24"/>
                <w:szCs w:val="24"/>
                <w:shd w:val="clear" w:color="auto" w:fill="FFFFFF"/>
              </w:rPr>
              <w:t>- Corso di formazione presso la nostra sede;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Un ambiente lavorativo giovane e dinamico dove realizzare un'esperienza professionale e personale importante;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Si richiede: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Motivazione e costanza;</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Propensione a lavorare per obiettivi;</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Disponibilità immediata a lavoro part time;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Buona dialettica e buone capacità relazionali;</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Invia la tua candidatura con autorizzazione al trattamento dei dati personali all'indirizzo email selezioni@telephonelab.it</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Oppure presentati direttamente presso la nostra sede sita ad Acri in Via G. La Pira, 49 (sopra il centro della calzatura) dal lunedì al venerdì dalle ore 12:30 alle ore 20:00, sabato dalle ore 10:00 alle ore 16:00 e farai subito il colloquio.</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Pagina Facebook: https://www.facebook.com/telephonelab/</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Per maggiori informazioni chiama allo 09841800657</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Sede di lavoro: Via Giorgio La Pira, 49 - 87041 ACRI (CS)</w:t>
            </w:r>
          </w:p>
          <w:p w:rsidR="00EB20F5" w:rsidRPr="009B19DF" w:rsidRDefault="00EB20F5" w:rsidP="00B250BB">
            <w:pPr>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OPERATORI CALL CENTER</w:t>
            </w:r>
          </w:p>
          <w:p w:rsidR="00EB20F5" w:rsidRPr="009B19DF" w:rsidRDefault="00EB20F5" w:rsidP="00B250BB">
            <w:pPr>
              <w:rPr>
                <w:rStyle w:val="apple-converted-space"/>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ZLR Comunications, azienda operante nel settore del telemarketing</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Apre le selezioni per la posizione di:</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Operatore call center (anche senza esperienza)</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Si offre: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UNA RETRIBUZIONE FISSA DI 500 EURO con regolare contratto a norma di legge + INCENTIVI legati alla produzione;</w:t>
            </w:r>
            <w:r w:rsidRPr="009B19DF">
              <w:rPr>
                <w:rFonts w:ascii="Helvetica" w:hAnsi="Helvetica"/>
                <w:color w:val="5A5A5A"/>
                <w:sz w:val="24"/>
                <w:szCs w:val="24"/>
              </w:rPr>
              <w:br/>
            </w:r>
            <w:r w:rsidRPr="009B19DF">
              <w:rPr>
                <w:rFonts w:ascii="Helvetica" w:hAnsi="Helvetica"/>
                <w:color w:val="5A5A5A"/>
                <w:sz w:val="24"/>
                <w:szCs w:val="24"/>
                <w:shd w:val="clear" w:color="auto" w:fill="FFFFFF"/>
              </w:rPr>
              <w:t>- Corso di formazione RETRIBUITO presso la nostra sede;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Un ambiente lavorativo giovane e dinamico dove realizzare un'esperienza professionale e personale importante;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Si richiede: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Motivazione e costanza;</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Propensione a lavorare per obiettivi;</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Disponibilità immediata a lavoro part time;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Buona dialettica e buone capacità relazionali;</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Invia la tua candidatura con autorizzazione al trattamento dei dati personali all'indirizzo email: selezioni@zlrcomunications.it</w:t>
            </w:r>
            <w:r w:rsidRPr="009B19DF">
              <w:rPr>
                <w:rStyle w:val="apple-converted-space"/>
                <w:rFonts w:ascii="Helvetica" w:hAnsi="Helvetica"/>
                <w:color w:val="5A5A5A"/>
                <w:sz w:val="24"/>
                <w:szCs w:val="24"/>
                <w:shd w:val="clear" w:color="auto" w:fill="FFFFFF"/>
              </w:rPr>
              <w:t> </w:t>
            </w:r>
          </w:p>
          <w:p w:rsidR="00EB20F5" w:rsidRPr="009B19DF" w:rsidRDefault="00EB20F5" w:rsidP="00B250BB">
            <w:pPr>
              <w:rPr>
                <w:rStyle w:val="apple-converted-space"/>
                <w:rFonts w:ascii="Helvetica" w:hAnsi="Helvetica"/>
                <w:color w:val="5A5A5A"/>
                <w:sz w:val="24"/>
                <w:szCs w:val="24"/>
              </w:rPr>
            </w:pPr>
            <w:r w:rsidRPr="009B19DF">
              <w:rPr>
                <w:rStyle w:val="apple-converted-space"/>
                <w:rFonts w:ascii="Helvetica" w:hAnsi="Helvetica"/>
                <w:color w:val="5A5A5A"/>
                <w:sz w:val="24"/>
                <w:szCs w:val="24"/>
              </w:rPr>
              <w:t>CONSULENTI</w:t>
            </w:r>
          </w:p>
          <w:p w:rsidR="00EB20F5" w:rsidRPr="009B19DF" w:rsidRDefault="00EB20F5" w:rsidP="00B250BB">
            <w:pPr>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Filarco Service , Azienda operante nel settore call center da diversi anni, apre le selezioni per la sede di Rende sita zona centro comm. Metropolis.</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Per nuovo progettoRicerchiamo:</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20 ADDETTI CALL CENTER PER LA VENDITA DI PRODOTTI PER LA TELEFONIA E L'ADSL.</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Si Richiede: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Motivazione e costanza</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lastRenderedPageBreak/>
              <w:t>ambizione e VOLONTA'</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disponibilità immediata</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propensione a lavorare su turni inizialmente part-time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propensione alla vendita e al lavoro per obiettivi</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SI OFFRE: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corso di formazione in sede con affiancamento iniziale e costante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inserimento IMMEDIATO</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stipendi liquidati mensilmente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incentivi su maggiore produzione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flessibilità oraria ed organizzativa</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gare e target settimanali e mensili</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POSSIBILITà DI OFFERTA SU MISURA</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POSSIBILITà CONCRETA DI CARRIERA</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Invia Email con CV e RECAPITO TELEFONICO a : callcentercs@hotmail.it !</w:t>
            </w:r>
          </w:p>
          <w:p w:rsidR="00EB20F5" w:rsidRPr="009B19DF" w:rsidRDefault="00EB20F5" w:rsidP="00B250BB">
            <w:pPr>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AIUTANTE PIZZAIOLO</w:t>
            </w:r>
          </w:p>
          <w:p w:rsidR="00EB20F5" w:rsidRPr="009B19DF" w:rsidRDefault="00EB20F5" w:rsidP="00EB20F5">
            <w:pPr>
              <w:shd w:val="clear" w:color="auto" w:fill="FFFFFF"/>
              <w:spacing w:line="169" w:lineRule="atLeast"/>
              <w:jc w:val="center"/>
              <w:textAlignment w:val="baseline"/>
              <w:rPr>
                <w:rFonts w:ascii="inherit" w:hAnsi="inherit"/>
                <w:color w:val="5A5A5A"/>
                <w:sz w:val="24"/>
                <w:szCs w:val="24"/>
                <w:lang w:eastAsia="it-IT"/>
              </w:rPr>
            </w:pPr>
            <w:r w:rsidRPr="009B19DF">
              <w:rPr>
                <w:rFonts w:ascii="Helvetica" w:hAnsi="Helvetica"/>
                <w:color w:val="5A5A5A"/>
                <w:sz w:val="24"/>
                <w:szCs w:val="24"/>
                <w:shd w:val="clear" w:color="auto" w:fill="FFFFFF"/>
              </w:rPr>
              <w:t>Cercasi aiuto pizzaiolo per il sabato sera.(capacità di gestire in piena autonomia forno a legna)</w:t>
            </w:r>
            <w:r w:rsidRPr="009B19DF">
              <w:rPr>
                <w:rFonts w:ascii="inherit" w:hAnsi="inherit"/>
                <w:color w:val="5A5A5A"/>
                <w:sz w:val="24"/>
                <w:szCs w:val="24"/>
                <w:bdr w:val="none" w:sz="0" w:space="0" w:color="auto" w:frame="1"/>
              </w:rPr>
              <w:t xml:space="preserve"> </w:t>
            </w:r>
            <w:r w:rsidRPr="009B19DF">
              <w:rPr>
                <w:rFonts w:ascii="inherit" w:hAnsi="inherit"/>
                <w:color w:val="5A5A5A"/>
                <w:sz w:val="24"/>
                <w:szCs w:val="24"/>
                <w:bdr w:val="none" w:sz="0" w:space="0" w:color="auto" w:frame="1"/>
                <w:lang w:eastAsia="it-IT"/>
              </w:rPr>
              <w:t>3279039732</w:t>
            </w:r>
          </w:p>
          <w:p w:rsidR="00EB20F5" w:rsidRPr="009B19DF" w:rsidRDefault="00EB20F5" w:rsidP="00B250BB">
            <w:pPr>
              <w:rPr>
                <w:color w:val="786953"/>
                <w:sz w:val="24"/>
                <w:szCs w:val="24"/>
                <w:shd w:val="clear" w:color="auto" w:fill="FFFFFF"/>
              </w:rPr>
            </w:pPr>
          </w:p>
          <w:p w:rsidR="00EB20F5" w:rsidRPr="009B19DF" w:rsidRDefault="00EB20F5" w:rsidP="00B250BB">
            <w:pPr>
              <w:rPr>
                <w:color w:val="786953"/>
                <w:sz w:val="24"/>
                <w:szCs w:val="24"/>
                <w:shd w:val="clear" w:color="auto" w:fill="FFFFFF"/>
              </w:rPr>
            </w:pPr>
            <w:r w:rsidRPr="009B19DF">
              <w:rPr>
                <w:color w:val="786953"/>
                <w:sz w:val="24"/>
                <w:szCs w:val="24"/>
                <w:shd w:val="clear" w:color="auto" w:fill="FFFFFF"/>
              </w:rPr>
              <w:t>PIZZAIOLO</w:t>
            </w:r>
          </w:p>
          <w:p w:rsidR="00EB20F5" w:rsidRPr="009B19DF" w:rsidRDefault="00EB20F5" w:rsidP="00B250BB">
            <w:pPr>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Pizzeria su Cosenza cerca pizzaiolo per impasto napoletano, richiesta massima serietà e voglia di lavorare, per info telefonare al 328-8339083</w:t>
            </w:r>
          </w:p>
          <w:p w:rsidR="00EB20F5" w:rsidRPr="009B19DF" w:rsidRDefault="00EB20F5" w:rsidP="00B250BB">
            <w:pPr>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BARISTA</w:t>
            </w:r>
          </w:p>
          <w:p w:rsidR="00EB20F5" w:rsidRPr="009B19DF" w:rsidRDefault="00EB20F5" w:rsidP="00B250BB">
            <w:pPr>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Cerchiamo ragazza di bella presenza per il compito di barista-banconista con esperienza nel settore possibilmente motorizzata. Il bar si trova a Luzzi c.da Cavoni. Per un eventuale colloquio inviate in vostro C.V per email oppure contattatemi su WhatsApp 3468063184</w:t>
            </w:r>
          </w:p>
          <w:p w:rsidR="00EB20F5" w:rsidRPr="009B19DF" w:rsidRDefault="00EB20F5" w:rsidP="00B250BB">
            <w:pPr>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ADDETTA PULIZIE</w:t>
            </w:r>
          </w:p>
          <w:p w:rsidR="00EB20F5" w:rsidRPr="009B19DF" w:rsidRDefault="00EB20F5" w:rsidP="00B250BB">
            <w:pPr>
              <w:rPr>
                <w:rStyle w:val="apple-converted-space"/>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Impresa di pulizie cerca personale automunita, con esperienza nel settore eta max 45 anni</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orario di lavoro dalle 06.00 alle 14:00 dal lunedì al sabato.</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inviare il curriculum a: info@solargasservice.com</w:t>
            </w:r>
            <w:r w:rsidRPr="009B19DF">
              <w:rPr>
                <w:rStyle w:val="apple-converted-space"/>
                <w:rFonts w:ascii="Helvetica" w:hAnsi="Helvetica"/>
                <w:color w:val="5A5A5A"/>
                <w:sz w:val="24"/>
                <w:szCs w:val="24"/>
                <w:shd w:val="clear" w:color="auto" w:fill="FFFFFF"/>
              </w:rPr>
              <w:t> </w:t>
            </w:r>
          </w:p>
          <w:p w:rsidR="00EB20F5" w:rsidRPr="009B19DF" w:rsidRDefault="00EB20F5" w:rsidP="00B250BB">
            <w:pPr>
              <w:rPr>
                <w:color w:val="786953"/>
                <w:sz w:val="24"/>
                <w:szCs w:val="24"/>
                <w:shd w:val="clear" w:color="auto" w:fill="FFFFFF"/>
              </w:rPr>
            </w:pPr>
            <w:r w:rsidRPr="009B19DF">
              <w:rPr>
                <w:color w:val="786953"/>
                <w:sz w:val="24"/>
                <w:szCs w:val="24"/>
                <w:shd w:val="clear" w:color="auto" w:fill="FFFFFF"/>
              </w:rPr>
              <w:t>OPERATORI OUTBOUND</w:t>
            </w:r>
          </w:p>
          <w:p w:rsidR="00EB20F5" w:rsidRPr="009B19DF" w:rsidRDefault="00EB20F5" w:rsidP="00B250BB">
            <w:pPr>
              <w:rPr>
                <w:rStyle w:val="apple-converted-space"/>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La Star Call, sita su Via Marconi 85, DI FRONTE alla fermata del pullman a due passi dall'Università della Calabria,</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ricerca 30 OPERATORI per la vendita telefonica di ENERGIA/TELEFONIA/BACK OFFICE.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Si ricercano candidate e candidati fra i 18 e 55 anni, "Motivati" con esperienza nel settore della vendita telefonica in possesso di buone capacità relazionali, dialettica, affidabilità e precisione. Gli interessati possono inviare il curriculum vitae all'indirizzo email starcallcs@gmail.com, autorizzando al trattamento dei dati personali ai sensi della legge 196/03.</w:t>
            </w:r>
            <w:r w:rsidRPr="009B19DF">
              <w:rPr>
                <w:rStyle w:val="apple-converted-space"/>
                <w:rFonts w:ascii="Helvetica" w:hAnsi="Helvetica"/>
                <w:color w:val="5A5A5A"/>
                <w:sz w:val="24"/>
                <w:szCs w:val="24"/>
                <w:shd w:val="clear" w:color="auto" w:fill="FFFFFF"/>
              </w:rPr>
              <w:t> </w:t>
            </w:r>
          </w:p>
          <w:p w:rsidR="00EB20F5" w:rsidRPr="009B19DF" w:rsidRDefault="00EB20F5" w:rsidP="00B250BB">
            <w:pPr>
              <w:rPr>
                <w:rStyle w:val="apple-converted-space"/>
                <w:rFonts w:ascii="Helvetica" w:hAnsi="Helvetica"/>
                <w:color w:val="5A5A5A"/>
                <w:sz w:val="24"/>
                <w:szCs w:val="24"/>
              </w:rPr>
            </w:pPr>
            <w:r w:rsidRPr="009B19DF">
              <w:rPr>
                <w:rStyle w:val="apple-converted-space"/>
                <w:rFonts w:ascii="Helvetica" w:hAnsi="Helvetica"/>
                <w:color w:val="5A5A5A"/>
                <w:sz w:val="24"/>
                <w:szCs w:val="24"/>
              </w:rPr>
              <w:t>PERSONALE PIZZAIOLO E BARMAN</w:t>
            </w:r>
          </w:p>
          <w:p w:rsidR="00EB20F5" w:rsidRPr="009B19DF" w:rsidRDefault="00EB20F5" w:rsidP="00B250BB">
            <w:pPr>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Attività stagionale... apertura dalle 17 alle 4... per candidature chiamare il 3492810997 ... possibilità di alloggio</w:t>
            </w:r>
          </w:p>
          <w:p w:rsidR="00EB20F5" w:rsidRPr="009B19DF" w:rsidRDefault="00EB20F5" w:rsidP="00B250BB">
            <w:pPr>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PROMOTER</w:t>
            </w:r>
          </w:p>
          <w:p w:rsidR="00EB20F5" w:rsidRPr="009B19DF" w:rsidRDefault="00EB20F5" w:rsidP="00B250BB">
            <w:pPr>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Azienda operante dal 2009 nel marketing sociale in Italia e all'estero, seleziona su COSENZA e limitrofi promoter commerciali da inserire nel proprio organico.</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lastRenderedPageBreak/>
              <w:t>I nostri promoter lavorano in team presso appositi stand presenti nelle principali realtà commerciali presenti sul territorio (supermercati, negozi biologici, centri sportivi, fiere...) al fine di far conoscere i progetti delle nostre ONLUS clienti, tra le più conosciute a livello nazionale e internazionale.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E' un lavoro a forte sfondo sociale dove vengono richiesti:</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Entusiasmo, determinazione e voglia di comunicare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Predisposizione al lavoro in team</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Domicilio nell'area di pertinenza</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Disponibilità di almeno 3 giornate a settimana</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Offriamo:</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Inquadramento a termine di legge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Meritocratici percorsi di crescita professionale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Formazione continua di altissimo profilo in aula e sul campo</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Guadagni ai più alti livelli di mercato</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Retribuzione mensile: fisso + variabile + bonus produttività</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La provenienza da precedenti esperienze lavorative in ambito commerciale ha valore preferenziale: tele marketing, promoter, hostess, agenti, rappresentanti ecc...</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xml:space="preserve">Per candidarsi basta inviare il proprio CV a cosenza@ravess.com oppure attraverso il seguente link: </w:t>
            </w:r>
            <w:hyperlink r:id="rId23" w:history="1">
              <w:r w:rsidRPr="009B19DF">
                <w:rPr>
                  <w:rStyle w:val="Collegamentoipertestuale"/>
                  <w:rFonts w:ascii="Helvetica" w:hAnsi="Helvetica"/>
                  <w:sz w:val="24"/>
                  <w:szCs w:val="24"/>
                  <w:shd w:val="clear" w:color="auto" w:fill="FFFFFF"/>
                </w:rPr>
                <w:t>http://www.ravess.com/form.html</w:t>
              </w:r>
            </w:hyperlink>
          </w:p>
          <w:p w:rsidR="00EB20F5" w:rsidRPr="009B19DF" w:rsidRDefault="00EB20F5" w:rsidP="00B250BB">
            <w:pPr>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BARISTA</w:t>
            </w:r>
          </w:p>
          <w:p w:rsidR="00EB20F5" w:rsidRPr="009B19DF" w:rsidRDefault="00EB20F5" w:rsidP="00B250BB">
            <w:pPr>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Cercasi ragazza di "BELLA" presenza che sappia gestire autonomamente un bancone. 500? mensili. Orario di lavoro ore 8:00 - 15:00</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Il locale "Addùliun" è situato in Paola (Cs), via melissa numero 2 ( ex gran caffè vitale).</w:t>
            </w:r>
          </w:p>
          <w:p w:rsidR="00EB20F5" w:rsidRPr="009B19DF" w:rsidRDefault="00EB20F5" w:rsidP="00B250BB">
            <w:pPr>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PERSONALE</w:t>
            </w:r>
          </w:p>
          <w:p w:rsidR="00EB20F5" w:rsidRPr="009B19DF" w:rsidRDefault="00EB20F5" w:rsidP="00B250BB">
            <w:pPr>
              <w:rPr>
                <w:color w:val="786953"/>
                <w:sz w:val="24"/>
                <w:szCs w:val="24"/>
                <w:shd w:val="clear" w:color="auto" w:fill="FFFFFF"/>
              </w:rPr>
            </w:pPr>
            <w:r w:rsidRPr="009B19DF">
              <w:rPr>
                <w:rFonts w:ascii="Helvetica" w:hAnsi="Helvetica"/>
                <w:color w:val="5A5A5A"/>
                <w:sz w:val="24"/>
                <w:szCs w:val="24"/>
                <w:shd w:val="clear" w:color="auto" w:fill="FFFFFF"/>
              </w:rPr>
              <w:t>Cercasi persone seriamente motivate ,e con voglia di mettersi in gioco da inserire in progetto business</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L'offerta è in ambito commerciale e prevede orari flessibili, o extra per studenti . Non è richiesta prima esperienza lavorativa, o esperienza pregressa nel settore , per avere maggiori info: 3470594806</w:t>
            </w:r>
            <w:r w:rsidRPr="009B19DF">
              <w:rPr>
                <w:rStyle w:val="apple-converted-space"/>
                <w:rFonts w:ascii="Helvetica" w:hAnsi="Helvetica"/>
                <w:color w:val="5A5A5A"/>
                <w:sz w:val="24"/>
                <w:szCs w:val="24"/>
                <w:shd w:val="clear" w:color="auto" w:fill="FFFFFF"/>
              </w:rPr>
              <w:t> </w:t>
            </w:r>
          </w:p>
        </w:tc>
        <w:tc>
          <w:tcPr>
            <w:tcW w:w="2400" w:type="dxa"/>
          </w:tcPr>
          <w:p w:rsidR="003E4852" w:rsidRPr="00E53AD1" w:rsidRDefault="003E4852" w:rsidP="00B250BB">
            <w:pPr>
              <w:jc w:val="center"/>
              <w:rPr>
                <w:b/>
                <w:sz w:val="28"/>
                <w:szCs w:val="28"/>
              </w:rPr>
            </w:pPr>
          </w:p>
        </w:tc>
      </w:tr>
      <w:tr w:rsidR="003E4852" w:rsidRPr="00E53AD1" w:rsidTr="00B250BB">
        <w:tc>
          <w:tcPr>
            <w:tcW w:w="937" w:type="dxa"/>
          </w:tcPr>
          <w:p w:rsidR="003E4852" w:rsidRDefault="003E4852" w:rsidP="00B250BB">
            <w:pPr>
              <w:pStyle w:val="Nessunaspaziatura"/>
              <w:jc w:val="center"/>
              <w:rPr>
                <w:sz w:val="28"/>
                <w:szCs w:val="28"/>
              </w:rPr>
            </w:pPr>
          </w:p>
        </w:tc>
        <w:tc>
          <w:tcPr>
            <w:tcW w:w="6517" w:type="dxa"/>
          </w:tcPr>
          <w:p w:rsidR="003E4852" w:rsidRPr="009B19DF" w:rsidRDefault="003E4852" w:rsidP="00B250BB">
            <w:pPr>
              <w:pStyle w:val="Nessunaspaziatura"/>
              <w:jc w:val="center"/>
              <w:rPr>
                <w:rFonts w:ascii="Times New Roman" w:hAnsi="Times New Roman" w:cs="Times New Roman"/>
                <w:sz w:val="24"/>
                <w:szCs w:val="24"/>
              </w:rPr>
            </w:pPr>
            <w:r w:rsidRPr="009B19DF">
              <w:rPr>
                <w:rFonts w:ascii="Times New Roman" w:hAnsi="Times New Roman" w:cs="Times New Roman"/>
                <w:sz w:val="24"/>
                <w:szCs w:val="24"/>
              </w:rPr>
              <w:t>CROTONE e provincia</w:t>
            </w:r>
          </w:p>
          <w:p w:rsidR="003E4852" w:rsidRPr="009B19DF" w:rsidRDefault="00EB20F5" w:rsidP="00B250BB">
            <w:pPr>
              <w:pStyle w:val="Nessunaspaziatura"/>
              <w:rPr>
                <w:rFonts w:ascii="Arial" w:hAnsi="Arial" w:cs="Arial"/>
                <w:color w:val="454545"/>
                <w:sz w:val="24"/>
                <w:szCs w:val="24"/>
                <w:shd w:val="clear" w:color="auto" w:fill="FFFFFF"/>
              </w:rPr>
            </w:pPr>
            <w:r w:rsidRPr="009B19DF">
              <w:rPr>
                <w:rFonts w:ascii="Arial" w:hAnsi="Arial" w:cs="Arial"/>
                <w:color w:val="454545"/>
                <w:sz w:val="24"/>
                <w:szCs w:val="24"/>
                <w:shd w:val="clear" w:color="auto" w:fill="FFFFFF"/>
              </w:rPr>
              <w:t>OPERATORI CALL CENTER</w:t>
            </w:r>
          </w:p>
          <w:p w:rsidR="00EB20F5" w:rsidRPr="009B19DF" w:rsidRDefault="00EB20F5" w:rsidP="00B250BB">
            <w:pPr>
              <w:pStyle w:val="Nessunaspaziatura"/>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PLANET GROUP***</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Azienda Leader nel settore dei Call Center , ricerca per la sede di Crotone OPERATORI CALL CENTER OUTBOUND per attivita' di vendita nei settori di TELEFONIA .</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Si richiede :</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-Ottima dizione e capacità comunicativa;</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-Determinazione ;</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-Naturale inclinazione al raggiungimento degli obiettivi ;</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-Spiccate capacità relazionali;</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-Conoscenza nell'utilizzo del pc (pacchetto Office ,navigazione internet , posta elettronica );</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-Problem solving.</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Si offre :</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-Corso di formazione retribuito.</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-Contratto di collaborazione a lungo termine ,con compenso orario ed incentivi variabili a seconda dell'attivita' svolta .</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lastRenderedPageBreak/>
              <w:t>PER CANDIDARSI , inviare il proprio CV formato europeo , corredato di fotografia formato tessera , specificando nell'oggetto "OP/OUT CROTONE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al seguente indirizzo e-mail :</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hyperlink r:id="rId24" w:history="1">
              <w:r w:rsidRPr="009B19DF">
                <w:rPr>
                  <w:rStyle w:val="Collegamentoipertestuale"/>
                  <w:rFonts w:ascii="Helvetica" w:hAnsi="Helvetica"/>
                  <w:sz w:val="24"/>
                  <w:szCs w:val="24"/>
                  <w:shd w:val="clear" w:color="auto" w:fill="FFFFFF"/>
                </w:rPr>
                <w:t>selezione.crotone@planetgroup.it</w:t>
              </w:r>
            </w:hyperlink>
          </w:p>
          <w:p w:rsidR="00EB20F5" w:rsidRPr="009B19DF" w:rsidRDefault="00EB20F5" w:rsidP="00B250BB">
            <w:pPr>
              <w:pStyle w:val="Nessunaspaziatura"/>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ADDETTI VENDITA</w:t>
            </w:r>
          </w:p>
          <w:p w:rsidR="00EB20F5" w:rsidRPr="009B19DF" w:rsidRDefault="00EB20F5" w:rsidP="00B250BB">
            <w:pPr>
              <w:pStyle w:val="Nessunaspaziatura"/>
              <w:rPr>
                <w:rStyle w:val="apple-converted-space"/>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UNIEURO CROTONE IMPORTANZE AZIENDA NEL SETTORE DELL'ELETTRONICA DI CONSUMO, CERCA</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,PER INSERIMENTO IN IMPORTANTE PUNTO VENDITA A CROTONE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STORE SPECIALIST ADDETTO ALLA VENDITA</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Lo Store Specialist contribuisce attivamente al raggiungimento degli obiettivi di vendita del negozio e assicura un'eccellente customer experience.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La persona deve avere un forte orientamento al Cliente ed essere capace di comprenderne le esigenze massimizzando le opportunita' di vendita.</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Avra' la responsabilita' di proporre e promuovere i prodotti e i servizi commercializzati da UNIEURO e di garantire il corretto presidio del punto vendita.</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Ricerchiamo persone dinamiche e flessibili disposte a confrontarsi in un ambiente in continua evoluzione ed innovativo.</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Formazione ed Esperienza</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La ricerca e' rivolta a diplomati o laureati di primo o secondo livello con precedenti esperienze professionali nei ruoli di Store Specialist o Promoter.</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Inviare curriculum con fotografia a :</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lavoraconnoi@unieurocalabria.com</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SPECIFICANDO NELL'OGGETTO DELLA MAIL "UNIEURO CROTONE" Non verranno presi in considerazione cv senza tale oggetto</w:t>
            </w:r>
            <w:r w:rsidRPr="009B19DF">
              <w:rPr>
                <w:rStyle w:val="apple-converted-space"/>
                <w:rFonts w:ascii="Helvetica" w:hAnsi="Helvetica"/>
                <w:color w:val="5A5A5A"/>
                <w:sz w:val="24"/>
                <w:szCs w:val="24"/>
                <w:shd w:val="clear" w:color="auto" w:fill="FFFFFF"/>
              </w:rPr>
              <w:t> </w:t>
            </w:r>
          </w:p>
          <w:p w:rsidR="00EB20F5" w:rsidRPr="009B19DF" w:rsidRDefault="00EB20F5" w:rsidP="00B250BB">
            <w:pPr>
              <w:pStyle w:val="Nessunaspaziatura"/>
              <w:rPr>
                <w:rStyle w:val="apple-converted-space"/>
                <w:rFonts w:ascii="Helvetica" w:hAnsi="Helvetica"/>
                <w:color w:val="5A5A5A"/>
                <w:sz w:val="24"/>
                <w:szCs w:val="24"/>
              </w:rPr>
            </w:pPr>
            <w:r w:rsidRPr="009B19DF">
              <w:rPr>
                <w:rStyle w:val="apple-converted-space"/>
                <w:rFonts w:ascii="Helvetica" w:hAnsi="Helvetica"/>
                <w:color w:val="5A5A5A"/>
                <w:sz w:val="24"/>
                <w:szCs w:val="24"/>
              </w:rPr>
              <w:t>BAGNINO</w:t>
            </w:r>
          </w:p>
          <w:p w:rsidR="00EB20F5" w:rsidRPr="009B19DF" w:rsidRDefault="00EB20F5" w:rsidP="00B250BB">
            <w:pPr>
              <w:pStyle w:val="Nessunaspaziatura"/>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Lido Kursaal Crotone bagnino lavoro da giugno a settembre. contratto part time 3295942670</w:t>
            </w:r>
          </w:p>
          <w:p w:rsidR="00EB20F5" w:rsidRPr="009B19DF" w:rsidRDefault="00EB20F5" w:rsidP="00B250BB">
            <w:pPr>
              <w:pStyle w:val="Nessunaspaziatura"/>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CAMERIERA</w:t>
            </w:r>
          </w:p>
          <w:p w:rsidR="00EB20F5" w:rsidRPr="009B19DF" w:rsidRDefault="00EB20F5" w:rsidP="00B250BB">
            <w:pPr>
              <w:pStyle w:val="Nessunaspaziatura"/>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cerca ragazze per lavoro presso bar gelateria come cameriera o banconista , disponibilità di alloggio 0962795413</w:t>
            </w:r>
          </w:p>
          <w:p w:rsidR="00EB20F5" w:rsidRPr="009B19DF" w:rsidRDefault="00EB20F5" w:rsidP="00B250BB">
            <w:pPr>
              <w:pStyle w:val="Nessunaspaziatura"/>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AGENTE</w:t>
            </w:r>
          </w:p>
          <w:p w:rsidR="00EB20F5" w:rsidRPr="009B19DF" w:rsidRDefault="00EB20F5" w:rsidP="00B250BB">
            <w:pPr>
              <w:pStyle w:val="Nessunaspaziatura"/>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The Twins agency cerca ragazza o ragazzo per mansione di promoter da casa e presso le attività della zona. Offresi fisso mensile + provvigioni. Serve un computer o tablet o smartphone per lavorare in comodità e competenze . Lavoro semplice da svolgere in autonomia senza vincoli di orari. Contattare il 3293505106 per maggiori info ( in caso di mancata risposta , inviare sms e verrete richiamati ) . Se il primo mese verrà svolto un buon lavoro , sarà cura dell agenzia aumentare il fisso mensile .</w:t>
            </w:r>
          </w:p>
          <w:p w:rsidR="00EB20F5" w:rsidRPr="009B19DF" w:rsidRDefault="00EB20F5" w:rsidP="00B250BB">
            <w:pPr>
              <w:pStyle w:val="Nessunaspaziatura"/>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OPERATORI TELEFONICI</w:t>
            </w:r>
          </w:p>
          <w:p w:rsidR="00EB20F5" w:rsidRPr="009B19DF" w:rsidRDefault="00EB20F5" w:rsidP="00B250BB">
            <w:pPr>
              <w:pStyle w:val="Nessunaspaziatura"/>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 xml:space="preserve">WinnerCall srl ricerca per la sede di Crotone in LOC. POGGIOVERDE nuove unita' da inserire nel proprio organico, e anche per l'apertura di una nuova sede su STRONGOLI. L'attività delle risorse sarà quella di contattare potenziali clienti per </w:t>
            </w:r>
            <w:r w:rsidRPr="009B19DF">
              <w:rPr>
                <w:rFonts w:ascii="Helvetica" w:hAnsi="Helvetica"/>
                <w:color w:val="5A5A5A"/>
                <w:sz w:val="24"/>
                <w:szCs w:val="24"/>
                <w:shd w:val="clear" w:color="auto" w:fill="FFFFFF"/>
              </w:rPr>
              <w:lastRenderedPageBreak/>
              <w:t>promuovere prodotti e servizi nel settore dell'energia e della telefonia. FORMAZIONE : L'inserimento in azienda prevede un corso di formazione,TOTALMENTE GRATUITO, volto a far acquisire al candidato le competenze teoriche e pratiche (comunicazione, tecniche di vendita, offerta commerciale) che gli consentano di raggiungere velocemente elevate PERFORMANCES e interessanti PROFITTI. RETRIBUZIONE: - FISSO+PROVVIGGIONI+BONUS SI RICHIEDE: - Buona padronanza della lingua italiana - Propensione al lavoro in team e al raggiungimento obiettivi preposti ORARI: Il lavoro si svolge su turni part-time dal Lunedì al Sabato INVIARE CURRICULUM alla nostra mail 3929326019</w:t>
            </w:r>
          </w:p>
          <w:p w:rsidR="00EB20F5" w:rsidRPr="009B19DF" w:rsidRDefault="00EB20F5" w:rsidP="00B250BB">
            <w:pPr>
              <w:pStyle w:val="Nessunaspaziatura"/>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CONSULENTI</w:t>
            </w:r>
          </w:p>
          <w:p w:rsidR="00EB20F5" w:rsidRPr="009B19DF" w:rsidRDefault="00EB20F5" w:rsidP="00B250BB">
            <w:pPr>
              <w:pStyle w:val="Nessunaspaziatura"/>
              <w:rPr>
                <w:rStyle w:val="apple-converted-space"/>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a nostra azienda cerca persone con voglia di mettersi in gioco e di far parte di un gruppo già avviato per lo sviluppo e la crescita dei progetti SKY ed ENI. Cerchiamo consulenti telefonici capaci di soddisfare le richieste dei clienti.</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offriamo:</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o Un compenso fisso (fino ad un max di 450€ mensili)</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o Incentivi giornalieri, settimanali e mensili</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o Regolare inquadramento contrattuale (contratto di collaborazione)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o Possibilità di crescita professionale per accedere a posizioni interne all'azienda</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L'attività si svolge dal lunedì al sabato con diverse fasce orarie comprese tra le 11:00 e le 21:00.</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Sede di lavoro: Crotone, Via G. Di Vittorio c/o Terminal Romano</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Per candidarsi inviare CV formato europeo (necessariamente con foto)</w:t>
            </w:r>
            <w:r w:rsidRPr="009B19DF">
              <w:rPr>
                <w:rStyle w:val="apple-converted-space"/>
                <w:rFonts w:ascii="Helvetica" w:hAnsi="Helvetica"/>
                <w:color w:val="5A5A5A"/>
                <w:sz w:val="24"/>
                <w:szCs w:val="24"/>
                <w:shd w:val="clear" w:color="auto" w:fill="FFFFFF"/>
              </w:rPr>
              <w:t> </w:t>
            </w:r>
          </w:p>
          <w:p w:rsidR="00EB20F5" w:rsidRPr="009B19DF" w:rsidRDefault="00EB20F5" w:rsidP="00B250BB">
            <w:pPr>
              <w:pStyle w:val="Nessunaspaziatura"/>
              <w:rPr>
                <w:rStyle w:val="apple-converted-space"/>
                <w:rFonts w:ascii="Helvetica" w:hAnsi="Helvetica"/>
                <w:color w:val="5A5A5A"/>
                <w:sz w:val="24"/>
                <w:szCs w:val="24"/>
              </w:rPr>
            </w:pPr>
            <w:r w:rsidRPr="009B19DF">
              <w:rPr>
                <w:rStyle w:val="apple-converted-space"/>
                <w:rFonts w:ascii="Helvetica" w:hAnsi="Helvetica"/>
                <w:color w:val="5A5A5A"/>
                <w:sz w:val="24"/>
                <w:szCs w:val="24"/>
              </w:rPr>
              <w:t>PARRUCCHIERE</w:t>
            </w:r>
          </w:p>
          <w:p w:rsidR="00EB20F5" w:rsidRPr="009B19DF" w:rsidRDefault="00EB20F5" w:rsidP="00B250BB">
            <w:pPr>
              <w:pStyle w:val="Nessunaspaziatura"/>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 xml:space="preserve">Cercasi Parrucchiere/a con esperienza a Crotone città. Per candidarsi inviare curriculum al seguente indirizzo e-mail: </w:t>
            </w:r>
            <w:hyperlink r:id="rId25" w:history="1">
              <w:r w:rsidRPr="009B19DF">
                <w:rPr>
                  <w:rStyle w:val="Collegamentoipertestuale"/>
                  <w:rFonts w:ascii="Helvetica" w:hAnsi="Helvetica"/>
                  <w:sz w:val="24"/>
                  <w:szCs w:val="24"/>
                  <w:shd w:val="clear" w:color="auto" w:fill="FFFFFF"/>
                </w:rPr>
                <w:t>giuseppelavoro1@libero.it</w:t>
              </w:r>
            </w:hyperlink>
            <w:r w:rsidRPr="009B19DF">
              <w:rPr>
                <w:rFonts w:ascii="Helvetica" w:hAnsi="Helvetica"/>
                <w:color w:val="5A5A5A"/>
                <w:sz w:val="24"/>
                <w:szCs w:val="24"/>
                <w:shd w:val="clear" w:color="auto" w:fill="FFFFFF"/>
              </w:rPr>
              <w:t>.</w:t>
            </w:r>
          </w:p>
          <w:p w:rsidR="00EB20F5" w:rsidRPr="009B19DF" w:rsidRDefault="00EB20F5" w:rsidP="00B250BB">
            <w:pPr>
              <w:pStyle w:val="Nessunaspaziatura"/>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PERSONALE</w:t>
            </w:r>
          </w:p>
          <w:p w:rsidR="00EB20F5" w:rsidRPr="009B19DF" w:rsidRDefault="00EB20F5" w:rsidP="00B250BB">
            <w:pPr>
              <w:pStyle w:val="Nessunaspaziatura"/>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Per stagione estiva in Calabria costa jonica selezioniamo CUOCO CAMERIERI BARMAN con esperienza ....inviare cv con foto a cataldomazzone@Yahoo.it</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Oppure info line 3311558943</w:t>
            </w:r>
          </w:p>
          <w:p w:rsidR="00EB20F5" w:rsidRPr="009B19DF" w:rsidRDefault="00EB20F5" w:rsidP="00B250BB">
            <w:pPr>
              <w:pStyle w:val="Nessunaspaziatura"/>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AGENTE IMMOBILIARE</w:t>
            </w:r>
          </w:p>
          <w:p w:rsidR="00EB20F5" w:rsidRPr="009B19DF" w:rsidRDefault="00EB20F5" w:rsidP="00B250BB">
            <w:pPr>
              <w:pStyle w:val="Nessunaspaziatura"/>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Per il potenziamento dell'organico CASAtrend ricerca collaboratori.</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Il/La candidato/a, inserito all'interno di un team di lavoro professionale, riporterà direttamente al Responsabile dell'Agenzia e si occuperà in affiancamento e, successivamente, in autonomia della compravendita immobiliare.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Le principali attività sono:</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-Censimento Territorio</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-Inserimento Dati nel Gestionale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-Reperimento di informazioni sul territorio utili all'attività d'agenzia</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-Visite Immobiliari</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-Presenza durante le fasi della trattativa immobiliare condotta da un agente abilitato</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-Studio e Analisi della documentazione immobiliare necessaria per la compravendita in affiancamento ad un agente abilitato</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lastRenderedPageBreak/>
              <w:t>-Formazione interna e abilitante. 09623326</w:t>
            </w:r>
          </w:p>
          <w:p w:rsidR="00EB20F5" w:rsidRPr="009B19DF" w:rsidRDefault="00EB20F5" w:rsidP="00B250BB">
            <w:pPr>
              <w:pStyle w:val="Nessunaspaziatura"/>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VERNICIATORE</w:t>
            </w:r>
          </w:p>
          <w:p w:rsidR="00EB20F5" w:rsidRPr="009B19DF" w:rsidRDefault="00EB20F5" w:rsidP="00B250BB">
            <w:pPr>
              <w:pStyle w:val="Nessunaspaziatura"/>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SONO TITOLARE DI UNA FALEGNAMERIA ARTIGIANALE (MOBILIFICIO ARTIGIANALE TETI FRANCESCO) SITA IN COTRONEI, CERCO UN VERNICIATORE ,CON ESPERIENZA SUL CAMPO , CHE RIESCE A RIFINIRE UN MOBILE DALLA CARTEGGIATURA ALLA VERNICIATURA.PER CONTATTI 333/6311900</w:t>
            </w:r>
          </w:p>
          <w:p w:rsidR="00EB20F5" w:rsidRPr="009B19DF" w:rsidRDefault="00EB20F5" w:rsidP="00B250BB">
            <w:pPr>
              <w:pStyle w:val="Nessunaspaziatura"/>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BANCONISTA</w:t>
            </w:r>
          </w:p>
          <w:p w:rsidR="00EB20F5" w:rsidRPr="009B19DF" w:rsidRDefault="00EB20F5" w:rsidP="00B250BB">
            <w:pPr>
              <w:pStyle w:val="Nessunaspaziatura"/>
              <w:rPr>
                <w:rFonts w:ascii="Arial" w:hAnsi="Arial" w:cs="Arial"/>
                <w:color w:val="454545"/>
                <w:sz w:val="24"/>
                <w:szCs w:val="24"/>
                <w:shd w:val="clear" w:color="auto" w:fill="FFFFFF"/>
              </w:rPr>
            </w:pPr>
            <w:r w:rsidRPr="009B19DF">
              <w:rPr>
                <w:rFonts w:ascii="Helvetica" w:hAnsi="Helvetica"/>
                <w:color w:val="5A5A5A"/>
                <w:sz w:val="24"/>
                <w:szCs w:val="24"/>
                <w:shd w:val="clear" w:color="auto" w:fill="FFFFFF"/>
              </w:rPr>
              <w:t>aiuto banconista per gelateria artigianale, mescita a paletta, già pratico,</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periodo stagionale maggio -agosto</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turno di lavoro solo pomeridiano fino a sera</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richiesto curriculum vitae.</w:t>
            </w:r>
            <w:r w:rsidRPr="009B19DF">
              <w:rPr>
                <w:rStyle w:val="apple-converted-space"/>
                <w:rFonts w:ascii="Helvetica" w:hAnsi="Helvetica"/>
                <w:color w:val="5A5A5A"/>
                <w:sz w:val="24"/>
                <w:szCs w:val="24"/>
                <w:shd w:val="clear" w:color="auto" w:fill="FFFFFF"/>
              </w:rPr>
              <w:t xml:space="preserve">  </w:t>
            </w:r>
            <w:r w:rsidRPr="009B19DF">
              <w:rPr>
                <w:rFonts w:ascii="Helvetica" w:hAnsi="Helvetica"/>
                <w:color w:val="5A5A5A"/>
                <w:sz w:val="24"/>
                <w:szCs w:val="24"/>
                <w:shd w:val="clear" w:color="auto" w:fill="FFFFFF"/>
              </w:rPr>
              <w:t>3476474921</w:t>
            </w:r>
          </w:p>
        </w:tc>
        <w:tc>
          <w:tcPr>
            <w:tcW w:w="2400" w:type="dxa"/>
          </w:tcPr>
          <w:p w:rsidR="003E4852" w:rsidRPr="00E53AD1" w:rsidRDefault="003E4852" w:rsidP="00B250BB">
            <w:pPr>
              <w:jc w:val="center"/>
              <w:rPr>
                <w:b/>
                <w:sz w:val="28"/>
                <w:szCs w:val="28"/>
              </w:rPr>
            </w:pPr>
          </w:p>
        </w:tc>
      </w:tr>
      <w:tr w:rsidR="003E4852" w:rsidRPr="00E53AD1" w:rsidTr="00B250BB">
        <w:tc>
          <w:tcPr>
            <w:tcW w:w="937" w:type="dxa"/>
          </w:tcPr>
          <w:p w:rsidR="003E4852" w:rsidRDefault="003E4852" w:rsidP="00B250BB">
            <w:pPr>
              <w:pStyle w:val="Nessunaspaziatura"/>
              <w:jc w:val="center"/>
              <w:rPr>
                <w:sz w:val="28"/>
                <w:szCs w:val="28"/>
              </w:rPr>
            </w:pPr>
          </w:p>
        </w:tc>
        <w:tc>
          <w:tcPr>
            <w:tcW w:w="6517" w:type="dxa"/>
          </w:tcPr>
          <w:p w:rsidR="003E4852" w:rsidRPr="009B19DF" w:rsidRDefault="003E4852" w:rsidP="00B250BB">
            <w:pPr>
              <w:pStyle w:val="Nessunaspaziatura"/>
              <w:jc w:val="center"/>
              <w:rPr>
                <w:rFonts w:ascii="Times New Roman" w:hAnsi="Times New Roman" w:cs="Times New Roman"/>
                <w:color w:val="786953"/>
                <w:sz w:val="24"/>
                <w:szCs w:val="24"/>
                <w:shd w:val="clear" w:color="auto" w:fill="FFFFFF"/>
              </w:rPr>
            </w:pPr>
            <w:r w:rsidRPr="009B19DF">
              <w:rPr>
                <w:rFonts w:ascii="Times New Roman" w:hAnsi="Times New Roman" w:cs="Times New Roman"/>
                <w:color w:val="786953"/>
                <w:sz w:val="24"/>
                <w:szCs w:val="24"/>
                <w:shd w:val="clear" w:color="auto" w:fill="FFFFFF"/>
              </w:rPr>
              <w:t>REGGIO CALABRIA e PROVINCIA</w:t>
            </w:r>
          </w:p>
          <w:p w:rsidR="003E4852" w:rsidRPr="009B19DF" w:rsidRDefault="00EB20F5" w:rsidP="00B250BB">
            <w:pPr>
              <w:pStyle w:val="Nessunaspaziatura"/>
              <w:rPr>
                <w:rFonts w:ascii="Times New Roman" w:hAnsi="Times New Roman" w:cs="Times New Roman"/>
                <w:color w:val="786953"/>
                <w:sz w:val="24"/>
                <w:szCs w:val="24"/>
                <w:shd w:val="clear" w:color="auto" w:fill="FFFFFF"/>
              </w:rPr>
            </w:pPr>
            <w:r w:rsidRPr="009B19DF">
              <w:rPr>
                <w:rFonts w:ascii="Times New Roman" w:hAnsi="Times New Roman" w:cs="Times New Roman"/>
                <w:color w:val="786953"/>
                <w:sz w:val="24"/>
                <w:szCs w:val="24"/>
                <w:shd w:val="clear" w:color="auto" w:fill="FFFFFF"/>
              </w:rPr>
              <w:t>BADANTE</w:t>
            </w:r>
          </w:p>
          <w:p w:rsidR="00EB20F5" w:rsidRPr="009B19DF" w:rsidRDefault="00EB20F5" w:rsidP="00B250BB">
            <w:pPr>
              <w:pStyle w:val="Nessunaspaziatura"/>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Cerchiamo badante esperta e referenziata, disponibile notte e giorno, per Signora di 80 anni affetta da Alzheimer, non totalmente allettata, e che necessita di assistenza nella cura e nell'igiene personale e stimoli a mantenere ritmi adeguati.</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La persona che cerchiamo: </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1. ha già esperienza con malati di Alzheimer</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2. parla e comprende bene la lingua Italiana </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3. ha un carattere allegro, estroverso e di compagnia </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4. è già residente a Reggio Calabria, preferibilmente zona centrale </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5. è in grado di cucinare </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6. è in grado di mantenere ordinata e pulita la casa </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rPr>
              <w:br/>
            </w:r>
            <w:r w:rsidRPr="009B19DF">
              <w:rPr>
                <w:rFonts w:ascii="Helvetica" w:hAnsi="Helvetica"/>
                <w:color w:val="5A5A5A"/>
                <w:sz w:val="24"/>
                <w:szCs w:val="24"/>
                <w:shd w:val="clear" w:color="auto" w:fill="FFFFFF"/>
              </w:rPr>
              <w:t>Si offre paga puntuale, vitto e alloggio (camera indipendente con bagno). </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Telefonare esclusivamente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dalle 10:00 alle 12:00</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e dalle 16:00 alle 19:00</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al numero 331-1785992</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(no SMS, no Email)</w:t>
            </w:r>
          </w:p>
          <w:p w:rsidR="00EB20F5" w:rsidRPr="009B19DF" w:rsidRDefault="004E064E" w:rsidP="00B250BB">
            <w:pPr>
              <w:pStyle w:val="Nessunaspaziatura"/>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AREA MANAGER</w:t>
            </w:r>
          </w:p>
          <w:p w:rsidR="004E064E" w:rsidRPr="009B19DF" w:rsidRDefault="004E064E" w:rsidP="00B250BB">
            <w:pPr>
              <w:pStyle w:val="Nessunaspaziatura"/>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Azienda Leader nel settore energetico con vari mandati, ricerca agenzie già nel settore energetico per ampliare le varie zone d'Italia.</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SE HAI GIA' UNA SQUADRA DI CONSULENTI PORTA PORTA C'E' LA POSSILIBITA' DI ACCONTI ANTICIPATI.</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Possibilità di ufficio intestato alla nostra azienda, auto aziendali, camper aziendali, appartamento ad uso foresteria e PROVVIGIONI A LIVELLI ALTI PER AGENZIE.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Se invece sei un'area manager che sei scontento della tua agenzia e vuoi continuare ad effettuare questo lavoro CONTATTACI VIA MAIL un accordo si trova. Ti aiutiamo a ricostruire il tuo futuro.</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I nostri marchi sono:</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ENEL ENERGIA - IREN - FASTWEB - FOTOVOLTAICI - POMPE DI CALORE - IMPIANTI A LED.</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xml:space="preserve">Se vuoi trovare la soluzione definitiva, se vuoi crescere, se vuoi essere un leader CONTATTA IL RESPONSABILE SVILUPPO RETI </w:t>
            </w:r>
            <w:r w:rsidRPr="009B19DF">
              <w:rPr>
                <w:rFonts w:ascii="Helvetica" w:hAnsi="Helvetica"/>
                <w:color w:val="5A5A5A"/>
                <w:sz w:val="24"/>
                <w:szCs w:val="24"/>
                <w:shd w:val="clear" w:color="auto" w:fill="FFFFFF"/>
              </w:rPr>
              <w:lastRenderedPageBreak/>
              <w:t>CCOMMERCIALI ITALIA:</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Telefono: 3938873976</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xml:space="preserve">Mail: </w:t>
            </w:r>
            <w:hyperlink r:id="rId26" w:history="1">
              <w:r w:rsidRPr="009B19DF">
                <w:rPr>
                  <w:rStyle w:val="Collegamentoipertestuale"/>
                  <w:rFonts w:ascii="Helvetica" w:hAnsi="Helvetica"/>
                  <w:sz w:val="24"/>
                  <w:szCs w:val="24"/>
                  <w:shd w:val="clear" w:color="auto" w:fill="FFFFFF"/>
                </w:rPr>
                <w:t>managementitalia00@gmail.com</w:t>
              </w:r>
            </w:hyperlink>
          </w:p>
          <w:p w:rsidR="004E064E" w:rsidRPr="009B19DF" w:rsidRDefault="004E064E" w:rsidP="00B250BB">
            <w:pPr>
              <w:pStyle w:val="Nessunaspaziatura"/>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PERSONALE</w:t>
            </w:r>
          </w:p>
          <w:p w:rsidR="004E064E" w:rsidRPr="009B19DF" w:rsidRDefault="004E064E" w:rsidP="00B250BB">
            <w:pPr>
              <w:pStyle w:val="Nessunaspaziatura"/>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Assumiamo personale commerciale anche senza automezzo o intenzionato a cambiarlo per vendita pubblicità su autoveicolo proprio o di altri</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Vuoi acquistare un auto con pagamento a rate comprensive di</w:t>
            </w:r>
            <w:r w:rsidRPr="009B19DF">
              <w:rPr>
                <w:rFonts w:ascii="Helvetica" w:hAnsi="Helvetica"/>
                <w:color w:val="5A5A5A"/>
                <w:sz w:val="24"/>
                <w:szCs w:val="24"/>
              </w:rPr>
              <w:br/>
            </w:r>
            <w:r w:rsidRPr="009B19DF">
              <w:rPr>
                <w:rFonts w:ascii="Helvetica" w:hAnsi="Helvetica"/>
                <w:color w:val="5A5A5A"/>
                <w:sz w:val="24"/>
                <w:szCs w:val="24"/>
                <w:shd w:val="clear" w:color="auto" w:fill="FFFFFF"/>
              </w:rPr>
              <w:t>Bollo,assicurazione e manutenzione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Senza anticipo</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Con possibilità di restituzione a partire dal 13esimo mese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Senza penali</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Vuoi addirittura risparmiare le rate mensili applicandovi adesivi e/o tatuaggi pubblicitari ?</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Dopo aver coperto la tua auto con le pubblicità puoi proseguire diventando un nostro consulente pubblicitario</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Inviaci un curriculum e documentazione del reddito personale o di un garante se vuoi ritirare un'auto nuova nel concessionario più vicino</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Indicare il tipo di auto</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Indicare il massimo della rata che vuoi pagare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xml:space="preserve">SCRIVERE A : </w:t>
            </w:r>
            <w:hyperlink r:id="rId27" w:history="1">
              <w:r w:rsidRPr="009B19DF">
                <w:rPr>
                  <w:rStyle w:val="Collegamentoipertestuale"/>
                  <w:rFonts w:ascii="Helvetica" w:hAnsi="Helvetica"/>
                  <w:sz w:val="24"/>
                  <w:szCs w:val="24"/>
                  <w:shd w:val="clear" w:color="auto" w:fill="FFFFFF"/>
                </w:rPr>
                <w:t>autosud@virgilio.it</w:t>
              </w:r>
            </w:hyperlink>
          </w:p>
          <w:p w:rsidR="004E064E" w:rsidRPr="009B19DF" w:rsidRDefault="004E064E" w:rsidP="00B250BB">
            <w:pPr>
              <w:pStyle w:val="Nessunaspaziatura"/>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OPERATORI</w:t>
            </w:r>
          </w:p>
          <w:p w:rsidR="004E064E" w:rsidRPr="009B19DF" w:rsidRDefault="004E064E" w:rsidP="00B250BB">
            <w:pPr>
              <w:pStyle w:val="Nessunaspaziatura"/>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Ascioti Srl seleziona operatori Call Center per attività outbound da inserire stabilmente nel proprio organico.</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Requisiti: capacità di mettersi in gioco, predisposizione al lavoro in Team.</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Offresi:retribuzione mensile+ incentivi</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Inviaci il tuo Curriculum al nostro indirizzo di posta</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oppure contattaci al 3400778205</w:t>
            </w:r>
          </w:p>
          <w:p w:rsidR="004E064E" w:rsidRPr="009B19DF" w:rsidRDefault="004E064E" w:rsidP="00B250BB">
            <w:pPr>
              <w:pStyle w:val="Nessunaspaziatura"/>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ISTRUTTORE</w:t>
            </w:r>
          </w:p>
          <w:p w:rsidR="004E064E" w:rsidRPr="009B19DF" w:rsidRDefault="004E064E" w:rsidP="00B250BB">
            <w:pPr>
              <w:pStyle w:val="Nessunaspaziatura"/>
              <w:rPr>
                <w:rFonts w:ascii="Helvetica" w:hAnsi="Helvetica"/>
                <w:color w:val="5A5A5A"/>
                <w:sz w:val="24"/>
                <w:szCs w:val="24"/>
                <w:shd w:val="clear" w:color="auto" w:fill="FFFFFF"/>
              </w:rPr>
            </w:pP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shd w:val="clear" w:color="auto" w:fill="FFFFFF"/>
              </w:rPr>
              <w:t>ricerca istruttore o istruttrice di fitness musicale da inserire nel nostro team.</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Per candidarsi inviare il curriculum all'indirizzo e-mail centrosportivoposeidon@gmail.com oppure presentarsi presso la nostra struttura sita in via Loreto, traversa privata, 18</w:t>
            </w:r>
          </w:p>
          <w:p w:rsidR="004E064E" w:rsidRPr="009B19DF" w:rsidRDefault="004E064E" w:rsidP="00B250BB">
            <w:pPr>
              <w:pStyle w:val="Nessunaspaziatura"/>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PERSONALE</w:t>
            </w:r>
          </w:p>
          <w:p w:rsidR="004E064E" w:rsidRPr="009B19DF" w:rsidRDefault="004E064E" w:rsidP="00B250BB">
            <w:pPr>
              <w:pStyle w:val="Nessunaspaziatura"/>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Invictus srsl ricerca ambosessi per il territorio di REGGIO CALABRIA si richiede: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-Spiccata capacita' di relazionarsi</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-capacita' di lavorare in gruppo</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-Predisposizione di lavorare in gruppo</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Automunito.</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Le mansioni da ricoprire sono varie tra cui -Volantinaggio occasionale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-Distribuzione servizi.</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Per candidatura recapitare il numero di telefono con nome,cognome ed eta' o mandare il curriculum vitae.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hyperlink r:id="rId28" w:history="1">
              <w:r w:rsidRPr="009B19DF">
                <w:rPr>
                  <w:rStyle w:val="Collegamentoipertestuale"/>
                  <w:rFonts w:ascii="Helvetica" w:hAnsi="Helvetica"/>
                  <w:sz w:val="24"/>
                  <w:szCs w:val="24"/>
                  <w:shd w:val="clear" w:color="auto" w:fill="FFFFFF"/>
                </w:rPr>
                <w:t>invictusitaliame@gmail.com</w:t>
              </w:r>
            </w:hyperlink>
          </w:p>
          <w:p w:rsidR="004E064E" w:rsidRPr="009B19DF" w:rsidRDefault="004E064E" w:rsidP="00B250BB">
            <w:pPr>
              <w:pStyle w:val="Nessunaspaziatura"/>
              <w:rPr>
                <w:rFonts w:ascii="Times New Roman" w:hAnsi="Times New Roman" w:cs="Times New Roman"/>
                <w:color w:val="786953"/>
                <w:sz w:val="24"/>
                <w:szCs w:val="24"/>
                <w:shd w:val="clear" w:color="auto" w:fill="FFFFFF"/>
              </w:rPr>
            </w:pPr>
            <w:r w:rsidRPr="009B19DF">
              <w:rPr>
                <w:rFonts w:ascii="Times New Roman" w:hAnsi="Times New Roman" w:cs="Times New Roman"/>
                <w:color w:val="786953"/>
                <w:sz w:val="24"/>
                <w:szCs w:val="24"/>
                <w:shd w:val="clear" w:color="auto" w:fill="FFFFFF"/>
              </w:rPr>
              <w:t>CAMERIERE</w:t>
            </w:r>
          </w:p>
          <w:p w:rsidR="004E064E" w:rsidRPr="009B19DF" w:rsidRDefault="004E064E" w:rsidP="00B250BB">
            <w:pPr>
              <w:pStyle w:val="Nessunaspaziatura"/>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Il Mai a Letto, ricerca per la stagione estiva, da inserire nello staff come Camerieri di Sala o aiuto cucina.</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lastRenderedPageBreak/>
              <w:t>Ricerchiamo persone simpatiche, cortesi, flessibili e con una grande capacità organizzativa.</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Costituisce titolo preferenziale aver maturato già un'esperienza nel settore e la conoscenza di almeno una lingua straniera.</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Se interessati, inviare il CV completo di foto, al seguente indirizzo e-mail: roccomesiti500el@gmail.com o in alternativa contattandoci al 3398907144 o tramite profilo FB</w:t>
            </w:r>
          </w:p>
          <w:p w:rsidR="004E064E" w:rsidRPr="009B19DF" w:rsidRDefault="004E064E" w:rsidP="00B250BB">
            <w:pPr>
              <w:pStyle w:val="Nessunaspaziatura"/>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OPERATORE</w:t>
            </w:r>
          </w:p>
          <w:p w:rsidR="004E064E" w:rsidRPr="009B19DF" w:rsidRDefault="004E064E" w:rsidP="00B250BB">
            <w:pPr>
              <w:pStyle w:val="Nessunaspaziatura"/>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Cerco operatore olistico, specializzato/a in massaggi o naturopata, per collaborazione in studio condiviso. L'operatore o operatrice, dovrebbe esercitare in autonomia e quindi possedere già una partita iva o essere disponibile a aprirla.</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Meglio ancora se già operativa/o e con pacchetto clienti.</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Per maggiori informazioni, contattami. 3804336000</w:t>
            </w:r>
          </w:p>
          <w:p w:rsidR="004E064E" w:rsidRPr="009B19DF" w:rsidRDefault="004E064E" w:rsidP="00B250BB">
            <w:pPr>
              <w:pStyle w:val="Nessunaspaziatura"/>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OPERATORI MARKETING</w:t>
            </w:r>
          </w:p>
          <w:p w:rsidR="004E064E" w:rsidRPr="009B19DF" w:rsidRDefault="004E064E" w:rsidP="00B250BB">
            <w:pPr>
              <w:pStyle w:val="Nessunaspaziatura"/>
              <w:rPr>
                <w:rStyle w:val="apple-converted-space"/>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Società leader nelle telecomunicazioni ricerca per la sede di Cinquefrondi (RC), ANCHE PRIMA ESPERIENZA, operatrici/operatori per campagne di telefonia outbound di principali gestori nazionali.</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Si richiede: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Massima serietà</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Disponibilità immediata</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Buona dialettica.</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Si offre: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Contratto a progetto</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FISSO ORARIO più provvigioni fino a 1300 euro</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Turni part time a partire dalle ore 9:00</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Possibilità di crescita per ricoprire il ruolo di TEAM LEADER.</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Inviare CV a: selezioniw2t@gmail.com</w:t>
            </w:r>
            <w:r w:rsidRPr="009B19DF">
              <w:rPr>
                <w:rStyle w:val="apple-converted-space"/>
                <w:rFonts w:ascii="Helvetica" w:hAnsi="Helvetica"/>
                <w:color w:val="5A5A5A"/>
                <w:sz w:val="24"/>
                <w:szCs w:val="24"/>
                <w:shd w:val="clear" w:color="auto" w:fill="FFFFFF"/>
              </w:rPr>
              <w:t> </w:t>
            </w:r>
          </w:p>
          <w:p w:rsidR="004E064E" w:rsidRPr="009B19DF" w:rsidRDefault="004E064E" w:rsidP="00B250BB">
            <w:pPr>
              <w:pStyle w:val="Nessunaspaziatura"/>
              <w:rPr>
                <w:rStyle w:val="apple-converted-space"/>
                <w:rFonts w:ascii="Helvetica" w:hAnsi="Helvetica"/>
                <w:color w:val="5A5A5A"/>
                <w:sz w:val="24"/>
                <w:szCs w:val="24"/>
              </w:rPr>
            </w:pPr>
            <w:r w:rsidRPr="009B19DF">
              <w:rPr>
                <w:rStyle w:val="apple-converted-space"/>
                <w:rFonts w:ascii="Helvetica" w:hAnsi="Helvetica"/>
                <w:color w:val="5A5A5A"/>
                <w:sz w:val="24"/>
                <w:szCs w:val="24"/>
              </w:rPr>
              <w:t>AGENTI</w:t>
            </w:r>
          </w:p>
          <w:p w:rsidR="004E064E" w:rsidRPr="009B19DF" w:rsidRDefault="004E064E" w:rsidP="00B250BB">
            <w:pPr>
              <w:pStyle w:val="Nessunaspaziatura"/>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La italweber Spa, ricerca su Reggio Calabria nuovo personale da inserire con disponibilità immediata per ricoprire il ruolo di agente per la vendita diretta di alcuni marchi con cui tratta l' azienda. Anche prima esperienza; prevista formazione iniziale e stipendio mensile. Inviare la propria candidatura a: italweberselect@libero.it o chiamare direttamente in sede al numero indicato per avere maggiori informazioni.</w:t>
            </w:r>
          </w:p>
          <w:p w:rsidR="004E064E" w:rsidRPr="009B19DF" w:rsidRDefault="004E064E" w:rsidP="00B250BB">
            <w:pPr>
              <w:pStyle w:val="Nessunaspaziatura"/>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CONSULENTE ASSICURATIVO</w:t>
            </w:r>
          </w:p>
          <w:p w:rsidR="004E064E" w:rsidRPr="009B19DF" w:rsidRDefault="004E064E" w:rsidP="00B250BB">
            <w:pPr>
              <w:pStyle w:val="Nessunaspaziatura"/>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Alleanza Assicurazioni SPA, Gruppo Generali, compagnia di assicurazione leader nel mercato assicurativo italiano, seleziona giovani ambosessi per ampliare la propria struttura commerciale per le sedi di Reggio Calabria.</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Si richiede: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Età compresa tra i 20 e 35 anni</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Diploma e/o laurea</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Propensione alle relazioni interpersonali e al lavoro in team.</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Capacità nella pianificazione dell'agenda appuntamenti</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Eccellenti abilità commerciali comprovate dal raggiungimento di obiettivi ambiziosi</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Determinazione e orientamento al risultato</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Capacità di ascolto e analisi dei bisogni del cliente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lastRenderedPageBreak/>
              <w:t>- Ottime doti comunicative e persuasive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Essere auto/moto muniti</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Si offre :</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percorso formativo attraverso apprendimento in aula e affiancamento sul campo</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inserimento immediato in un team di lavoro</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affidamento e gestione di un portafoglio clienti</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ottime opportunità di guadagno</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percorso di carriera interno con possibilità di inquadramento in Azienda con contratto a tempo indeterminato</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iscrizione al Registro Unico degli Intermediari Assicurativi.</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xml:space="preserve">Per candidarti: Invia il tuo curriculum Vitae a </w:t>
            </w:r>
            <w:hyperlink r:id="rId29" w:history="1">
              <w:r w:rsidRPr="009B19DF">
                <w:rPr>
                  <w:rStyle w:val="Collegamentoipertestuale"/>
                  <w:rFonts w:ascii="Helvetica" w:hAnsi="Helvetica"/>
                  <w:sz w:val="24"/>
                  <w:szCs w:val="24"/>
                  <w:shd w:val="clear" w:color="auto" w:fill="FFFFFF"/>
                </w:rPr>
                <w:t>francesco.caccamo@alleanza.it</w:t>
              </w:r>
            </w:hyperlink>
          </w:p>
          <w:p w:rsidR="004E064E" w:rsidRPr="009B19DF" w:rsidRDefault="004E064E" w:rsidP="00B250BB">
            <w:pPr>
              <w:pStyle w:val="Nessunaspaziatura"/>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PERSONALE</w:t>
            </w:r>
          </w:p>
          <w:p w:rsidR="004E064E" w:rsidRPr="009B19DF" w:rsidRDefault="004E064E" w:rsidP="00B250BB">
            <w:pPr>
              <w:pStyle w:val="Nessunaspaziatura"/>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PINTOSAI S.A.S Cerca personale per ricoprire il ruolo di Aiuto Cuoco e Aiuto Pizzaiolo per la stagione estiva 2017 da inserire in attivita' gia avviata. Si offre retribuzione orario con regolare contratto a norma di legge in un ambiente lavorativo giovane e dinamico.</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Si richiede un minimo di esperienza</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xml:space="preserve">motivazione e costanza , disponibiltà a lavoro su turni , buone capacità relazionali. NON È PREVISTO ALLOGGIO.Inviare CV alla mail collegata all'annuncio, </w:t>
            </w:r>
            <w:hyperlink r:id="rId30" w:history="1">
              <w:r w:rsidRPr="009B19DF">
                <w:rPr>
                  <w:rStyle w:val="Collegamentoipertestuale"/>
                  <w:rFonts w:ascii="Helvetica" w:hAnsi="Helvetica"/>
                  <w:sz w:val="24"/>
                  <w:szCs w:val="24"/>
                  <w:shd w:val="clear" w:color="auto" w:fill="FFFFFF"/>
                </w:rPr>
                <w:t>ultimaspiaggialocri14@gmail.com</w:t>
              </w:r>
            </w:hyperlink>
          </w:p>
          <w:p w:rsidR="004E064E" w:rsidRPr="009B19DF" w:rsidRDefault="004E064E" w:rsidP="00B250BB">
            <w:pPr>
              <w:pStyle w:val="Nessunaspaziatura"/>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PERSONALE</w:t>
            </w:r>
          </w:p>
          <w:p w:rsidR="004E064E" w:rsidRPr="009B19DF" w:rsidRDefault="004E064E" w:rsidP="00B250BB">
            <w:pPr>
              <w:pStyle w:val="Nessunaspaziatura"/>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Energia e software., impegnata, da anni, nella commercializzazione di Energia Elettrica e Gas naturale, in qualità di consorziata di Consorzio Energia e Gas Srl, azienda leader nel settore, ricerca agenti di vendita per il Sud Italia che abbiano già esperienza nella vendita di servizi alle aziende (PMI)</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Si offre: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Provvigioni ai più alti livelli di mercato</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Incentivi al raggiungimento di obiettivi mensili</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Anticipo provvigionale mensile durante tutto il rapporto</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Backoffice centralizzato e altamente qualificato con assistenza immediata.</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Serietà e professionalità e reali prospettive di crescita ed affermazione professionale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xml:space="preserve">Per colloquio inviare C.V. a email : </w:t>
            </w:r>
            <w:hyperlink r:id="rId31" w:history="1">
              <w:r w:rsidRPr="009B19DF">
                <w:rPr>
                  <w:rStyle w:val="Collegamentoipertestuale"/>
                  <w:rFonts w:ascii="Helvetica" w:hAnsi="Helvetica"/>
                  <w:sz w:val="24"/>
                  <w:szCs w:val="24"/>
                  <w:shd w:val="clear" w:color="auto" w:fill="FFFFFF"/>
                </w:rPr>
                <w:t>responsabilepuntivenditasud@consorzioenergiaegas.it</w:t>
              </w:r>
            </w:hyperlink>
          </w:p>
          <w:p w:rsidR="004E064E" w:rsidRPr="009B19DF" w:rsidRDefault="004E064E" w:rsidP="00B250BB">
            <w:pPr>
              <w:pStyle w:val="Nessunaspaziatura"/>
              <w:rPr>
                <w:rFonts w:ascii="Times New Roman" w:hAnsi="Times New Roman" w:cs="Times New Roman"/>
                <w:color w:val="786953"/>
                <w:sz w:val="24"/>
                <w:szCs w:val="24"/>
                <w:shd w:val="clear" w:color="auto" w:fill="FFFFFF"/>
              </w:rPr>
            </w:pPr>
            <w:r w:rsidRPr="009B19DF">
              <w:rPr>
                <w:rFonts w:ascii="Times New Roman" w:hAnsi="Times New Roman" w:cs="Times New Roman"/>
                <w:color w:val="786953"/>
                <w:sz w:val="24"/>
                <w:szCs w:val="24"/>
                <w:shd w:val="clear" w:color="auto" w:fill="FFFFFF"/>
              </w:rPr>
              <w:t>PERSONALE</w:t>
            </w:r>
          </w:p>
          <w:p w:rsidR="004E064E" w:rsidRPr="009B19DF" w:rsidRDefault="004E064E" w:rsidP="00B250BB">
            <w:pPr>
              <w:pStyle w:val="Nessunaspaziatura"/>
              <w:rPr>
                <w:rFonts w:ascii="Helvetica" w:hAnsi="Helvetica"/>
                <w:color w:val="5A5A5A"/>
                <w:sz w:val="24"/>
                <w:szCs w:val="24"/>
                <w:shd w:val="clear" w:color="auto" w:fill="FFFFFF"/>
              </w:rPr>
            </w:pP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shd w:val="clear" w:color="auto" w:fill="FFFFFF"/>
              </w:rPr>
              <w:t>azienda Hp italy seleziona ragzze/i per ricoprire il ruolo di hostess, steward e promoter, in occasione di eventi, meeting, promozioni di alcuni noti brand e supporto alla clientela. Previsto uno stipendio mensile.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Invia il tuo curriculum vitae all'email:</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hyperlink r:id="rId32" w:history="1">
              <w:r w:rsidRPr="009B19DF">
                <w:rPr>
                  <w:rStyle w:val="Collegamentoipertestuale"/>
                  <w:rFonts w:ascii="Helvetica" w:hAnsi="Helvetica"/>
                  <w:sz w:val="24"/>
                  <w:szCs w:val="24"/>
                  <w:shd w:val="clear" w:color="auto" w:fill="FFFFFF"/>
                </w:rPr>
                <w:t>hostess-promoter.cv@libero.it</w:t>
              </w:r>
            </w:hyperlink>
          </w:p>
          <w:p w:rsidR="004E064E" w:rsidRPr="009B19DF" w:rsidRDefault="004E064E" w:rsidP="00B250BB">
            <w:pPr>
              <w:pStyle w:val="Nessunaspaziatura"/>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AGENTE</w:t>
            </w:r>
          </w:p>
          <w:p w:rsidR="004E064E" w:rsidRPr="009B19DF" w:rsidRDefault="004E064E" w:rsidP="00B250BB">
            <w:pPr>
              <w:pStyle w:val="Nessunaspaziatura"/>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Azienda partner Enel SPA apre selezioni per punto commerciale situato a REGGIO CALABRIA</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Sono aperte le selezioni per:</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-impiegato commerciale;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-operatore territoriale;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lastRenderedPageBreak/>
              <w:t>-assistente diretto alla clientela;</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Si offre: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-CONTRATTO A TEMPO INDETERMINATO;</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-inquadramento a norma di legge;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-possibilità di carriera professionale;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-allettante prospetto economico;</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SI richiede: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-età preferibile 18 - 35</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-scuola dell'obbligo</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-bella presenza</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-buona dialettica</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Per prenotare un colloquio conoscitivo inviare il proprio curriculum vitae :</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hyperlink r:id="rId33" w:history="1">
              <w:r w:rsidRPr="009B19DF">
                <w:rPr>
                  <w:rStyle w:val="Collegamentoipertestuale"/>
                  <w:rFonts w:ascii="Helvetica" w:hAnsi="Helvetica"/>
                  <w:sz w:val="24"/>
                  <w:szCs w:val="24"/>
                  <w:shd w:val="clear" w:color="auto" w:fill="FFFFFF"/>
                </w:rPr>
                <w:t>invictusitaliarc@gmail.com</w:t>
              </w:r>
            </w:hyperlink>
            <w:r w:rsidRPr="009B19DF">
              <w:rPr>
                <w:rFonts w:ascii="Helvetica" w:hAnsi="Helvetica"/>
                <w:color w:val="5A5A5A"/>
                <w:sz w:val="24"/>
                <w:szCs w:val="24"/>
                <w:shd w:val="clear" w:color="auto" w:fill="FFFFFF"/>
              </w:rPr>
              <w:t>.</w:t>
            </w:r>
          </w:p>
          <w:p w:rsidR="004E064E" w:rsidRPr="009B19DF" w:rsidRDefault="004E064E" w:rsidP="00B250BB">
            <w:pPr>
              <w:pStyle w:val="Nessunaspaziatura"/>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AGENTE IMMOBILIARE</w:t>
            </w:r>
          </w:p>
          <w:p w:rsidR="004E064E" w:rsidRPr="009B19DF" w:rsidRDefault="004E064E" w:rsidP="00B250BB">
            <w:pPr>
              <w:pStyle w:val="Nessunaspaziatura"/>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Stiamo cercando persone automunite di età compresa tra i 20 e i 25 anni per ricoprire la figura di agente immobiliare.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Se vuoi partecipare alle selezioni, invia il tuo CV con foto verrai contattato/a per un colloquio presso il punto vendita.</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e-mail:rccn4@tecnocasa.it</w:t>
            </w:r>
          </w:p>
          <w:p w:rsidR="004E064E" w:rsidRPr="009B19DF" w:rsidRDefault="004E064E" w:rsidP="00B250BB">
            <w:pPr>
              <w:pStyle w:val="Nessunaspaziatura"/>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FUNZIONARI</w:t>
            </w:r>
          </w:p>
          <w:p w:rsidR="004E064E" w:rsidRPr="009B19DF" w:rsidRDefault="004E064E" w:rsidP="00B250BB">
            <w:pPr>
              <w:pStyle w:val="Nessunaspaziatura"/>
              <w:rPr>
                <w:rFonts w:ascii="Helvetica" w:hAnsi="Helvetica"/>
                <w:color w:val="5A5A5A"/>
                <w:sz w:val="24"/>
                <w:szCs w:val="24"/>
                <w:shd w:val="clear" w:color="auto" w:fill="FFFFFF"/>
              </w:rPr>
            </w:pP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shd w:val="clear" w:color="auto" w:fill="FFFFFF"/>
              </w:rPr>
              <w:t>Gruppo Gabetti e Professionecasa ricerca funzionari d'agenzia per la città di Reggio Calabria. Il profilo prescelto ha il compito di individuare e scegliere gli immobili che l'agenzia potrebbe mettere sul mercato. Il candidato ideale è diplomato, possiede un'età compresa tra i 20 e i 30 anni. Possiede alcune importanti caratteristiche quali la determinazione e l'ambizione ed è automunito. 3346852205</w:t>
            </w:r>
          </w:p>
          <w:p w:rsidR="004E064E" w:rsidRPr="009B19DF" w:rsidRDefault="004E064E" w:rsidP="00B250BB">
            <w:pPr>
              <w:pStyle w:val="Nessunaspaziatura"/>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CONSULENTE</w:t>
            </w:r>
          </w:p>
          <w:p w:rsidR="004E064E" w:rsidRPr="009B19DF" w:rsidRDefault="004E064E" w:rsidP="00B250BB">
            <w:pPr>
              <w:pStyle w:val="Nessunaspaziatura"/>
              <w:rPr>
                <w:rFonts w:ascii="Times New Roman" w:hAnsi="Times New Roman" w:cs="Times New Roman"/>
                <w:color w:val="786953"/>
                <w:sz w:val="24"/>
                <w:szCs w:val="24"/>
                <w:shd w:val="clear" w:color="auto" w:fill="FFFFFF"/>
              </w:rPr>
            </w:pPr>
            <w:r w:rsidRPr="009B19DF">
              <w:rPr>
                <w:rFonts w:ascii="Helvetica" w:hAnsi="Helvetica"/>
                <w:color w:val="5A5A5A"/>
                <w:sz w:val="24"/>
                <w:szCs w:val="24"/>
                <w:shd w:val="clear" w:color="auto" w:fill="FFFFFF"/>
              </w:rPr>
              <w:t>Società leader nei servizi di visual design e comunicazione per le imprese ricerca consulenti commerciali per ampliamento rete vendita.</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DESCRIZIONE MANSIONE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Il consulente svolgerà un ruolo commerciale occupandosi della promozione dei servizi aziendali.</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IL CANDIDATO IDEALE È IN POSSESSO DEI SEGUENTI REQUISITI:</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Propensione alle trattative commerciali.</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Propensione a lavorare per obiettivi .</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Spiccate capacità relazionali e di comunicazione.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Capacità e autonomia organizzativa</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Possesso di auto propria/cellulare/tablet</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COSA OFFRIAMO:</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Formazione tecnico-commerciale continua.</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Supporto amministrativo e commerciale interno.</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Contratto di procacciatore d'affari.</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Pagamento provvigionale con saldo mensile.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Contributo mensile al raggiungimento del budget prefissato.</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Per informazioni inviare curriculum a info@madesstudio.it.</w:t>
            </w:r>
          </w:p>
        </w:tc>
        <w:tc>
          <w:tcPr>
            <w:tcW w:w="2400" w:type="dxa"/>
          </w:tcPr>
          <w:p w:rsidR="003E4852" w:rsidRDefault="003E4852" w:rsidP="00B250BB">
            <w:pPr>
              <w:jc w:val="center"/>
              <w:rPr>
                <w:b/>
                <w:sz w:val="28"/>
                <w:szCs w:val="28"/>
              </w:rPr>
            </w:pPr>
          </w:p>
          <w:p w:rsidR="003E4852" w:rsidRDefault="003E4852" w:rsidP="00B250BB">
            <w:pPr>
              <w:jc w:val="center"/>
              <w:rPr>
                <w:b/>
                <w:sz w:val="28"/>
                <w:szCs w:val="28"/>
              </w:rPr>
            </w:pPr>
          </w:p>
          <w:p w:rsidR="003E4852" w:rsidRPr="00E53AD1" w:rsidRDefault="003E4852" w:rsidP="00B250BB">
            <w:pPr>
              <w:jc w:val="center"/>
              <w:rPr>
                <w:b/>
                <w:sz w:val="28"/>
                <w:szCs w:val="28"/>
              </w:rPr>
            </w:pPr>
          </w:p>
        </w:tc>
      </w:tr>
      <w:tr w:rsidR="003E4852" w:rsidRPr="00E53AD1" w:rsidTr="00B250BB">
        <w:tc>
          <w:tcPr>
            <w:tcW w:w="937" w:type="dxa"/>
          </w:tcPr>
          <w:p w:rsidR="003E4852" w:rsidRDefault="003E4852" w:rsidP="00B250BB">
            <w:pPr>
              <w:pStyle w:val="Nessunaspaziatura"/>
              <w:jc w:val="center"/>
              <w:rPr>
                <w:sz w:val="28"/>
                <w:szCs w:val="28"/>
              </w:rPr>
            </w:pPr>
          </w:p>
        </w:tc>
        <w:tc>
          <w:tcPr>
            <w:tcW w:w="6517" w:type="dxa"/>
          </w:tcPr>
          <w:p w:rsidR="003E4852" w:rsidRPr="009B19DF" w:rsidRDefault="003E4852" w:rsidP="00B250BB">
            <w:pPr>
              <w:pStyle w:val="Nessunaspaziatura"/>
              <w:jc w:val="center"/>
              <w:rPr>
                <w:rFonts w:ascii="Times New Roman" w:hAnsi="Times New Roman" w:cs="Times New Roman"/>
                <w:sz w:val="24"/>
                <w:szCs w:val="24"/>
              </w:rPr>
            </w:pPr>
            <w:r w:rsidRPr="009B19DF">
              <w:rPr>
                <w:rFonts w:ascii="Times New Roman" w:hAnsi="Times New Roman" w:cs="Times New Roman"/>
                <w:sz w:val="24"/>
                <w:szCs w:val="24"/>
              </w:rPr>
              <w:t>VIBO VALENTIA E PROVINCIA</w:t>
            </w:r>
          </w:p>
          <w:p w:rsidR="003E4852" w:rsidRPr="009B19DF" w:rsidRDefault="003E4852" w:rsidP="00B250BB">
            <w:pPr>
              <w:pStyle w:val="Nessunaspaziatura"/>
              <w:rPr>
                <w:rFonts w:ascii="Arial" w:hAnsi="Arial" w:cs="Arial"/>
                <w:color w:val="454545"/>
                <w:sz w:val="24"/>
                <w:szCs w:val="24"/>
                <w:shd w:val="clear" w:color="auto" w:fill="FFFFFF"/>
              </w:rPr>
            </w:pPr>
          </w:p>
          <w:p w:rsidR="003E4852" w:rsidRPr="009B19DF" w:rsidRDefault="004E064E" w:rsidP="00B250BB">
            <w:pPr>
              <w:pStyle w:val="Nessunaspaziatura"/>
              <w:rPr>
                <w:rFonts w:ascii="Arial" w:hAnsi="Arial" w:cs="Arial"/>
                <w:color w:val="454545"/>
                <w:sz w:val="24"/>
                <w:szCs w:val="24"/>
                <w:shd w:val="clear" w:color="auto" w:fill="FFFFFF"/>
              </w:rPr>
            </w:pPr>
            <w:r w:rsidRPr="009B19DF">
              <w:rPr>
                <w:rFonts w:ascii="Arial" w:hAnsi="Arial" w:cs="Arial"/>
                <w:color w:val="454545"/>
                <w:sz w:val="24"/>
                <w:szCs w:val="24"/>
                <w:shd w:val="clear" w:color="auto" w:fill="FFFFFF"/>
              </w:rPr>
              <w:t>GEOMETRA</w:t>
            </w:r>
          </w:p>
          <w:p w:rsidR="004E064E" w:rsidRPr="009B19DF" w:rsidRDefault="004E064E" w:rsidP="00B250BB">
            <w:pPr>
              <w:pStyle w:val="Nessunaspaziatura"/>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lastRenderedPageBreak/>
              <w:t>Cercasi figura professionale di GEOMETRA anche prima esperienza da formare e inserire nel proprio organico ( settore ambiente) Automunito</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xml:space="preserve">N.B. solo contatti telefonici e/o inviare il proprio curriculum </w:t>
            </w:r>
            <w:hyperlink r:id="rId34" w:history="1">
              <w:r w:rsidRPr="009B19DF">
                <w:rPr>
                  <w:rStyle w:val="Collegamentoipertestuale"/>
                  <w:rFonts w:ascii="Helvetica" w:hAnsi="Helvetica"/>
                  <w:sz w:val="24"/>
                  <w:szCs w:val="24"/>
                  <w:shd w:val="clear" w:color="auto" w:fill="FFFFFF"/>
                </w:rPr>
                <w:t>domenicocarnovale@libero.it</w:t>
              </w:r>
            </w:hyperlink>
          </w:p>
          <w:p w:rsidR="004E064E" w:rsidRPr="009B19DF" w:rsidRDefault="004E064E" w:rsidP="00B250BB">
            <w:pPr>
              <w:pStyle w:val="Nessunaspaziatura"/>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PERSONALE</w:t>
            </w:r>
          </w:p>
          <w:p w:rsidR="004E064E" w:rsidRPr="009B19DF" w:rsidRDefault="004E064E" w:rsidP="00B250BB">
            <w:pPr>
              <w:pStyle w:val="Nessunaspaziatura"/>
              <w:rPr>
                <w:rFonts w:ascii="Arial" w:hAnsi="Arial" w:cs="Arial"/>
                <w:color w:val="454545"/>
                <w:sz w:val="24"/>
                <w:szCs w:val="24"/>
                <w:shd w:val="clear" w:color="auto" w:fill="FFFFFF"/>
              </w:rPr>
            </w:pPr>
            <w:r w:rsidRPr="009B19DF">
              <w:rPr>
                <w:rFonts w:ascii="Helvetica" w:hAnsi="Helvetica"/>
                <w:color w:val="5A5A5A"/>
                <w:sz w:val="24"/>
                <w:szCs w:val="24"/>
                <w:shd w:val="clear" w:color="auto" w:fill="FFFFFF"/>
              </w:rPr>
              <w:t>Cliffs Hotel 4 stelle Joppolo.</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Selezioni per la stagione estiva 2017... ricerchiamo tutte le figure da inserire nell'equipe animazione della nostra struttura. Tra cui:</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o Responsabile Miniclub</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o Ballerini/e Fitness</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o Animatori Jolly ( polivalenti )</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Preferibilmente zona Campania, colloquio immediato, disponibilità da Giugno a Settembre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Per chi fosse interessato basta mandare il proprio cv alla seguente e-mail: animazione@cliffshotel.it</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oppure contattare il 3925262418</w:t>
            </w:r>
            <w:r w:rsidRPr="009B19DF">
              <w:rPr>
                <w:rStyle w:val="apple-converted-space"/>
                <w:rFonts w:ascii="Helvetica" w:hAnsi="Helvetica"/>
                <w:color w:val="5A5A5A"/>
                <w:sz w:val="24"/>
                <w:szCs w:val="24"/>
                <w:shd w:val="clear" w:color="auto" w:fill="FFFFFF"/>
              </w:rPr>
              <w:t> </w:t>
            </w:r>
          </w:p>
          <w:p w:rsidR="003E4852" w:rsidRPr="009B19DF" w:rsidRDefault="004E064E" w:rsidP="00B250BB">
            <w:pPr>
              <w:pStyle w:val="Nessunaspaziatura"/>
              <w:rPr>
                <w:rFonts w:ascii="Tahoma" w:hAnsi="Tahoma" w:cs="Tahoma"/>
                <w:color w:val="786953"/>
                <w:sz w:val="24"/>
                <w:szCs w:val="24"/>
                <w:shd w:val="clear" w:color="auto" w:fill="FFFFFF"/>
              </w:rPr>
            </w:pPr>
            <w:r w:rsidRPr="009B19DF">
              <w:rPr>
                <w:rFonts w:ascii="Tahoma" w:hAnsi="Tahoma" w:cs="Tahoma"/>
                <w:color w:val="786953"/>
                <w:sz w:val="24"/>
                <w:szCs w:val="24"/>
                <w:shd w:val="clear" w:color="auto" w:fill="FFFFFF"/>
              </w:rPr>
              <w:t>CONSULENTE PUBBICITARIO</w:t>
            </w:r>
          </w:p>
          <w:p w:rsidR="004E064E" w:rsidRPr="009B19DF" w:rsidRDefault="004E064E" w:rsidP="00B250BB">
            <w:pPr>
              <w:pStyle w:val="Nessunaspaziatura"/>
              <w:rPr>
                <w:rStyle w:val="apple-converted-space"/>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Gstrade, per sviluppo della rete, cerca Agente commerciale con mansioni di ricerca e gestione nuovi clienti per lo sviluppo di nuovi contatti commerciali per la vendita di spazi pubblicitari su progetti ad alta penetrazione pubblicitaria.</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Il candidato ideale deve aver maturato esperienza pregressa nel settore e deve dimostrare determinazione nel raggiungimento degli obiettivi, ottime capacità relazionali e negoziali, spirito imprenditoriale e doti di flessibilità e capacità di gestione del lavoro in team ma anche in autonomia.</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L'AZIENDA RICHIEDE: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Determinazione, autonomia e capacità di lavorare per obiettivi;</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Spiccate capacità relazionali;</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Conoscenza del settore pubblicitario ed affine;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Automunito;</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Buona conoscenza ed utilizzo con disinvoltura delle moderne tecnologie di comunicazione;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Titolo preferenziale sarà considerato la conoscenza e le esperienze già maturate nel settore specifico;</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L'AZIENDA OFFRE: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Possibilità di lavorare con una gamma di prodotti già apprezzata ed in espansione;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Portafoglio clienti</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Interessante aspetto provvigionale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Fisso dal secondo bimestre a dimostrazione della produzione;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Contratto a tempo indeterminato</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I candidati interessati possono inviare il proprio CV (formato pdf) a info@gstrade.it rif. SELEZIONE con evidenziato l'autorizzazione al trattamento dei dati personali.</w:t>
            </w:r>
            <w:r w:rsidRPr="009B19DF">
              <w:rPr>
                <w:rStyle w:val="apple-converted-space"/>
                <w:rFonts w:ascii="Helvetica" w:hAnsi="Helvetica"/>
                <w:color w:val="5A5A5A"/>
                <w:sz w:val="24"/>
                <w:szCs w:val="24"/>
                <w:shd w:val="clear" w:color="auto" w:fill="FFFFFF"/>
              </w:rPr>
              <w:t> </w:t>
            </w:r>
          </w:p>
          <w:p w:rsidR="004E064E" w:rsidRPr="009B19DF" w:rsidRDefault="009B19DF" w:rsidP="00B250BB">
            <w:pPr>
              <w:pStyle w:val="Nessunaspaziatura"/>
              <w:rPr>
                <w:rStyle w:val="apple-converted-space"/>
                <w:rFonts w:ascii="Helvetica" w:hAnsi="Helvetica"/>
                <w:color w:val="5A5A5A"/>
                <w:sz w:val="24"/>
                <w:szCs w:val="24"/>
              </w:rPr>
            </w:pPr>
            <w:r w:rsidRPr="009B19DF">
              <w:rPr>
                <w:rStyle w:val="apple-converted-space"/>
                <w:rFonts w:ascii="Helvetica" w:hAnsi="Helvetica"/>
                <w:color w:val="5A5A5A"/>
                <w:sz w:val="24"/>
                <w:szCs w:val="24"/>
              </w:rPr>
              <w:t>CAMERIERE</w:t>
            </w:r>
          </w:p>
          <w:p w:rsidR="009B19DF" w:rsidRPr="009B19DF" w:rsidRDefault="009B19DF" w:rsidP="00B250BB">
            <w:pPr>
              <w:pStyle w:val="Nessunaspaziatura"/>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Villaggio 4* Cala di Volpe sito direttamente sul mare a Capo Vaticano Tropea, cerca per la stagione estiva 2017 un cameriere/a di sala con conoscenza della lingua inglese.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xml:space="preserve">Viene offerto contratto di lavoro a tempo determinato e full time, </w:t>
            </w:r>
            <w:r w:rsidRPr="009B19DF">
              <w:rPr>
                <w:rFonts w:ascii="Helvetica" w:hAnsi="Helvetica"/>
                <w:color w:val="5A5A5A"/>
                <w:sz w:val="24"/>
                <w:szCs w:val="24"/>
                <w:shd w:val="clear" w:color="auto" w:fill="FFFFFF"/>
              </w:rPr>
              <w:lastRenderedPageBreak/>
              <w:t>comprensivo di vitto e alloggio. 0963669222</w:t>
            </w:r>
          </w:p>
          <w:p w:rsidR="009B19DF" w:rsidRPr="009B19DF" w:rsidRDefault="009B19DF" w:rsidP="00B250BB">
            <w:pPr>
              <w:pStyle w:val="Nessunaspaziatura"/>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CONSULENTI</w:t>
            </w:r>
          </w:p>
          <w:p w:rsidR="009B19DF" w:rsidRPr="009B19DF" w:rsidRDefault="009B19DF" w:rsidP="00B250BB">
            <w:pPr>
              <w:pStyle w:val="Nessunaspaziatura"/>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Offerta di lavoro Azienda leader nel settore del Bio, naturale e vegetale cerca 6 consulenti/e organizzativi, (M.o F.) tra 20 e 50 anni, nelle Regioni: Calabria, Basilicata e Puglia per inserire nel proprio organico, full time o part time, ottimo guadagno, corso di formazione e preparazione in sede gratutito, possibilità di carriera e ottime prospettive di leadership. - - Chiamare solo se interessati No perditempo</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Si richiede: Curriculum, dinamicità, intraprendenza, automunito, bella presenza, ottima dialettica, capacità gestionali a singolo e in gruppo.</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Info: 327.7306773 - 349.4145492 dott. Mario</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orario di ufficio 10,00 - 12,30 - 16,30 - 20,00</w:t>
            </w:r>
          </w:p>
          <w:p w:rsidR="009B19DF" w:rsidRPr="009B19DF" w:rsidRDefault="009B19DF" w:rsidP="00B250BB">
            <w:pPr>
              <w:pStyle w:val="Nessunaspaziatura"/>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OPERATORI BANCARI</w:t>
            </w:r>
          </w:p>
          <w:p w:rsidR="009B19DF" w:rsidRPr="009B19DF" w:rsidRDefault="009B19DF" w:rsidP="00B250BB">
            <w:pPr>
              <w:pStyle w:val="Nessunaspaziatura"/>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Per ampliamento organico ricerchiamo Collaboratore/collaboratrice Call Center outbound da casa.</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Il/la Collaboratore/trice si occuperà di presa appuntamenti per i nostri consulenti specializzati.</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Il/la candidato/ta dovrà avere un Pc e una connessione fissa Adsl, comunicatività e buona conoscenza dei principali strumenti informatici (excel, word);</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L'attività lavorativa sarà svolta nel proprio domicilio di residenza</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Nessun Investimento Iniziale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Tutor Dedicato</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Regolare contratto di Telelavoro</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Per i candidati idonei è previsto un corso di formazione on line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Per chi fosse seriamente interessato invii cv a tamas@martingalerisk.com</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Disponibilità: Part Time, dal lunedì a venerdi su fascia oraria dalle 9:00 alle 13:00 oppure dalle 14.00-18.00</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L'offerta si intende rivolta ai candidati di ambo sessi ai sensi delle leggi n° 903/77 e 125/91</w:t>
            </w:r>
          </w:p>
          <w:p w:rsidR="009B19DF" w:rsidRPr="009B19DF" w:rsidRDefault="009B19DF" w:rsidP="00B250BB">
            <w:pPr>
              <w:pStyle w:val="Nessunaspaziatura"/>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RESPONSABILE</w:t>
            </w:r>
          </w:p>
          <w:p w:rsidR="009B19DF" w:rsidRPr="009B19DF" w:rsidRDefault="009B19DF" w:rsidP="009B19DF">
            <w:pPr>
              <w:suppressAutoHyphens w:val="0"/>
              <w:rPr>
                <w:sz w:val="24"/>
                <w:szCs w:val="24"/>
                <w:lang w:eastAsia="it-IT"/>
              </w:rPr>
            </w:pPr>
            <w:r w:rsidRPr="009B19DF">
              <w:rPr>
                <w:rFonts w:ascii="Helvetica" w:hAnsi="Helvetica"/>
                <w:color w:val="5A5A5A"/>
                <w:sz w:val="24"/>
                <w:szCs w:val="24"/>
                <w:shd w:val="clear" w:color="auto" w:fill="FFFFFF"/>
                <w:lang w:eastAsia="it-IT"/>
              </w:rPr>
              <w:t>Ottica Iorfino,</w:t>
            </w:r>
            <w:r w:rsidRPr="009B19DF">
              <w:rPr>
                <w:rFonts w:ascii="Helvetica" w:hAnsi="Helvetica"/>
                <w:color w:val="5A5A5A"/>
                <w:sz w:val="24"/>
                <w:szCs w:val="24"/>
                <w:lang w:eastAsia="it-IT"/>
              </w:rPr>
              <w:t> </w:t>
            </w:r>
            <w:r w:rsidRPr="009B19DF">
              <w:rPr>
                <w:rFonts w:ascii="Helvetica" w:hAnsi="Helvetica"/>
                <w:color w:val="5A5A5A"/>
                <w:sz w:val="24"/>
                <w:szCs w:val="24"/>
                <w:lang w:eastAsia="it-IT"/>
              </w:rPr>
              <w:br/>
            </w:r>
            <w:r w:rsidRPr="009B19DF">
              <w:rPr>
                <w:rFonts w:ascii="Helvetica" w:hAnsi="Helvetica"/>
                <w:color w:val="5A5A5A"/>
                <w:sz w:val="24"/>
                <w:szCs w:val="24"/>
                <w:shd w:val="clear" w:color="auto" w:fill="FFFFFF"/>
                <w:lang w:eastAsia="it-IT"/>
              </w:rPr>
              <w:t>per ampliamento del proprio organico</w:t>
            </w:r>
            <w:r w:rsidRPr="009B19DF">
              <w:rPr>
                <w:rFonts w:ascii="Helvetica" w:hAnsi="Helvetica"/>
                <w:color w:val="5A5A5A"/>
                <w:sz w:val="24"/>
                <w:szCs w:val="24"/>
                <w:lang w:eastAsia="it-IT"/>
              </w:rPr>
              <w:t> </w:t>
            </w:r>
            <w:r w:rsidRPr="009B19DF">
              <w:rPr>
                <w:rFonts w:ascii="Helvetica" w:hAnsi="Helvetica"/>
                <w:color w:val="5A5A5A"/>
                <w:sz w:val="24"/>
                <w:szCs w:val="24"/>
                <w:lang w:eastAsia="it-IT"/>
              </w:rPr>
              <w:br/>
            </w:r>
            <w:r w:rsidRPr="009B19DF">
              <w:rPr>
                <w:rFonts w:ascii="Helvetica" w:hAnsi="Helvetica"/>
                <w:color w:val="5A5A5A"/>
                <w:sz w:val="24"/>
                <w:szCs w:val="24"/>
                <w:shd w:val="clear" w:color="auto" w:fill="FFFFFF"/>
                <w:lang w:eastAsia="it-IT"/>
              </w:rPr>
              <w:t>ricerca reponsabile venditedi, età max 30, con possibilità di avanzamento.</w:t>
            </w:r>
            <w:r w:rsidRPr="009B19DF">
              <w:rPr>
                <w:rFonts w:ascii="Helvetica" w:hAnsi="Helvetica"/>
                <w:color w:val="5A5A5A"/>
                <w:sz w:val="24"/>
                <w:szCs w:val="24"/>
                <w:lang w:eastAsia="it-IT"/>
              </w:rPr>
              <w:t> </w:t>
            </w:r>
            <w:r w:rsidRPr="009B19DF">
              <w:rPr>
                <w:rFonts w:ascii="Helvetica" w:hAnsi="Helvetica"/>
                <w:color w:val="5A5A5A"/>
                <w:sz w:val="24"/>
                <w:szCs w:val="24"/>
                <w:lang w:eastAsia="it-IT"/>
              </w:rPr>
              <w:br/>
            </w:r>
            <w:r w:rsidRPr="009B19DF">
              <w:rPr>
                <w:rFonts w:ascii="Helvetica" w:hAnsi="Helvetica"/>
                <w:color w:val="5A5A5A"/>
                <w:sz w:val="24"/>
                <w:szCs w:val="24"/>
                <w:shd w:val="clear" w:color="auto" w:fill="FFFFFF"/>
                <w:lang w:eastAsia="it-IT"/>
              </w:rPr>
              <w:t>Offriamo contratto di apprendistato(scopo assunzione a tempo indeterminato) affiancamento e formazione, ambiente giovanile e dinamico.</w:t>
            </w:r>
            <w:r w:rsidRPr="009B19DF">
              <w:rPr>
                <w:rFonts w:ascii="Helvetica" w:hAnsi="Helvetica"/>
                <w:color w:val="5A5A5A"/>
                <w:sz w:val="24"/>
                <w:szCs w:val="24"/>
                <w:lang w:eastAsia="it-IT"/>
              </w:rPr>
              <w:t> </w:t>
            </w:r>
            <w:r w:rsidRPr="009B19DF">
              <w:rPr>
                <w:rFonts w:ascii="Helvetica" w:hAnsi="Helvetica"/>
                <w:color w:val="5A5A5A"/>
                <w:sz w:val="24"/>
                <w:szCs w:val="24"/>
                <w:lang w:eastAsia="it-IT"/>
              </w:rPr>
              <w:br/>
            </w:r>
            <w:r w:rsidRPr="009B19DF">
              <w:rPr>
                <w:rFonts w:ascii="Helvetica" w:hAnsi="Helvetica"/>
                <w:color w:val="5A5A5A"/>
                <w:sz w:val="24"/>
                <w:szCs w:val="24"/>
                <w:shd w:val="clear" w:color="auto" w:fill="FFFFFF"/>
                <w:lang w:eastAsia="it-IT"/>
              </w:rPr>
              <w:t>gli interessati possono inviare il curriculum a:</w:t>
            </w:r>
            <w:r w:rsidRPr="009B19DF">
              <w:rPr>
                <w:rFonts w:ascii="Helvetica" w:hAnsi="Helvetica"/>
                <w:color w:val="5A5A5A"/>
                <w:sz w:val="24"/>
                <w:szCs w:val="24"/>
                <w:lang w:eastAsia="it-IT"/>
              </w:rPr>
              <w:t> </w:t>
            </w:r>
            <w:r w:rsidRPr="009B19DF">
              <w:rPr>
                <w:rFonts w:ascii="Helvetica" w:hAnsi="Helvetica"/>
                <w:color w:val="5A5A5A"/>
                <w:sz w:val="24"/>
                <w:szCs w:val="24"/>
                <w:lang w:eastAsia="it-IT"/>
              </w:rPr>
              <w:br/>
            </w:r>
            <w:r w:rsidRPr="009B19DF">
              <w:rPr>
                <w:rFonts w:ascii="Helvetica" w:hAnsi="Helvetica"/>
                <w:color w:val="5A5A5A"/>
                <w:sz w:val="24"/>
                <w:szCs w:val="24"/>
                <w:shd w:val="clear" w:color="auto" w:fill="FFFFFF"/>
                <w:lang w:eastAsia="it-IT"/>
              </w:rPr>
              <w:t>otticaiorfino@libero.it inserendo in oggetto "curriculum".</w:t>
            </w:r>
          </w:p>
          <w:p w:rsidR="009B19DF" w:rsidRPr="009B19DF" w:rsidRDefault="009B19DF" w:rsidP="009B19DF">
            <w:pPr>
              <w:suppressAutoHyphens w:val="0"/>
              <w:rPr>
                <w:sz w:val="24"/>
                <w:szCs w:val="24"/>
                <w:lang w:eastAsia="it-IT"/>
              </w:rPr>
            </w:pPr>
            <w:r w:rsidRPr="009B19DF">
              <w:rPr>
                <w:sz w:val="24"/>
                <w:szCs w:val="24"/>
                <w:lang w:eastAsia="it-IT"/>
              </w:rPr>
              <w:t>ASSISTENTI</w:t>
            </w:r>
          </w:p>
          <w:p w:rsidR="009B19DF" w:rsidRPr="009B19DF" w:rsidRDefault="009B19DF" w:rsidP="009B19DF">
            <w:pPr>
              <w:suppressAutoHyphens w:val="0"/>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Selezioniamo per importante Tour Operator, Assistenti Turistici da inserire nel nostro organico per l'estate 2017.</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Zona di lavoro: Tropea (diamo alloggio) o Pizzo Calabro e dintorni</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Requisiti:</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Disponibilità continuativa da subito a settembre/ottobre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Conoscenza Tedesco, Francese (la clientela è esclusivamente straniera)</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Massima serietà, Autonomia, Capacità organizzative</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lastRenderedPageBreak/>
              <w:t>- Domicilio in zona</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 Patente b</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Offriamo: compenso mensile euro 1.000 + commissioni + rimborso carburante, divisa.</w:t>
            </w:r>
            <w:r w:rsidRPr="009B19DF">
              <w:rPr>
                <w:rFonts w:ascii="Helvetica" w:hAnsi="Helvetica"/>
                <w:color w:val="5A5A5A"/>
                <w:sz w:val="24"/>
                <w:szCs w:val="24"/>
              </w:rPr>
              <w:br/>
            </w:r>
            <w:r w:rsidRPr="009B19DF">
              <w:rPr>
                <w:rFonts w:ascii="Helvetica" w:hAnsi="Helvetica"/>
                <w:color w:val="5A5A5A"/>
                <w:sz w:val="24"/>
                <w:szCs w:val="24"/>
                <w:shd w:val="clear" w:color="auto" w:fill="FFFFFF"/>
              </w:rPr>
              <w:t xml:space="preserve">Inviare il proprio CV a: </w:t>
            </w:r>
            <w:hyperlink r:id="rId35" w:history="1">
              <w:r w:rsidRPr="009B19DF">
                <w:rPr>
                  <w:rStyle w:val="Collegamentoipertestuale"/>
                  <w:rFonts w:ascii="Helvetica" w:hAnsi="Helvetica"/>
                  <w:sz w:val="24"/>
                  <w:szCs w:val="24"/>
                  <w:shd w:val="clear" w:color="auto" w:fill="FFFFFF"/>
                </w:rPr>
                <w:t>hrd@majulisrl.com</w:t>
              </w:r>
            </w:hyperlink>
          </w:p>
          <w:p w:rsidR="009B19DF" w:rsidRPr="009B19DF" w:rsidRDefault="009B19DF" w:rsidP="009B19DF">
            <w:pPr>
              <w:suppressAutoHyphens w:val="0"/>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BARISTA</w:t>
            </w:r>
          </w:p>
          <w:p w:rsidR="009B19DF" w:rsidRPr="009B19DF" w:rsidRDefault="009B19DF" w:rsidP="009B19DF">
            <w:pPr>
              <w:suppressAutoHyphens w:val="0"/>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SunSet s.a.s ricerca barista per stagione estiva presso villaggio turistico. E' richiesta esperienza pregressa. Livello di lingua inglese parlata a livello base. Richiesto curriculum con foto. 0963663462</w:t>
            </w:r>
          </w:p>
          <w:p w:rsidR="009B19DF" w:rsidRPr="009B19DF" w:rsidRDefault="009B19DF" w:rsidP="009B19DF">
            <w:pPr>
              <w:suppressAutoHyphens w:val="0"/>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CAMERIERE</w:t>
            </w:r>
          </w:p>
          <w:p w:rsidR="009B19DF" w:rsidRPr="009B19DF" w:rsidRDefault="009B19DF" w:rsidP="009B19DF">
            <w:pPr>
              <w:suppressAutoHyphens w:val="0"/>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Villaggio Riviera Calabra ricerca personale di sala per la stagione estiva 2017, dal 14.06 al 10.09, anche con poca esperienza, preferibilmente automuniti in quanto non siamo in grado di fornire alloggio. 0963392092</w:t>
            </w:r>
          </w:p>
          <w:p w:rsidR="009B19DF" w:rsidRPr="009B19DF" w:rsidRDefault="009B19DF" w:rsidP="009B19DF">
            <w:pPr>
              <w:suppressAutoHyphens w:val="0"/>
              <w:rPr>
                <w:sz w:val="24"/>
                <w:szCs w:val="24"/>
                <w:lang w:eastAsia="it-IT"/>
              </w:rPr>
            </w:pPr>
            <w:r w:rsidRPr="009B19DF">
              <w:rPr>
                <w:sz w:val="24"/>
                <w:szCs w:val="24"/>
                <w:lang w:eastAsia="it-IT"/>
              </w:rPr>
              <w:t>CAPO PARTITA</w:t>
            </w:r>
          </w:p>
          <w:p w:rsidR="009B19DF" w:rsidRPr="009B19DF" w:rsidRDefault="009B19DF" w:rsidP="009B19DF">
            <w:pPr>
              <w:suppressAutoHyphens w:val="0"/>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Cercasi Capo Partita - Cuoco da maggio a settembre Richiesta massima serieta e "adeguata esperienza" lavorativa in ambiti turistici Hotel/Resort/Villaggi. Anche chi già avesse inviato il proprio CV in annunci precedenti è pregato riinviarlo a ristorazione@tonicello.it. Massima serietà, no improvvisati o perditempo</w:t>
            </w:r>
          </w:p>
          <w:p w:rsidR="009B19DF" w:rsidRPr="009B19DF" w:rsidRDefault="009B19DF" w:rsidP="009B19DF">
            <w:pPr>
              <w:suppressAutoHyphens w:val="0"/>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CUOCO</w:t>
            </w:r>
          </w:p>
          <w:p w:rsidR="009B19DF" w:rsidRPr="009B19DF" w:rsidRDefault="009B19DF" w:rsidP="009B19DF">
            <w:pPr>
              <w:suppressAutoHyphens w:val="0"/>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La locanda della luna capo vaticano</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ricerca per il proprio organico un cuoco pEr sala capienza massima 50/60 persone 3284243921</w:t>
            </w:r>
          </w:p>
          <w:p w:rsidR="009B19DF" w:rsidRPr="009B19DF" w:rsidRDefault="009B19DF" w:rsidP="009B19DF">
            <w:pPr>
              <w:suppressAutoHyphens w:val="0"/>
              <w:rPr>
                <w:rFonts w:ascii="Helvetica" w:hAnsi="Helvetica"/>
                <w:color w:val="5A5A5A"/>
                <w:sz w:val="24"/>
                <w:szCs w:val="24"/>
                <w:shd w:val="clear" w:color="auto" w:fill="FFFFFF"/>
              </w:rPr>
            </w:pPr>
            <w:r w:rsidRPr="009B19DF">
              <w:rPr>
                <w:rFonts w:ascii="Helvetica" w:hAnsi="Helvetica"/>
                <w:color w:val="5A5A5A"/>
                <w:sz w:val="24"/>
                <w:szCs w:val="24"/>
                <w:shd w:val="clear" w:color="auto" w:fill="FFFFFF"/>
              </w:rPr>
              <w:t>30 CONSULENTI TELEFONICI</w:t>
            </w:r>
          </w:p>
          <w:p w:rsidR="009B19DF" w:rsidRPr="009B19DF" w:rsidRDefault="009B19DF" w:rsidP="009B19DF">
            <w:pPr>
              <w:suppressAutoHyphens w:val="0"/>
              <w:rPr>
                <w:sz w:val="24"/>
                <w:szCs w:val="24"/>
                <w:lang w:eastAsia="it-IT"/>
              </w:rPr>
            </w:pPr>
            <w:r w:rsidRPr="009B19DF">
              <w:rPr>
                <w:rFonts w:ascii="Helvetica" w:hAnsi="Helvetica"/>
                <w:color w:val="5A5A5A"/>
                <w:sz w:val="24"/>
                <w:szCs w:val="24"/>
                <w:shd w:val="clear" w:color="auto" w:fill="FFFFFF"/>
              </w:rPr>
              <w:t>Per ampliamento dell'organico ricerchiamo 30 operatori nella sede di Vibo Valentia. Titolo di studio: Diploma</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Compilare curriculum sul sito web:</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www.Accueil.it</w:t>
            </w:r>
            <w:r w:rsidRPr="009B19DF">
              <w:rPr>
                <w:rStyle w:val="apple-converted-space"/>
                <w:rFonts w:ascii="Helvetica" w:hAnsi="Helvetica"/>
                <w:color w:val="5A5A5A"/>
                <w:sz w:val="24"/>
                <w:szCs w:val="24"/>
                <w:shd w:val="clear" w:color="auto" w:fill="FFFFFF"/>
              </w:rPr>
              <w:t> </w:t>
            </w:r>
            <w:r w:rsidRPr="009B19DF">
              <w:rPr>
                <w:rFonts w:ascii="Helvetica" w:hAnsi="Helvetica"/>
                <w:color w:val="5A5A5A"/>
                <w:sz w:val="24"/>
                <w:szCs w:val="24"/>
              </w:rPr>
              <w:br/>
            </w:r>
            <w:r w:rsidRPr="009B19DF">
              <w:rPr>
                <w:rFonts w:ascii="Helvetica" w:hAnsi="Helvetica"/>
                <w:color w:val="5A5A5A"/>
                <w:sz w:val="24"/>
                <w:szCs w:val="24"/>
                <w:shd w:val="clear" w:color="auto" w:fill="FFFFFF"/>
              </w:rPr>
              <w:t>Accueil è un'azienda leader a livello nazionale nel settore dei Call Center in outsourcing. L'azienda è articolata su 12 sedi operative (in Italia e all'estero) con un organico complessivo di oltre 1200 persone. Riconosciuta nel settore e premiata per la qualità del servizio erogato si distingue per l'elevato livello di serietà professionale, per l'organizzazione e per l'estrema puntualità nei pagamenti.</w:t>
            </w: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pStyle w:val="Nessunaspaziatura"/>
              <w:jc w:val="center"/>
              <w:rPr>
                <w:sz w:val="28"/>
                <w:szCs w:val="28"/>
              </w:rPr>
            </w:pPr>
          </w:p>
        </w:tc>
        <w:tc>
          <w:tcPr>
            <w:tcW w:w="6517" w:type="dxa"/>
          </w:tcPr>
          <w:p w:rsidR="003E4852" w:rsidRPr="002F3843" w:rsidRDefault="003E4852" w:rsidP="00B250BB">
            <w:pPr>
              <w:pStyle w:val="Nessunaspaziatura"/>
              <w:jc w:val="center"/>
              <w:rPr>
                <w:sz w:val="24"/>
                <w:szCs w:val="24"/>
              </w:rPr>
            </w:pPr>
            <w:r w:rsidRPr="002F3843">
              <w:rPr>
                <w:sz w:val="24"/>
                <w:szCs w:val="24"/>
              </w:rPr>
              <w:t>NAPOLI E PROVINCIA</w:t>
            </w:r>
          </w:p>
          <w:p w:rsidR="003E4852" w:rsidRPr="002F3843" w:rsidRDefault="00F62FF0" w:rsidP="00B250BB">
            <w:pPr>
              <w:rPr>
                <w:sz w:val="24"/>
                <w:szCs w:val="24"/>
              </w:rPr>
            </w:pPr>
            <w:r w:rsidRPr="002F3843">
              <w:rPr>
                <w:sz w:val="24"/>
                <w:szCs w:val="24"/>
              </w:rPr>
              <w:t>COMMESSA</w:t>
            </w:r>
          </w:p>
          <w:p w:rsidR="00F62FF0" w:rsidRPr="002F3843" w:rsidRDefault="00F62FF0" w:rsidP="00B250BB">
            <w:pPr>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L'Azienda abfashion srls GERENTE o COMMESSA/O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Per un ambiente stimolante dove accrescere le proprie aspettative professionali e personali ,si richiede bella presenza e massima serietà. max 29 anni , con esperienza dimostrabile nella vendita e allestimento.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Requisiti:</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dinamismo e approccio propositivo nell'accoglienza ecc.</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ottimo uso dei social , miglioramento posizione e crescita followers" aziendale"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Cura la propria immagine.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si informa sul mondo della moda 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indispensabile curriculum con foto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residenti nel comune di Frattamaggiore.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specificando nell'oggetto la posizione richiesta</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lastRenderedPageBreak/>
              <w:t>inviare a</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annuncii.abfashion@gmail.com</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senza requisiti richiesti verranno cestinati in automatico ,</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GRAZIE abf</w:t>
            </w:r>
          </w:p>
          <w:p w:rsidR="00F62FF0" w:rsidRPr="002F3843" w:rsidRDefault="00F62FF0" w:rsidP="00B250BB">
            <w:pPr>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COLF</w:t>
            </w:r>
          </w:p>
          <w:p w:rsidR="00F62FF0" w:rsidRPr="002F3843" w:rsidRDefault="00F62FF0" w:rsidP="00B250BB">
            <w:pPr>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Cercasi colf domestico/a uomo o donna. ANCHE STRANIERI MA CON PERMESSO DI SOGGIORNO E OTTIMA CONOSCENZA DELLA LINGUA ITALIANA , NON FUMATORI , NON BEVITORI.</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BUON CARATTERE, NON PERMALOSI , GENTILI ED EDUCATI .</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DISPONIBILTA' DI LAVORO dalle 9 alle 19 anche il sabato con alcuni giorni però liberi mezza giornata. Esperienza cucina , stiro e riassetto , molto ordinati , con referenze.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Disponibile su pagamento ad eventuali extra.</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LASCIARE MAIL CON NUMERO DI TELEFONO E INDICARE NOME, ETA', NAZIONALITA' ED ESPERIENZE LAVORATIVE. telefonare al 3349429556</w:t>
            </w:r>
          </w:p>
          <w:p w:rsidR="00F62FF0" w:rsidRPr="002F3843" w:rsidRDefault="00F62FF0" w:rsidP="00B250BB">
            <w:pPr>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ADDETTO</w:t>
            </w:r>
          </w:p>
          <w:p w:rsidR="00F62FF0" w:rsidRPr="002F3843" w:rsidRDefault="00F62FF0" w:rsidP="00B250BB">
            <w:pPr>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 xml:space="preserve">De Chiara Servizi Immobiliari per ampliamento proprio organico assume collaboratori\trici anche prima esperienza nel settore, si richiede predisposizione ai rapporti con il pubblico, padronanza di linguaggio, bella presenza, ed essere motomuniti, si offre fisso mensile, provvigioni, periodo formativo di affiancamento. Per info e contatti 3356211658 oppure inviare curriculum a </w:t>
            </w:r>
            <w:hyperlink r:id="rId36" w:history="1">
              <w:r w:rsidRPr="002F3843">
                <w:rPr>
                  <w:rStyle w:val="Collegamentoipertestuale"/>
                  <w:rFonts w:ascii="Helvetica" w:hAnsi="Helvetica"/>
                  <w:sz w:val="24"/>
                  <w:szCs w:val="24"/>
                  <w:shd w:val="clear" w:color="auto" w:fill="FFFFFF"/>
                </w:rPr>
                <w:t>dechiaramassimo@hotmail.it</w:t>
              </w:r>
            </w:hyperlink>
          </w:p>
          <w:p w:rsidR="00F62FF0" w:rsidRPr="002F3843" w:rsidRDefault="00F62FF0" w:rsidP="00B250BB">
            <w:pPr>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CUOCO</w:t>
            </w:r>
          </w:p>
          <w:p w:rsidR="00F62FF0" w:rsidRPr="002F3843" w:rsidRDefault="00F62FF0" w:rsidP="00B250BB">
            <w:pPr>
              <w:rPr>
                <w:rStyle w:val="apple-converted-space"/>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WINE BAR SITO IN FUORIGROTTA CERCA CUOCO/ROSTICCIERE PER PREPARAZIONE BUFFET, FINGER FOOD, PRIMI PIATTI ECC.</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I CANDIDATI POTRANNO INVIARE CURRICULUM + FOTO A amministrazione@winebarleo.it.</w:t>
            </w:r>
            <w:r w:rsidRPr="002F3843">
              <w:rPr>
                <w:rStyle w:val="apple-converted-space"/>
                <w:rFonts w:ascii="Helvetica" w:hAnsi="Helvetica"/>
                <w:color w:val="5A5A5A"/>
                <w:sz w:val="24"/>
                <w:szCs w:val="24"/>
                <w:shd w:val="clear" w:color="auto" w:fill="FFFFFF"/>
              </w:rPr>
              <w:t> </w:t>
            </w:r>
          </w:p>
          <w:p w:rsidR="00F62FF0" w:rsidRPr="002F3843" w:rsidRDefault="00F62FF0" w:rsidP="00B250BB">
            <w:pPr>
              <w:rPr>
                <w:rStyle w:val="apple-converted-space"/>
                <w:rFonts w:ascii="Helvetica" w:hAnsi="Helvetica"/>
                <w:color w:val="5A5A5A"/>
                <w:sz w:val="24"/>
                <w:szCs w:val="24"/>
                <w:shd w:val="clear" w:color="auto" w:fill="FFFFFF"/>
              </w:rPr>
            </w:pPr>
            <w:r w:rsidRPr="002F3843">
              <w:rPr>
                <w:rStyle w:val="apple-converted-space"/>
                <w:rFonts w:ascii="Helvetica" w:hAnsi="Helvetica"/>
                <w:color w:val="5A5A5A"/>
                <w:sz w:val="24"/>
                <w:szCs w:val="24"/>
                <w:shd w:val="clear" w:color="auto" w:fill="FFFFFF"/>
              </w:rPr>
              <w:t>ESTETISTA</w:t>
            </w:r>
          </w:p>
          <w:p w:rsidR="00F62FF0" w:rsidRPr="002F3843" w:rsidRDefault="00F62FF0" w:rsidP="00B250BB">
            <w:pPr>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Centro charme &amp; beauty estetico-benessere sito a napoli centro in via duomo ricerca n.2 estetiste con esperienza e bella presenza anche nei massaggi età richiesta 20- 35 anni.x lavoro full time part time Chiamare x un colloquio.No perditempo. 0815534023</w:t>
            </w:r>
          </w:p>
          <w:p w:rsidR="00F62FF0" w:rsidRPr="002F3843" w:rsidRDefault="00F62FF0" w:rsidP="00B250BB">
            <w:pPr>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TERMINALISTA</w:t>
            </w:r>
          </w:p>
          <w:p w:rsidR="00F62FF0" w:rsidRPr="002F3843" w:rsidRDefault="00F62FF0" w:rsidP="00B250BB">
            <w:pPr>
              <w:rPr>
                <w:rStyle w:val="apple-converted-space"/>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Cercasi terminalista per LuGa Srl, figura educata e gentile di bella presenza con una base di esperienza nel settore scommesse, un ambiente pulito e giovanile, cercasi persona realmente interessata e disponibile a lavorare su turni, con massima disponibilità chiaramente nel fine settimana. Valutiamo curriculum con foto e recapito telefonico.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Mail: lugasrl@gmail.com</w:t>
            </w:r>
            <w:r w:rsidRPr="002F3843">
              <w:rPr>
                <w:rStyle w:val="apple-converted-space"/>
                <w:rFonts w:ascii="Helvetica" w:hAnsi="Helvetica"/>
                <w:color w:val="5A5A5A"/>
                <w:sz w:val="24"/>
                <w:szCs w:val="24"/>
                <w:shd w:val="clear" w:color="auto" w:fill="FFFFFF"/>
              </w:rPr>
              <w:t> </w:t>
            </w:r>
          </w:p>
          <w:p w:rsidR="00F62FF0" w:rsidRPr="002F3843" w:rsidRDefault="00F62FF0" w:rsidP="00B250BB">
            <w:pPr>
              <w:rPr>
                <w:rStyle w:val="apple-converted-space"/>
                <w:rFonts w:ascii="Helvetica" w:hAnsi="Helvetica"/>
                <w:color w:val="5A5A5A"/>
                <w:sz w:val="24"/>
                <w:szCs w:val="24"/>
                <w:shd w:val="clear" w:color="auto" w:fill="FFFFFF"/>
              </w:rPr>
            </w:pPr>
            <w:r w:rsidRPr="002F3843">
              <w:rPr>
                <w:rStyle w:val="apple-converted-space"/>
                <w:rFonts w:ascii="Helvetica" w:hAnsi="Helvetica"/>
                <w:color w:val="5A5A5A"/>
                <w:sz w:val="24"/>
                <w:szCs w:val="24"/>
                <w:shd w:val="clear" w:color="auto" w:fill="FFFFFF"/>
              </w:rPr>
              <w:t>CAMERIERE</w:t>
            </w:r>
          </w:p>
          <w:p w:rsidR="00F62FF0" w:rsidRPr="002F3843" w:rsidRDefault="00F62FF0" w:rsidP="00B250BB">
            <w:pPr>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Cicerenella di Manzi fortunato ricerca camerieri fine settimana esperti in spicciolata no secondi camerieri solo pratici in spicciolata 3347869694</w:t>
            </w:r>
          </w:p>
          <w:p w:rsidR="00F62FF0" w:rsidRPr="002F3843" w:rsidRDefault="00F62FF0" w:rsidP="00B250BB">
            <w:pPr>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PARRUCCHIERE</w:t>
            </w:r>
          </w:p>
          <w:p w:rsidR="00F62FF0" w:rsidRPr="002F3843" w:rsidRDefault="00F62FF0" w:rsidP="00B250BB">
            <w:pPr>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Cercasi personale colorista e phonista siamo in via gabbriele iannelli 52/a vomero tel 3272882133</w:t>
            </w:r>
          </w:p>
          <w:p w:rsidR="00F62FF0" w:rsidRPr="002F3843" w:rsidRDefault="00F62FF0" w:rsidP="00B250BB">
            <w:pPr>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CHEF</w:t>
            </w:r>
          </w:p>
          <w:p w:rsidR="00F62FF0" w:rsidRPr="002F3843" w:rsidRDefault="00F62FF0" w:rsidP="00B250BB">
            <w:pPr>
              <w:rPr>
                <w:rStyle w:val="apple-converted-space"/>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lastRenderedPageBreak/>
              <w:t>Ristorante in Castellammare di Stabia cerca RESPONSABILE DI CUCINA per la stagione 2017 (Marzo - Ottobre).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La persona che stiamo cercando è incaricata di gestire un piccolo team di cucina e di garantire un'offerta di qualità che rifletta lo stile ed i valori fondanti della struttura. Il responsabile di cucina gestisce al meglio spazi ridottissimi e partecipa direttamente al servizio. La figura ricercata non è quella di Executive Chef con funzioni amministrative, ma di chef di cucina partecipe del servizio e delle preparazioni. Cerchiamo un professionista.La proposta del ristorante è di cucina italiana, fragrante e contemporanea. Il menù da definire con la direzione.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Il Ristorante è aperto tutti i giorni per il pranzo e la cena.</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Lavoro diviso in turni.</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Profilo richiesto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Esperienza pluriennale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Creatività ed attenzione al dettaglio/ estetica</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Capacità di lavorare in spazi ridotti e con un piccolo team</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Diploma di Scuola Alberghiera, Attestato HACCP</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Offriamo: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Impiego stagionale da aprile a Ottobre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Contratto Full-Time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Candidature: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Gli aspiranti candidati possono inviare lettera di presentazione e CV via mail chefristorante33@gmail.com</w:t>
            </w:r>
            <w:r w:rsidRPr="002F3843">
              <w:rPr>
                <w:rStyle w:val="apple-converted-space"/>
                <w:rFonts w:ascii="Helvetica" w:hAnsi="Helvetica"/>
                <w:color w:val="5A5A5A"/>
                <w:sz w:val="24"/>
                <w:szCs w:val="24"/>
                <w:shd w:val="clear" w:color="auto" w:fill="FFFFFF"/>
              </w:rPr>
              <w:t> </w:t>
            </w:r>
          </w:p>
          <w:p w:rsidR="00F62FF0" w:rsidRPr="002F3843" w:rsidRDefault="00F62FF0" w:rsidP="00B250BB">
            <w:pPr>
              <w:rPr>
                <w:rStyle w:val="apple-converted-space"/>
                <w:rFonts w:ascii="Helvetica" w:hAnsi="Helvetica"/>
                <w:color w:val="5A5A5A"/>
                <w:sz w:val="24"/>
                <w:szCs w:val="24"/>
                <w:shd w:val="clear" w:color="auto" w:fill="FFFFFF"/>
              </w:rPr>
            </w:pPr>
            <w:r w:rsidRPr="002F3843">
              <w:rPr>
                <w:rStyle w:val="apple-converted-space"/>
                <w:rFonts w:ascii="Helvetica" w:hAnsi="Helvetica"/>
                <w:color w:val="5A5A5A"/>
                <w:sz w:val="24"/>
                <w:szCs w:val="24"/>
                <w:shd w:val="clear" w:color="auto" w:fill="FFFFFF"/>
              </w:rPr>
              <w:t>CONSULENTE</w:t>
            </w:r>
          </w:p>
          <w:p w:rsidR="00F62FF0" w:rsidRPr="002F3843" w:rsidRDefault="00F62FF0" w:rsidP="00B250BB">
            <w:pPr>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TECNOCASA CASALNUOVO, Seleziona candidati che vogliono intraprendere la professione di agente immobiliare per ampliare il nostro organico.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Offriamo: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Corsi gratuiti di formazione aziendali presso la scuola del Gruppo Tecnocasa;</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Inquadramento previsto dalle normative vigenti</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Fisso mensile 600,00 €</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Provvigioni (mensili) proporzionate in base alla produttività;</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Affiancamento qualificato;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I Requisiti sono: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Età compresa tra i 18 e i 26 anni;</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Diploma di maturità;</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Auto/moto munito;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Residenza in zona o limitrofe;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xml:space="preserve">Inviaci il tuo curriculum vitae con foto all'indirizzo </w:t>
            </w:r>
            <w:hyperlink r:id="rId37" w:history="1">
              <w:r w:rsidRPr="002F3843">
                <w:rPr>
                  <w:rStyle w:val="Collegamentoipertestuale"/>
                  <w:rFonts w:ascii="Helvetica" w:hAnsi="Helvetica"/>
                  <w:sz w:val="24"/>
                  <w:szCs w:val="24"/>
                  <w:shd w:val="clear" w:color="auto" w:fill="FFFFFF"/>
                </w:rPr>
                <w:t>tecnocasacasalnuovo@gmail.com</w:t>
              </w:r>
            </w:hyperlink>
          </w:p>
          <w:p w:rsidR="00F62FF0" w:rsidRPr="002F3843" w:rsidRDefault="00F62FF0" w:rsidP="00B250BB">
            <w:pPr>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BARISTA</w:t>
            </w:r>
          </w:p>
          <w:p w:rsidR="00F62FF0" w:rsidRPr="002F3843" w:rsidRDefault="00F62FF0" w:rsidP="00B250BB">
            <w:pPr>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cercasi ragazza come barista esperta,con esperienza lavorativa ,con una buona presenza e che deve aver voglia di lavorare .. 0815614830</w:t>
            </w:r>
          </w:p>
          <w:p w:rsidR="00F62FF0" w:rsidRPr="002F3843" w:rsidRDefault="00F62FF0" w:rsidP="00B250BB">
            <w:pPr>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BADANTE</w:t>
            </w:r>
          </w:p>
          <w:p w:rsidR="00F62FF0" w:rsidRPr="002F3843" w:rsidRDefault="00F62FF0" w:rsidP="00B250BB">
            <w:pPr>
              <w:rPr>
                <w:sz w:val="24"/>
                <w:szCs w:val="24"/>
              </w:rPr>
            </w:pPr>
            <w:r w:rsidRPr="002F3843">
              <w:rPr>
                <w:rFonts w:ascii="Helvetica" w:hAnsi="Helvetica"/>
                <w:color w:val="5A5A5A"/>
                <w:sz w:val="24"/>
                <w:szCs w:val="24"/>
                <w:shd w:val="clear" w:color="auto" w:fill="FFFFFF"/>
              </w:rPr>
              <w:t>badante zona S. Gennaro Vesuv. per accudire giorno e notte signora anziana retribuzione 600 euro mese . Requisito richiesto domicilio zona paesi vesuviani e conoscenza lingua italiana. 3392200200</w:t>
            </w:r>
          </w:p>
        </w:tc>
        <w:tc>
          <w:tcPr>
            <w:tcW w:w="2400" w:type="dxa"/>
          </w:tcPr>
          <w:p w:rsidR="003E4852" w:rsidRDefault="003E4852" w:rsidP="00B250BB">
            <w:pPr>
              <w:jc w:val="center"/>
              <w:rPr>
                <w:b/>
                <w:sz w:val="28"/>
                <w:szCs w:val="28"/>
              </w:rPr>
            </w:pPr>
            <w:r>
              <w:rPr>
                <w:b/>
                <w:sz w:val="28"/>
                <w:szCs w:val="28"/>
              </w:rPr>
              <w:lastRenderedPageBreak/>
              <w:t>CAMPANIA</w:t>
            </w:r>
          </w:p>
        </w:tc>
      </w:tr>
      <w:tr w:rsidR="003E4852" w:rsidRPr="00E83AE1" w:rsidTr="00B250BB">
        <w:tc>
          <w:tcPr>
            <w:tcW w:w="937" w:type="dxa"/>
          </w:tcPr>
          <w:p w:rsidR="003E4852" w:rsidRDefault="003E4852" w:rsidP="00B250BB">
            <w:pPr>
              <w:pStyle w:val="Nessunaspaziatura"/>
              <w:jc w:val="center"/>
              <w:rPr>
                <w:sz w:val="28"/>
                <w:szCs w:val="28"/>
              </w:rPr>
            </w:pPr>
          </w:p>
        </w:tc>
        <w:tc>
          <w:tcPr>
            <w:tcW w:w="6517" w:type="dxa"/>
          </w:tcPr>
          <w:p w:rsidR="003E4852" w:rsidRPr="002F3843" w:rsidRDefault="003E4852" w:rsidP="00B250BB">
            <w:pPr>
              <w:pStyle w:val="Nessunaspaziatura"/>
              <w:jc w:val="center"/>
              <w:rPr>
                <w:rFonts w:ascii="Times New Roman" w:hAnsi="Times New Roman" w:cs="Times New Roman"/>
                <w:sz w:val="24"/>
                <w:szCs w:val="24"/>
              </w:rPr>
            </w:pPr>
            <w:r w:rsidRPr="002F3843">
              <w:rPr>
                <w:rFonts w:ascii="Times New Roman" w:hAnsi="Times New Roman" w:cs="Times New Roman"/>
                <w:sz w:val="24"/>
                <w:szCs w:val="24"/>
              </w:rPr>
              <w:t>AVELLINO E PROVINCIA</w:t>
            </w:r>
          </w:p>
          <w:p w:rsidR="003E4852" w:rsidRPr="002F3843" w:rsidRDefault="00E27689" w:rsidP="00B250BB">
            <w:pPr>
              <w:pStyle w:val="Nessunaspaziatura"/>
              <w:rPr>
                <w:rFonts w:ascii="Times New Roman" w:hAnsi="Times New Roman" w:cs="Times New Roman"/>
                <w:color w:val="786953"/>
                <w:sz w:val="24"/>
                <w:szCs w:val="24"/>
                <w:shd w:val="clear" w:color="auto" w:fill="FFFFFF"/>
              </w:rPr>
            </w:pPr>
            <w:r w:rsidRPr="002F3843">
              <w:rPr>
                <w:rFonts w:ascii="Times New Roman" w:hAnsi="Times New Roman" w:cs="Times New Roman"/>
                <w:color w:val="786953"/>
                <w:sz w:val="24"/>
                <w:szCs w:val="24"/>
                <w:shd w:val="clear" w:color="auto" w:fill="FFFFFF"/>
              </w:rPr>
              <w:lastRenderedPageBreak/>
              <w:t>BADANTE</w:t>
            </w:r>
          </w:p>
          <w:p w:rsidR="00E27689" w:rsidRPr="002F3843" w:rsidRDefault="00E27689" w:rsidP="00B250BB">
            <w:pPr>
              <w:pStyle w:val="Nessunaspaziatura"/>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Cercasi badante tutto fare, a tempo pieno, per anziana sola residente in Sant'Angelo a Scala (Avellino). Si richiede esperienza. Sono gradite referenze. Condizioni come da contratto 3440479005</w:t>
            </w:r>
          </w:p>
          <w:p w:rsidR="00E27689" w:rsidRPr="002F3843" w:rsidRDefault="00E27689" w:rsidP="00B250BB">
            <w:pPr>
              <w:pStyle w:val="Nessunaspaziatura"/>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CONSULENTE</w:t>
            </w:r>
          </w:p>
          <w:p w:rsidR="00E27689" w:rsidRPr="002F3843" w:rsidRDefault="00E27689" w:rsidP="00B250BB">
            <w:pPr>
              <w:pStyle w:val="Nessunaspaziatura"/>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MEDIASecurity Azienda Leader nel settore della sicurezza, ricerca ambosessi consulenti commerciali/venditori full/part-time anche prima esperienza.</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Offriamo rimborso/provvigioni/fisso/incentivi con formazione costante.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Risorsa ideale automunita orientata al lavoro con il pubblico.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Per colloqui chiamare il numero 348 511 55 48</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o Filiale di Avellino/Benevento/Salerno</w:t>
            </w:r>
          </w:p>
          <w:p w:rsidR="00E27689" w:rsidRPr="002F3843" w:rsidRDefault="00E27689" w:rsidP="00B250BB">
            <w:pPr>
              <w:pStyle w:val="Nessunaspaziatura"/>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STAMPATORE</w:t>
            </w:r>
          </w:p>
          <w:p w:rsidR="00E27689" w:rsidRPr="002F3843" w:rsidRDefault="00E27689" w:rsidP="00B250BB">
            <w:pPr>
              <w:pStyle w:val="Nessunaspaziatura"/>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La International Printing srl con sede in Avellino ricerca personale da inserire nel reparto stampa e/o legatoria preferibilmente già con esperienza nel settore. 0825628443</w:t>
            </w:r>
          </w:p>
          <w:p w:rsidR="00E27689" w:rsidRPr="002F3843" w:rsidRDefault="00E27689" w:rsidP="00B250BB">
            <w:pPr>
              <w:pStyle w:val="Nessunaspaziatura"/>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Badante</w:t>
            </w:r>
          </w:p>
          <w:p w:rsidR="00E27689" w:rsidRPr="002F3843" w:rsidRDefault="00E27689" w:rsidP="00B250BB">
            <w:pPr>
              <w:pStyle w:val="Nessunaspaziatura"/>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Si ricerca badante per coppia di anziani autosufficienti zona Serino.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Per disbrigo faccende giornaliere e con conoscenza anche minima dell'italiano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Giorno e notte.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xml:space="preserve">Inviare messaggio al 3489752900 e sarete ricontattati, o mail a </w:t>
            </w:r>
            <w:hyperlink r:id="rId38" w:history="1">
              <w:r w:rsidRPr="002F3843">
                <w:rPr>
                  <w:rStyle w:val="Collegamentoipertestuale"/>
                  <w:rFonts w:ascii="Helvetica" w:hAnsi="Helvetica"/>
                  <w:sz w:val="24"/>
                  <w:szCs w:val="24"/>
                  <w:shd w:val="clear" w:color="auto" w:fill="FFFFFF"/>
                </w:rPr>
                <w:t>catiagio80@gmail.com</w:t>
              </w:r>
            </w:hyperlink>
          </w:p>
          <w:p w:rsidR="00E27689" w:rsidRPr="002F3843" w:rsidRDefault="00E27689" w:rsidP="00B250BB">
            <w:pPr>
              <w:pStyle w:val="Nessunaspaziatura"/>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AUTISTI</w:t>
            </w:r>
          </w:p>
          <w:p w:rsidR="00E27689" w:rsidRPr="002F3843" w:rsidRDefault="00E27689" w:rsidP="00B250BB">
            <w:pPr>
              <w:pStyle w:val="Nessunaspaziatura"/>
              <w:rPr>
                <w:rStyle w:val="apple-converted-space"/>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Irpinia Trapper's S.rl</w:t>
            </w:r>
            <w:r w:rsidRPr="002F3843">
              <w:rPr>
                <w:rFonts w:ascii="Helvetica" w:hAnsi="Helvetica"/>
                <w:color w:val="5A5A5A"/>
                <w:sz w:val="24"/>
                <w:szCs w:val="24"/>
              </w:rPr>
              <w:br/>
            </w:r>
            <w:r w:rsidRPr="002F3843">
              <w:rPr>
                <w:rFonts w:ascii="Helvetica" w:hAnsi="Helvetica"/>
                <w:color w:val="5A5A5A"/>
                <w:sz w:val="24"/>
                <w:szCs w:val="24"/>
                <w:shd w:val="clear" w:color="auto" w:fill="FFFFFF"/>
              </w:rPr>
              <w:t>Distributrice della Pubblicità in Movimento applicabile sulle auto circolanti, nuove, usate e a noleggio.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CERCA PER AVELLINO E PROVINCIA</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Guidatori di auto private e non che sono interessati ad inserire la pubblicità sulla propria auto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Per selezione inviare il numero di telefono e il modello di auto.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irpiniatrappers@gmail.com</w:t>
            </w:r>
            <w:r w:rsidRPr="002F3843">
              <w:rPr>
                <w:rStyle w:val="apple-converted-space"/>
                <w:rFonts w:ascii="Helvetica" w:hAnsi="Helvetica"/>
                <w:color w:val="5A5A5A"/>
                <w:sz w:val="24"/>
                <w:szCs w:val="24"/>
                <w:shd w:val="clear" w:color="auto" w:fill="FFFFFF"/>
              </w:rPr>
              <w:t> </w:t>
            </w:r>
          </w:p>
          <w:p w:rsidR="00E27689" w:rsidRPr="002F3843" w:rsidRDefault="00E27689" w:rsidP="00B250BB">
            <w:pPr>
              <w:pStyle w:val="Nessunaspaziatura"/>
              <w:rPr>
                <w:rStyle w:val="apple-converted-space"/>
                <w:rFonts w:ascii="Helvetica" w:hAnsi="Helvetica"/>
                <w:color w:val="5A5A5A"/>
                <w:sz w:val="24"/>
                <w:szCs w:val="24"/>
                <w:shd w:val="clear" w:color="auto" w:fill="FFFFFF"/>
              </w:rPr>
            </w:pPr>
            <w:r w:rsidRPr="002F3843">
              <w:rPr>
                <w:rStyle w:val="apple-converted-space"/>
                <w:rFonts w:ascii="Helvetica" w:hAnsi="Helvetica"/>
                <w:color w:val="5A5A5A"/>
                <w:sz w:val="24"/>
                <w:szCs w:val="24"/>
                <w:shd w:val="clear" w:color="auto" w:fill="FFFFFF"/>
              </w:rPr>
              <w:t>BANCONISTA</w:t>
            </w:r>
          </w:p>
          <w:p w:rsidR="00E27689" w:rsidRPr="002F3843" w:rsidRDefault="00E27689" w:rsidP="00B250BB">
            <w:pPr>
              <w:pStyle w:val="Nessunaspaziatura"/>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Cercasi banconista macchinista gelateria per bar "We Love Puro", presso Corso Vittorio Emanuele, Avellino. Assunzione immediata. 3315838797</w:t>
            </w:r>
          </w:p>
          <w:p w:rsidR="00E27689" w:rsidRPr="002F3843" w:rsidRDefault="00E27689" w:rsidP="00B250BB">
            <w:pPr>
              <w:pStyle w:val="Nessunaspaziatura"/>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VOLANTINATORI</w:t>
            </w:r>
          </w:p>
          <w:p w:rsidR="00E27689" w:rsidRPr="002F3843" w:rsidRDefault="00E27689" w:rsidP="00B250BB">
            <w:pPr>
              <w:pStyle w:val="Nessunaspaziatura"/>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Cercasi ragazzi/e x volantinaggio al mattino.Offresi 15,00 euro al giorno. I colloqui si terranno giovedì 27 dalle ore 15,00 alle 19,00 in viale Italia 199/I uffici fronte strada IBL 0825781497</w:t>
            </w:r>
          </w:p>
          <w:p w:rsidR="00E27689" w:rsidRPr="002F3843" w:rsidRDefault="00E27689" w:rsidP="00B250BB">
            <w:pPr>
              <w:pStyle w:val="Nessunaspaziatura"/>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COLLABORATORE</w:t>
            </w:r>
          </w:p>
          <w:p w:rsidR="00E27689" w:rsidRPr="002F3843" w:rsidRDefault="00E27689" w:rsidP="00B250BB">
            <w:pPr>
              <w:pStyle w:val="Nessunaspaziatura"/>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Tecnoservice Agenzia operante nel settore immobiliare cerca nuove risorse commerciali da inserire nella propria organizzazione , la nuova figura si occuperà dell'acquisizione , consulenza e vendita degli immobili siti in Atripalda e zone limitrofe . Al candidato sarà offerta un'adeguata formazione per stringere rapporti di qualità con potenziali clienti . Si richiede serietà , dinamicità e voglia di far gruppo. Sarà garantita la crescita professionale. Fisso mensile + provvigioni. L'annuncio è rivolto ad entrambi i sessi di qualsiasi età. 3285315898</w:t>
            </w:r>
          </w:p>
          <w:p w:rsidR="00E27689" w:rsidRPr="002F3843" w:rsidRDefault="00E27689" w:rsidP="00B250BB">
            <w:pPr>
              <w:pStyle w:val="Nessunaspaziatura"/>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lastRenderedPageBreak/>
              <w:t>TECNICO</w:t>
            </w:r>
          </w:p>
          <w:p w:rsidR="00E27689" w:rsidRPr="002F3843" w:rsidRDefault="00E27689" w:rsidP="00B250BB">
            <w:pPr>
              <w:pStyle w:val="Nessunaspaziatura"/>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OPENJOBMETIS S.p.A Agenzia per il Lavoro, ricerca e seleziona per Azienda Cliente un TECNICO IN ELETTRONICA/ELETTROTECNICA.</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Il candidato deve aver maturato un esperienza significativa in ambito impiantistica industriale, e nella realizzazione di impianti di estinzione e rilevazione incendio, e deve essere in possesso dell'attestato ELETTRICA PES,PAV E PEI.</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L'annuncio è rivolto a personale ambosesso in riferimento al D. Lgs n° 198/2006. Inviare cv con autorizzazione al trattamento dei dati in riferimento al D. lgs 196/2003. 0909222284</w:t>
            </w:r>
          </w:p>
          <w:p w:rsidR="00E27689" w:rsidRPr="002F3843" w:rsidRDefault="00E27689" w:rsidP="00B250BB">
            <w:pPr>
              <w:pStyle w:val="Nessunaspaziatura"/>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PERSONALE</w:t>
            </w:r>
          </w:p>
          <w:p w:rsidR="00E27689" w:rsidRPr="002F3843" w:rsidRDefault="00E27689" w:rsidP="00B250BB">
            <w:pPr>
              <w:pStyle w:val="Nessunaspaziatura"/>
              <w:rPr>
                <w:rFonts w:ascii="Helvetica" w:hAnsi="Helvetica"/>
                <w:color w:val="5A5A5A"/>
                <w:sz w:val="24"/>
                <w:szCs w:val="24"/>
                <w:shd w:val="clear" w:color="auto" w:fill="FFFFFF"/>
              </w:rPr>
            </w:pP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shd w:val="clear" w:color="auto" w:fill="FFFFFF"/>
              </w:rPr>
              <w:t>Minel, agenzia autorizzata Fastweb ed Enel Energia, per la vendita di servizi nel canale Business &amp; Consumer:</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RICERCA</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Sub-Agenzie / Strutture Commerciali</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I candidati si occuperanno dell'acquisizione di nuova clientela business e dello sviluppo delle attività commerciali.</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Zona di competenza: Italia</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Si offre: - Le più alte provvigioni di mercato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Formazione iniziale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Back Office dedicato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Possibilità di anticipi provvigionali su produzione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Assistenza tecnico-commerciale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Supporto post-vendita</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Avanzati sistemi di controllo e gestione delle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pratiche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Aggiornamenti continui alle evoluzioni del settore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Affiancamento continuo sul mercato da parte di un</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supervisor</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Si richiede: - Attitudine a lavorare per obiettivi</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Determinazione e serietà</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Organizzazione seria e consolidata</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Una rete agenti, anche piccola o call center</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Forte esperienza nella vendita di servizi</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Grande attenzione alle richieste dei clienti</w:t>
            </w:r>
            <w:r w:rsidRPr="002F3843">
              <w:rPr>
                <w:rFonts w:ascii="Helvetica" w:hAnsi="Helvetica"/>
                <w:color w:val="5A5A5A"/>
                <w:sz w:val="24"/>
                <w:szCs w:val="24"/>
              </w:rPr>
              <w:br/>
            </w:r>
            <w:r w:rsidRPr="002F3843">
              <w:rPr>
                <w:rFonts w:ascii="Helvetica" w:hAnsi="Helvetica"/>
                <w:color w:val="5A5A5A"/>
                <w:sz w:val="24"/>
                <w:szCs w:val="24"/>
                <w:shd w:val="clear" w:color="auto" w:fill="FFFFFF"/>
              </w:rPr>
              <w:t>La ricerca e' rivolta a candidature di entrambi i sessi. (L. 903/77)</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xml:space="preserve">Inviare curriculum con autorizzazione al trattamento dei dati personali ai sensi dell'art.13D lgs 196/03 a </w:t>
            </w:r>
            <w:hyperlink r:id="rId39" w:history="1">
              <w:r w:rsidRPr="002F3843">
                <w:rPr>
                  <w:rStyle w:val="Collegamentoipertestuale"/>
                  <w:rFonts w:ascii="Helvetica" w:hAnsi="Helvetica"/>
                  <w:sz w:val="24"/>
                  <w:szCs w:val="24"/>
                  <w:shd w:val="clear" w:color="auto" w:fill="FFFFFF"/>
                </w:rPr>
                <w:t>selezioni@minel.it</w:t>
              </w:r>
            </w:hyperlink>
          </w:p>
          <w:p w:rsidR="00E27689" w:rsidRPr="002F3843" w:rsidRDefault="00E27689" w:rsidP="00B250BB">
            <w:pPr>
              <w:pStyle w:val="Nessunaspaziatura"/>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COMMERCIALI</w:t>
            </w:r>
          </w:p>
          <w:p w:rsidR="00E27689" w:rsidRPr="002F3843" w:rsidRDefault="00E27689" w:rsidP="00B250BB">
            <w:pPr>
              <w:pStyle w:val="Nessunaspaziatura"/>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Azienda ambientale da 30 anni leader nel servizio di spurgo pozzi neri e nel trasporto di rifiuti liquidi e solidi non pericolosi.</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Cerca persone capaci di contattare e procurare nuovi clienti (privati, condomini e aziende, lavanderie - autolavaggi - caseifici - oleifici - marmisti - sartorie ecc.)</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Per allargamento zona di competenza lavorativa, con disponibilità immediata.</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Assicuriamo e garantiamo il pagamento della quota percentuale che è del 15% (quindici), al momento stesso della riscossione di ogni singolo intervento procurato.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Non è un call-center (centralinisti) - non è un porta a porta</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lastRenderedPageBreak/>
              <w:t>Se sei veramente interessato i nostri contatti sono : uff. 0815361135 - cell. (h/24) - 3454639090 - No perditempo</w:t>
            </w:r>
          </w:p>
          <w:p w:rsidR="00E27689" w:rsidRPr="002F3843" w:rsidRDefault="00E27689" w:rsidP="00B250BB">
            <w:pPr>
              <w:pStyle w:val="Nessunaspaziatura"/>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PERSONALE</w:t>
            </w:r>
          </w:p>
          <w:p w:rsidR="00E27689" w:rsidRPr="002F3843" w:rsidRDefault="00E27689" w:rsidP="00B250BB">
            <w:pPr>
              <w:pStyle w:val="Nessunaspaziatura"/>
              <w:rPr>
                <w:rFonts w:ascii="Times New Roman" w:hAnsi="Times New Roman" w:cs="Times New Roman"/>
                <w:color w:val="786953"/>
                <w:sz w:val="24"/>
                <w:szCs w:val="24"/>
                <w:shd w:val="clear" w:color="auto" w:fill="FFFFFF"/>
              </w:rPr>
            </w:pPr>
            <w:r w:rsidRPr="002F3843">
              <w:rPr>
                <w:rFonts w:ascii="Helvetica" w:hAnsi="Helvetica"/>
                <w:color w:val="5A5A5A"/>
                <w:sz w:val="24"/>
                <w:szCs w:val="24"/>
                <w:shd w:val="clear" w:color="auto" w:fill="FFFFFF"/>
              </w:rPr>
              <w:t>Antiqua Vinea, azienda di selezione e commercializzazione vini Docg e Igt d'Irpinia: Fiano di Avellino, Greco di Tufo, Taurasi e Aglianico Campania.Ricerca agenti e distributori in Italia. info@antiquavinea.it</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360 615111 - 338 2814078.</w:t>
            </w:r>
          </w:p>
        </w:tc>
        <w:tc>
          <w:tcPr>
            <w:tcW w:w="2400" w:type="dxa"/>
          </w:tcPr>
          <w:p w:rsidR="003E4852" w:rsidRPr="00E83AE1" w:rsidRDefault="003E4852" w:rsidP="00B250BB">
            <w:pPr>
              <w:jc w:val="center"/>
              <w:rPr>
                <w:b/>
                <w:sz w:val="28"/>
                <w:szCs w:val="28"/>
              </w:rPr>
            </w:pPr>
          </w:p>
        </w:tc>
      </w:tr>
      <w:tr w:rsidR="003E4852" w:rsidRPr="00E53AD1" w:rsidTr="00B250BB">
        <w:tc>
          <w:tcPr>
            <w:tcW w:w="937" w:type="dxa"/>
          </w:tcPr>
          <w:p w:rsidR="003E4852" w:rsidRPr="00A73E1C" w:rsidRDefault="003E4852" w:rsidP="00B250BB">
            <w:pPr>
              <w:pStyle w:val="Nessunaspaziatura"/>
              <w:jc w:val="center"/>
              <w:rPr>
                <w:rFonts w:ascii="Times New Roman" w:hAnsi="Times New Roman" w:cs="Times New Roman"/>
                <w:sz w:val="24"/>
                <w:szCs w:val="24"/>
              </w:rPr>
            </w:pPr>
          </w:p>
        </w:tc>
        <w:tc>
          <w:tcPr>
            <w:tcW w:w="6517" w:type="dxa"/>
          </w:tcPr>
          <w:p w:rsidR="003E4852" w:rsidRPr="002F3843" w:rsidRDefault="003E4852" w:rsidP="00B250BB">
            <w:pPr>
              <w:pStyle w:val="Nessunaspaziatura"/>
              <w:jc w:val="center"/>
              <w:rPr>
                <w:rFonts w:ascii="Times New Roman" w:hAnsi="Times New Roman" w:cs="Times New Roman"/>
                <w:sz w:val="24"/>
                <w:szCs w:val="24"/>
              </w:rPr>
            </w:pPr>
            <w:r w:rsidRPr="002F3843">
              <w:rPr>
                <w:rFonts w:ascii="Times New Roman" w:hAnsi="Times New Roman" w:cs="Times New Roman"/>
                <w:sz w:val="24"/>
                <w:szCs w:val="24"/>
              </w:rPr>
              <w:t>BENEVENTO E PROVINCIA</w:t>
            </w:r>
          </w:p>
          <w:p w:rsidR="003E4852" w:rsidRPr="002F3843" w:rsidRDefault="00E27689" w:rsidP="00B250BB">
            <w:pPr>
              <w:widowControl w:val="0"/>
              <w:autoSpaceDE w:val="0"/>
              <w:rPr>
                <w:color w:val="786953"/>
                <w:sz w:val="24"/>
                <w:szCs w:val="24"/>
                <w:shd w:val="clear" w:color="auto" w:fill="FFFFFF"/>
              </w:rPr>
            </w:pPr>
            <w:r w:rsidRPr="002F3843">
              <w:rPr>
                <w:color w:val="786953"/>
                <w:sz w:val="24"/>
                <w:szCs w:val="24"/>
                <w:shd w:val="clear" w:color="auto" w:fill="FFFFFF"/>
              </w:rPr>
              <w:t>PERSONALE CUCINA</w:t>
            </w:r>
          </w:p>
          <w:p w:rsidR="00E27689" w:rsidRPr="002F3843" w:rsidRDefault="00E27689" w:rsidP="00B250BB">
            <w:pPr>
              <w:widowControl w:val="0"/>
              <w:autoSpaceDE w:val="0"/>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ricerca di personale di cucina, è richiesta un minimo di esperienza.</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Contattaci se possiedi i seguenti requisiti:</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vedi il lavoro un' esperienza per ampliare il proprio bagaglio;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se vuoi seriamente fare della cucina il tuo progetto di vita;</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se scegli questo settore lo fai solo ed esclusivamente per PASSIONE e non per ripiego;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persone solari, intraprendenti, con voglia di crescere, imparare, fare carriera;</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se sei una persona con voglia di imparare per futuri progetti insieme;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persone non oltre i 27 anni.</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persone educate.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-persone residenti in Montesarchio in Provincia di Benevento, massimo 20 minuti dalla zona, automuniti.</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completa disponibilità e serietà verso il lavoro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No email, contattare solo tramite numero di telefono, per il colloquio è richiesto il curriculum.</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per fissare il colloquio telefona al:</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3880555401</w:t>
            </w:r>
          </w:p>
          <w:p w:rsidR="00E27689" w:rsidRPr="002F3843" w:rsidRDefault="00E27689" w:rsidP="00B250BB">
            <w:pPr>
              <w:widowControl w:val="0"/>
              <w:autoSpaceDE w:val="0"/>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GUIDATORI</w:t>
            </w:r>
          </w:p>
          <w:p w:rsidR="00E27689" w:rsidRPr="002F3843" w:rsidRDefault="00E27689" w:rsidP="00B250BB">
            <w:pPr>
              <w:widowControl w:val="0"/>
              <w:autoSpaceDE w:val="0"/>
              <w:rPr>
                <w:rStyle w:val="apple-converted-space"/>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Irpinia Trapper's Sr.</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Distributrice della Pubblicità in movimento applicabile su auto nuove, usate e a noleggio.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CERCA PER BENEVENTO E PROVINCIA</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Guidatori che sono interessati ad inserire la pubblicità sulla propria auto.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Inviare un recapito telefonico e modello di auto.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irpiniatrappers@gmail.com</w:t>
            </w:r>
            <w:r w:rsidRPr="002F3843">
              <w:rPr>
                <w:rStyle w:val="apple-converted-space"/>
                <w:rFonts w:ascii="Helvetica" w:hAnsi="Helvetica"/>
                <w:color w:val="5A5A5A"/>
                <w:sz w:val="24"/>
                <w:szCs w:val="24"/>
                <w:shd w:val="clear" w:color="auto" w:fill="FFFFFF"/>
              </w:rPr>
              <w:t> </w:t>
            </w:r>
          </w:p>
          <w:p w:rsidR="00E27689" w:rsidRPr="002F3843" w:rsidRDefault="00E27689" w:rsidP="00B250BB">
            <w:pPr>
              <w:widowControl w:val="0"/>
              <w:autoSpaceDE w:val="0"/>
              <w:rPr>
                <w:rStyle w:val="apple-converted-space"/>
                <w:rFonts w:ascii="Helvetica" w:hAnsi="Helvetica"/>
                <w:color w:val="5A5A5A"/>
                <w:sz w:val="24"/>
                <w:szCs w:val="24"/>
              </w:rPr>
            </w:pPr>
            <w:r w:rsidRPr="002F3843">
              <w:rPr>
                <w:rStyle w:val="apple-converted-space"/>
                <w:rFonts w:ascii="Helvetica" w:hAnsi="Helvetica"/>
                <w:color w:val="5A5A5A"/>
                <w:sz w:val="24"/>
                <w:szCs w:val="24"/>
              </w:rPr>
              <w:t>PARRUCCHIERE</w:t>
            </w:r>
          </w:p>
          <w:p w:rsidR="00E27689" w:rsidRPr="002F3843" w:rsidRDefault="00E27689" w:rsidP="00B250BB">
            <w:pPr>
              <w:widowControl w:val="0"/>
              <w:autoSpaceDE w:val="0"/>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Per completamento personale selezioniamo collaboratore/trice con esperienza nei servizi tecnici e piega. Si richiede massima serietà. Se interessati all'annuncio, inviare curriculum a: antonioagrella@hotmail.it</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Per info: 0824 314099</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347 9193759</w:t>
            </w:r>
          </w:p>
          <w:p w:rsidR="00E27689" w:rsidRPr="002F3843" w:rsidRDefault="00E27689" w:rsidP="00B250BB">
            <w:pPr>
              <w:widowControl w:val="0"/>
              <w:autoSpaceDE w:val="0"/>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CENTRALINISTI</w:t>
            </w:r>
          </w:p>
          <w:p w:rsidR="00E27689" w:rsidRPr="002F3843" w:rsidRDefault="00E27689" w:rsidP="00B250BB">
            <w:pPr>
              <w:widowControl w:val="0"/>
              <w:autoSpaceDE w:val="0"/>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Azienda ambientale da 30 anni leader nel servizio di spurgo pozzi neri e nel trasporto di rifiuti liquidi e solidi non pericolosi.</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Cerca persone capaci di contattare e procurare nuovi clienti (privati, condomini e aziende, lavanderie - autolavaggi - caseifici - oleifici - marmisti - sartorie ecc.)</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xml:space="preserve">Per allargamento zona di competenza lavorativa, con disponibilità </w:t>
            </w:r>
            <w:r w:rsidRPr="002F3843">
              <w:rPr>
                <w:rFonts w:ascii="Helvetica" w:hAnsi="Helvetica"/>
                <w:color w:val="5A5A5A"/>
                <w:sz w:val="24"/>
                <w:szCs w:val="24"/>
                <w:shd w:val="clear" w:color="auto" w:fill="FFFFFF"/>
              </w:rPr>
              <w:lastRenderedPageBreak/>
              <w:t>immediata.</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Assicuriamo e garantiamo il pagamento della quota percentuale che è del 15% (quindici), al momento stesso della riscossione di ogni singolo intervento procurato.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Non è un call-center (centralinisti) - non è un porta a porta</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Se sei veramente interessato i nostri contatti sono : uff. 0815361135 - cell. (h/24) - 3454639090 - No perditempo</w:t>
            </w:r>
          </w:p>
          <w:p w:rsidR="00E27689" w:rsidRPr="002F3843" w:rsidRDefault="00CD6827" w:rsidP="00B250BB">
            <w:pPr>
              <w:widowControl w:val="0"/>
              <w:autoSpaceDE w:val="0"/>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CONSULENTI</w:t>
            </w:r>
          </w:p>
          <w:p w:rsidR="00CD6827" w:rsidRPr="002F3843" w:rsidRDefault="00CD6827" w:rsidP="00B250BB">
            <w:pPr>
              <w:widowControl w:val="0"/>
              <w:autoSpaceDE w:val="0"/>
              <w:rPr>
                <w:rStyle w:val="apple-converted-space"/>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La R.C.S.GROUP SRL ricerca per la propria sede di Benevento Operatori del recupero del credito per potenziamento del proprio organico.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Il candidato dovrà occuparsi della gestione dei crediti delle principali imprese del settore commerciale e bancario.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Cerchiamo persone determinate,serie e professionali,con forte motivazione e buone doti comunicative.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Si offre: supporto,affidamento continuo e dinamico-trasparenza totale e visibilità sulle proprie attivazioni mediante gestionale,compenso con base fissa e percentuali.</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Inviare C.V. all'indirizzo mail curriculum@rcsg.it.</w:t>
            </w:r>
            <w:r w:rsidRPr="002F3843">
              <w:rPr>
                <w:rStyle w:val="apple-converted-space"/>
                <w:rFonts w:ascii="Helvetica" w:hAnsi="Helvetica"/>
                <w:color w:val="5A5A5A"/>
                <w:sz w:val="24"/>
                <w:szCs w:val="24"/>
                <w:shd w:val="clear" w:color="auto" w:fill="FFFFFF"/>
              </w:rPr>
              <w:t> </w:t>
            </w:r>
          </w:p>
          <w:p w:rsidR="00CD6827" w:rsidRPr="002F3843" w:rsidRDefault="00CD6827" w:rsidP="00B250BB">
            <w:pPr>
              <w:widowControl w:val="0"/>
              <w:autoSpaceDE w:val="0"/>
              <w:rPr>
                <w:rStyle w:val="apple-converted-space"/>
                <w:rFonts w:ascii="Helvetica" w:hAnsi="Helvetica"/>
                <w:color w:val="5A5A5A"/>
                <w:sz w:val="24"/>
                <w:szCs w:val="24"/>
              </w:rPr>
            </w:pPr>
            <w:r w:rsidRPr="002F3843">
              <w:rPr>
                <w:rStyle w:val="apple-converted-space"/>
                <w:rFonts w:ascii="Helvetica" w:hAnsi="Helvetica"/>
                <w:color w:val="5A5A5A"/>
                <w:sz w:val="24"/>
                <w:szCs w:val="24"/>
              </w:rPr>
              <w:t>COMMESSA</w:t>
            </w:r>
          </w:p>
          <w:p w:rsidR="00CD6827" w:rsidRPr="002F3843" w:rsidRDefault="00CD6827" w:rsidP="00B250BB">
            <w:pPr>
              <w:widowControl w:val="0"/>
              <w:autoSpaceDE w:val="0"/>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 xml:space="preserve">Si ricerca commessa con esperienza per esercizio commerciale in Telese (Bn). Il candidato deve rispondere ai seguenti requisiti: Sesso Femminile; età compresa tra 25 e 35 anni; residenza in Telese o paesi limitrofi. Inviare curriculum con foto recente all'indirizzo: </w:t>
            </w:r>
            <w:hyperlink r:id="rId40" w:history="1">
              <w:r w:rsidRPr="002F3843">
                <w:rPr>
                  <w:rStyle w:val="Collegamentoipertestuale"/>
                  <w:rFonts w:ascii="Helvetica" w:hAnsi="Helvetica"/>
                  <w:sz w:val="24"/>
                  <w:szCs w:val="24"/>
                  <w:shd w:val="clear" w:color="auto" w:fill="FFFFFF"/>
                </w:rPr>
                <w:t>otticadecenzo@gmail.com</w:t>
              </w:r>
            </w:hyperlink>
          </w:p>
          <w:p w:rsidR="00CD6827" w:rsidRPr="002F3843" w:rsidRDefault="00CD6827" w:rsidP="00B250BB">
            <w:pPr>
              <w:widowControl w:val="0"/>
              <w:autoSpaceDE w:val="0"/>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BARMAN</w:t>
            </w:r>
          </w:p>
          <w:p w:rsidR="00CD6827" w:rsidRPr="002F3843" w:rsidRDefault="00CD6827" w:rsidP="00B250BB">
            <w:pPr>
              <w:widowControl w:val="0"/>
              <w:autoSpaceDE w:val="0"/>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si ricerca addetta/o al bar in benevento per bar con food, si richiede serietà ed affidabilità se interessati potete inviare curiculum con foto e num di tel</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xml:space="preserve">all'indirizzo ; </w:t>
            </w:r>
            <w:hyperlink r:id="rId41" w:history="1">
              <w:r w:rsidRPr="002F3843">
                <w:rPr>
                  <w:rStyle w:val="Collegamentoipertestuale"/>
                  <w:rFonts w:ascii="Helvetica" w:hAnsi="Helvetica"/>
                  <w:sz w:val="24"/>
                  <w:szCs w:val="24"/>
                  <w:shd w:val="clear" w:color="auto" w:fill="FFFFFF"/>
                </w:rPr>
                <w:t>saporemediterraneovu@libero.it</w:t>
              </w:r>
            </w:hyperlink>
          </w:p>
          <w:p w:rsidR="00CD6827" w:rsidRPr="002F3843" w:rsidRDefault="00CD6827" w:rsidP="00B250BB">
            <w:pPr>
              <w:widowControl w:val="0"/>
              <w:autoSpaceDE w:val="0"/>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CONSULENTE</w:t>
            </w:r>
          </w:p>
          <w:p w:rsidR="00CD6827" w:rsidRPr="002F3843" w:rsidRDefault="00CD6827" w:rsidP="00B250BB">
            <w:pPr>
              <w:widowControl w:val="0"/>
              <w:autoSpaceDE w:val="0"/>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PPC Srl,società leader nella categoria Servizi alle Aziende,operante su tutto il territorio nazionale,ricerca 2 ambosessi 25/35 anni moto/automuniti,per ricoprire la posizione di Consulente Commerciale MultiUtilities.</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Si offre: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Training formativo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Supporto dedicato costante e puntuale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Retribuzione mensile di 800 Euro/netti,a prescindere dalla produzione.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Premi e benefit mensili al raggiungimento dei target assegnati,che permettono di triplicare l'importo fisso mensile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Appuntamenti di telemarketing prefissati (circa 4 al giorno)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Si richiede: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Esperienza o conoscenza nel campo Telefonia e/o Energia</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Attitudine al lavoro per obiettivi</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Predisposizione ai rapporti interpersonali ed alla vendita in genere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Disponibilità full time dal Lunedi al Venerdi</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Forte motivazione nel far parte di uno dei team commerciali più importanti in Italia</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xml:space="preserve">La fase di colloquio e di formazione verranno effettuate presso la </w:t>
            </w:r>
            <w:r w:rsidRPr="002F3843">
              <w:rPr>
                <w:rFonts w:ascii="Helvetica" w:hAnsi="Helvetica"/>
                <w:color w:val="5A5A5A"/>
                <w:sz w:val="24"/>
                <w:szCs w:val="24"/>
                <w:shd w:val="clear" w:color="auto" w:fill="FFFFFF"/>
              </w:rPr>
              <w:lastRenderedPageBreak/>
              <w:t>sede di Napoli,in seguito si inizierà a lavorare sulla propria zona di competenza.</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Per info inviare curriculum vitae dettagliato,indicando nella mail la dicitura "Consulente Commerciale" alla mail </w:t>
            </w:r>
            <w:hyperlink r:id="rId42" w:history="1">
              <w:r w:rsidRPr="002F3843">
                <w:rPr>
                  <w:rStyle w:val="Collegamentoipertestuale"/>
                  <w:rFonts w:ascii="Helvetica" w:hAnsi="Helvetica"/>
                  <w:sz w:val="24"/>
                  <w:szCs w:val="24"/>
                  <w:shd w:val="clear" w:color="auto" w:fill="FFFFFF"/>
                </w:rPr>
                <w:t>selezionepersonale@ppc-srl.it</w:t>
              </w:r>
            </w:hyperlink>
          </w:p>
          <w:p w:rsidR="00CD6827" w:rsidRPr="002F3843" w:rsidRDefault="00CD6827" w:rsidP="00B250BB">
            <w:pPr>
              <w:widowControl w:val="0"/>
              <w:autoSpaceDE w:val="0"/>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TECNICI</w:t>
            </w:r>
          </w:p>
          <w:p w:rsidR="00CD6827" w:rsidRPr="002F3843" w:rsidRDefault="00CD6827" w:rsidP="00B250BB">
            <w:pPr>
              <w:widowControl w:val="0"/>
              <w:autoSpaceDE w:val="0"/>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ffermato studio di Progettazioni</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Per ampliamento proprio organico ricerca personale con competenze tecniche, anche prime esperienze.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(Geometri, Agrotecnici, Architetti, Ingegneri, Agronomi, Geologi, Liceali con minima esperienze).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Si chiede capacità all'uso software CAD (meglio se Allplan) e Primus.</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Il rapporto di Lavoro è a Progetto in sede.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Per info 3396968580 - 0824985332</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xml:space="preserve">Preferibile inviare curriculum a: </w:t>
            </w:r>
            <w:hyperlink r:id="rId43" w:history="1">
              <w:r w:rsidRPr="002F3843">
                <w:rPr>
                  <w:rStyle w:val="Collegamentoipertestuale"/>
                  <w:rFonts w:ascii="Helvetica" w:hAnsi="Helvetica"/>
                  <w:sz w:val="24"/>
                  <w:szCs w:val="24"/>
                  <w:shd w:val="clear" w:color="auto" w:fill="FFFFFF"/>
                </w:rPr>
                <w:t>verzino@pec.it</w:t>
              </w:r>
            </w:hyperlink>
          </w:p>
          <w:p w:rsidR="00CD6827" w:rsidRPr="002F3843" w:rsidRDefault="00CD6827" w:rsidP="00B250BB">
            <w:pPr>
              <w:widowControl w:val="0"/>
              <w:autoSpaceDE w:val="0"/>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AREA MANAGER</w:t>
            </w:r>
          </w:p>
          <w:p w:rsidR="00CD6827" w:rsidRPr="002F3843" w:rsidRDefault="00CD6827" w:rsidP="00B250BB">
            <w:pPr>
              <w:widowControl w:val="0"/>
              <w:autoSpaceDE w:val="0"/>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Treader di energia elettrica e gas che opera sul tutto il territorio nazionale.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Cerca 2 Area Manager e 4 consulenti</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Si offre: fisso mensile;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Gettone x acquisizione di ogni cliente;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Ricorrente mese ;</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Gare trimestrali.</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xml:space="preserve">Inviare curriculum vitae A : </w:t>
            </w:r>
            <w:hyperlink r:id="rId44" w:history="1">
              <w:r w:rsidRPr="002F3843">
                <w:rPr>
                  <w:rStyle w:val="Collegamentoipertestuale"/>
                  <w:rFonts w:ascii="Helvetica" w:hAnsi="Helvetica"/>
                  <w:sz w:val="24"/>
                  <w:szCs w:val="24"/>
                  <w:shd w:val="clear" w:color="auto" w:fill="FFFFFF"/>
                </w:rPr>
                <w:t>sernellifabio@gmail.com</w:t>
              </w:r>
            </w:hyperlink>
            <w:r w:rsidRPr="002F3843">
              <w:rPr>
                <w:rFonts w:ascii="Helvetica" w:hAnsi="Helvetica"/>
                <w:color w:val="5A5A5A"/>
                <w:sz w:val="24"/>
                <w:szCs w:val="24"/>
                <w:shd w:val="clear" w:color="auto" w:fill="FFFFFF"/>
              </w:rPr>
              <w:t xml:space="preserve"> </w:t>
            </w:r>
          </w:p>
          <w:p w:rsidR="00CD6827" w:rsidRPr="002F3843" w:rsidRDefault="00CD6827" w:rsidP="00B250BB">
            <w:pPr>
              <w:widowControl w:val="0"/>
              <w:autoSpaceDE w:val="0"/>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TATA</w:t>
            </w:r>
          </w:p>
          <w:p w:rsidR="00CD6827" w:rsidRPr="002F3843" w:rsidRDefault="00CD6827" w:rsidP="00B250BB">
            <w:pPr>
              <w:widowControl w:val="0"/>
              <w:autoSpaceDE w:val="0"/>
              <w:rPr>
                <w:color w:val="786953"/>
                <w:sz w:val="24"/>
                <w:szCs w:val="24"/>
                <w:shd w:val="clear" w:color="auto" w:fill="FFFFFF"/>
              </w:rPr>
            </w:pPr>
            <w:r w:rsidRPr="002F3843">
              <w:rPr>
                <w:rFonts w:ascii="Helvetica" w:hAnsi="Helvetica"/>
                <w:color w:val="5A5A5A"/>
                <w:sz w:val="24"/>
                <w:szCs w:val="24"/>
                <w:shd w:val="clear" w:color="auto" w:fill="FFFFFF"/>
              </w:rPr>
              <w:t>Cerco Tata con esperienza per un bambino di un anno a Benevento. Possibilità di pernottamento in casa con camera e bagno autonomo.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No fumatrice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Disponibilità a muoversi alcuni week end periodi festivi e agosto.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Necessarie referenze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Telefonare per ulteriori dettagli 3333599307</w:t>
            </w: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pStyle w:val="Nessunaspaziatura"/>
              <w:jc w:val="center"/>
              <w:rPr>
                <w:sz w:val="28"/>
                <w:szCs w:val="28"/>
              </w:rPr>
            </w:pPr>
          </w:p>
        </w:tc>
        <w:tc>
          <w:tcPr>
            <w:tcW w:w="6517" w:type="dxa"/>
          </w:tcPr>
          <w:p w:rsidR="003E4852" w:rsidRPr="002F3843" w:rsidRDefault="003E4852" w:rsidP="00B250BB">
            <w:pPr>
              <w:pStyle w:val="Nessunaspaziatura"/>
              <w:jc w:val="center"/>
              <w:rPr>
                <w:sz w:val="24"/>
                <w:szCs w:val="24"/>
              </w:rPr>
            </w:pPr>
            <w:r w:rsidRPr="002F3843">
              <w:rPr>
                <w:sz w:val="24"/>
                <w:szCs w:val="24"/>
              </w:rPr>
              <w:t>CASERTA E PROVINCIA</w:t>
            </w:r>
          </w:p>
          <w:p w:rsidR="003E4852" w:rsidRPr="002F3843" w:rsidRDefault="00CD6827" w:rsidP="00B250BB">
            <w:pPr>
              <w:widowControl w:val="0"/>
              <w:autoSpaceDE w:val="0"/>
              <w:rPr>
                <w:color w:val="786953"/>
                <w:sz w:val="24"/>
                <w:szCs w:val="24"/>
              </w:rPr>
            </w:pPr>
            <w:r w:rsidRPr="002F3843">
              <w:rPr>
                <w:color w:val="786953"/>
                <w:sz w:val="24"/>
                <w:szCs w:val="24"/>
              </w:rPr>
              <w:t>PERSONALE</w:t>
            </w:r>
          </w:p>
          <w:p w:rsidR="00CD6827" w:rsidRPr="002F3843" w:rsidRDefault="00CD6827" w:rsidP="00B250BB">
            <w:pPr>
              <w:widowControl w:val="0"/>
              <w:autoSpaceDE w:val="0"/>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Per imminente start up presso diversi centri commerciali della campania, ricerchiamo promoter e addetti alle vendite da inserire nel settore telecomunicazioni.</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La nostra azienda, leader da anni in questa attività offre fisso e provvigioni sul venduto.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Il candidato ideale è automunito, predisposto al contatto con la clientela e abile nel problem solving.</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xml:space="preserve">Inviare un cv a: </w:t>
            </w:r>
            <w:hyperlink r:id="rId45" w:history="1">
              <w:r w:rsidRPr="002F3843">
                <w:rPr>
                  <w:rStyle w:val="Collegamentoipertestuale"/>
                  <w:rFonts w:ascii="Helvetica" w:hAnsi="Helvetica"/>
                  <w:sz w:val="24"/>
                  <w:szCs w:val="24"/>
                  <w:shd w:val="clear" w:color="auto" w:fill="FFFFFF"/>
                </w:rPr>
                <w:t>lavoraincampania2017@gmail.com</w:t>
              </w:r>
            </w:hyperlink>
          </w:p>
          <w:p w:rsidR="00CD6827" w:rsidRPr="002F3843" w:rsidRDefault="00CD6827" w:rsidP="00B250BB">
            <w:pPr>
              <w:widowControl w:val="0"/>
              <w:autoSpaceDE w:val="0"/>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FORNAIO</w:t>
            </w:r>
          </w:p>
          <w:p w:rsidR="00CD6827" w:rsidRPr="002F3843" w:rsidRDefault="00CD6827" w:rsidP="00B250BB">
            <w:pPr>
              <w:widowControl w:val="0"/>
              <w:autoSpaceDE w:val="0"/>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Salve cerchiamo un ragazzo fornaio esperto NO PIZZAIOLO NO ALLE PRIME ESPERIENZE per pizzeria zona parete. Lavoro pomeridiano serale con un giorno di riposo a settimana. Solo persone serie grazie 3299764077</w:t>
            </w:r>
          </w:p>
          <w:p w:rsidR="00CD6827" w:rsidRPr="002F3843" w:rsidRDefault="00CD6827" w:rsidP="00B250BB">
            <w:pPr>
              <w:widowControl w:val="0"/>
              <w:autoSpaceDE w:val="0"/>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OPERATORI CALL CENTER</w:t>
            </w:r>
          </w:p>
          <w:p w:rsidR="00CD6827" w:rsidRPr="002F3843" w:rsidRDefault="00CD6827" w:rsidP="00B250BB">
            <w:pPr>
              <w:widowControl w:val="0"/>
              <w:autoSpaceDE w:val="0"/>
              <w:rPr>
                <w:rStyle w:val="apple-converted-space"/>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All-Prime specializzata in soluzioni e servizi di consulenza di call contact center.</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xml:space="preserve">Essendo in espansione, ricerca per la sede di AVERSA 10 OPERATRICI call center, con un minimo di esperienza nel campo, </w:t>
            </w:r>
            <w:r w:rsidRPr="002F3843">
              <w:rPr>
                <w:rFonts w:ascii="Helvetica" w:hAnsi="Helvetica"/>
                <w:color w:val="5A5A5A"/>
                <w:sz w:val="24"/>
                <w:szCs w:val="24"/>
                <w:shd w:val="clear" w:color="auto" w:fill="FFFFFF"/>
              </w:rPr>
              <w:lastRenderedPageBreak/>
              <w:t>per l energia e telefonia.</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Si richiedono persone motivate, serie e con voglia di lavorare!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Completano il profilo spiccate doti comunicative, il desiderio di misurarsi in un contesto giovane e gratificante dal punto di vista economico e professionale.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Si offrono: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-Formazione interna gratuita</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-Retribuzione giornaliera ai massimi livelli di mercato con fisso garantito + provvigioni</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-Possibilità di crescita all'interno della struttura</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Il lavoro si svolge su turni part-time di 5 ore dal Lunedì al sabato.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Turno mattina 10:00-15:00</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Turno pomeriggio 15:00-20:00</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INVIARE CURRICULUM al nostro indirizzo mail: call.rachele@gmail.com e specificare un numero di cellulare sul quale essere ricontattati oppure TELEFONARE ai nostri numeri:</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335 1502147 oppure al 081 19169797</w:t>
            </w:r>
            <w:r w:rsidRPr="002F3843">
              <w:rPr>
                <w:rStyle w:val="apple-converted-space"/>
                <w:rFonts w:ascii="Helvetica" w:hAnsi="Helvetica"/>
                <w:color w:val="5A5A5A"/>
                <w:sz w:val="24"/>
                <w:szCs w:val="24"/>
                <w:shd w:val="clear" w:color="auto" w:fill="FFFFFF"/>
              </w:rPr>
              <w:t> </w:t>
            </w:r>
          </w:p>
          <w:p w:rsidR="00CD6827" w:rsidRPr="002F3843" w:rsidRDefault="00CD6827" w:rsidP="00B250BB">
            <w:pPr>
              <w:widowControl w:val="0"/>
              <w:autoSpaceDE w:val="0"/>
              <w:rPr>
                <w:rStyle w:val="apple-converted-space"/>
                <w:rFonts w:ascii="Helvetica" w:hAnsi="Helvetica"/>
                <w:color w:val="5A5A5A"/>
                <w:sz w:val="24"/>
                <w:szCs w:val="24"/>
                <w:shd w:val="clear" w:color="auto" w:fill="FFFFFF"/>
              </w:rPr>
            </w:pPr>
            <w:r w:rsidRPr="002F3843">
              <w:rPr>
                <w:rStyle w:val="apple-converted-space"/>
                <w:rFonts w:ascii="Helvetica" w:hAnsi="Helvetica"/>
                <w:color w:val="5A5A5A"/>
                <w:sz w:val="24"/>
                <w:szCs w:val="24"/>
                <w:shd w:val="clear" w:color="auto" w:fill="FFFFFF"/>
              </w:rPr>
              <w:t>CONSULENTE</w:t>
            </w:r>
          </w:p>
          <w:p w:rsidR="00CD6827" w:rsidRPr="002F3843" w:rsidRDefault="00CD6827" w:rsidP="00B250BB">
            <w:pPr>
              <w:widowControl w:val="0"/>
              <w:autoSpaceDE w:val="0"/>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TECNOCASA AVERSA, Seleziona candidati che vogliono intraprendere la professione di agente immobiliare per ampliare il nostro organico.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Offriamo: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Corsi gratuiti di formazione aziendali presso la scuola del Gruppo Tecnocasa;</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Inquadramento previsto dalle normative vigenti</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Fisso mensile 600,00 €</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Provvigioni (mensili) proporzionate in base alla produttività;</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Affiancamento qualificato;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I Requisiti sono: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Età compresa tra i 18 e i 26 anni;</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Diploma di maturità;</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Auto/moto munito;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Residenza in zona o limitrofe;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xml:space="preserve">Inviaci il tuo curriculum vitae con foto all'indirizzo </w:t>
            </w:r>
            <w:hyperlink r:id="rId46" w:history="1">
              <w:r w:rsidRPr="002F3843">
                <w:rPr>
                  <w:rStyle w:val="Collegamentoipertestuale"/>
                  <w:rFonts w:ascii="Helvetica" w:hAnsi="Helvetica"/>
                  <w:sz w:val="24"/>
                  <w:szCs w:val="24"/>
                  <w:shd w:val="clear" w:color="auto" w:fill="FFFFFF"/>
                </w:rPr>
                <w:t>tecnocasacasalnuovo@gmail.com</w:t>
              </w:r>
            </w:hyperlink>
          </w:p>
          <w:p w:rsidR="00CD6827" w:rsidRPr="002F3843" w:rsidRDefault="00CD6827" w:rsidP="00B250BB">
            <w:pPr>
              <w:widowControl w:val="0"/>
              <w:autoSpaceDE w:val="0"/>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PERSONALE</w:t>
            </w:r>
          </w:p>
          <w:p w:rsidR="00CD6827" w:rsidRPr="002F3843" w:rsidRDefault="00CD6827" w:rsidP="00B250BB">
            <w:pPr>
              <w:widowControl w:val="0"/>
              <w:autoSpaceDE w:val="0"/>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Disponi di almeno due ore del tuo tempo quotidiano da dedicare ad una attività redditizia?</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Ti piacerebbe essere gratificato anche moralmente aiutando gli altri, dando la possibilità di recuperare somme di denaro ad aziende e privati?</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Ora posso inserirti in una bellissima attività senza dover sopportare alcun costo....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Contattami, potrai valutare e decidere senza alcun impegno economico.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339 1867543</w:t>
            </w:r>
          </w:p>
          <w:p w:rsidR="00CD6827" w:rsidRPr="002F3843" w:rsidRDefault="00CD6827" w:rsidP="00B250BB">
            <w:pPr>
              <w:widowControl w:val="0"/>
              <w:autoSpaceDE w:val="0"/>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OPERATORI CALL CENTER</w:t>
            </w:r>
          </w:p>
          <w:p w:rsidR="00CD6827" w:rsidRPr="002F3843" w:rsidRDefault="00CD6827" w:rsidP="00B250BB">
            <w:pPr>
              <w:widowControl w:val="0"/>
              <w:autoSpaceDE w:val="0"/>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Docet srl., Partner Vodafone Consumer Unit, seleziona per la sede di Aversa in via Kennedy, nei pressi della metro e della stazione FS,</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candidati con la mansione di consulente telefonico per la vendita di servizi e prodotti telefonici per mercato residenziale (fisso).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lastRenderedPageBreak/>
              <w:t>Cerchiamo persone determinate, che sappiamo comunicare e abbiamo attitudine alla vendita;</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Le candidature con esperienza avranno carattere preferenziale.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OFFRIAMO: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-Fisso mensile garantito + alte provvigioni su ogni singolo contratto senza obbligo di obbiettivi (circa 50€) + Premi produzione.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Turni part time di 4 ore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(16.00 alle 20.00).</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In accordo con il team leader si deciderà la possibilità di fare anche full time dopo il periodo di start up.</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Se ti ritieni idoneo e sei realmente interessato alla nostra proposta</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Inviaci il tuo curriculum alla mail selezioni@docetsrl.it</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Tel 0814202419</w:t>
            </w:r>
          </w:p>
          <w:p w:rsidR="00CD6827" w:rsidRPr="002F3843" w:rsidRDefault="00CD6827" w:rsidP="00B250BB">
            <w:pPr>
              <w:widowControl w:val="0"/>
              <w:autoSpaceDE w:val="0"/>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OPERATORI CALL CENTER</w:t>
            </w:r>
          </w:p>
          <w:p w:rsidR="00CD6827" w:rsidRPr="002F3843" w:rsidRDefault="00CD6827" w:rsidP="00B250BB">
            <w:pPr>
              <w:widowControl w:val="0"/>
              <w:autoSpaceDE w:val="0"/>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Call Center Smile Service con sede operativa ad Aversa (CE) in Via dell'Archeologia 54/b (Parco dei Fiori) seleziona operatori,outbound e agenti porta a porta. Selezioniamo persone dinamiche , solari e con buona dialettica da inserire all'interno del proprio team.</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La sede dispone di parcheggio riservato.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Il lavoro si svolge in turni part- time: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MATTINA 10:00 / 15:00</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POMERIGGIO 15:15 / 20:15</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Si garantisce formazione e affiancamento, possibilità concreta e reale di crescita aziendale all'interno dei team.</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Retribuzione fissa di 500€ + incentivi</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info@smileserviceweb.com</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TEL. 081 18903814 / FAX 081 18706285</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Facebook: Smile Service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hyperlink r:id="rId47" w:history="1">
              <w:r w:rsidRPr="002F3843">
                <w:rPr>
                  <w:rStyle w:val="Collegamentoipertestuale"/>
                  <w:rFonts w:ascii="Helvetica" w:hAnsi="Helvetica"/>
                  <w:sz w:val="24"/>
                  <w:szCs w:val="24"/>
                  <w:shd w:val="clear" w:color="auto" w:fill="FFFFFF"/>
                </w:rPr>
                <w:t>www.smileserviceweb.com</w:t>
              </w:r>
            </w:hyperlink>
          </w:p>
          <w:p w:rsidR="00CD6827" w:rsidRPr="002F3843" w:rsidRDefault="00CD6827" w:rsidP="00B250BB">
            <w:pPr>
              <w:widowControl w:val="0"/>
              <w:autoSpaceDE w:val="0"/>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COLLABORATORE</w:t>
            </w:r>
          </w:p>
          <w:p w:rsidR="00CD6827" w:rsidRPr="002F3843" w:rsidRDefault="00CD6827" w:rsidP="00B250BB">
            <w:pPr>
              <w:widowControl w:val="0"/>
              <w:autoSpaceDE w:val="0"/>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Aiuto fotografia e post-produzione fotografica. Conoscitore del mondo della fotografia cerimoniale .Capace di realizzare e post-produrre fotografie di qualità con la massima eleganza. Ottima conoscenza dei programmi Adobe Photoshop e Lightroom. Disponibile al supporto per eventi e attività di ripresa fotografica come aiuto fotografo. Per la posizione è necessaria la presenza nella sede di Aversa periodicamente e/o all'occorrenza. Agenda libera "GIÀ ESPERTO" non si considerano apprendisti al momento. 3357651387</w:t>
            </w:r>
          </w:p>
          <w:p w:rsidR="00CD6827" w:rsidRPr="002F3843" w:rsidRDefault="002F3843" w:rsidP="00B250BB">
            <w:pPr>
              <w:widowControl w:val="0"/>
              <w:autoSpaceDE w:val="0"/>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BARMAN</w:t>
            </w:r>
          </w:p>
          <w:p w:rsidR="002F3843" w:rsidRPr="002F3843" w:rsidRDefault="002F3843" w:rsidP="00B250BB">
            <w:pPr>
              <w:widowControl w:val="0"/>
              <w:autoSpaceDE w:val="0"/>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Per prossima apertura lounge bar Santa Maria Capua Vetere, cercasi barman - barista macchinista esperto.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Inizio impiego , prima settimana di maggio.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Si richiede serietà , voglia di lavorare, dinamicità , educazione e gentilezza.</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Per candidarsi inviare cv con foto ed autorizzazione trattamento dati personali a 1/2 email. Se in possesso dei requisiti sarete ricontattati per un colloquio conoscitivo.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Astenersi perditempo. 3463361431</w:t>
            </w:r>
          </w:p>
          <w:p w:rsidR="002F3843" w:rsidRPr="002F3843" w:rsidRDefault="002F3843" w:rsidP="00B250BB">
            <w:pPr>
              <w:widowControl w:val="0"/>
              <w:autoSpaceDE w:val="0"/>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BADANTE</w:t>
            </w:r>
          </w:p>
          <w:p w:rsidR="002F3843" w:rsidRPr="002F3843" w:rsidRDefault="002F3843" w:rsidP="00B250BB">
            <w:pPr>
              <w:widowControl w:val="0"/>
              <w:autoSpaceDE w:val="0"/>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 xml:space="preserve">Cerco badante solo notte 350 euro mensili ore 20.00 08.00 per signora sulla sedia a rotelle ma lucida di mente solo donne chiamate </w:t>
            </w:r>
            <w:r w:rsidRPr="002F3843">
              <w:rPr>
                <w:rFonts w:ascii="Helvetica" w:hAnsi="Helvetica"/>
                <w:color w:val="5A5A5A"/>
                <w:sz w:val="24"/>
                <w:szCs w:val="24"/>
                <w:shd w:val="clear" w:color="auto" w:fill="FFFFFF"/>
              </w:rPr>
              <w:lastRenderedPageBreak/>
              <w:t>per info rosanna 3383928006</w:t>
            </w: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pStyle w:val="Nessunaspaziatura"/>
              <w:jc w:val="center"/>
              <w:rPr>
                <w:sz w:val="28"/>
                <w:szCs w:val="28"/>
              </w:rPr>
            </w:pPr>
          </w:p>
        </w:tc>
        <w:tc>
          <w:tcPr>
            <w:tcW w:w="6517" w:type="dxa"/>
          </w:tcPr>
          <w:p w:rsidR="003E4852" w:rsidRPr="002F3843" w:rsidRDefault="003E4852" w:rsidP="00B250BB">
            <w:pPr>
              <w:pStyle w:val="Nessunaspaziatura"/>
              <w:jc w:val="center"/>
              <w:rPr>
                <w:sz w:val="24"/>
                <w:szCs w:val="24"/>
              </w:rPr>
            </w:pPr>
            <w:r w:rsidRPr="002F3843">
              <w:rPr>
                <w:sz w:val="24"/>
                <w:szCs w:val="24"/>
              </w:rPr>
              <w:t>SALERNO E PROVINCIA</w:t>
            </w:r>
          </w:p>
          <w:p w:rsidR="003E4852" w:rsidRPr="002F3843" w:rsidRDefault="002F3843" w:rsidP="00B250BB">
            <w:pPr>
              <w:widowControl w:val="0"/>
              <w:autoSpaceDE w:val="0"/>
              <w:rPr>
                <w:rFonts w:ascii="Tahoma" w:hAnsi="Tahoma" w:cs="Tahoma"/>
                <w:color w:val="786953"/>
                <w:sz w:val="24"/>
                <w:szCs w:val="24"/>
              </w:rPr>
            </w:pPr>
            <w:r w:rsidRPr="002F3843">
              <w:rPr>
                <w:rFonts w:ascii="Tahoma" w:hAnsi="Tahoma" w:cs="Tahoma"/>
                <w:color w:val="786953"/>
                <w:sz w:val="24"/>
                <w:szCs w:val="24"/>
              </w:rPr>
              <w:t>AGENTE</w:t>
            </w:r>
          </w:p>
          <w:p w:rsidR="002F3843" w:rsidRPr="002F3843" w:rsidRDefault="002F3843" w:rsidP="00B250BB">
            <w:pPr>
              <w:widowControl w:val="0"/>
              <w:autoSpaceDE w:val="0"/>
              <w:rPr>
                <w:rStyle w:val="apple-converted-space"/>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Menaboo azienda operante nel campo delle arti grafiche e del web è alla ricerca di n.1 responsabile commerciale (Agente procacciatore) per la zone di Salerno, da inserire in organico con urgenza..</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Il candidato/a ideale è un professionista tra i 25-55 anni preferibilmente con esperienza nel campo commerciale, intraprendente, capace di gestirsi in autonomia, con ottime capacità relazionali da impiegare nel rapporto con la clientela e con i diretti collaboratori.</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Il Responsabile commerciale avrà il compito di:</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curare i rapporti con il portafoglio clienti</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sviluppare il portafoglio attraverso l'acquisizione ed ampliamento di nuovi clienti nei settori già di in essere.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acquisire nuovi clienti in nuovi settori di interesse dell'azienda.</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raggiungere gli obiettivi di vendita dell'area assegnata .</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relazionare periodicamente per monitorare il rapporto con la clientela ed il livello di soddisfazione.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Si offre ottima retribuzione provvigionale con bonus al raggiungimento di obiettivi mensili e rimborso spese.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No porta a porta. No volantinaggio. No perditempo.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Inviare CV aggiornato con foto recente in allegato all'indirizzo e-mail: info@menaboo.com</w:t>
            </w:r>
            <w:r w:rsidRPr="002F3843">
              <w:rPr>
                <w:rStyle w:val="apple-converted-space"/>
                <w:rFonts w:ascii="Helvetica" w:hAnsi="Helvetica"/>
                <w:color w:val="5A5A5A"/>
                <w:sz w:val="24"/>
                <w:szCs w:val="24"/>
                <w:shd w:val="clear" w:color="auto" w:fill="FFFFFF"/>
              </w:rPr>
              <w:t> </w:t>
            </w:r>
          </w:p>
          <w:p w:rsidR="002F3843" w:rsidRPr="002F3843" w:rsidRDefault="002F3843" w:rsidP="00B250BB">
            <w:pPr>
              <w:widowControl w:val="0"/>
              <w:autoSpaceDE w:val="0"/>
              <w:rPr>
                <w:rStyle w:val="apple-converted-space"/>
                <w:rFonts w:ascii="Helvetica" w:hAnsi="Helvetica"/>
                <w:color w:val="5A5A5A"/>
                <w:sz w:val="24"/>
                <w:szCs w:val="24"/>
                <w:shd w:val="clear" w:color="auto" w:fill="FFFFFF"/>
              </w:rPr>
            </w:pPr>
            <w:r w:rsidRPr="002F3843">
              <w:rPr>
                <w:rStyle w:val="apple-converted-space"/>
                <w:rFonts w:ascii="Helvetica" w:hAnsi="Helvetica"/>
                <w:color w:val="5A5A5A"/>
                <w:sz w:val="24"/>
                <w:szCs w:val="24"/>
                <w:shd w:val="clear" w:color="auto" w:fill="FFFFFF"/>
              </w:rPr>
              <w:t>PERSONALE</w:t>
            </w:r>
          </w:p>
          <w:p w:rsidR="002F3843" w:rsidRPr="002F3843" w:rsidRDefault="002F3843" w:rsidP="00B250BB">
            <w:pPr>
              <w:widowControl w:val="0"/>
              <w:autoSpaceDE w:val="0"/>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L' agenzia Tecnocasa Salerno(Lungoirno) ricerca 4 persone da inserire nel proprio organico. Vieni a scoprire un lavoro interessante e dinamico che richiede conoscenze multidisciplinari ed una spiccata attitudine per i rapporti interpersonali. Sarai seguito dai nostri professionisti e supportato da una formazione permanente e gratuita. Nel gruppo Tecnocasa, potrai contare sulle tue capacità, ma anche sulla forza che deriva dall'essere parte di una realtà consolidata e strutturata. Invia il tuo curriculum, oppure contattaci al numero 089700930.</w:t>
            </w:r>
          </w:p>
          <w:p w:rsidR="002F3843" w:rsidRPr="002F3843" w:rsidRDefault="002F3843" w:rsidP="00B250BB">
            <w:pPr>
              <w:widowControl w:val="0"/>
              <w:autoSpaceDE w:val="0"/>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COMMESSA</w:t>
            </w:r>
          </w:p>
          <w:p w:rsidR="002F3843" w:rsidRPr="002F3843" w:rsidRDefault="002F3843" w:rsidP="00B250BB">
            <w:pPr>
              <w:widowControl w:val="0"/>
              <w:autoSpaceDE w:val="0"/>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Cercasi commessa/o dai 18 anni in su per lavoro in Negozio di Fumetti/hobbistica.</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Si richiedono: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Minima Conoscenza prodotti e settori delle categorie merceologiche fumetti, animazione, merchandising legato al mondo del fumetto, giochi da tavolo, giochi di carte collezionabili.</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Conoscenze territoriali del luogo di lavoro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Spiccata attitudine al contatto con il pubblico e alla gestione del cliente.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Capacità organizzative.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Dinamicità .</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Inviare curriculum comprensivo di recapito telefonico per primo contatto.</w:t>
            </w:r>
          </w:p>
          <w:p w:rsidR="002F3843" w:rsidRPr="002F3843" w:rsidRDefault="002F3843" w:rsidP="00B250BB">
            <w:pPr>
              <w:widowControl w:val="0"/>
              <w:autoSpaceDE w:val="0"/>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ADDETTA UFFICIO</w:t>
            </w:r>
          </w:p>
          <w:p w:rsidR="002F3843" w:rsidRPr="002F3843" w:rsidRDefault="002F3843" w:rsidP="002F3843">
            <w:pPr>
              <w:suppressAutoHyphens w:val="0"/>
              <w:rPr>
                <w:sz w:val="24"/>
                <w:szCs w:val="24"/>
                <w:lang w:eastAsia="it-IT"/>
              </w:rPr>
            </w:pPr>
            <w:r w:rsidRPr="002F3843">
              <w:rPr>
                <w:rFonts w:ascii="Helvetica" w:hAnsi="Helvetica"/>
                <w:color w:val="5A5A5A"/>
                <w:sz w:val="24"/>
                <w:szCs w:val="24"/>
                <w:shd w:val="clear" w:color="auto" w:fill="FFFFFF"/>
                <w:lang w:eastAsia="it-IT"/>
              </w:rPr>
              <w:t>Prestigioso Atelier di Nocera Inferiore seleziona un'addetta all'ufficio con i seguenti requisiti:</w:t>
            </w:r>
            <w:r w:rsidRPr="002F3843">
              <w:rPr>
                <w:rFonts w:ascii="Helvetica" w:hAnsi="Helvetica"/>
                <w:color w:val="5A5A5A"/>
                <w:sz w:val="24"/>
                <w:szCs w:val="24"/>
                <w:lang w:eastAsia="it-IT"/>
              </w:rPr>
              <w:t> </w:t>
            </w:r>
            <w:r w:rsidRPr="002F3843">
              <w:rPr>
                <w:rFonts w:ascii="Helvetica" w:hAnsi="Helvetica"/>
                <w:color w:val="5A5A5A"/>
                <w:sz w:val="24"/>
                <w:szCs w:val="24"/>
                <w:lang w:eastAsia="it-IT"/>
              </w:rPr>
              <w:br/>
            </w:r>
            <w:r w:rsidRPr="002F3843">
              <w:rPr>
                <w:rFonts w:ascii="Helvetica" w:hAnsi="Helvetica"/>
                <w:color w:val="5A5A5A"/>
                <w:sz w:val="24"/>
                <w:szCs w:val="24"/>
                <w:shd w:val="clear" w:color="auto" w:fill="FFFFFF"/>
                <w:lang w:eastAsia="it-IT"/>
              </w:rPr>
              <w:lastRenderedPageBreak/>
              <w:t>1) Età massima 45 anni;</w:t>
            </w:r>
            <w:r w:rsidRPr="002F3843">
              <w:rPr>
                <w:rFonts w:ascii="Helvetica" w:hAnsi="Helvetica"/>
                <w:color w:val="5A5A5A"/>
                <w:sz w:val="24"/>
                <w:szCs w:val="24"/>
                <w:lang w:eastAsia="it-IT"/>
              </w:rPr>
              <w:t> </w:t>
            </w:r>
            <w:r w:rsidRPr="002F3843">
              <w:rPr>
                <w:rFonts w:ascii="Helvetica" w:hAnsi="Helvetica"/>
                <w:color w:val="5A5A5A"/>
                <w:sz w:val="24"/>
                <w:szCs w:val="24"/>
                <w:lang w:eastAsia="it-IT"/>
              </w:rPr>
              <w:br/>
            </w:r>
            <w:r w:rsidRPr="002F3843">
              <w:rPr>
                <w:rFonts w:ascii="Helvetica" w:hAnsi="Helvetica"/>
                <w:color w:val="5A5A5A"/>
                <w:sz w:val="24"/>
                <w:szCs w:val="24"/>
                <w:shd w:val="clear" w:color="auto" w:fill="FFFFFF"/>
                <w:lang w:eastAsia="it-IT"/>
              </w:rPr>
              <w:t>2) Ottimo uso del pc;</w:t>
            </w:r>
            <w:r w:rsidRPr="002F3843">
              <w:rPr>
                <w:rFonts w:ascii="Helvetica" w:hAnsi="Helvetica"/>
                <w:color w:val="5A5A5A"/>
                <w:sz w:val="24"/>
                <w:szCs w:val="24"/>
                <w:lang w:eastAsia="it-IT"/>
              </w:rPr>
              <w:t> </w:t>
            </w:r>
            <w:r w:rsidRPr="002F3843">
              <w:rPr>
                <w:rFonts w:ascii="Helvetica" w:hAnsi="Helvetica"/>
                <w:color w:val="5A5A5A"/>
                <w:sz w:val="24"/>
                <w:szCs w:val="24"/>
                <w:lang w:eastAsia="it-IT"/>
              </w:rPr>
              <w:br/>
            </w:r>
            <w:r w:rsidRPr="002F3843">
              <w:rPr>
                <w:rFonts w:ascii="Helvetica" w:hAnsi="Helvetica"/>
                <w:color w:val="5A5A5A"/>
                <w:sz w:val="24"/>
                <w:szCs w:val="24"/>
                <w:shd w:val="clear" w:color="auto" w:fill="FFFFFF"/>
                <w:lang w:eastAsia="it-IT"/>
              </w:rPr>
              <w:t>3) Buona conoscenza della lingua italiana e cura dell'aspetto fisico</w:t>
            </w:r>
            <w:r w:rsidRPr="002F3843">
              <w:rPr>
                <w:rFonts w:ascii="Helvetica" w:hAnsi="Helvetica"/>
                <w:color w:val="5A5A5A"/>
                <w:sz w:val="24"/>
                <w:szCs w:val="24"/>
                <w:lang w:eastAsia="it-IT"/>
              </w:rPr>
              <w:t> </w:t>
            </w:r>
            <w:r w:rsidRPr="002F3843">
              <w:rPr>
                <w:rFonts w:ascii="Helvetica" w:hAnsi="Helvetica"/>
                <w:color w:val="5A5A5A"/>
                <w:sz w:val="24"/>
                <w:szCs w:val="24"/>
                <w:lang w:eastAsia="it-IT"/>
              </w:rPr>
              <w:br/>
            </w:r>
            <w:r w:rsidRPr="002F3843">
              <w:rPr>
                <w:rFonts w:ascii="Helvetica" w:hAnsi="Helvetica"/>
                <w:color w:val="5A5A5A"/>
                <w:sz w:val="24"/>
                <w:szCs w:val="24"/>
                <w:shd w:val="clear" w:color="auto" w:fill="FFFFFF"/>
                <w:lang w:eastAsia="it-IT"/>
              </w:rPr>
              <w:t>4) Ottima guida auto per commissioni esterne ;</w:t>
            </w:r>
            <w:r w:rsidRPr="002F3843">
              <w:rPr>
                <w:rFonts w:ascii="Helvetica" w:hAnsi="Helvetica"/>
                <w:color w:val="5A5A5A"/>
                <w:sz w:val="24"/>
                <w:szCs w:val="24"/>
                <w:lang w:eastAsia="it-IT"/>
              </w:rPr>
              <w:t> </w:t>
            </w:r>
            <w:r w:rsidRPr="002F3843">
              <w:rPr>
                <w:rFonts w:ascii="Helvetica" w:hAnsi="Helvetica"/>
                <w:color w:val="5A5A5A"/>
                <w:sz w:val="24"/>
                <w:szCs w:val="24"/>
                <w:lang w:eastAsia="it-IT"/>
              </w:rPr>
              <w:br/>
            </w:r>
            <w:r w:rsidRPr="002F3843">
              <w:rPr>
                <w:rFonts w:ascii="Helvetica" w:hAnsi="Helvetica"/>
                <w:color w:val="5A5A5A"/>
                <w:sz w:val="24"/>
                <w:szCs w:val="24"/>
                <w:shd w:val="clear" w:color="auto" w:fill="FFFFFF"/>
                <w:lang w:eastAsia="it-IT"/>
              </w:rPr>
              <w:t>5) Disponibilità a lavorare intera giornata con pausa pranzo dalle 13:30 alle 16:30;</w:t>
            </w:r>
            <w:r w:rsidRPr="002F3843">
              <w:rPr>
                <w:rFonts w:ascii="Helvetica" w:hAnsi="Helvetica"/>
                <w:color w:val="5A5A5A"/>
                <w:sz w:val="24"/>
                <w:szCs w:val="24"/>
                <w:lang w:eastAsia="it-IT"/>
              </w:rPr>
              <w:t> </w:t>
            </w:r>
            <w:r w:rsidRPr="002F3843">
              <w:rPr>
                <w:rFonts w:ascii="Helvetica" w:hAnsi="Helvetica"/>
                <w:color w:val="5A5A5A"/>
                <w:sz w:val="24"/>
                <w:szCs w:val="24"/>
                <w:lang w:eastAsia="it-IT"/>
              </w:rPr>
              <w:br/>
            </w:r>
            <w:r w:rsidRPr="002F3843">
              <w:rPr>
                <w:rFonts w:ascii="Helvetica" w:hAnsi="Helvetica"/>
                <w:color w:val="5A5A5A"/>
                <w:sz w:val="24"/>
                <w:szCs w:val="24"/>
                <w:shd w:val="clear" w:color="auto" w:fill="FFFFFF"/>
                <w:lang w:eastAsia="it-IT"/>
              </w:rPr>
              <w:t>6) Residenza non lontana da Nocera Inferiore.</w:t>
            </w:r>
            <w:r w:rsidRPr="002F3843">
              <w:rPr>
                <w:rFonts w:ascii="Helvetica" w:hAnsi="Helvetica"/>
                <w:color w:val="5A5A5A"/>
                <w:sz w:val="24"/>
                <w:szCs w:val="24"/>
                <w:lang w:eastAsia="it-IT"/>
              </w:rPr>
              <w:t> </w:t>
            </w:r>
            <w:r w:rsidRPr="002F3843">
              <w:rPr>
                <w:rFonts w:ascii="Helvetica" w:hAnsi="Helvetica"/>
                <w:color w:val="5A5A5A"/>
                <w:sz w:val="24"/>
                <w:szCs w:val="24"/>
                <w:lang w:eastAsia="it-IT"/>
              </w:rPr>
              <w:br/>
            </w:r>
            <w:r w:rsidRPr="002F3843">
              <w:rPr>
                <w:rFonts w:ascii="Helvetica" w:hAnsi="Helvetica"/>
                <w:color w:val="5A5A5A"/>
                <w:sz w:val="24"/>
                <w:szCs w:val="24"/>
                <w:shd w:val="clear" w:color="auto" w:fill="FFFFFF"/>
                <w:lang w:eastAsia="it-IT"/>
              </w:rPr>
              <w:t>Inviare curriculum dettagliato allegando due fotografie all'indirizzo o consegnare il tutto alla reception dell' Atelier Chiaradè in Piazza G. Amendola, 16 Nocera Inferiore (SA)</w:t>
            </w:r>
          </w:p>
          <w:p w:rsidR="002F3843" w:rsidRPr="002F3843" w:rsidRDefault="002F3843" w:rsidP="002F3843">
            <w:pPr>
              <w:suppressAutoHyphens w:val="0"/>
              <w:rPr>
                <w:sz w:val="24"/>
                <w:szCs w:val="24"/>
                <w:lang w:eastAsia="it-IT"/>
              </w:rPr>
            </w:pPr>
            <w:r w:rsidRPr="002F3843">
              <w:rPr>
                <w:sz w:val="24"/>
                <w:szCs w:val="24"/>
                <w:lang w:eastAsia="it-IT"/>
              </w:rPr>
              <w:t>COMMESSA</w:t>
            </w:r>
          </w:p>
          <w:p w:rsidR="002F3843" w:rsidRPr="002F3843" w:rsidRDefault="002F3843" w:rsidP="002F3843">
            <w:pPr>
              <w:suppressAutoHyphens w:val="0"/>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Prestigioso Atelier Sposa e Cerimonia seleziona commessa esperta</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dotata dei seguenti requisiti .</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1)Esperienza nella vendita di cerimonia donna ;</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2) Età massima 45 anni ;</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3) Buona conoscenza della lingua italiana e cura dell'aspetto fisico ;</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4) Disponibilità a lavorare intera giornata con pausa pranzo dalle 13:30 alle 16:30;</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5) Residenza non lontana da Nocera Inferiore.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Inviare curriculum dettagliato allegando due fotografie o consegnare il tutto alla reception dell' Atelier Chiaradè in Piazza G. Amendola, 16 Nocera Inferiore (SA 0819210706</w:t>
            </w:r>
          </w:p>
          <w:p w:rsidR="002F3843" w:rsidRPr="002F3843" w:rsidRDefault="002F3843" w:rsidP="002F3843">
            <w:pPr>
              <w:suppressAutoHyphens w:val="0"/>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MANAGER</w:t>
            </w:r>
          </w:p>
          <w:p w:rsidR="002F3843" w:rsidRPr="002F3843" w:rsidRDefault="002F3843" w:rsidP="002F3843">
            <w:pPr>
              <w:suppressAutoHyphens w:val="0"/>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Treader di energia elettrica e gas che opera sul tutto il territorio nazionale.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Cerca 2 Area Manager e 4 consulenti</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Si offre: fisso mensile;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Gettone x acquisizione di ogni cliente;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Ricorrente mese ;</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Gare trimestrali.</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xml:space="preserve">Inviare curriculum vitae A : </w:t>
            </w:r>
            <w:hyperlink r:id="rId48" w:history="1">
              <w:r w:rsidRPr="002F3843">
                <w:rPr>
                  <w:rStyle w:val="Collegamentoipertestuale"/>
                  <w:rFonts w:ascii="Helvetica" w:hAnsi="Helvetica"/>
                  <w:sz w:val="24"/>
                  <w:szCs w:val="24"/>
                  <w:shd w:val="clear" w:color="auto" w:fill="FFFFFF"/>
                </w:rPr>
                <w:t>sernellifabio@gmail.com</w:t>
              </w:r>
            </w:hyperlink>
          </w:p>
          <w:p w:rsidR="002F3843" w:rsidRPr="002F3843" w:rsidRDefault="002F3843" w:rsidP="002F3843">
            <w:pPr>
              <w:suppressAutoHyphens w:val="0"/>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AUTISTI</w:t>
            </w:r>
          </w:p>
          <w:p w:rsidR="002F3843" w:rsidRPr="002F3843" w:rsidRDefault="002F3843" w:rsidP="002F3843">
            <w:pPr>
              <w:suppressAutoHyphens w:val="0"/>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Irpinia Trapper's S.rl</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Distributrice della Pubblicità in movimento applicabile su auto private, nuove, usate, e a noleggio.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CERCA PER SALERNO E PROVINCIA</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Guidatori con la propria auto, interessati ad inserire su questa dei messaggi pubblicitari.</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inviare email con recapito telefonico e modello di auto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irpiniatrappers@gmail.com</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La ricerca ha carattere di urgenza</w:t>
            </w:r>
          </w:p>
          <w:p w:rsidR="002F3843" w:rsidRPr="002F3843" w:rsidRDefault="002F3843" w:rsidP="002F3843">
            <w:pPr>
              <w:suppressAutoHyphens w:val="0"/>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ADDETTA PULIZIE</w:t>
            </w:r>
          </w:p>
          <w:p w:rsidR="002F3843" w:rsidRPr="002F3843" w:rsidRDefault="002F3843" w:rsidP="002F3843">
            <w:pPr>
              <w:suppressAutoHyphens w:val="0"/>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Donna delle pulizie part time a PONTE BARIZZO CAPACCIO (solo mattina) 2/3 giorni a settimana. La canditata ideale risiede a breve distanza è una persona precisa, volenterosa e discreta. Inviare email per colloquio a: romolo775(chiocciola)hotmail.com</w:t>
            </w:r>
          </w:p>
          <w:p w:rsidR="002F3843" w:rsidRPr="002F3843" w:rsidRDefault="002F3843" w:rsidP="002F3843">
            <w:pPr>
              <w:suppressAutoHyphens w:val="0"/>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CAPO RICEVIMENTO</w:t>
            </w:r>
          </w:p>
          <w:p w:rsidR="002F3843" w:rsidRPr="002F3843" w:rsidRDefault="002F3843" w:rsidP="002F3843">
            <w:pPr>
              <w:suppressAutoHyphens w:val="0"/>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Hotel 4 stelle in Ascea (SA) cerca, per la stagione estiva 2017, capo ricevimento con esperienza nel settore. Età massima 45 preferibilmente sesso femminile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xml:space="preserve">Inviare cv con foto al seguente indirizzo e-mail: </w:t>
            </w:r>
            <w:hyperlink r:id="rId49" w:history="1">
              <w:r w:rsidRPr="002F3843">
                <w:rPr>
                  <w:rStyle w:val="Collegamentoipertestuale"/>
                  <w:rFonts w:ascii="Helvetica" w:hAnsi="Helvetica"/>
                  <w:sz w:val="24"/>
                  <w:szCs w:val="24"/>
                  <w:shd w:val="clear" w:color="auto" w:fill="FFFFFF"/>
                </w:rPr>
                <w:t>hotel.personale@libero.it</w:t>
              </w:r>
            </w:hyperlink>
          </w:p>
          <w:p w:rsidR="002F3843" w:rsidRPr="002F3843" w:rsidRDefault="002F3843" w:rsidP="002F3843">
            <w:pPr>
              <w:suppressAutoHyphens w:val="0"/>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MACELLAIO</w:t>
            </w:r>
          </w:p>
          <w:p w:rsidR="002F3843" w:rsidRPr="002F3843" w:rsidRDefault="002F3843" w:rsidP="002F3843">
            <w:pPr>
              <w:suppressAutoHyphens w:val="0"/>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Cercasi macellaio esperto nello sfascio e nella preparazione delle carni. 3332612780</w:t>
            </w:r>
          </w:p>
          <w:p w:rsidR="002F3843" w:rsidRPr="002F3843" w:rsidRDefault="002F3843" w:rsidP="002F3843">
            <w:pPr>
              <w:suppressAutoHyphens w:val="0"/>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PRATICANTE</w:t>
            </w:r>
          </w:p>
          <w:p w:rsidR="002F3843" w:rsidRPr="002F3843" w:rsidRDefault="002F3843" w:rsidP="002F3843">
            <w:pPr>
              <w:suppressAutoHyphens w:val="0"/>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 xml:space="preserve">o Studio Capriglione seleziona tirocinanti per lo svolgimento del praticantato da Consulente del Lavoro, residenti a Salerno o in zone limitrofe, che dovranno supportare l'attività di gestione e amministrazione del personale. Si richiedono laurea (Economia, Giurisprudenza, Scienze Politiche) ed iscrizione all'albo dei praticanti Consulenti del Lavoro, interesse e motivazione allo svolgimento del periodo di praticantato , capacità relazionali e comunicative, serietà, flessibilità e disponibilità. Si prega di inoltrare le candidature VIA MAIL all'indirizzo </w:t>
            </w:r>
            <w:hyperlink r:id="rId50" w:history="1">
              <w:r w:rsidRPr="002F3843">
                <w:rPr>
                  <w:rStyle w:val="Collegamentoipertestuale"/>
                  <w:rFonts w:ascii="Helvetica" w:hAnsi="Helvetica"/>
                  <w:sz w:val="24"/>
                  <w:szCs w:val="24"/>
                  <w:shd w:val="clear" w:color="auto" w:fill="FFFFFF"/>
                </w:rPr>
                <w:t>d.capriglione@gmail.com</w:t>
              </w:r>
            </w:hyperlink>
          </w:p>
          <w:p w:rsidR="002F3843" w:rsidRPr="002F3843" w:rsidRDefault="002F3843" w:rsidP="002F3843">
            <w:pPr>
              <w:suppressAutoHyphens w:val="0"/>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RESPONSABILE PUB</w:t>
            </w:r>
          </w:p>
          <w:p w:rsidR="002F3843" w:rsidRPr="002F3843" w:rsidRDefault="002F3843" w:rsidP="002F3843">
            <w:pPr>
              <w:suppressAutoHyphens w:val="0"/>
              <w:rPr>
                <w:rStyle w:val="apple-converted-space"/>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Pub salerno centro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Ricerca responsabile con già esperienza nella gestione Pub</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Che abbia già lavorato in pub che sappia gestire la sala /cucina/ banco.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Età tra 30/39 anni e che abiti a Salerno città .</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Ci serve una persona che sappia gestire da solo e da subito un pub , e non che debba imparare .</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Spedire curriculum e foto :</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Email : arredodoc@gmail.com</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WhatsApp : 3472565192</w:t>
            </w:r>
            <w:r w:rsidRPr="002F3843">
              <w:rPr>
                <w:rStyle w:val="apple-converted-space"/>
                <w:rFonts w:ascii="Helvetica" w:hAnsi="Helvetica"/>
                <w:color w:val="5A5A5A"/>
                <w:sz w:val="24"/>
                <w:szCs w:val="24"/>
                <w:shd w:val="clear" w:color="auto" w:fill="FFFFFF"/>
              </w:rPr>
              <w:t> </w:t>
            </w:r>
          </w:p>
          <w:p w:rsidR="002F3843" w:rsidRPr="002F3843" w:rsidRDefault="002F3843" w:rsidP="002F3843">
            <w:pPr>
              <w:suppressAutoHyphens w:val="0"/>
              <w:rPr>
                <w:rStyle w:val="apple-converted-space"/>
                <w:rFonts w:ascii="Helvetica" w:hAnsi="Helvetica"/>
                <w:color w:val="5A5A5A"/>
                <w:sz w:val="24"/>
                <w:szCs w:val="24"/>
                <w:shd w:val="clear" w:color="auto" w:fill="FFFFFF"/>
              </w:rPr>
            </w:pPr>
            <w:r w:rsidRPr="002F3843">
              <w:rPr>
                <w:rStyle w:val="apple-converted-space"/>
                <w:rFonts w:ascii="Helvetica" w:hAnsi="Helvetica"/>
                <w:color w:val="5A5A5A"/>
                <w:sz w:val="24"/>
                <w:szCs w:val="24"/>
                <w:shd w:val="clear" w:color="auto" w:fill="FFFFFF"/>
              </w:rPr>
              <w:t>PERSONALE</w:t>
            </w:r>
          </w:p>
          <w:p w:rsidR="002F3843" w:rsidRPr="002F3843" w:rsidRDefault="002F3843" w:rsidP="002F3843">
            <w:pPr>
              <w:suppressAutoHyphens w:val="0"/>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PRIVATO, cerca donna alla pari, per pulizie domestiche.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vitto ed alloggio gratuito, in cambio di pulizie domestiche.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Si prega contattare esclusivamente a mezzo telefonico.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no sms, no e-mail o whattsapp.</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Astenersi i poco interessati o perditempo.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Tel. 3711874124 Ciro</w:t>
            </w:r>
          </w:p>
          <w:p w:rsidR="002F3843" w:rsidRPr="002F3843" w:rsidRDefault="002F3843" w:rsidP="002F3843">
            <w:pPr>
              <w:suppressAutoHyphens w:val="0"/>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MADRELINGUA</w:t>
            </w:r>
          </w:p>
          <w:p w:rsidR="002F3843" w:rsidRPr="002F3843" w:rsidRDefault="002F3843" w:rsidP="002F3843">
            <w:pPr>
              <w:suppressAutoHyphens w:val="0"/>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Cercasi madrelingua inglese e madrelingua spagnolo per affiancamento studenti con esperienza nel settore. Inviare curriculum dettagliato.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Zona di lavoro: Quadrivio di Campagna (SA). 0828240108</w:t>
            </w:r>
          </w:p>
          <w:p w:rsidR="002F3843" w:rsidRPr="002F3843" w:rsidRDefault="002F3843" w:rsidP="002F3843">
            <w:pPr>
              <w:suppressAutoHyphens w:val="0"/>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CAMERIERA</w:t>
            </w:r>
          </w:p>
          <w:p w:rsidR="002F3843" w:rsidRPr="002F3843" w:rsidRDefault="002F3843" w:rsidP="002F3843">
            <w:pPr>
              <w:suppressAutoHyphens w:val="0"/>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ricerchiamo per ristorante prati verdi in giffoni valle piana una cameriera di sala con esperienza anche minima nel settore ristorazione.</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il candidato deve essere automunito in quanto non offriamo alloggio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il presente ha carattere di urgenza</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inviare cv o chiamare il numero 089866196</w:t>
            </w:r>
          </w:p>
          <w:p w:rsidR="002F3843" w:rsidRPr="002F3843" w:rsidRDefault="002F3843" w:rsidP="002F3843">
            <w:pPr>
              <w:suppressAutoHyphens w:val="0"/>
              <w:rPr>
                <w:rFonts w:ascii="Helvetica" w:hAnsi="Helvetica"/>
                <w:color w:val="5A5A5A"/>
                <w:sz w:val="24"/>
                <w:szCs w:val="24"/>
                <w:shd w:val="clear" w:color="auto" w:fill="FFFFFF"/>
              </w:rPr>
            </w:pPr>
            <w:r w:rsidRPr="002F3843">
              <w:rPr>
                <w:rFonts w:ascii="Helvetica" w:hAnsi="Helvetica"/>
                <w:color w:val="5A5A5A"/>
                <w:sz w:val="24"/>
                <w:szCs w:val="24"/>
                <w:shd w:val="clear" w:color="auto" w:fill="FFFFFF"/>
              </w:rPr>
              <w:t>CONSULENTI</w:t>
            </w:r>
          </w:p>
          <w:p w:rsidR="002F3843" w:rsidRPr="002F3843" w:rsidRDefault="002F3843" w:rsidP="002F3843">
            <w:pPr>
              <w:suppressAutoHyphens w:val="0"/>
              <w:rPr>
                <w:sz w:val="24"/>
                <w:szCs w:val="24"/>
                <w:lang w:eastAsia="it-IT"/>
              </w:rPr>
            </w:pPr>
            <w:r w:rsidRPr="002F3843">
              <w:rPr>
                <w:rFonts w:ascii="Helvetica" w:hAnsi="Helvetica"/>
                <w:color w:val="5A5A5A"/>
                <w:sz w:val="24"/>
                <w:szCs w:val="24"/>
                <w:shd w:val="clear" w:color="auto" w:fill="FFFFFF"/>
              </w:rPr>
              <w:t>Halos Srl ,</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è una società che svolge attività di Teleselling per conto di clienti leader nel settore dell'energia ed è ampiamente specializzata nell'area del Business Process Outsourcing e del Call/Contact Center.</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 xml:space="preserve">Stiamo ricercando Consulenti Call Center per la nostra sede di </w:t>
            </w:r>
            <w:r w:rsidRPr="002F3843">
              <w:rPr>
                <w:rFonts w:ascii="Helvetica" w:hAnsi="Helvetica"/>
                <w:color w:val="5A5A5A"/>
                <w:sz w:val="24"/>
                <w:szCs w:val="24"/>
                <w:shd w:val="clear" w:color="auto" w:fill="FFFFFF"/>
              </w:rPr>
              <w:lastRenderedPageBreak/>
              <w:t>Salerno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Le figure che ricerchiamo si occuperanno dell'attività di promozione e vendita di prodotti/servizi sul territorio nazionale .</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Si richiede il Diploma di Scuola Media superiore e una buona conoscenza del pc, buona dialettica, capacità comunicative e attitudine al lavoro in team per obiettivi , completa il profilo richiesto un'esperienza pregressa in settore analogo.</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Halos offrirà un corso di formazione retribuito e percorsi di crescita professionale, una retribuzione fissa che va ad integrarsi ad una retribuzione variabile con incentivi e premi produzione al top del settore e flessibilità sui turni lavorativi (mattina/pomeriggio), il tutto in un ambiente di lavoro giovane e dinamico .</w:t>
            </w:r>
            <w:r w:rsidRPr="002F3843">
              <w:rPr>
                <w:rStyle w:val="apple-converted-space"/>
                <w:rFonts w:ascii="Helvetica" w:hAnsi="Helvetica"/>
                <w:color w:val="5A5A5A"/>
                <w:sz w:val="24"/>
                <w:szCs w:val="24"/>
                <w:shd w:val="clear" w:color="auto" w:fill="FFFFFF"/>
              </w:rPr>
              <w:t> </w:t>
            </w:r>
            <w:r w:rsidRPr="002F3843">
              <w:rPr>
                <w:rFonts w:ascii="Helvetica" w:hAnsi="Helvetica"/>
                <w:color w:val="5A5A5A"/>
                <w:sz w:val="24"/>
                <w:szCs w:val="24"/>
              </w:rPr>
              <w:br/>
            </w:r>
            <w:r w:rsidRPr="002F3843">
              <w:rPr>
                <w:rFonts w:ascii="Helvetica" w:hAnsi="Helvetica"/>
                <w:color w:val="5A5A5A"/>
                <w:sz w:val="24"/>
                <w:szCs w:val="24"/>
                <w:shd w:val="clear" w:color="auto" w:fill="FFFFFF"/>
              </w:rPr>
              <w:t>Per partecipare alla selezione inviare Curriculum Vitae. 3926016796</w:t>
            </w: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pStyle w:val="Nessunaspaziatura"/>
              <w:jc w:val="center"/>
              <w:rPr>
                <w:sz w:val="28"/>
                <w:szCs w:val="28"/>
              </w:rPr>
            </w:pPr>
          </w:p>
        </w:tc>
        <w:tc>
          <w:tcPr>
            <w:tcW w:w="6517" w:type="dxa"/>
          </w:tcPr>
          <w:p w:rsidR="003E4852" w:rsidRDefault="003E4852" w:rsidP="00B250BB">
            <w:pPr>
              <w:pStyle w:val="Nessunaspaziatura"/>
              <w:jc w:val="center"/>
              <w:rPr>
                <w:sz w:val="28"/>
                <w:szCs w:val="28"/>
              </w:rPr>
            </w:pPr>
            <w:r>
              <w:rPr>
                <w:sz w:val="28"/>
                <w:szCs w:val="28"/>
              </w:rPr>
              <w:t>Bologna e provincia</w:t>
            </w:r>
          </w:p>
          <w:p w:rsidR="003E4852" w:rsidRPr="0041246D" w:rsidRDefault="003E4852" w:rsidP="00B250BB"/>
        </w:tc>
        <w:tc>
          <w:tcPr>
            <w:tcW w:w="2400" w:type="dxa"/>
          </w:tcPr>
          <w:p w:rsidR="003E4852" w:rsidRDefault="003E4852" w:rsidP="00B250BB">
            <w:pPr>
              <w:jc w:val="center"/>
              <w:rPr>
                <w:b/>
                <w:sz w:val="28"/>
                <w:szCs w:val="28"/>
              </w:rPr>
            </w:pPr>
            <w:r>
              <w:rPr>
                <w:b/>
                <w:sz w:val="28"/>
                <w:szCs w:val="28"/>
              </w:rPr>
              <w:t>EMILIA ROMAGNA</w:t>
            </w:r>
          </w:p>
        </w:tc>
      </w:tr>
      <w:tr w:rsidR="003E4852" w:rsidRPr="00E53AD1" w:rsidTr="00B250BB">
        <w:trPr>
          <w:trHeight w:val="813"/>
        </w:trPr>
        <w:tc>
          <w:tcPr>
            <w:tcW w:w="937" w:type="dxa"/>
          </w:tcPr>
          <w:p w:rsidR="003E4852" w:rsidRDefault="003E4852" w:rsidP="00B250BB">
            <w:pPr>
              <w:pStyle w:val="Nessunaspaziatura"/>
              <w:jc w:val="center"/>
              <w:rPr>
                <w:sz w:val="28"/>
                <w:szCs w:val="28"/>
              </w:rPr>
            </w:pPr>
          </w:p>
        </w:tc>
        <w:tc>
          <w:tcPr>
            <w:tcW w:w="6517" w:type="dxa"/>
          </w:tcPr>
          <w:p w:rsidR="003E4852" w:rsidRDefault="003E4852" w:rsidP="00B250BB">
            <w:pPr>
              <w:pStyle w:val="Nessunaspaziatura"/>
              <w:jc w:val="center"/>
              <w:rPr>
                <w:sz w:val="28"/>
                <w:szCs w:val="28"/>
              </w:rPr>
            </w:pPr>
            <w:r>
              <w:rPr>
                <w:sz w:val="28"/>
                <w:szCs w:val="28"/>
              </w:rPr>
              <w:t>Ferrara e provincia</w:t>
            </w:r>
          </w:p>
          <w:p w:rsidR="003E4852" w:rsidRDefault="003E4852" w:rsidP="00B250BB">
            <w:pPr>
              <w:pStyle w:val="Nessunaspaziatura"/>
              <w:rPr>
                <w:sz w:val="28"/>
                <w:szCs w:val="28"/>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pStyle w:val="Nessunaspaziatura"/>
              <w:jc w:val="center"/>
              <w:rPr>
                <w:sz w:val="28"/>
                <w:szCs w:val="28"/>
              </w:rPr>
            </w:pPr>
          </w:p>
        </w:tc>
        <w:tc>
          <w:tcPr>
            <w:tcW w:w="6517" w:type="dxa"/>
          </w:tcPr>
          <w:p w:rsidR="003E4852" w:rsidRDefault="003E4852" w:rsidP="00B250BB">
            <w:pPr>
              <w:pStyle w:val="Nessunaspaziatura"/>
              <w:jc w:val="center"/>
              <w:rPr>
                <w:sz w:val="28"/>
                <w:szCs w:val="28"/>
              </w:rPr>
            </w:pPr>
            <w:r>
              <w:rPr>
                <w:sz w:val="28"/>
                <w:szCs w:val="28"/>
              </w:rPr>
              <w:t>Forlì- Cesena e provincia</w:t>
            </w:r>
          </w:p>
          <w:p w:rsidR="003E4852" w:rsidRDefault="003E4852" w:rsidP="00B250BB">
            <w:pPr>
              <w:pStyle w:val="Titolo3"/>
              <w:shd w:val="clear" w:color="auto" w:fill="FFFFFF"/>
              <w:spacing w:before="0" w:after="48" w:line="312" w:lineRule="atLeast"/>
              <w:outlineLvl w:val="2"/>
              <w:rPr>
                <w:sz w:val="28"/>
                <w:szCs w:val="28"/>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pStyle w:val="Titolo3"/>
              <w:shd w:val="clear" w:color="auto" w:fill="FFFFFF"/>
              <w:spacing w:before="0" w:after="48" w:line="312" w:lineRule="atLeast"/>
              <w:outlineLvl w:val="2"/>
              <w:rPr>
                <w:sz w:val="28"/>
                <w:szCs w:val="28"/>
              </w:rPr>
            </w:pPr>
          </w:p>
        </w:tc>
        <w:tc>
          <w:tcPr>
            <w:tcW w:w="6517" w:type="dxa"/>
          </w:tcPr>
          <w:p w:rsidR="003E4852" w:rsidRDefault="003E4852" w:rsidP="00B250BB">
            <w:pPr>
              <w:pStyle w:val="Titolo3"/>
              <w:shd w:val="clear" w:color="auto" w:fill="FFFFFF"/>
              <w:spacing w:before="0" w:after="48" w:line="312" w:lineRule="atLeast"/>
              <w:outlineLvl w:val="2"/>
              <w:rPr>
                <w:sz w:val="28"/>
                <w:szCs w:val="28"/>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pStyle w:val="Nessunaspaziatura"/>
              <w:jc w:val="center"/>
              <w:rPr>
                <w:sz w:val="28"/>
                <w:szCs w:val="28"/>
              </w:rPr>
            </w:pPr>
          </w:p>
        </w:tc>
        <w:tc>
          <w:tcPr>
            <w:tcW w:w="6517" w:type="dxa"/>
          </w:tcPr>
          <w:p w:rsidR="003E4852" w:rsidRDefault="003E4852" w:rsidP="00B250BB">
            <w:pPr>
              <w:pStyle w:val="Nessunaspaziatura"/>
              <w:jc w:val="center"/>
              <w:rPr>
                <w:sz w:val="28"/>
                <w:szCs w:val="28"/>
              </w:rPr>
            </w:pPr>
            <w:r>
              <w:rPr>
                <w:sz w:val="28"/>
                <w:szCs w:val="28"/>
              </w:rPr>
              <w:t>Modena e provincia</w:t>
            </w:r>
          </w:p>
          <w:p w:rsidR="003E4852" w:rsidRDefault="003E4852" w:rsidP="00B250BB">
            <w:pPr>
              <w:pStyle w:val="Nessunaspaziatura"/>
              <w:rPr>
                <w:sz w:val="28"/>
                <w:szCs w:val="28"/>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pStyle w:val="Nessunaspaziatura"/>
              <w:jc w:val="center"/>
              <w:rPr>
                <w:sz w:val="28"/>
                <w:szCs w:val="28"/>
              </w:rPr>
            </w:pPr>
          </w:p>
        </w:tc>
        <w:tc>
          <w:tcPr>
            <w:tcW w:w="6517" w:type="dxa"/>
          </w:tcPr>
          <w:p w:rsidR="003E4852" w:rsidRDefault="003E4852" w:rsidP="00B250BB">
            <w:pPr>
              <w:pStyle w:val="Nessunaspaziatura"/>
              <w:jc w:val="center"/>
              <w:rPr>
                <w:sz w:val="28"/>
                <w:szCs w:val="28"/>
              </w:rPr>
            </w:pPr>
            <w:r>
              <w:rPr>
                <w:sz w:val="28"/>
                <w:szCs w:val="28"/>
              </w:rPr>
              <w:t>Parma e provincia</w:t>
            </w:r>
          </w:p>
          <w:p w:rsidR="003E4852" w:rsidRDefault="003E4852" w:rsidP="00B250BB">
            <w:pPr>
              <w:pStyle w:val="Nessunaspaziatura"/>
              <w:rPr>
                <w:sz w:val="28"/>
                <w:szCs w:val="28"/>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pStyle w:val="Nessunaspaziatura"/>
              <w:jc w:val="center"/>
              <w:rPr>
                <w:sz w:val="28"/>
                <w:szCs w:val="28"/>
              </w:rPr>
            </w:pPr>
          </w:p>
        </w:tc>
        <w:tc>
          <w:tcPr>
            <w:tcW w:w="6517" w:type="dxa"/>
          </w:tcPr>
          <w:p w:rsidR="003E4852" w:rsidRDefault="003E4852" w:rsidP="00B250BB">
            <w:pPr>
              <w:pStyle w:val="Nessunaspaziatura"/>
              <w:jc w:val="center"/>
              <w:rPr>
                <w:sz w:val="28"/>
                <w:szCs w:val="28"/>
              </w:rPr>
            </w:pPr>
            <w:r>
              <w:rPr>
                <w:sz w:val="28"/>
                <w:szCs w:val="28"/>
              </w:rPr>
              <w:t>Piacenza e provincia</w:t>
            </w:r>
          </w:p>
          <w:p w:rsidR="003E4852" w:rsidRDefault="003E4852" w:rsidP="00B250BB">
            <w:pPr>
              <w:pStyle w:val="Nessunaspaziatura"/>
              <w:rPr>
                <w:sz w:val="28"/>
                <w:szCs w:val="28"/>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pStyle w:val="Nessunaspaziatura"/>
              <w:jc w:val="center"/>
              <w:rPr>
                <w:sz w:val="28"/>
                <w:szCs w:val="28"/>
              </w:rPr>
            </w:pPr>
          </w:p>
        </w:tc>
        <w:tc>
          <w:tcPr>
            <w:tcW w:w="6517" w:type="dxa"/>
          </w:tcPr>
          <w:p w:rsidR="003E4852" w:rsidRDefault="003E4852" w:rsidP="00B250BB">
            <w:pPr>
              <w:pStyle w:val="Nessunaspaziatura"/>
              <w:jc w:val="center"/>
              <w:rPr>
                <w:sz w:val="28"/>
                <w:szCs w:val="28"/>
              </w:rPr>
            </w:pPr>
            <w:r>
              <w:rPr>
                <w:sz w:val="28"/>
                <w:szCs w:val="28"/>
              </w:rPr>
              <w:t>Ravenna e provincia</w:t>
            </w:r>
          </w:p>
          <w:p w:rsidR="003E4852" w:rsidRDefault="003E4852" w:rsidP="00B250BB">
            <w:pPr>
              <w:pStyle w:val="Nessunaspaziatura"/>
              <w:rPr>
                <w:sz w:val="28"/>
                <w:szCs w:val="28"/>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pStyle w:val="Nessunaspaziatura"/>
              <w:jc w:val="center"/>
              <w:rPr>
                <w:sz w:val="28"/>
                <w:szCs w:val="28"/>
              </w:rPr>
            </w:pPr>
          </w:p>
        </w:tc>
        <w:tc>
          <w:tcPr>
            <w:tcW w:w="6517" w:type="dxa"/>
          </w:tcPr>
          <w:p w:rsidR="003E4852" w:rsidRDefault="003E4852" w:rsidP="00B250BB">
            <w:pPr>
              <w:pStyle w:val="Nessunaspaziatura"/>
              <w:jc w:val="center"/>
              <w:rPr>
                <w:sz w:val="28"/>
                <w:szCs w:val="28"/>
              </w:rPr>
            </w:pPr>
            <w:r>
              <w:rPr>
                <w:sz w:val="28"/>
                <w:szCs w:val="28"/>
              </w:rPr>
              <w:t>Reggio Emilia  e provincia</w:t>
            </w:r>
          </w:p>
          <w:p w:rsidR="003E4852" w:rsidRDefault="003E4852" w:rsidP="00B250BB">
            <w:pPr>
              <w:pStyle w:val="Nessunaspaziatura"/>
              <w:rPr>
                <w:sz w:val="28"/>
                <w:szCs w:val="28"/>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pStyle w:val="Nessunaspaziatura"/>
              <w:jc w:val="center"/>
              <w:rPr>
                <w:sz w:val="28"/>
                <w:szCs w:val="28"/>
              </w:rPr>
            </w:pPr>
          </w:p>
        </w:tc>
        <w:tc>
          <w:tcPr>
            <w:tcW w:w="6517" w:type="dxa"/>
          </w:tcPr>
          <w:p w:rsidR="003E4852" w:rsidRDefault="003E4852" w:rsidP="00B250BB">
            <w:pPr>
              <w:pStyle w:val="Nessunaspaziatura"/>
              <w:jc w:val="center"/>
              <w:rPr>
                <w:sz w:val="28"/>
                <w:szCs w:val="28"/>
              </w:rPr>
            </w:pPr>
            <w:r>
              <w:rPr>
                <w:sz w:val="28"/>
                <w:szCs w:val="28"/>
              </w:rPr>
              <w:t>Rimini  e provincia</w:t>
            </w: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pStyle w:val="Nessunaspaziatura"/>
              <w:rPr>
                <w:rFonts w:ascii="Arial" w:hAnsi="Arial" w:cs="Arial"/>
                <w:b/>
                <w:bCs/>
                <w:color w:val="444444"/>
                <w:sz w:val="24"/>
                <w:szCs w:val="24"/>
              </w:rPr>
            </w:pPr>
          </w:p>
        </w:tc>
        <w:tc>
          <w:tcPr>
            <w:tcW w:w="6517" w:type="dxa"/>
          </w:tcPr>
          <w:p w:rsidR="003E4852" w:rsidRDefault="003E4852" w:rsidP="00B250BB">
            <w:pPr>
              <w:pStyle w:val="Nessunaspaziatura"/>
              <w:rPr>
                <w:sz w:val="28"/>
                <w:szCs w:val="28"/>
              </w:rPr>
            </w:pPr>
          </w:p>
        </w:tc>
        <w:tc>
          <w:tcPr>
            <w:tcW w:w="2400" w:type="dxa"/>
          </w:tcPr>
          <w:p w:rsidR="003E4852" w:rsidRDefault="003E4852" w:rsidP="00B250BB">
            <w:pPr>
              <w:jc w:val="center"/>
              <w:rPr>
                <w:b/>
                <w:sz w:val="28"/>
                <w:szCs w:val="28"/>
              </w:rPr>
            </w:pPr>
            <w:r>
              <w:rPr>
                <w:b/>
                <w:sz w:val="28"/>
                <w:szCs w:val="28"/>
              </w:rPr>
              <w:t>FRIULI VENEZIA GIULIA</w:t>
            </w:r>
          </w:p>
        </w:tc>
      </w:tr>
      <w:tr w:rsidR="003E4852" w:rsidRPr="00E53AD1" w:rsidTr="00B250BB">
        <w:tc>
          <w:tcPr>
            <w:tcW w:w="937" w:type="dxa"/>
          </w:tcPr>
          <w:p w:rsidR="003E4852" w:rsidRDefault="003E4852" w:rsidP="00B250BB">
            <w:pPr>
              <w:pStyle w:val="Nessunaspaziatura"/>
              <w:jc w:val="center"/>
              <w:rPr>
                <w:sz w:val="28"/>
                <w:szCs w:val="28"/>
              </w:rPr>
            </w:pPr>
          </w:p>
        </w:tc>
        <w:tc>
          <w:tcPr>
            <w:tcW w:w="6517" w:type="dxa"/>
          </w:tcPr>
          <w:p w:rsidR="003E4852" w:rsidRDefault="003E4852" w:rsidP="00B250BB">
            <w:pPr>
              <w:pStyle w:val="Nessunaspaziatura"/>
              <w:jc w:val="center"/>
              <w:rPr>
                <w:sz w:val="28"/>
                <w:szCs w:val="28"/>
              </w:rPr>
            </w:pPr>
            <w:r>
              <w:rPr>
                <w:sz w:val="28"/>
                <w:szCs w:val="28"/>
              </w:rPr>
              <w:t>Trieste e provincia</w:t>
            </w:r>
          </w:p>
          <w:p w:rsidR="003E4852" w:rsidRDefault="003E4852" w:rsidP="00B250BB">
            <w:pPr>
              <w:pBdr>
                <w:bottom w:val="single" w:sz="6" w:space="0" w:color="DDDDDD"/>
              </w:pBdr>
              <w:shd w:val="clear" w:color="auto" w:fill="FFFFFF"/>
              <w:outlineLvl w:val="0"/>
              <w:rPr>
                <w:sz w:val="28"/>
                <w:szCs w:val="28"/>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pStyle w:val="Nessunaspaziatura"/>
              <w:jc w:val="center"/>
              <w:rPr>
                <w:sz w:val="28"/>
                <w:szCs w:val="28"/>
              </w:rPr>
            </w:pPr>
          </w:p>
        </w:tc>
        <w:tc>
          <w:tcPr>
            <w:tcW w:w="6517" w:type="dxa"/>
          </w:tcPr>
          <w:p w:rsidR="003E4852" w:rsidRDefault="003E4852" w:rsidP="00B250BB">
            <w:pPr>
              <w:pStyle w:val="Nessunaspaziatura"/>
              <w:jc w:val="center"/>
              <w:rPr>
                <w:sz w:val="28"/>
                <w:szCs w:val="28"/>
              </w:rPr>
            </w:pPr>
            <w:r>
              <w:rPr>
                <w:sz w:val="28"/>
                <w:szCs w:val="28"/>
              </w:rPr>
              <w:t>Gorizia e provincia</w:t>
            </w: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pStyle w:val="Nessunaspaziatura"/>
              <w:jc w:val="center"/>
              <w:rPr>
                <w:sz w:val="28"/>
                <w:szCs w:val="28"/>
              </w:rPr>
            </w:pPr>
          </w:p>
        </w:tc>
        <w:tc>
          <w:tcPr>
            <w:tcW w:w="6517" w:type="dxa"/>
          </w:tcPr>
          <w:p w:rsidR="003E4852" w:rsidRDefault="003E4852" w:rsidP="00B250BB">
            <w:pPr>
              <w:pStyle w:val="Nessunaspaziatura"/>
              <w:jc w:val="center"/>
              <w:rPr>
                <w:sz w:val="28"/>
                <w:szCs w:val="28"/>
              </w:rPr>
            </w:pPr>
            <w:r>
              <w:rPr>
                <w:sz w:val="28"/>
                <w:szCs w:val="28"/>
              </w:rPr>
              <w:t>Pordenone e provincia</w:t>
            </w:r>
          </w:p>
          <w:p w:rsidR="003E4852" w:rsidRDefault="003E4852" w:rsidP="00B250BB">
            <w:pPr>
              <w:pStyle w:val="Nessunaspaziatura"/>
              <w:rPr>
                <w:sz w:val="28"/>
                <w:szCs w:val="28"/>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pStyle w:val="Nessunaspaziatura"/>
              <w:jc w:val="center"/>
              <w:rPr>
                <w:sz w:val="28"/>
                <w:szCs w:val="28"/>
              </w:rPr>
            </w:pPr>
          </w:p>
        </w:tc>
        <w:tc>
          <w:tcPr>
            <w:tcW w:w="6517" w:type="dxa"/>
          </w:tcPr>
          <w:p w:rsidR="003E4852" w:rsidRDefault="003E4852" w:rsidP="00B250BB">
            <w:pPr>
              <w:pStyle w:val="Nessunaspaziatura"/>
              <w:jc w:val="center"/>
              <w:rPr>
                <w:sz w:val="28"/>
                <w:szCs w:val="28"/>
              </w:rPr>
            </w:pPr>
            <w:r>
              <w:rPr>
                <w:sz w:val="28"/>
                <w:szCs w:val="28"/>
              </w:rPr>
              <w:t>Udine e provincia</w:t>
            </w:r>
          </w:p>
          <w:p w:rsidR="003E4852" w:rsidRDefault="003E4852" w:rsidP="00B250BB">
            <w:pPr>
              <w:pStyle w:val="Nessunaspaziatura"/>
              <w:rPr>
                <w:sz w:val="28"/>
                <w:szCs w:val="28"/>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pStyle w:val="Nessunaspaziatura"/>
              <w:jc w:val="center"/>
              <w:rPr>
                <w:sz w:val="28"/>
                <w:szCs w:val="28"/>
              </w:rPr>
            </w:pPr>
          </w:p>
        </w:tc>
        <w:tc>
          <w:tcPr>
            <w:tcW w:w="6517" w:type="dxa"/>
          </w:tcPr>
          <w:p w:rsidR="003E4852" w:rsidRDefault="003E4852" w:rsidP="00B250BB">
            <w:pPr>
              <w:pStyle w:val="Nessunaspaziatura"/>
              <w:jc w:val="center"/>
              <w:rPr>
                <w:sz w:val="28"/>
                <w:szCs w:val="28"/>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pStyle w:val="Nessunaspaziatura"/>
              <w:rPr>
                <w:rFonts w:ascii="Arial" w:hAnsi="Arial" w:cs="Arial"/>
                <w:b/>
                <w:bCs/>
                <w:color w:val="444444"/>
                <w:sz w:val="24"/>
                <w:szCs w:val="24"/>
              </w:rPr>
            </w:pPr>
          </w:p>
        </w:tc>
        <w:tc>
          <w:tcPr>
            <w:tcW w:w="6517" w:type="dxa"/>
          </w:tcPr>
          <w:p w:rsidR="003E4852" w:rsidRPr="004E7C8E" w:rsidRDefault="003E4852" w:rsidP="00B250BB">
            <w:pPr>
              <w:pStyle w:val="Nessunaspaziatura"/>
              <w:rPr>
                <w:rFonts w:ascii="Times New Roman" w:hAnsi="Times New Roman" w:cs="Times New Roman"/>
                <w:sz w:val="24"/>
                <w:szCs w:val="24"/>
              </w:rPr>
            </w:pPr>
          </w:p>
        </w:tc>
        <w:tc>
          <w:tcPr>
            <w:tcW w:w="2400" w:type="dxa"/>
          </w:tcPr>
          <w:p w:rsidR="003E4852" w:rsidRDefault="003E4852" w:rsidP="00B250BB">
            <w:pPr>
              <w:jc w:val="center"/>
              <w:rPr>
                <w:b/>
                <w:sz w:val="28"/>
                <w:szCs w:val="28"/>
              </w:rPr>
            </w:pPr>
            <w:r>
              <w:rPr>
                <w:b/>
                <w:sz w:val="28"/>
                <w:szCs w:val="28"/>
              </w:rPr>
              <w:t>LAZIO</w:t>
            </w:r>
          </w:p>
        </w:tc>
      </w:tr>
      <w:tr w:rsidR="003E4852" w:rsidRPr="00E53AD1" w:rsidTr="00B250BB">
        <w:tc>
          <w:tcPr>
            <w:tcW w:w="937" w:type="dxa"/>
          </w:tcPr>
          <w:p w:rsidR="003E4852" w:rsidRDefault="003E4852" w:rsidP="00B250BB">
            <w:pPr>
              <w:pStyle w:val="Nessunaspaziatura"/>
              <w:jc w:val="center"/>
              <w:rPr>
                <w:sz w:val="28"/>
                <w:szCs w:val="28"/>
              </w:rPr>
            </w:pPr>
          </w:p>
        </w:tc>
        <w:tc>
          <w:tcPr>
            <w:tcW w:w="6517" w:type="dxa"/>
          </w:tcPr>
          <w:p w:rsidR="003E4852" w:rsidRPr="00434532" w:rsidRDefault="003E4852" w:rsidP="00B250BB">
            <w:pPr>
              <w:widowControl w:val="0"/>
              <w:autoSpaceDE w:val="0"/>
              <w:jc w:val="center"/>
              <w:rPr>
                <w:color w:val="786953"/>
                <w:sz w:val="24"/>
                <w:szCs w:val="24"/>
              </w:rPr>
            </w:pPr>
            <w:r w:rsidRPr="00434532">
              <w:rPr>
                <w:color w:val="786953"/>
                <w:sz w:val="24"/>
                <w:szCs w:val="24"/>
              </w:rPr>
              <w:t>Roma e provincia</w:t>
            </w:r>
          </w:p>
          <w:p w:rsidR="003E4852" w:rsidRPr="00434532" w:rsidRDefault="00A23B19" w:rsidP="00B250BB">
            <w:pPr>
              <w:widowControl w:val="0"/>
              <w:autoSpaceDE w:val="0"/>
              <w:rPr>
                <w:rFonts w:ascii="Tahoma" w:hAnsi="Tahoma" w:cs="Tahoma"/>
                <w:color w:val="786953"/>
                <w:sz w:val="24"/>
                <w:szCs w:val="24"/>
                <w:shd w:val="clear" w:color="auto" w:fill="FFFFFF"/>
              </w:rPr>
            </w:pPr>
            <w:r w:rsidRPr="00434532">
              <w:rPr>
                <w:rFonts w:ascii="Tahoma" w:hAnsi="Tahoma" w:cs="Tahoma"/>
                <w:color w:val="786953"/>
                <w:sz w:val="24"/>
                <w:szCs w:val="24"/>
                <w:shd w:val="clear" w:color="auto" w:fill="FFFFFF"/>
              </w:rPr>
              <w:t>OPERATORI</w:t>
            </w:r>
          </w:p>
          <w:p w:rsidR="00A23B19" w:rsidRPr="00434532" w:rsidRDefault="00A23B19"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Ricerchiamo animatori/operatori per l'infanzia con e senza esperienza, per il periodo estivo, da impiegare in attività di lavoro con bambini in centri estivi.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Solo maggiorenni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Richiesta assoluta serietà e non perdi tempo</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Zone di lavoro</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Ponte di Nona/prato fiorito</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Tiburtina/colle aniene 3202234029</w:t>
            </w:r>
          </w:p>
          <w:p w:rsidR="00A23B19" w:rsidRPr="00434532" w:rsidRDefault="00A23B19"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OPERATORE CUCINA</w:t>
            </w:r>
          </w:p>
          <w:p w:rsidR="00A23B19" w:rsidRPr="00434532" w:rsidRDefault="00A23B19"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Ristorante- Pizzeria-Steak House Eredi.M.S.a.s.zona Boccea Gregorio VII ricerca Figure FEMMINILI Max 29 anni per ampliare il proprio organico .</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l'Offerta di lavoro rivolte alle Candidate per Operatrice di Cucina è richiesta voglia di apprendere di lavorare per Obiettivi e avere spiccate doti di teamworking. Richiesta la Disponibilità al lavoro serale e nei giorni Festivi. Orario di lavoro 16:15 -</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22:15 L azienda offre una retribuzione Commisurata alle effettive competenze e all esperienza delle Candidate, Un adeguato percorso Formativo e Concrete possibilità di Carriera.</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E' Gradito il domicilio in zone limitrofe a quelle di Lavoro</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Per le Candidate come Operatrice di Sala non e' necessario avere una esperienza pregressa, devono essere in possesso di spiccate capacità Comunicative e di vendita ,Predisposte al Lavoro di gruppo e disponibili a lavorare in orario serale (17:30-24:00)e nei giorni festivi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L azienda offre una retribuzione Commisurata alle effettive competenze e all esperienza delle Candidate, Un adeguato percorso Formativo e Concrete possibilità di Carriera.</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 xml:space="preserve">inviare il proprio C.V Con Foto Recente solo se realmente interessate a </w:t>
            </w:r>
            <w:hyperlink r:id="rId51" w:history="1">
              <w:r w:rsidRPr="00434532">
                <w:rPr>
                  <w:rStyle w:val="Collegamentoipertestuale"/>
                  <w:rFonts w:ascii="Helvetica" w:hAnsi="Helvetica"/>
                  <w:sz w:val="24"/>
                  <w:szCs w:val="24"/>
                  <w:shd w:val="clear" w:color="auto" w:fill="FFFFFF"/>
                </w:rPr>
                <w:t>mario.carrara@virgilio.it</w:t>
              </w:r>
            </w:hyperlink>
          </w:p>
          <w:p w:rsidR="00A23B19" w:rsidRPr="00434532" w:rsidRDefault="00A23B19"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COLLABORATORI</w:t>
            </w:r>
          </w:p>
          <w:p w:rsidR="00A23B19" w:rsidRPr="00434532" w:rsidRDefault="00A23B19" w:rsidP="00B250BB">
            <w:pPr>
              <w:widowControl w:val="0"/>
              <w:autoSpaceDE w:val="0"/>
              <w:rPr>
                <w:rStyle w:val="apple-converted-space"/>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Affiliato TECNOCASA Seleziona candidati che vogliono intraprendere la professione di agente immobiliare per ampliare il nostro organico.</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Offriamo:</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 corsi gratuiti di formazione aziendali presso la scuola del Gruppo Tecnocasa;</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 Inquadramento previsto dalle normative vigenti ;</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 fisso mensile di euro 1.050;</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 Provvigioni proporzionate in base alla produttività ;</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 affiancamento qualificato</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i Requisiti sono:</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 Età compresa tra i 18 e i 30 anni ;</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 Diploma di maturità ;</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NO STUDENTI NE DOMICILIATI FUORI ROMA</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Inviaci subito il tuo cv direttamente al nostro indirizzo e-mail:</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info@lavoro.site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VISITATE IL NOSTRO SITO WEB</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www.lavoro.site</w:t>
            </w:r>
            <w:r w:rsidRPr="00434532">
              <w:rPr>
                <w:rStyle w:val="apple-converted-space"/>
                <w:rFonts w:ascii="Helvetica" w:hAnsi="Helvetica"/>
                <w:color w:val="5A5A5A"/>
                <w:sz w:val="24"/>
                <w:szCs w:val="24"/>
                <w:shd w:val="clear" w:color="auto" w:fill="FFFFFF"/>
              </w:rPr>
              <w:t> </w:t>
            </w:r>
          </w:p>
          <w:p w:rsidR="00A23B19" w:rsidRPr="00434532" w:rsidRDefault="00A23B19" w:rsidP="00B250BB">
            <w:pPr>
              <w:widowControl w:val="0"/>
              <w:autoSpaceDE w:val="0"/>
              <w:rPr>
                <w:rStyle w:val="apple-converted-space"/>
                <w:rFonts w:ascii="Helvetica" w:hAnsi="Helvetica"/>
                <w:color w:val="5A5A5A"/>
                <w:sz w:val="24"/>
                <w:szCs w:val="24"/>
                <w:shd w:val="clear" w:color="auto" w:fill="FFFFFF"/>
              </w:rPr>
            </w:pPr>
            <w:r w:rsidRPr="00434532">
              <w:rPr>
                <w:rStyle w:val="apple-converted-space"/>
                <w:rFonts w:ascii="Helvetica" w:hAnsi="Helvetica"/>
                <w:color w:val="5A5A5A"/>
                <w:sz w:val="24"/>
                <w:szCs w:val="24"/>
                <w:shd w:val="clear" w:color="auto" w:fill="FFFFFF"/>
              </w:rPr>
              <w:t>SEGRETARIE</w:t>
            </w:r>
          </w:p>
          <w:p w:rsidR="00A23B19" w:rsidRPr="00434532" w:rsidRDefault="00A23B19" w:rsidP="00B250BB">
            <w:pPr>
              <w:widowControl w:val="0"/>
              <w:autoSpaceDE w:val="0"/>
              <w:rPr>
                <w:rStyle w:val="apple-converted-space"/>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lastRenderedPageBreak/>
              <w:t>Affiliato al gruppo Tecnocasa seleziona n. 3 ragazze da inserire nel gruppo come Segretarie Full time!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Età richiesta compresa tra i 20 e 30 anni.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No studentesse.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Fisso di euro 1.300,00 + provvigioni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NO STUDENTI NE DOMICILIATI FUORI ROMA</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Inviaci subito il tuo cv direttamente al nostro indirizzo e-mail</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info@lavoro.site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VISITATE IL NOSTRO SITO WEB</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www.lavoro.site</w:t>
            </w:r>
            <w:r w:rsidRPr="00434532">
              <w:rPr>
                <w:rStyle w:val="apple-converted-space"/>
                <w:rFonts w:ascii="Helvetica" w:hAnsi="Helvetica"/>
                <w:color w:val="5A5A5A"/>
                <w:sz w:val="24"/>
                <w:szCs w:val="24"/>
                <w:shd w:val="clear" w:color="auto" w:fill="FFFFFF"/>
              </w:rPr>
              <w:t> </w:t>
            </w:r>
          </w:p>
          <w:p w:rsidR="00A23B19" w:rsidRPr="00434532" w:rsidRDefault="00A23B19" w:rsidP="00B250BB">
            <w:pPr>
              <w:widowControl w:val="0"/>
              <w:autoSpaceDE w:val="0"/>
              <w:rPr>
                <w:rStyle w:val="apple-converted-space"/>
                <w:rFonts w:ascii="Helvetica" w:hAnsi="Helvetica"/>
                <w:color w:val="5A5A5A"/>
                <w:sz w:val="24"/>
                <w:szCs w:val="24"/>
                <w:shd w:val="clear" w:color="auto" w:fill="FFFFFF"/>
              </w:rPr>
            </w:pPr>
            <w:r w:rsidRPr="00434532">
              <w:rPr>
                <w:rStyle w:val="apple-converted-space"/>
                <w:rFonts w:ascii="Helvetica" w:hAnsi="Helvetica"/>
                <w:color w:val="5A5A5A"/>
                <w:sz w:val="24"/>
                <w:szCs w:val="24"/>
                <w:shd w:val="clear" w:color="auto" w:fill="FFFFFF"/>
              </w:rPr>
              <w:t>ASSISTENTI BAGNANTI</w:t>
            </w:r>
          </w:p>
          <w:p w:rsidR="00A23B19" w:rsidRPr="00434532" w:rsidRDefault="00A23B19"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Azienda leader nel settore ricerca per inserimento immediato n 10 Assistenti Bagnanti da inserire in diverse strutture turistiche di Roma. È indispensabile essere in possesso di brevetto rilasciato dalla FIN in corso di validità, essere auto e/o moto muniti, essere predisposti a lavorare su turnazione. Completa il profilo una buona conoscenza della lingua inglese. I candidati potranno inviare proprio CV con autorizzazione al trattamento dei dati personali esclusivamente via mail a presidenza@romaservizintegrati.com. Offresi inquadramento di legge con CCNL del Turismo.</w:t>
            </w:r>
          </w:p>
          <w:p w:rsidR="00A23B19" w:rsidRPr="00434532" w:rsidRDefault="00A23B19"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COLLABORATORE IMMOBILIARE</w:t>
            </w:r>
          </w:p>
          <w:p w:rsidR="00A23B19" w:rsidRPr="00434532" w:rsidRDefault="00A23B19"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ffiliato Tecnocasa - Studio Tuscolana S.r.l., seleziona ragazzi e ragazze da avviare alla professione di Agente Immobiliare. Si valutano anche candidati alla prima esperienza. Richiesto Diploma di Maturità o Laurea, età compresa tra i 20 e i 35 anni, bella presenza, ambizione, determinazione, buone doti comunicative e capacità di lavorare in team. Verrà riconosciuto un fisso mensile di 900€, più alte provvigioni. Offriamo affiancamento continuo, corsi di formazione in sede e possibilità di crescita all'interno dell'agenzia. Sarà richiesta l'apertura della partita IVA dopo una prima settimana di prova che sarà adeguatamente retribuita.</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 xml:space="preserve">Per partecipare alla selezione, invia il tuo curriculum all'indirizzo mail: </w:t>
            </w:r>
            <w:hyperlink r:id="rId52" w:history="1">
              <w:r w:rsidRPr="00434532">
                <w:rPr>
                  <w:rStyle w:val="Collegamentoipertestuale"/>
                  <w:rFonts w:ascii="Helvetica" w:hAnsi="Helvetica"/>
                  <w:sz w:val="24"/>
                  <w:szCs w:val="24"/>
                  <w:shd w:val="clear" w:color="auto" w:fill="FFFFFF"/>
                </w:rPr>
                <w:t>rmcia@tecnocasa.it</w:t>
              </w:r>
            </w:hyperlink>
          </w:p>
          <w:p w:rsidR="00A23B19" w:rsidRPr="00434532" w:rsidRDefault="00A23B19"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PROMOTER</w:t>
            </w:r>
          </w:p>
          <w:p w:rsidR="00A23B19" w:rsidRPr="00434532" w:rsidRDefault="00A23B19"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Per l'apertura dello STORE DI ENEL nel cc ROMA EST si selezionano promoter comerciali.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Le risorse rispondendo direttamente alla direzione commerciale si occuperanno di dare consulenza ai clienti ospiti dello STORE.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Si richiede: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-disponibilita' immediata</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-esperienza commerciale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Si offre: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-retribuzione ai amassimi livelli di mercato</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inserimento in ambiente serio e professionale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Per info e candidature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3924066903</w:t>
            </w:r>
          </w:p>
          <w:p w:rsidR="00A23B19" w:rsidRPr="00434532" w:rsidRDefault="00A23B19"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STORE MANAGER</w:t>
            </w:r>
          </w:p>
          <w:p w:rsidR="00A23B19" w:rsidRPr="00434532" w:rsidRDefault="00A23B19"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Per l'pertura dello STORE ENEL nel cc ROMA EST si seleziona 1 STORE MANAGER.</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 xml:space="preserve">La risorsa rispondendo direttamente alla direzione commerciale avra' la responsabilita' di gestire le risorse interne allo store e di fare </w:t>
            </w:r>
            <w:r w:rsidRPr="00434532">
              <w:rPr>
                <w:rFonts w:ascii="Helvetica" w:hAnsi="Helvetica"/>
                <w:color w:val="5A5A5A"/>
                <w:sz w:val="24"/>
                <w:szCs w:val="24"/>
                <w:shd w:val="clear" w:color="auto" w:fill="FFFFFF"/>
              </w:rPr>
              <w:lastRenderedPageBreak/>
              <w:t>consulenza ai clienti ospiti dello STORE.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Si offre: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-retribuzione ai massimi livelli di mercato</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-inserimento in ambiente serio e professionale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-opportunita' di crescita</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Si richiede: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-esperienza commerciale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-disponibilita' immediata</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Per info e candidature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3924066903</w:t>
            </w:r>
          </w:p>
          <w:p w:rsidR="00A23B19" w:rsidRPr="00434532" w:rsidRDefault="00A23B19" w:rsidP="00B250BB">
            <w:pPr>
              <w:widowControl w:val="0"/>
              <w:autoSpaceDE w:val="0"/>
              <w:rPr>
                <w:rStyle w:val="apple-converted-space"/>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COORDINATRICE</w:t>
            </w:r>
          </w:p>
          <w:p w:rsidR="00A23B19" w:rsidRPr="00434532" w:rsidRDefault="00A23B19"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Cerchiamo persone ambiziose, determinate, di bella presenza, con ottime capacità comunicative, di età compresa tra i 20 e i 35 anni e in possesso di diploma di Scuola Superiore o Laurea, da inserire nel nostro team con il ruolo di Coordinatrice di Agenzia Immobiliare.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Alle candidate verrà riconosciuto un fisso mensile di 900€, più provvigioni, corsi di formazione, affiancamento continuo e possibilità di crescita professionale. Sarà richiesta l'apertura della partita IVA dopo una prima settimana di prova che sarà adeguatamente retribuita. L'agenzia si trova in zona Tuscolana - Don Bosco.</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 xml:space="preserve">Per partecipare alle selezioni inviare il proprio curriculum con foto all'indirizzo mail: </w:t>
            </w:r>
            <w:hyperlink r:id="rId53" w:history="1">
              <w:r w:rsidRPr="00434532">
                <w:rPr>
                  <w:rStyle w:val="Collegamentoipertestuale"/>
                  <w:rFonts w:ascii="Helvetica" w:hAnsi="Helvetica"/>
                  <w:sz w:val="24"/>
                  <w:szCs w:val="24"/>
                  <w:shd w:val="clear" w:color="auto" w:fill="FFFFFF"/>
                </w:rPr>
                <w:t>rmcia@tecnocasa.it</w:t>
              </w:r>
            </w:hyperlink>
          </w:p>
          <w:p w:rsidR="00A23B19" w:rsidRPr="00434532" w:rsidRDefault="00A23B19"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ADDETTI</w:t>
            </w:r>
          </w:p>
          <w:p w:rsidR="00A23B19" w:rsidRPr="00434532" w:rsidRDefault="00A23B19"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 xml:space="preserve">Azienda leader nei servizi per l'infanzia seleziona aspiranti addetti ai servizi per l'infanzia motivati a lavorare con i bambini previa formazione in sede (opportunita' di partecipare ai corsi di formazione autorizzati e non finanziati dalla Regione Lazio). Possibilita' di lavoro immediato nell'ambito dei servizi di baby sitting e animazione. Per un colloquio conoscitivo telefonare a 0696045673 oppure 0686210771 o inviare C.V. a </w:t>
            </w:r>
            <w:hyperlink r:id="rId54" w:history="1">
              <w:r w:rsidRPr="00434532">
                <w:rPr>
                  <w:rStyle w:val="Collegamentoipertestuale"/>
                  <w:rFonts w:ascii="Helvetica" w:hAnsi="Helvetica"/>
                  <w:sz w:val="24"/>
                  <w:szCs w:val="24"/>
                  <w:shd w:val="clear" w:color="auto" w:fill="FFFFFF"/>
                </w:rPr>
                <w:t>segreteria@logospaf.it</w:t>
              </w:r>
            </w:hyperlink>
          </w:p>
          <w:p w:rsidR="00A23B19" w:rsidRPr="00434532" w:rsidRDefault="00A23B19"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OPERATORI CALL CENTER</w:t>
            </w:r>
          </w:p>
          <w:p w:rsidR="00A23B19" w:rsidRPr="00434532" w:rsidRDefault="00A23B19"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AZIENDA PARTNER ENEL ENERGIA E FASTWEB , LEADER NEL SETTORE, SELEZIONA 25 OPERATORI TELEFONICI BUSINESS PER PRESA APPUNTAMENTI, QUALIFICATI AMBOSESSI, ETA' COMPRESA TRA 21 E 45 ANNI ANCHE PRIMA ESPERIENZA.</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SI RICHIEDONO:</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-OTTIMA DIALETTICA</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-BUON USO PC E SISTEMI INFORMATIVI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-PUNTUALITA' E PRECISIONE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-CARATTERE SOLARE E PREDISPOSIZIONE ALL'ASCOLTO</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-CAPACITA' DI LAVORARE IN GRUPPO</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-DISPONIBILITA' IMMEDIATA</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SI OFFRONO:</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-FISSO + INCENTIVI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-OPPORTUNITA' DI CRESCITA PROFESSIONALE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-FORMAZIONE CONTINUATIVA CON RILASCIO ATTESTATO</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-CONTRATTO A NORMA DI LEGGE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ORARIO DI LAVORO 9,30 /18,30 DAL LUNEDI AL VENERDI.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IL PROCESSO DI SELEZIONE SEGUIRA' IL SEGUENTE CALENDARIO:</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 COLLOQUIO INDIVIDUALE CON IL SELEZIONATORE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lastRenderedPageBreak/>
              <w:t>- CORSO DI FORMAZIONE IN SEDE.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 RILASCIO ATTESTATO FORMATIVO</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 INIZIO AFFIANCAMENTO NUOVE RISORSE FINO AL RAGGIUNGIMENTO AUTONOMIA.</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PER PARTECIPARE ALLE SELEZIONI INVIARE IL PROPRIO CV A:</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SELEZIONI@NFRGROUPSRL.IT</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INSERENDO IL RIFERIMENTO OPERATORE BUSINESS O CONTATTARE IL NUMERO 0687979850 IN ORARIO DI UFFICIO.</w:t>
            </w:r>
          </w:p>
          <w:p w:rsidR="00A23B19" w:rsidRPr="00434532" w:rsidRDefault="00A23B19"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AGENTE IMMOBILIARE</w:t>
            </w:r>
          </w:p>
          <w:p w:rsidR="00A23B19" w:rsidRPr="00434532" w:rsidRDefault="00A23B19"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BOVI RE gruppo leader nel settore dell'intermediazione immobiliare, seleziona urgentemente per ampliamento organico della filiale di Roma - Centro Storico, GIOVANI AMBOSESSI anche alla prima esperienza da avviare alla carriera di Agente Immobiliare. Se siete intraprendenti ed ambiziosi iniziate a lavorare subito con noi.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Se verrete selezionati dalla Nostra Direzione per lo svolgimento di uno stage, avrete diritto ad una retribuzione di € 6.000 + provvigioni e premi produzione.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Non perdete questa occasione.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 xml:space="preserve">Contattateci al numero: 06.83.96.40.19 oppure inviateci il vostro curriculum a </w:t>
            </w:r>
            <w:hyperlink r:id="rId55" w:history="1">
              <w:r w:rsidRPr="00434532">
                <w:rPr>
                  <w:rStyle w:val="Collegamentoipertestuale"/>
                  <w:rFonts w:ascii="Helvetica" w:hAnsi="Helvetica"/>
                  <w:sz w:val="24"/>
                  <w:szCs w:val="24"/>
                  <w:shd w:val="clear" w:color="auto" w:fill="FFFFFF"/>
                </w:rPr>
                <w:t>risorse5@bovire.com</w:t>
              </w:r>
            </w:hyperlink>
          </w:p>
          <w:p w:rsidR="00A23B19" w:rsidRPr="00434532" w:rsidRDefault="00A23B19"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PARRUCCHIERE</w:t>
            </w:r>
          </w:p>
          <w:p w:rsidR="00A23B19" w:rsidRPr="00434532" w:rsidRDefault="00A23B19" w:rsidP="00B250BB">
            <w:pPr>
              <w:widowControl w:val="0"/>
              <w:autoSpaceDE w:val="0"/>
              <w:rPr>
                <w:rFonts w:ascii="Tahoma" w:hAnsi="Tahoma" w:cs="Tahoma"/>
                <w:color w:val="786953"/>
                <w:sz w:val="24"/>
                <w:szCs w:val="24"/>
                <w:shd w:val="clear" w:color="auto" w:fill="FFFFFF"/>
              </w:rPr>
            </w:pPr>
            <w:r w:rsidRPr="00434532">
              <w:rPr>
                <w:rFonts w:ascii="Helvetica" w:hAnsi="Helvetica"/>
                <w:color w:val="5A5A5A"/>
                <w:sz w:val="24"/>
                <w:szCs w:val="24"/>
                <w:shd w:val="clear" w:color="auto" w:fill="FFFFFF"/>
              </w:rPr>
              <w:t>parrucchiere cercasi par taim lavorante rifinito zona tiburtina via dei crispolti 10 roma tel0683085261 3478290090</w:t>
            </w: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Pr="00642879" w:rsidRDefault="003E4852" w:rsidP="00B250BB">
            <w:pPr>
              <w:pStyle w:val="Nessunaspaziatura"/>
              <w:jc w:val="center"/>
              <w:rPr>
                <w:rFonts w:ascii="Times New Roman" w:hAnsi="Times New Roman" w:cs="Times New Roman"/>
                <w:sz w:val="24"/>
                <w:szCs w:val="24"/>
              </w:rPr>
            </w:pPr>
          </w:p>
        </w:tc>
        <w:tc>
          <w:tcPr>
            <w:tcW w:w="6517" w:type="dxa"/>
          </w:tcPr>
          <w:p w:rsidR="003E4852" w:rsidRPr="00434532" w:rsidRDefault="003E4852" w:rsidP="00B250BB">
            <w:pPr>
              <w:widowControl w:val="0"/>
              <w:autoSpaceDE w:val="0"/>
              <w:jc w:val="center"/>
              <w:rPr>
                <w:b/>
                <w:color w:val="786953"/>
                <w:sz w:val="24"/>
                <w:szCs w:val="24"/>
              </w:rPr>
            </w:pPr>
            <w:r w:rsidRPr="00434532">
              <w:rPr>
                <w:b/>
                <w:color w:val="786953"/>
                <w:sz w:val="24"/>
                <w:szCs w:val="24"/>
              </w:rPr>
              <w:t>Frosinone e provincia</w:t>
            </w:r>
          </w:p>
          <w:p w:rsidR="003E4852" w:rsidRPr="00434532" w:rsidRDefault="003E4852" w:rsidP="00B250BB">
            <w:pPr>
              <w:widowControl w:val="0"/>
              <w:autoSpaceDE w:val="0"/>
              <w:rPr>
                <w:color w:val="786953"/>
                <w:sz w:val="24"/>
                <w:szCs w:val="24"/>
              </w:rPr>
            </w:pPr>
            <w:r w:rsidRPr="00434532">
              <w:rPr>
                <w:color w:val="786953"/>
                <w:sz w:val="24"/>
                <w:szCs w:val="24"/>
              </w:rPr>
              <w:t xml:space="preserve"> </w:t>
            </w:r>
            <w:r w:rsidR="00A23B19" w:rsidRPr="00434532">
              <w:rPr>
                <w:color w:val="786953"/>
                <w:sz w:val="24"/>
                <w:szCs w:val="24"/>
              </w:rPr>
              <w:t>AGENTE</w:t>
            </w:r>
          </w:p>
          <w:p w:rsidR="00A23B19" w:rsidRPr="00434532" w:rsidRDefault="00A23B19" w:rsidP="00B250BB">
            <w:pPr>
              <w:widowControl w:val="0"/>
              <w:autoSpaceDE w:val="0"/>
              <w:rPr>
                <w:rFonts w:ascii="Helvetica" w:hAnsi="Helvetica"/>
                <w:color w:val="5A5A5A"/>
                <w:sz w:val="24"/>
                <w:szCs w:val="24"/>
                <w:shd w:val="clear" w:color="auto" w:fill="FFFFFF"/>
              </w:rPr>
            </w:pP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shd w:val="clear" w:color="auto" w:fill="FFFFFF"/>
              </w:rPr>
              <w:t>cerca personale gia inserito su vari settori di vendita, gradito primo contatto telefonico.</w:t>
            </w:r>
            <w:r w:rsidRPr="00434532">
              <w:rPr>
                <w:rStyle w:val="apple-converted-space"/>
                <w:rFonts w:ascii="Helvetica" w:hAnsi="Helvetica"/>
                <w:color w:val="5A5A5A"/>
                <w:sz w:val="24"/>
                <w:szCs w:val="24"/>
                <w:shd w:val="clear" w:color="auto" w:fill="FFFFFF"/>
              </w:rPr>
              <w:t xml:space="preserve">  </w:t>
            </w:r>
            <w:r w:rsidRPr="00434532">
              <w:rPr>
                <w:rFonts w:ascii="Helvetica" w:hAnsi="Helvetica"/>
                <w:color w:val="5A5A5A"/>
                <w:sz w:val="24"/>
                <w:szCs w:val="24"/>
                <w:shd w:val="clear" w:color="auto" w:fill="FFFFFF"/>
              </w:rPr>
              <w:t>3924923467</w:t>
            </w:r>
          </w:p>
          <w:p w:rsidR="00A23B19" w:rsidRPr="00434532" w:rsidRDefault="00A23B19"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RESPONSABILE VENDITE</w:t>
            </w:r>
          </w:p>
          <w:p w:rsidR="00A23B19" w:rsidRPr="00434532" w:rsidRDefault="00A23B19" w:rsidP="00B250BB">
            <w:pPr>
              <w:widowControl w:val="0"/>
              <w:autoSpaceDE w:val="0"/>
              <w:rPr>
                <w:rStyle w:val="apple-converted-space"/>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TECNO SISTEM SRLS, CONCESSIONARIO OPERANTE NELLA VENDITA DI DISTRIBUTORI AUTOMATICI, CERCA AGENTE COMMERCIALE DI ETA' COMPRESA TRA I 25/40 ANNI, AUTOMUNITO, CON ESPERIENZA NELLA VENDITA DI PRODOTTI E O SERVIZI; INOLTRE SONO RICHIESTE BUONE CAPACITA' DIALETTICHE E PREDISPOSIZIONE AL CONTATTO CON I CLIENTI. E' PREVISTO UN INIZIALE PERIODO DI PROVA CON OTTIME OPPORTUNITA' DI CRESCITA PROFESSIONALE ED ALTE PROVVIGIONI.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NO LAVORO PORTA A PORTA.</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INVIARE CURRICULUM A:</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tecnosistem.fiore@alice.it</w:t>
            </w:r>
            <w:r w:rsidRPr="00434532">
              <w:rPr>
                <w:rStyle w:val="apple-converted-space"/>
                <w:rFonts w:ascii="Helvetica" w:hAnsi="Helvetica"/>
                <w:color w:val="5A5A5A"/>
                <w:sz w:val="24"/>
                <w:szCs w:val="24"/>
                <w:shd w:val="clear" w:color="auto" w:fill="FFFFFF"/>
              </w:rPr>
              <w:t> </w:t>
            </w:r>
          </w:p>
          <w:p w:rsidR="00A23B19" w:rsidRPr="00434532" w:rsidRDefault="00A23B19" w:rsidP="00B250BB">
            <w:pPr>
              <w:widowControl w:val="0"/>
              <w:autoSpaceDE w:val="0"/>
              <w:rPr>
                <w:rFonts w:ascii="Arial" w:hAnsi="Arial" w:cs="Arial"/>
                <w:b/>
                <w:bCs/>
                <w:color w:val="444444"/>
                <w:sz w:val="24"/>
                <w:szCs w:val="24"/>
              </w:rPr>
            </w:pPr>
            <w:r w:rsidRPr="00434532">
              <w:rPr>
                <w:rFonts w:ascii="Arial" w:hAnsi="Arial" w:cs="Arial"/>
                <w:b/>
                <w:bCs/>
                <w:color w:val="444444"/>
                <w:sz w:val="24"/>
                <w:szCs w:val="24"/>
              </w:rPr>
              <w:t>CONSULENTE</w:t>
            </w:r>
          </w:p>
          <w:p w:rsidR="00A23B19" w:rsidRPr="00434532" w:rsidRDefault="00A23B19"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Gruppo Corseria ricerca figure professionali ed ambiziose (anche prima esperienza o provenienti da esperienze diverse), da inserire in un team motivato e dinamico. E' indispensabile una forte motivazione e passione per i rapporti interpersonali, predisposizione ad accettare le sfide e la consapevolezza di operare in un settore dinamico a supporto di marchi leader a livello mondiale, in un contesto ed un lavoro che oltrepassa ogni crisi.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Si offre: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o prospettive di crescita professionale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lastRenderedPageBreak/>
              <w:t>o formazione on site e on line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o percorso formativo con Certificazione Nazionale ed Internazionale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o supporto Know How</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o fisso mensile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o in</w:t>
            </w:r>
            <w:r w:rsidRPr="00434532">
              <w:rPr>
                <w:rFonts w:ascii="Helvetica" w:hAnsi="Helvetica"/>
                <w:color w:val="5A5A5A"/>
                <w:sz w:val="24"/>
                <w:szCs w:val="24"/>
              </w:rPr>
              <w:br/>
            </w:r>
            <w:r w:rsidRPr="00434532">
              <w:rPr>
                <w:rFonts w:ascii="Helvetica" w:hAnsi="Helvetica"/>
                <w:color w:val="5A5A5A"/>
                <w:sz w:val="24"/>
                <w:szCs w:val="24"/>
                <w:shd w:val="clear" w:color="auto" w:fill="FFFFFF"/>
              </w:rPr>
              <w:t>Il candidato, dopo un periodo di formazione a nostro carico, potrà essere inserito in un contesto gratificante sia dal lato umano che economico potendo crescere professionalmente a livelli importanti.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Requisiti richiesti: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o Diploma o Laurea (in mancanza, si richiede esperienza nel campo della consulenza)</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o Buone capacità di linguaggio</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o Non ci sono limiti di età (consideriamo l'esperienza come un bagaglio prezioso)</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Inviare Curriculum Vitae con disposizione legge sulla privacy 196/03</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Info Line 07751693064</w:t>
            </w:r>
          </w:p>
          <w:p w:rsidR="00A23B19" w:rsidRPr="00434532" w:rsidRDefault="00A23B19"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AGENTE</w:t>
            </w:r>
          </w:p>
          <w:p w:rsidR="00A23B19" w:rsidRPr="00434532" w:rsidRDefault="00A23B19"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 xml:space="preserve">PRIMARIA AZIENDA NAZIONALE OPERANTE NEL SETTORE CANI E GATTI RICERCA PER LE PROVINCE DI LATINA E FROSINONE AGENTE DI VENDITA, 20 MAX 40 ANNI , AUTO MUNITO,DISPONIBILITA' IMMEDIATA. OFFRESI:CONTRATTO AGENTE DI COMMERCIO CON ,PACCHETTO CLIENTI E PROVVIGIONI DI ALTO LIVELLO,INCENTIVI E PREMI FINE ANNO.TASSATIVO RESIDENZA IN ZONA OPERATIVA.INVIARE CURRICULUM-VITAE : </w:t>
            </w:r>
            <w:hyperlink r:id="rId56" w:history="1">
              <w:r w:rsidRPr="00434532">
                <w:rPr>
                  <w:rStyle w:val="Collegamentoipertestuale"/>
                  <w:rFonts w:ascii="Helvetica" w:hAnsi="Helvetica"/>
                  <w:sz w:val="24"/>
                  <w:szCs w:val="24"/>
                  <w:shd w:val="clear" w:color="auto" w:fill="FFFFFF"/>
                </w:rPr>
                <w:t>ruobruo@gmail.com</w:t>
              </w:r>
            </w:hyperlink>
            <w:r w:rsidRPr="00434532">
              <w:rPr>
                <w:rFonts w:ascii="Helvetica" w:hAnsi="Helvetica"/>
                <w:color w:val="5A5A5A"/>
                <w:sz w:val="24"/>
                <w:szCs w:val="24"/>
                <w:shd w:val="clear" w:color="auto" w:fill="FFFFFF"/>
              </w:rPr>
              <w:t>.</w:t>
            </w:r>
          </w:p>
          <w:p w:rsidR="00A23B19" w:rsidRPr="00434532" w:rsidRDefault="00CC199E"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BADANTE</w:t>
            </w:r>
          </w:p>
          <w:p w:rsidR="00CC199E" w:rsidRPr="00434532" w:rsidRDefault="00CC199E"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Ricerca domestica ( Auto-munita ) orari 9,30 - 14 la mattina e 18 - 22,30 la sera. Remunerazione 200 settimana. Libero sabato e domenica . Pagamento tutti i venerdi 3661231104</w:t>
            </w:r>
          </w:p>
          <w:p w:rsidR="00CC199E" w:rsidRPr="00434532" w:rsidRDefault="00CC199E"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AGENTE</w:t>
            </w:r>
          </w:p>
          <w:p w:rsidR="00CC199E" w:rsidRPr="00434532" w:rsidRDefault="00CC199E"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Agenzia diretta Enel Energia ricerca agenti con esperienza di vendita di contratti residenziali (luce e gas 60 euro) e business ( luce a partire da 50 euro in su). Sono previsti ulteriori rimborsi al raggiungimento di step di produzione e acconti programmati.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Astenersi perditempo o chi senza esperienza diretta nel settore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 xml:space="preserve">per info: </w:t>
            </w:r>
            <w:hyperlink r:id="rId57" w:history="1">
              <w:r w:rsidRPr="00434532">
                <w:rPr>
                  <w:rStyle w:val="Collegamentoipertestuale"/>
                  <w:rFonts w:ascii="Helvetica" w:hAnsi="Helvetica"/>
                  <w:sz w:val="24"/>
                  <w:szCs w:val="24"/>
                  <w:shd w:val="clear" w:color="auto" w:fill="FFFFFF"/>
                </w:rPr>
                <w:t>selezionepersonale@agenziagta.com</w:t>
              </w:r>
            </w:hyperlink>
          </w:p>
          <w:p w:rsidR="00CC199E" w:rsidRPr="00434532" w:rsidRDefault="00CC199E"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CARRELLISTA</w:t>
            </w:r>
          </w:p>
          <w:p w:rsidR="00CC199E" w:rsidRPr="00434532" w:rsidRDefault="00CC199E"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Adecco Italia S.p.a. ricerca per conto di azienda cliente nella provincia di Frosinone un carrellista.</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Requisiti: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 diploma indirizzo tecnico;</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 patentino carrellista.</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Si richiede esperienza pregressa nella mansione.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In conformità a quanto previsto dalla normativa vigente, l'offerta di lavoro è indirizzata a candidati di entrambi i sessi.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 xml:space="preserve">Si prega inviare un cv aggiornato con foto a: </w:t>
            </w:r>
            <w:hyperlink r:id="rId58" w:history="1">
              <w:r w:rsidRPr="00434532">
                <w:rPr>
                  <w:rStyle w:val="Collegamentoipertestuale"/>
                  <w:rFonts w:ascii="Helvetica" w:hAnsi="Helvetica"/>
                  <w:sz w:val="24"/>
                  <w:szCs w:val="24"/>
                  <w:shd w:val="clear" w:color="auto" w:fill="FFFFFF"/>
                </w:rPr>
                <w:t>valentina.caliciotti@adecco.it</w:t>
              </w:r>
            </w:hyperlink>
          </w:p>
          <w:p w:rsidR="00CC199E" w:rsidRPr="00434532" w:rsidRDefault="00CC199E"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OPERAIO</w:t>
            </w:r>
          </w:p>
          <w:p w:rsidR="00CC199E" w:rsidRPr="00434532" w:rsidRDefault="00CC199E"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Adecco Italia S.p.a. ricerca per conto di azienda cliente nella provincia di Frosinone un operaio addetto al confezionamento.</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Requisiti: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lastRenderedPageBreak/>
              <w:t>- diploma indirizzo tecnico;</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 esperienza pregressa.</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In conformità a quanto previsto dalla normativa vigente, l'offerta di lavoro è indirizzata a candidati di entrambi i sessi.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 xml:space="preserve">Si prega inviare un cv aggiornato con foto a: </w:t>
            </w:r>
            <w:hyperlink r:id="rId59" w:history="1">
              <w:r w:rsidRPr="00434532">
                <w:rPr>
                  <w:rStyle w:val="Collegamentoipertestuale"/>
                  <w:rFonts w:ascii="Helvetica" w:hAnsi="Helvetica"/>
                  <w:sz w:val="24"/>
                  <w:szCs w:val="24"/>
                  <w:shd w:val="clear" w:color="auto" w:fill="FFFFFF"/>
                </w:rPr>
                <w:t>valentina.caliciotti@adecco.it</w:t>
              </w:r>
            </w:hyperlink>
          </w:p>
          <w:p w:rsidR="00CC199E" w:rsidRPr="00434532" w:rsidRDefault="00CC199E"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IMPIEGATA</w:t>
            </w:r>
          </w:p>
          <w:p w:rsidR="00CC199E" w:rsidRPr="00434532" w:rsidRDefault="00CC199E"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Asb broker di assicurazioni e gestione dei sinistri, seleziona ambosessi con/senza esperienza nel ns. Settore</w:t>
            </w:r>
          </w:p>
          <w:p w:rsidR="00CC199E" w:rsidRPr="00434532" w:rsidRDefault="00CC199E"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3394360020</w:t>
            </w:r>
          </w:p>
          <w:p w:rsidR="00CC199E" w:rsidRPr="00434532" w:rsidRDefault="00CC199E"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PROGRAMMATORE</w:t>
            </w:r>
          </w:p>
          <w:p w:rsidR="00CC199E" w:rsidRPr="00434532" w:rsidRDefault="00CC199E"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Serverplan Srl società operante nel settore hosting e domini ricerca per la sede di Cassino (Fr) programmatore web con i seguenti requisiti: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Requisiti fondamentali: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PHP5, programmazione Object Oriented, linguaggio SQL, Javascript, HTML, CSS, Utilizzo della shell linux, Zend Framework</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Requisiti addizionali: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Mysql Stored Procedure, Scripting bash, Dojo, Jquery</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Requisiti ricercati: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Esperienza in BI e in Data Warehousing (di qualsiasi tipo, su qualsiasi piattaforma)</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Abilità ad inserirsi nel team e ad adattarsi al modus operandi.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I candidati possono inviare il curriculum a job@serverplan.com indicando nell'oggetto Rif.03 Programmatore</w:t>
            </w:r>
          </w:p>
          <w:p w:rsidR="00CC199E" w:rsidRPr="00434532" w:rsidRDefault="00CC199E"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CONSULENTI</w:t>
            </w:r>
          </w:p>
          <w:p w:rsidR="00CC199E" w:rsidRPr="00434532" w:rsidRDefault="00CC199E"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Importante azienda estetica cerca, per la nuova filiale di Frosinone, personale ambosesso per incremento organico. In particolare si ricercano:</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 call centre,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 receptionist</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 segretari amministrativi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 assistenza clienti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 consulenti commerciali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No porta a porta, no perditempo.</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Disponibilità part time o full time a seconda della mansione.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Ben accette anche prime esperienze.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Per quanti fossero interessati, inviare la propria candidatura alla seguente e-mail: recruitmentcristal@gmail.com oppure contattare lo 0775852689.</w:t>
            </w:r>
          </w:p>
          <w:p w:rsidR="00CC199E" w:rsidRPr="00434532" w:rsidRDefault="00CC199E"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BANCONISTA</w:t>
            </w:r>
          </w:p>
          <w:p w:rsidR="00CC199E" w:rsidRPr="00434532" w:rsidRDefault="00CC199E"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Caesars Palace Cafe' ad Isola del Liri seleziona ed assume banconista uomo/donna con esperienza. inviare curriculum con foto a : redericsrl@libero.it oppure consegnare il cartaceo in loco.</w:t>
            </w:r>
          </w:p>
          <w:p w:rsidR="003E4852" w:rsidRPr="00434532" w:rsidRDefault="003E4852" w:rsidP="00B250BB">
            <w:pPr>
              <w:widowControl w:val="0"/>
              <w:autoSpaceDE w:val="0"/>
              <w:rPr>
                <w:rFonts w:ascii="Arial" w:hAnsi="Arial" w:cs="Arial"/>
                <w:b/>
                <w:bCs/>
                <w:color w:val="444444"/>
                <w:sz w:val="24"/>
                <w:szCs w:val="24"/>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pStyle w:val="Nessunaspaziatura"/>
              <w:jc w:val="center"/>
              <w:rPr>
                <w:sz w:val="28"/>
                <w:szCs w:val="28"/>
              </w:rPr>
            </w:pPr>
          </w:p>
        </w:tc>
        <w:tc>
          <w:tcPr>
            <w:tcW w:w="6517" w:type="dxa"/>
          </w:tcPr>
          <w:p w:rsidR="00E041DA" w:rsidRPr="00434532" w:rsidRDefault="003E4852" w:rsidP="00E041DA">
            <w:pPr>
              <w:pStyle w:val="Nessunaspaziatura"/>
              <w:jc w:val="center"/>
              <w:rPr>
                <w:sz w:val="24"/>
                <w:szCs w:val="24"/>
              </w:rPr>
            </w:pPr>
            <w:r w:rsidRPr="00434532">
              <w:rPr>
                <w:sz w:val="24"/>
                <w:szCs w:val="24"/>
              </w:rPr>
              <w:t>Latina e provincia</w:t>
            </w:r>
          </w:p>
          <w:p w:rsidR="00E041DA" w:rsidRPr="00434532" w:rsidRDefault="00E041DA" w:rsidP="00E041DA">
            <w:pPr>
              <w:pStyle w:val="Nessunaspaziatura"/>
              <w:rPr>
                <w:sz w:val="24"/>
                <w:szCs w:val="24"/>
              </w:rPr>
            </w:pPr>
            <w:r w:rsidRPr="00434532">
              <w:rPr>
                <w:sz w:val="24"/>
                <w:szCs w:val="24"/>
              </w:rPr>
              <w:t>AGENTE IMMOBILIARE</w:t>
            </w:r>
          </w:p>
          <w:p w:rsidR="00E041DA" w:rsidRPr="00434532" w:rsidRDefault="00E041DA" w:rsidP="00E041DA">
            <w:pPr>
              <w:pStyle w:val="Nessunaspaziatura"/>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 xml:space="preserve">Studio Nuova Nascosa srl della rete GABETTI, Società leader nel settore dell'intermediazione immobiliare, ricerca per sviluppo della propria rete commerciale : candidati con o senza esperienza, diplomati, presenza curata, puntuali, dinamici, buona dialettica, </w:t>
            </w:r>
            <w:r w:rsidRPr="00434532">
              <w:rPr>
                <w:rFonts w:ascii="Helvetica" w:hAnsi="Helvetica"/>
                <w:color w:val="5A5A5A"/>
                <w:sz w:val="24"/>
                <w:szCs w:val="24"/>
                <w:shd w:val="clear" w:color="auto" w:fill="FFFFFF"/>
              </w:rPr>
              <w:lastRenderedPageBreak/>
              <w:t>estroversi, determinati, flessibili in relazione agli orari di lavoro.</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Si offre : inserimento immediato con fisso + provvigioni, formazione ed affiancamento lavorativo.</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Inviare curriculum vitae con foto a latina2@gabetti.it (i curriculum vitae senza foto non verranno esaminati).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I dati saranno trattati ai sensi dell'art. 13 D. lgs. 196/03</w:t>
            </w:r>
          </w:p>
          <w:p w:rsidR="00E041DA" w:rsidRPr="00434532" w:rsidRDefault="00E041DA" w:rsidP="00E041DA">
            <w:pPr>
              <w:pStyle w:val="Nessunaspaziatura"/>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VENDITORI</w:t>
            </w:r>
          </w:p>
          <w:p w:rsidR="003E4852" w:rsidRPr="00434532" w:rsidRDefault="00E041DA" w:rsidP="00E041DA">
            <w:pPr>
              <w:pStyle w:val="Nessunaspaziatura"/>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J@M , agenzia commerciale specializzata nel settore dei servizi alle aziende, investe ancora nell' ampliamento del suo organico!</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RICERCHIAMO:</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AGENTI SALES</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PROMOTER COMMERCIALI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CONSULENTI DI VENDITA</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L'incaricato avrà il compito di gestire il portafoglio aziendale recandosi ad appuntamenti prefissati dall'azienda, ed aumentare il numero di clienti presenti sul territorio, proponendo il nuovo prodotto Luce&amp;Gas MADE IN J@M.</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Offriamo:</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 Corso di formazione su prodotti e sistemi di vendita/assistenza su campo</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 Appuntamenti prefissati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 Gestione di software aziendali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 Supporto nel post vendita e back office dedicato</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 Compensi economici privilegiati oltre i massimi livelli, ricorrenti sul proprio portafoglio clienti, gare e premi aziendali.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 Scelta della propria area di competenza</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 Contratto a norma di legge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 Possibilità altri benefit</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In J@M il tuo parco clienti genera "valore mensile".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TUTTI I MESI UN RICORRENTE FISSO del 5% ti verrà riconosciuto per tutti i tuoi clienti attivi!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Cosa aspetti ?</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Candidati all'offerta oppure scrivi a selezione.roma@jam-srl.it, verrai immediatamente contattato per un incontro conoscitivo presso il nostro ufficio di Roma.</w:t>
            </w:r>
            <w:r w:rsidRPr="00434532">
              <w:rPr>
                <w:rStyle w:val="apple-converted-space"/>
                <w:rFonts w:ascii="Helvetica" w:hAnsi="Helvetica"/>
                <w:color w:val="5A5A5A"/>
                <w:sz w:val="24"/>
                <w:szCs w:val="24"/>
                <w:shd w:val="clear" w:color="auto" w:fill="FFFFFF"/>
              </w:rPr>
              <w:t> </w:t>
            </w:r>
          </w:p>
          <w:p w:rsidR="003E4852" w:rsidRPr="00434532" w:rsidRDefault="00E041DA" w:rsidP="00B250BB">
            <w:pPr>
              <w:widowControl w:val="0"/>
              <w:autoSpaceDE w:val="0"/>
              <w:rPr>
                <w:rFonts w:ascii="Tahoma" w:hAnsi="Tahoma" w:cs="Tahoma"/>
                <w:color w:val="786953"/>
                <w:sz w:val="24"/>
                <w:szCs w:val="24"/>
                <w:shd w:val="clear" w:color="auto" w:fill="FFFFFF"/>
              </w:rPr>
            </w:pPr>
            <w:r w:rsidRPr="00434532">
              <w:rPr>
                <w:rFonts w:ascii="Tahoma" w:hAnsi="Tahoma" w:cs="Tahoma"/>
                <w:color w:val="786953"/>
                <w:sz w:val="24"/>
                <w:szCs w:val="24"/>
                <w:shd w:val="clear" w:color="auto" w:fill="FFFFFF"/>
              </w:rPr>
              <w:t>RECEPTIONIST</w:t>
            </w:r>
          </w:p>
          <w:p w:rsidR="00E041DA" w:rsidRPr="00434532" w:rsidRDefault="00E041DA"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 xml:space="preserve">Ricerca, personale con esperienze nel settore odontoiatrico e ottime capacità dialettiche ed empatiche, uso del pc, ottima presenza. Inviare C.V. a </w:t>
            </w:r>
            <w:hyperlink r:id="rId60" w:history="1">
              <w:r w:rsidRPr="00434532">
                <w:rPr>
                  <w:rStyle w:val="Collegamentoipertestuale"/>
                  <w:rFonts w:ascii="Helvetica" w:hAnsi="Helvetica"/>
                  <w:sz w:val="24"/>
                  <w:szCs w:val="24"/>
                  <w:shd w:val="clear" w:color="auto" w:fill="FFFFFF"/>
                </w:rPr>
                <w:t>info@medicalproforma.it</w:t>
              </w:r>
            </w:hyperlink>
          </w:p>
          <w:p w:rsidR="00E041DA" w:rsidRPr="00434532" w:rsidRDefault="00E041DA"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BADANTE</w:t>
            </w:r>
          </w:p>
          <w:p w:rsidR="00E041DA" w:rsidRPr="00434532" w:rsidRDefault="00E041DA"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Cerco badante con massima pazienza per signora anziana autosufficiente, 24 ore giorno e notte.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Stipendio mensile 600 euro compreso vitto e alloggio, un giorno libero a settimana no sabato e domenica, no fumatori età minima 40 anni. Luogo di lavoro Sabaudia (LT) Telefono 3284219071</w:t>
            </w:r>
          </w:p>
          <w:p w:rsidR="00E041DA" w:rsidRPr="00434532" w:rsidRDefault="00E041DA"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COMMESSA</w:t>
            </w:r>
          </w:p>
          <w:p w:rsidR="00E041DA" w:rsidRPr="00434532" w:rsidRDefault="00E041DA"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ENADIL ricerca per una azienda cliente, un/a ragazzo/a come commesso/a da inserire con un tirocinio di Garanzia Giovani.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 xml:space="preserve">Se interessati inviare CV con foto a </w:t>
            </w:r>
            <w:hyperlink r:id="rId61" w:history="1">
              <w:r w:rsidRPr="00434532">
                <w:rPr>
                  <w:rStyle w:val="Collegamentoipertestuale"/>
                  <w:rFonts w:ascii="Helvetica" w:hAnsi="Helvetica"/>
                  <w:sz w:val="24"/>
                  <w:szCs w:val="24"/>
                  <w:shd w:val="clear" w:color="auto" w:fill="FFFFFF"/>
                </w:rPr>
                <w:t>selezione@enadil.eu</w:t>
              </w:r>
            </w:hyperlink>
          </w:p>
          <w:p w:rsidR="00E041DA" w:rsidRPr="00434532" w:rsidRDefault="00E041DA"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AGENTE</w:t>
            </w:r>
          </w:p>
          <w:p w:rsidR="00E041DA" w:rsidRPr="00434532" w:rsidRDefault="00E041DA" w:rsidP="00B250BB">
            <w:pPr>
              <w:widowControl w:val="0"/>
              <w:autoSpaceDE w:val="0"/>
              <w:rPr>
                <w:rStyle w:val="apple-converted-space"/>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 xml:space="preserve">TECNO SISTEM SRLS, CONCESSIONARIO OPERANTE NELLA </w:t>
            </w:r>
            <w:r w:rsidRPr="00434532">
              <w:rPr>
                <w:rFonts w:ascii="Helvetica" w:hAnsi="Helvetica"/>
                <w:color w:val="5A5A5A"/>
                <w:sz w:val="24"/>
                <w:szCs w:val="24"/>
                <w:shd w:val="clear" w:color="auto" w:fill="FFFFFF"/>
              </w:rPr>
              <w:lastRenderedPageBreak/>
              <w:t>VENDITA DI DISTRIBUTORI AUTOMATICI, CERCA AGENTE COMMERCIALE DI ETA' COMPRESA TRA I 25/40 ANNI, AUTOMUNITO, CON ESPERIENZA NELLA VENDITA DI PRODOTTI E O SERVIZI; INOLTRE SONO RICHIESTE BUONE CAPACITA' DIALETTICHE E PREDISPOSIZIONE AL CONTATTO CON I CLIENTI. E' PREVISTO UN INIZIALE PERIODO DI PROVA CON OTTIME OPPORTUNITA' DI CRESCITA PROFESSIONALE ED ALTE PROVVIGIONI.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NO LAVORO PORTA A PORTA.</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INVIARE CURRICULUM A:</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tecnosistem.fiore@alice.it</w:t>
            </w:r>
            <w:r w:rsidRPr="00434532">
              <w:rPr>
                <w:rStyle w:val="apple-converted-space"/>
                <w:rFonts w:ascii="Helvetica" w:hAnsi="Helvetica"/>
                <w:color w:val="5A5A5A"/>
                <w:sz w:val="24"/>
                <w:szCs w:val="24"/>
                <w:shd w:val="clear" w:color="auto" w:fill="FFFFFF"/>
              </w:rPr>
              <w:t> </w:t>
            </w:r>
          </w:p>
          <w:p w:rsidR="00E041DA" w:rsidRPr="00434532" w:rsidRDefault="00E041DA" w:rsidP="00B250BB">
            <w:pPr>
              <w:widowControl w:val="0"/>
              <w:autoSpaceDE w:val="0"/>
              <w:rPr>
                <w:rStyle w:val="apple-converted-space"/>
                <w:rFonts w:ascii="Helvetica" w:hAnsi="Helvetica"/>
                <w:color w:val="5A5A5A"/>
                <w:sz w:val="24"/>
                <w:szCs w:val="24"/>
              </w:rPr>
            </w:pPr>
            <w:r w:rsidRPr="00434532">
              <w:rPr>
                <w:rStyle w:val="apple-converted-space"/>
                <w:rFonts w:ascii="Helvetica" w:hAnsi="Helvetica"/>
                <w:color w:val="5A5A5A"/>
                <w:sz w:val="24"/>
                <w:szCs w:val="24"/>
              </w:rPr>
              <w:t>SEGRETARIA</w:t>
            </w:r>
          </w:p>
          <w:p w:rsidR="00E041DA" w:rsidRPr="00434532" w:rsidRDefault="00E041DA"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HDP4x4 srl</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Officina meccanica in Latina</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cerca un ragazzo che si occupi del front office ,</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per mansioni di segreteria e accettazione clienti .</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contatti solo via mail</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inviare curriculum a</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hyperlink r:id="rId62" w:history="1">
              <w:r w:rsidRPr="00434532">
                <w:rPr>
                  <w:rStyle w:val="Collegamentoipertestuale"/>
                  <w:rFonts w:ascii="Helvetica" w:hAnsi="Helvetica"/>
                  <w:sz w:val="24"/>
                  <w:szCs w:val="24"/>
                  <w:shd w:val="clear" w:color="auto" w:fill="FFFFFF"/>
                </w:rPr>
                <w:t>info@hdp4x4.it</w:t>
              </w:r>
            </w:hyperlink>
          </w:p>
          <w:p w:rsidR="00E041DA" w:rsidRPr="00434532" w:rsidRDefault="00E041DA"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RAPPRESENTANTE</w:t>
            </w:r>
          </w:p>
          <w:p w:rsidR="00E041DA" w:rsidRPr="00434532" w:rsidRDefault="00E041DA"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ESSEGI ITALIA ricerca per ampliamento del proprio organico un rappresentate per la zona di ROMA, preferibilmente donna.</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orario full time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Le interessate potranno inviare il curriculum a :</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pontinaccessori@libero.it</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NO PERDITEMPO</w:t>
            </w:r>
          </w:p>
          <w:p w:rsidR="00E041DA" w:rsidRPr="00434532" w:rsidRDefault="00E041DA"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OPERATORE MARKETING</w:t>
            </w:r>
          </w:p>
          <w:p w:rsidR="00E041DA" w:rsidRPr="00434532" w:rsidRDefault="00E041DA"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Sei alla tua prima esperienza di lavoro, ti reputi motivato, ambizioso e volenteroso?</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Ricerchiamo operatori telemarketing da inserire nel nostro staff.</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Invia il tuo cv a info@prestilazio.it per un colloquio.</w:t>
            </w:r>
          </w:p>
          <w:p w:rsidR="00E041DA" w:rsidRPr="00434532" w:rsidRDefault="00E041DA"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CAMERIERE</w:t>
            </w:r>
          </w:p>
          <w:p w:rsidR="00E041DA" w:rsidRPr="00434532" w:rsidRDefault="00E041DA"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Cercasi personale di sala (cameriere) ,esperienza minima, massima serietà, possibilità di assunzione, possibilità di alloggio. Per info 0771/598531 392/5055191</w:t>
            </w:r>
          </w:p>
          <w:p w:rsidR="00E041DA" w:rsidRPr="00434532" w:rsidRDefault="00E041DA"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COMMESSA</w:t>
            </w:r>
          </w:p>
          <w:p w:rsidR="00E041DA" w:rsidRPr="00434532" w:rsidRDefault="00E041DA" w:rsidP="00B250BB">
            <w:pPr>
              <w:widowControl w:val="0"/>
              <w:autoSpaceDE w:val="0"/>
              <w:rPr>
                <w:rFonts w:ascii="Tahoma" w:hAnsi="Tahoma" w:cs="Tahoma"/>
                <w:color w:val="786953"/>
                <w:sz w:val="24"/>
                <w:szCs w:val="24"/>
                <w:shd w:val="clear" w:color="auto" w:fill="FFFFFF"/>
              </w:rPr>
            </w:pP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shd w:val="clear" w:color="auto" w:fill="FFFFFF"/>
              </w:rPr>
              <w:t>MONTORO ABBIGLIAMENTO " Seleziona personale femminile in età compresa tra i 19 e i 40 anni per svolgimento mansione di commessa in negozio di abbigliamento presso Latina. Si richiede massima serietà ed esperienza nel settore. Inviare proprio curriculum al seguente indirizzo mail per un colloquio conoscitivo.</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hyperlink r:id="rId63" w:history="1">
              <w:r w:rsidRPr="00434532">
                <w:rPr>
                  <w:rStyle w:val="Collegamentoipertestuale"/>
                  <w:rFonts w:ascii="Helvetica" w:hAnsi="Helvetica"/>
                  <w:sz w:val="24"/>
                  <w:szCs w:val="24"/>
                  <w:shd w:val="clear" w:color="auto" w:fill="FFFFFF"/>
                </w:rPr>
                <w:t>lavora_con_noi2014@libero.it</w:t>
              </w:r>
            </w:hyperlink>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pStyle w:val="Nessunaspaziatura"/>
              <w:jc w:val="center"/>
              <w:rPr>
                <w:sz w:val="28"/>
                <w:szCs w:val="28"/>
              </w:rPr>
            </w:pPr>
          </w:p>
        </w:tc>
        <w:tc>
          <w:tcPr>
            <w:tcW w:w="6517" w:type="dxa"/>
          </w:tcPr>
          <w:p w:rsidR="003E4852" w:rsidRPr="00434532" w:rsidRDefault="003E4852" w:rsidP="00B250BB">
            <w:pPr>
              <w:pStyle w:val="Nessunaspaziatura"/>
              <w:jc w:val="center"/>
              <w:rPr>
                <w:sz w:val="24"/>
                <w:szCs w:val="24"/>
              </w:rPr>
            </w:pPr>
            <w:r w:rsidRPr="00434532">
              <w:rPr>
                <w:sz w:val="24"/>
                <w:szCs w:val="24"/>
              </w:rPr>
              <w:t>Rieti e provincia</w:t>
            </w:r>
          </w:p>
          <w:p w:rsidR="003E4852" w:rsidRPr="00434532" w:rsidRDefault="00AE1BB2" w:rsidP="00B250BB">
            <w:pPr>
              <w:widowControl w:val="0"/>
              <w:autoSpaceDE w:val="0"/>
              <w:rPr>
                <w:rFonts w:ascii="Tahoma" w:hAnsi="Tahoma" w:cs="Tahoma"/>
                <w:color w:val="786953"/>
                <w:sz w:val="24"/>
                <w:szCs w:val="24"/>
                <w:shd w:val="clear" w:color="auto" w:fill="FFFFFF"/>
              </w:rPr>
            </w:pPr>
            <w:r w:rsidRPr="00434532">
              <w:rPr>
                <w:rFonts w:ascii="Tahoma" w:hAnsi="Tahoma" w:cs="Tahoma"/>
                <w:color w:val="786953"/>
                <w:sz w:val="24"/>
                <w:szCs w:val="24"/>
                <w:shd w:val="clear" w:color="auto" w:fill="FFFFFF"/>
              </w:rPr>
              <w:t>RESPONSABILE VENDITA</w:t>
            </w:r>
          </w:p>
          <w:p w:rsidR="00AE1BB2" w:rsidRPr="00434532" w:rsidRDefault="00AE1BB2"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negozio h3g cerca responsabile punto vendita</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solo, esperienza già maturata nel settore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annuncio per ambosessi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eta minima 24anni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contratto a norma + incentivi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NO PERDITEMPO</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INVIARE CV dettagliato con foto</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hyperlink r:id="rId64" w:history="1">
              <w:r w:rsidRPr="00434532">
                <w:rPr>
                  <w:rStyle w:val="Collegamentoipertestuale"/>
                  <w:rFonts w:ascii="Helvetica" w:hAnsi="Helvetica"/>
                  <w:sz w:val="24"/>
                  <w:szCs w:val="24"/>
                  <w:shd w:val="clear" w:color="auto" w:fill="FFFFFF"/>
                </w:rPr>
                <w:t>rfrezzini@tiscali.it</w:t>
              </w:r>
            </w:hyperlink>
          </w:p>
          <w:p w:rsidR="00AE1BB2" w:rsidRPr="00434532" w:rsidRDefault="00AE1BB2"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AGENTE</w:t>
            </w:r>
          </w:p>
          <w:p w:rsidR="00AE1BB2" w:rsidRPr="00434532" w:rsidRDefault="00AE1BB2" w:rsidP="00B250BB">
            <w:pPr>
              <w:widowControl w:val="0"/>
              <w:autoSpaceDE w:val="0"/>
              <w:rPr>
                <w:rStyle w:val="apple-converted-space"/>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TECNO SISTEM SRLS, CONCESSIONARIO OPERANTE NELLA VENDITA DI DISTRIBUTORI AUTOMATICI, CERCA AGENTE COMMERCIALE DI ETA' COMPRESA TRA I 25/40 ANNI, AUTOMUNITO, CON ESPERIENZA NELLA VENDITA DI PRODOTTI E O SERVIZI; INOLTRE SONO RICHIESTE BUONE CAPACITA' DIALETTICHE E PREDISPOSIZIONE AL CONTATTO CON I CLIENTI. E' PREVISTO UN INIZIALE PERIODO DI PROVA CON OTTIME OPPORTUNITA' DI CRESCITA PROFESSIONALE ED ALTE PROVVIGIONI.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NO LAVORO PORTA A PORTA.</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INVIARE CURRICULUM A:</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tecnosistem.fiore@alice.it</w:t>
            </w:r>
            <w:r w:rsidRPr="00434532">
              <w:rPr>
                <w:rStyle w:val="apple-converted-space"/>
                <w:rFonts w:ascii="Helvetica" w:hAnsi="Helvetica"/>
                <w:color w:val="5A5A5A"/>
                <w:sz w:val="24"/>
                <w:szCs w:val="24"/>
                <w:shd w:val="clear" w:color="auto" w:fill="FFFFFF"/>
              </w:rPr>
              <w:t> </w:t>
            </w:r>
          </w:p>
          <w:p w:rsidR="00AE1BB2" w:rsidRPr="00434532" w:rsidRDefault="00AE1BB2" w:rsidP="00B250BB">
            <w:pPr>
              <w:widowControl w:val="0"/>
              <w:autoSpaceDE w:val="0"/>
              <w:rPr>
                <w:rStyle w:val="apple-converted-space"/>
                <w:rFonts w:ascii="Helvetica" w:hAnsi="Helvetica"/>
                <w:color w:val="5A5A5A"/>
                <w:sz w:val="24"/>
                <w:szCs w:val="24"/>
                <w:shd w:val="clear" w:color="auto" w:fill="FFFFFF"/>
              </w:rPr>
            </w:pPr>
            <w:r w:rsidRPr="00434532">
              <w:rPr>
                <w:rStyle w:val="apple-converted-space"/>
                <w:rFonts w:ascii="Helvetica" w:hAnsi="Helvetica"/>
                <w:color w:val="5A5A5A"/>
                <w:sz w:val="24"/>
                <w:szCs w:val="24"/>
                <w:shd w:val="clear" w:color="auto" w:fill="FFFFFF"/>
              </w:rPr>
              <w:t>20 ADDETTE</w:t>
            </w:r>
          </w:p>
          <w:p w:rsidR="00AE1BB2" w:rsidRPr="00434532" w:rsidRDefault="00AE1BB2"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Plurima Srl, Agenzia Partner TIM, seleziona 20 operatrici/tori telefonici da assumere entro metà maggio.</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Si richiedono spiccate doti comunicative, forte motivazione e disponibilità immediata.</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L'azienda garantisce inquadramento a norma di legge con FISSO ed incentivi, regolare busta paga, inserimento immediato con corso di formazione in sede.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Orario di lavoro: 11.00-20.00 (part-time e full-time)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Sede di lavoro: RIETI 08541790</w:t>
            </w:r>
          </w:p>
          <w:p w:rsidR="00AE1BB2" w:rsidRPr="00434532" w:rsidRDefault="00AE1BB2"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PERSONALE</w:t>
            </w:r>
          </w:p>
          <w:p w:rsidR="00AE1BB2" w:rsidRPr="00434532" w:rsidRDefault="00AE1BB2"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President cup srl seleziona nuovi ambosessi su Antrodoco, Borgo Velino, Micignano, Cagnano Amiterno, Scoppito, Montereale, Pizzoli e zone limitrofe per lavoro inerente il settore pubblicitario.</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Ricerchiamo ambosessi dai 18 ai 55 anni svegli e dinamici con ottima predisposizione al rapporti con i terzi ed ottima dialettica.</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Si offre fisso mensile di 800 euro più incentivi, formazione gratuita e possibilità di carriera.</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 xml:space="preserve">Per partecipare alle selezioni inviare cv completo di foto e autorizzazione dati personali a : </w:t>
            </w:r>
            <w:hyperlink r:id="rId65" w:history="1">
              <w:r w:rsidRPr="00434532">
                <w:rPr>
                  <w:rStyle w:val="Collegamentoipertestuale"/>
                  <w:rFonts w:ascii="Helvetica" w:hAnsi="Helvetica"/>
                  <w:sz w:val="24"/>
                  <w:szCs w:val="24"/>
                  <w:shd w:val="clear" w:color="auto" w:fill="FFFFFF"/>
                </w:rPr>
                <w:t>personalericerca@presidentcupsrl.it</w:t>
              </w:r>
            </w:hyperlink>
          </w:p>
          <w:p w:rsidR="00AE1BB2" w:rsidRPr="00434532" w:rsidRDefault="00AE1BB2"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PERSONALE</w:t>
            </w:r>
          </w:p>
          <w:p w:rsidR="00AE1BB2" w:rsidRPr="00434532" w:rsidRDefault="00AE1BB2"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President cup ricerca personale da inserire nell'organico per mansioni di consulenza pubblicitaria organizzata dalla nostra direzione nelle zone di Torano, Corvaro, Pescorocchiano, Sant'Anatolia, Borgorose e limitrofi.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Si selezionano ambosessi dai 18 ai 55 anni con buona volontà e predisposizione al lavoro in team con spiccate doti relazionali.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Si offre fisso mensile di 800 euro con incentivi commisurati ai risultati raggiunti, premi mensile, formazione gratuita, affiancamento inziale e ottime possibilità di carriera.</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 xml:space="preserve">Per partecipare alle selezioni inviare cv con foto e autorizzazione dati personali a : </w:t>
            </w:r>
            <w:hyperlink r:id="rId66" w:history="1">
              <w:r w:rsidRPr="00434532">
                <w:rPr>
                  <w:rStyle w:val="Collegamentoipertestuale"/>
                  <w:rFonts w:ascii="Helvetica" w:hAnsi="Helvetica"/>
                  <w:sz w:val="24"/>
                  <w:szCs w:val="24"/>
                  <w:shd w:val="clear" w:color="auto" w:fill="FFFFFF"/>
                </w:rPr>
                <w:t>personalericerca@presidentcupsrl.it</w:t>
              </w:r>
            </w:hyperlink>
          </w:p>
          <w:p w:rsidR="00AE1BB2" w:rsidRPr="00434532" w:rsidRDefault="00AE1BB2"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OPERATORI CALL CENTER</w:t>
            </w:r>
          </w:p>
          <w:p w:rsidR="00AE1BB2" w:rsidRPr="00434532" w:rsidRDefault="00AE1BB2"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Selezioniamo operatori telefonici.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Sede call center in Viale delle Scienze snc (sopra supermercato LeMark), Cittaducale - Rieti.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500,00€ garantite più provvigioni.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lastRenderedPageBreak/>
              <w:t>Per info 393 8289642</w:t>
            </w:r>
          </w:p>
          <w:p w:rsidR="00AE1BB2" w:rsidRPr="00434532" w:rsidRDefault="00AE1BB2" w:rsidP="00B250BB">
            <w:pPr>
              <w:widowControl w:val="0"/>
              <w:autoSpaceDE w:val="0"/>
              <w:rPr>
                <w:rStyle w:val="apple-converted-space"/>
                <w:rFonts w:ascii="Helvetica" w:hAnsi="Helvetica"/>
                <w:color w:val="5A5A5A"/>
                <w:sz w:val="24"/>
                <w:szCs w:val="24"/>
                <w:shd w:val="clear" w:color="auto" w:fill="FFFFFF"/>
              </w:rPr>
            </w:pPr>
            <w:r w:rsidRPr="00434532">
              <w:rPr>
                <w:rStyle w:val="apple-converted-space"/>
                <w:rFonts w:ascii="Helvetica" w:hAnsi="Helvetica"/>
                <w:color w:val="5A5A5A"/>
                <w:sz w:val="24"/>
                <w:szCs w:val="24"/>
                <w:shd w:val="clear" w:color="auto" w:fill="FFFFFF"/>
              </w:rPr>
              <w:t>ADDETTI CALL CENTER</w:t>
            </w:r>
          </w:p>
          <w:p w:rsidR="00AE1BB2" w:rsidRPr="00434532" w:rsidRDefault="00AE1BB2"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Per apertura nuova sede operativa e conseguente ampliamento di organico si selezionano "Operatori Call Center" per svolgere attività di raccolta ordini da nostri clienti.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Si offre: pagamento settimanale, rimborso chilometrico, orario flessibile.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Oltre a fisso di 400,00 € dalla Regione Lazio per 6 mesi con adesione programma Garanzia Giovani.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Si richiede: buon uso PC.</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 xml:space="preserve">Per candidature o info contattare l'Ufficio del Personale al 331/1815264 o inviare via e-mail a: </w:t>
            </w:r>
            <w:hyperlink r:id="rId67" w:history="1">
              <w:r w:rsidRPr="00434532">
                <w:rPr>
                  <w:rStyle w:val="Collegamentoipertestuale"/>
                  <w:rFonts w:ascii="Helvetica" w:hAnsi="Helvetica"/>
                  <w:sz w:val="24"/>
                  <w:szCs w:val="24"/>
                  <w:shd w:val="clear" w:color="auto" w:fill="FFFFFF"/>
                </w:rPr>
                <w:t>selezione.rieti@gmail.com</w:t>
              </w:r>
            </w:hyperlink>
          </w:p>
          <w:p w:rsidR="00AE1BB2" w:rsidRPr="00434532" w:rsidRDefault="00AE1BB2" w:rsidP="00B250BB">
            <w:pPr>
              <w:widowControl w:val="0"/>
              <w:autoSpaceDE w:val="0"/>
              <w:rPr>
                <w:rStyle w:val="apple-converted-space"/>
                <w:rFonts w:ascii="Helvetica" w:hAnsi="Helvetica"/>
                <w:color w:val="5A5A5A"/>
                <w:sz w:val="24"/>
                <w:szCs w:val="24"/>
                <w:shd w:val="clear" w:color="auto" w:fill="FFFFFF"/>
              </w:rPr>
            </w:pPr>
            <w:r w:rsidRPr="00434532">
              <w:rPr>
                <w:rStyle w:val="apple-converted-space"/>
                <w:rFonts w:ascii="Helvetica" w:hAnsi="Helvetica"/>
                <w:color w:val="5A5A5A"/>
                <w:sz w:val="24"/>
                <w:szCs w:val="24"/>
                <w:shd w:val="clear" w:color="auto" w:fill="FFFFFF"/>
              </w:rPr>
              <w:t>APPRENDISTA</w:t>
            </w:r>
          </w:p>
          <w:p w:rsidR="00AE1BB2" w:rsidRPr="00434532" w:rsidRDefault="00AE1BB2"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Ragazzo da inserire in azienda tramite stage di 6 mesi + 6 mesi (Garanzia Giovani)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Azienda di impiantistica elettrica (sede a Antrodoco e Cittaducale prov. di Rieti)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Inviare C.V. a: ksenergiesrl@gmail.com</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Richiesta massima serietà, correttezza e voglia di imparare un mestiere.</w:t>
            </w:r>
          </w:p>
          <w:p w:rsidR="00AE1BB2" w:rsidRPr="00434532" w:rsidRDefault="00AE1BB2"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AGENTI</w:t>
            </w:r>
          </w:p>
          <w:p w:rsidR="00AE1BB2" w:rsidRPr="00434532" w:rsidRDefault="00AE1BB2" w:rsidP="00B250BB">
            <w:pPr>
              <w:widowControl w:val="0"/>
              <w:autoSpaceDE w:val="0"/>
              <w:rPr>
                <w:rStyle w:val="apple-converted-space"/>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Gea by Green Energy srl, consolidata azienda operante a livello nazionale, ricerca VENDITORI a domicilio per l'Emilia Romagna, Piemonte, Veneto, Toscana, Lazio e Lombardia.</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La risorsa inserita sarà in grado di proporre prodotti/soluzioni chiavi in mano direttamente al cliente finale, residenziale.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Richiediamo unicamente: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pregressa esperienza maturata nel settore della vendita diretta;</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Offriamo:</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corso intensivo di formazione;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agenda appuntamenti prefissati;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provvigioni + sistema premiante;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Sono previsti benefit al raggiungimento degli obiettivi di fatturato, tra cui: auto aziendale, rimborso spese carburante.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In considerazione del trattamento proposto, si ricercano esclusivamente persone fortemente motivate e determinate.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Le persone interessate sono pregate di inviare il proprio cv a selezione@gruppogreenenergy.it</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Visita il nostro sito internet www.gruppogreenenergy.it</w:t>
            </w:r>
            <w:r w:rsidRPr="00434532">
              <w:rPr>
                <w:rStyle w:val="apple-converted-space"/>
                <w:rFonts w:ascii="Helvetica" w:hAnsi="Helvetica"/>
                <w:color w:val="5A5A5A"/>
                <w:sz w:val="24"/>
                <w:szCs w:val="24"/>
                <w:shd w:val="clear" w:color="auto" w:fill="FFFFFF"/>
              </w:rPr>
              <w:t> </w:t>
            </w:r>
          </w:p>
          <w:p w:rsidR="00AE1BB2" w:rsidRPr="00434532" w:rsidRDefault="00AE1BB2" w:rsidP="00B250BB">
            <w:pPr>
              <w:widowControl w:val="0"/>
              <w:autoSpaceDE w:val="0"/>
              <w:rPr>
                <w:rStyle w:val="apple-converted-space"/>
                <w:rFonts w:ascii="Helvetica" w:hAnsi="Helvetica"/>
                <w:color w:val="5A5A5A"/>
                <w:sz w:val="24"/>
                <w:szCs w:val="24"/>
                <w:shd w:val="clear" w:color="auto" w:fill="FFFFFF"/>
              </w:rPr>
            </w:pPr>
            <w:r w:rsidRPr="00434532">
              <w:rPr>
                <w:rStyle w:val="apple-converted-space"/>
                <w:rFonts w:ascii="Helvetica" w:hAnsi="Helvetica"/>
                <w:color w:val="5A5A5A"/>
                <w:sz w:val="24"/>
                <w:szCs w:val="24"/>
                <w:shd w:val="clear" w:color="auto" w:fill="FFFFFF"/>
              </w:rPr>
              <w:t>COLLABORATORI IMMOBILIARI</w:t>
            </w:r>
          </w:p>
          <w:p w:rsidR="00AE1BB2" w:rsidRPr="00434532" w:rsidRDefault="00AE1BB2"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'agenzia Immobiliare sf srl presente nel territorio da più di 10 anni seleziona consulenti immobiliari (anche prima esperienza) nella zona di Rieti città e Provincia.</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I nostri collaboratori godono di: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 benefit aziendali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 provvigioni al più alto livello del settore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-programma di formazione e training commerciale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-appuntamenti prefissati nella zona di residenza</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-Gestione del portafoglio immobiliare già esistente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-inserimento in una realtà dinamica con ampi margini di crescita e molto altro ancora</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lastRenderedPageBreak/>
              <w:t>Il candidato ideale ha una buona predisposizione ai rapporti interpersonali, intraprendente e automunito.</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Inviaci ora il tuo curriculum</w:t>
            </w:r>
          </w:p>
          <w:p w:rsidR="00AE1BB2" w:rsidRPr="00434532" w:rsidRDefault="00AE1BB2"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3460048668</w:t>
            </w:r>
          </w:p>
          <w:p w:rsidR="00AE1BB2" w:rsidRPr="00434532" w:rsidRDefault="00AE1BB2"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PROMOTER</w:t>
            </w:r>
          </w:p>
          <w:p w:rsidR="00AE1BB2" w:rsidRPr="00434532" w:rsidRDefault="00AE1BB2"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Azienda a carattere nazionale leader nel settore della telefonia e dei servizi energetici ricerca per la sede di Milano 10 giovani ambosessi per ampliamento pacchetti clienti. Saranno valutate anche le prime esperienze.Paga settimanale o mensile.Possibilita'di inserimento a titolo definitivo nell'organico.Per i fuori sede vitto e alloggio a carico dell'azienda.</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 xml:space="preserve">Inviare cv all'attenzione del sig. Roberto Amurso all'email: </w:t>
            </w:r>
            <w:hyperlink r:id="rId68" w:history="1">
              <w:r w:rsidRPr="00434532">
                <w:rPr>
                  <w:rStyle w:val="Collegamentoipertestuale"/>
                  <w:rFonts w:ascii="Helvetica" w:hAnsi="Helvetica"/>
                  <w:sz w:val="24"/>
                  <w:szCs w:val="24"/>
                  <w:shd w:val="clear" w:color="auto" w:fill="FFFFFF"/>
                </w:rPr>
                <w:t>robertoamurso@gmail.com</w:t>
              </w:r>
            </w:hyperlink>
          </w:p>
          <w:p w:rsidR="00AE1BB2" w:rsidRPr="00434532" w:rsidRDefault="00AE1BB2"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ARCHITETTO</w:t>
            </w:r>
          </w:p>
          <w:p w:rsidR="00AE1BB2" w:rsidRPr="00434532" w:rsidRDefault="00AE1BB2"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Offerta di lavoro per 1 / 2 architetti con capacità di disegno 3D, preferibilamente con software Allplan e/o Revit. Compiti principali sono: progettazione architettonica, restauro, rilievo di fabbricati, ecc. Ottime possibilità di crescita professionale.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Periodo di prova retribuito di 2 mesi, dopo assunzione con regolare contratto di lavoro.</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Disponibile ad assumere per tirocinio. 0746203111</w:t>
            </w:r>
          </w:p>
          <w:p w:rsidR="00AE1BB2" w:rsidRPr="00434532" w:rsidRDefault="00AE1BB2" w:rsidP="00B250BB">
            <w:pPr>
              <w:widowControl w:val="0"/>
              <w:autoSpaceDE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BADANTE</w:t>
            </w:r>
          </w:p>
          <w:p w:rsidR="00AE1BB2" w:rsidRPr="00434532" w:rsidRDefault="00AE1BB2" w:rsidP="00B250BB">
            <w:pPr>
              <w:widowControl w:val="0"/>
              <w:autoSpaceDE w:val="0"/>
              <w:rPr>
                <w:rFonts w:ascii="Tahoma" w:hAnsi="Tahoma" w:cs="Tahoma"/>
                <w:color w:val="786953"/>
                <w:sz w:val="24"/>
                <w:szCs w:val="24"/>
                <w:shd w:val="clear" w:color="auto" w:fill="FFFFFF"/>
              </w:rPr>
            </w:pPr>
            <w:r w:rsidRPr="00434532">
              <w:rPr>
                <w:rFonts w:ascii="Helvetica" w:hAnsi="Helvetica"/>
                <w:color w:val="5A5A5A"/>
                <w:sz w:val="24"/>
                <w:szCs w:val="24"/>
                <w:shd w:val="clear" w:color="auto" w:fill="FFFFFF"/>
              </w:rPr>
              <w:t>Cercasi badante referenziata per assistenza persona anziana, h 24 , riposo settimanale domenica. Contratto di assunzione , 750.00 euro mensili, vitto e alloggio. Se realmente interessati contattare dopo le ore 14.00 il numero 328-3045223.</w:t>
            </w:r>
          </w:p>
        </w:tc>
        <w:tc>
          <w:tcPr>
            <w:tcW w:w="2400" w:type="dxa"/>
          </w:tcPr>
          <w:p w:rsidR="003E4852" w:rsidRDefault="003E4852" w:rsidP="00B250BB">
            <w:pPr>
              <w:jc w:val="center"/>
              <w:rPr>
                <w:b/>
                <w:sz w:val="28"/>
                <w:szCs w:val="28"/>
              </w:rPr>
            </w:pPr>
          </w:p>
        </w:tc>
      </w:tr>
      <w:tr w:rsidR="003E4852" w:rsidRPr="00E53AD1" w:rsidTr="00B250BB">
        <w:trPr>
          <w:trHeight w:val="7074"/>
        </w:trPr>
        <w:tc>
          <w:tcPr>
            <w:tcW w:w="937" w:type="dxa"/>
          </w:tcPr>
          <w:p w:rsidR="003E4852" w:rsidRPr="008F5E3B" w:rsidRDefault="003E4852" w:rsidP="00B250BB">
            <w:pPr>
              <w:pStyle w:val="Nessunaspaziatura"/>
              <w:jc w:val="center"/>
              <w:rPr>
                <w:rFonts w:ascii="Times New Roman" w:hAnsi="Times New Roman" w:cs="Times New Roman"/>
                <w:sz w:val="24"/>
                <w:szCs w:val="24"/>
              </w:rPr>
            </w:pPr>
          </w:p>
        </w:tc>
        <w:tc>
          <w:tcPr>
            <w:tcW w:w="6517" w:type="dxa"/>
          </w:tcPr>
          <w:p w:rsidR="003E4852" w:rsidRPr="00434532" w:rsidRDefault="003E4852" w:rsidP="00B250BB">
            <w:pPr>
              <w:pStyle w:val="Nessunaspaziatura"/>
              <w:jc w:val="center"/>
              <w:rPr>
                <w:rFonts w:ascii="Times New Roman" w:hAnsi="Times New Roman" w:cs="Times New Roman"/>
                <w:sz w:val="24"/>
                <w:szCs w:val="24"/>
              </w:rPr>
            </w:pPr>
            <w:r w:rsidRPr="00434532">
              <w:rPr>
                <w:rFonts w:ascii="Times New Roman" w:hAnsi="Times New Roman" w:cs="Times New Roman"/>
                <w:sz w:val="24"/>
                <w:szCs w:val="24"/>
              </w:rPr>
              <w:t>Viterbo e provincia</w:t>
            </w:r>
          </w:p>
          <w:p w:rsidR="003E4852" w:rsidRPr="00434532" w:rsidRDefault="003E4852" w:rsidP="00B250BB">
            <w:pPr>
              <w:pStyle w:val="Titolo1"/>
              <w:pBdr>
                <w:bottom w:val="single" w:sz="6" w:space="0" w:color="DDDDDD"/>
              </w:pBdr>
              <w:shd w:val="clear" w:color="auto" w:fill="FFFFFF"/>
              <w:spacing w:before="0" w:beforeAutospacing="0" w:after="0" w:afterAutospacing="0"/>
              <w:outlineLvl w:val="0"/>
              <w:rPr>
                <w:color w:val="786953"/>
                <w:sz w:val="24"/>
                <w:szCs w:val="24"/>
                <w:shd w:val="clear" w:color="auto" w:fill="FFFFFF"/>
              </w:rPr>
            </w:pPr>
            <w:r w:rsidRPr="00434532">
              <w:rPr>
                <w:color w:val="786953"/>
                <w:sz w:val="24"/>
                <w:szCs w:val="24"/>
                <w:shd w:val="clear" w:color="auto" w:fill="FFFFFF"/>
              </w:rPr>
              <w:t xml:space="preserve"> </w:t>
            </w:r>
            <w:r w:rsidR="00AE1BB2" w:rsidRPr="00434532">
              <w:rPr>
                <w:color w:val="786953"/>
                <w:sz w:val="24"/>
                <w:szCs w:val="24"/>
                <w:shd w:val="clear" w:color="auto" w:fill="FFFFFF"/>
              </w:rPr>
              <w:t>PERSONALE</w:t>
            </w:r>
          </w:p>
          <w:p w:rsidR="00AE1BB2" w:rsidRPr="00434532" w:rsidRDefault="00AE1BB2" w:rsidP="00B250BB">
            <w:pPr>
              <w:pStyle w:val="Titolo1"/>
              <w:pBdr>
                <w:bottom w:val="single" w:sz="6" w:space="0" w:color="DDDDDD"/>
              </w:pBdr>
              <w:shd w:val="clear" w:color="auto" w:fill="FFFFFF"/>
              <w:spacing w:before="0" w:beforeAutospacing="0" w:after="0" w:afterAutospacing="0"/>
              <w:outlineLvl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STIAMO CERCANDO PROPRIO TE ! PERSONA DINAMICA E APPASSIONATA DI SPORT, VITALE E CON SENSO DEL TEAM E DEL SERVIZIO AL CLIENTE. 0761370271</w:t>
            </w:r>
          </w:p>
          <w:p w:rsidR="00AE1BB2" w:rsidRPr="00434532" w:rsidRDefault="00AE1BB2" w:rsidP="00B250BB">
            <w:pPr>
              <w:pStyle w:val="Titolo1"/>
              <w:pBdr>
                <w:bottom w:val="single" w:sz="6" w:space="0" w:color="DDDDDD"/>
              </w:pBdr>
              <w:shd w:val="clear" w:color="auto" w:fill="FFFFFF"/>
              <w:spacing w:before="0" w:beforeAutospacing="0" w:after="0" w:afterAutospacing="0"/>
              <w:outlineLvl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ADDETTO MARKETING</w:t>
            </w:r>
          </w:p>
          <w:p w:rsidR="00AE1BB2" w:rsidRPr="00434532" w:rsidRDefault="00AE1BB2" w:rsidP="00B250BB">
            <w:pPr>
              <w:pStyle w:val="Titolo1"/>
              <w:pBdr>
                <w:bottom w:val="single" w:sz="6" w:space="0" w:color="DDDDDD"/>
              </w:pBdr>
              <w:shd w:val="clear" w:color="auto" w:fill="FFFFFF"/>
              <w:spacing w:before="0" w:beforeAutospacing="0" w:after="0" w:afterAutospacing="0"/>
              <w:outlineLvl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Agenzia Tecnocasa della Grotticella (Emipa s.r.l.) cerca una figura che si occupi dei settore marketing e telemarketing.</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Si richiede diploma di maturità, disponibilità full time.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Si offre fisso mensile di 700 euro più provvigioni, premi di produzione e corso di formazione gratuito.</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 xml:space="preserve">Inviaci il tuo curriculum all'indirizzo </w:t>
            </w:r>
            <w:hyperlink r:id="rId69" w:history="1">
              <w:r w:rsidRPr="00434532">
                <w:rPr>
                  <w:rStyle w:val="Collegamentoipertestuale"/>
                  <w:rFonts w:ascii="Helvetica" w:hAnsi="Helvetica"/>
                  <w:sz w:val="24"/>
                  <w:szCs w:val="24"/>
                  <w:shd w:val="clear" w:color="auto" w:fill="FFFFFF"/>
                </w:rPr>
                <w:t>tecnocasagrotticella@yahoo.it</w:t>
              </w:r>
            </w:hyperlink>
          </w:p>
          <w:p w:rsidR="00AE1BB2" w:rsidRPr="00434532" w:rsidRDefault="00AE1BB2" w:rsidP="00B250BB">
            <w:pPr>
              <w:pStyle w:val="Titolo1"/>
              <w:pBdr>
                <w:bottom w:val="single" w:sz="6" w:space="0" w:color="DDDDDD"/>
              </w:pBdr>
              <w:shd w:val="clear" w:color="auto" w:fill="FFFFFF"/>
              <w:spacing w:before="0" w:beforeAutospacing="0" w:after="0" w:afterAutospacing="0"/>
              <w:outlineLvl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AGENTE IMMOBILIARE</w:t>
            </w:r>
          </w:p>
          <w:p w:rsidR="00AE1BB2" w:rsidRPr="00434532" w:rsidRDefault="00AE1BB2" w:rsidP="00B250BB">
            <w:pPr>
              <w:pStyle w:val="Titolo1"/>
              <w:pBdr>
                <w:bottom w:val="single" w:sz="6" w:space="0" w:color="DDDDDD"/>
              </w:pBdr>
              <w:shd w:val="clear" w:color="auto" w:fill="FFFFFF"/>
              <w:spacing w:before="0" w:beforeAutospacing="0" w:after="0" w:afterAutospacing="0"/>
              <w:outlineLvl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ENTRA nel l Nostro Gruppo</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Lo Studio di Grotte Santo Stefano l per ampliamento organico ricerca GIOVANI diplomati/e su cui avviare progetto di crescita con formazione gratuita</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Far parte del nostro gruppo significa avere la possibilità di lavorare in un contesto dinamico, dove le persone vengono valorizzate per le loro attitudini e per le loro capacità, dove l'unico metro di giudizio è la meritocrazia. Troverai un ambiente Organizzato e PROFESSIONALE.. Assicurati un futuro sicuro e stimolante.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 xml:space="preserve">Si richiede, ambizione, determinazione, buone doti comunicative </w:t>
            </w:r>
            <w:r w:rsidRPr="00434532">
              <w:rPr>
                <w:rFonts w:ascii="Helvetica" w:hAnsi="Helvetica"/>
                <w:color w:val="5A5A5A"/>
                <w:sz w:val="24"/>
                <w:szCs w:val="24"/>
                <w:shd w:val="clear" w:color="auto" w:fill="FFFFFF"/>
              </w:rPr>
              <w:lastRenderedPageBreak/>
              <w:t>e capacità di lavorare in team. Verrà riconosciuto un fisso mensile di Euro 900,00(NOVECENTO) , più alte PROVVIGIONi 0761367855</w:t>
            </w:r>
          </w:p>
          <w:p w:rsidR="00AE1BB2" w:rsidRPr="00434532" w:rsidRDefault="00AE1BB2" w:rsidP="00B250BB">
            <w:pPr>
              <w:pStyle w:val="Titolo1"/>
              <w:pBdr>
                <w:bottom w:val="single" w:sz="6" w:space="0" w:color="DDDDDD"/>
              </w:pBdr>
              <w:shd w:val="clear" w:color="auto" w:fill="FFFFFF"/>
              <w:spacing w:before="0" w:beforeAutospacing="0" w:after="0" w:afterAutospacing="0"/>
              <w:outlineLvl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INGEGNERE</w:t>
            </w:r>
          </w:p>
          <w:p w:rsidR="00AE1BB2" w:rsidRPr="00434532" w:rsidRDefault="00AE1BB2" w:rsidP="00B250BB">
            <w:pPr>
              <w:pStyle w:val="Titolo1"/>
              <w:pBdr>
                <w:bottom w:val="single" w:sz="6" w:space="0" w:color="DDDDDD"/>
              </w:pBdr>
              <w:shd w:val="clear" w:color="auto" w:fill="FFFFFF"/>
              <w:spacing w:before="0" w:beforeAutospacing="0" w:after="0" w:afterAutospacing="0"/>
              <w:outlineLvl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Impresa di costruzioni generali seleziona ingegnere civile, iscritto all'albo professionale, a cui affidare la progettazione e il coordinamento delle attività di costruzione di cantieri, in ambito nazionale.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 xml:space="preserve">Gli interessati sono pregati di inviare c.v. al seguente indirizzo di posta: </w:t>
            </w:r>
            <w:hyperlink r:id="rId70" w:history="1">
              <w:r w:rsidRPr="00434532">
                <w:rPr>
                  <w:rStyle w:val="Collegamentoipertestuale"/>
                  <w:rFonts w:ascii="Helvetica" w:hAnsi="Helvetica"/>
                  <w:sz w:val="24"/>
                  <w:szCs w:val="24"/>
                  <w:shd w:val="clear" w:color="auto" w:fill="FFFFFF"/>
                </w:rPr>
                <w:t>segreteria@nebsrl.it</w:t>
              </w:r>
            </w:hyperlink>
          </w:p>
          <w:p w:rsidR="00AE1BB2" w:rsidRPr="00434532" w:rsidRDefault="00AE1BB2" w:rsidP="00B250BB">
            <w:pPr>
              <w:pStyle w:val="Titolo1"/>
              <w:pBdr>
                <w:bottom w:val="single" w:sz="6" w:space="0" w:color="DDDDDD"/>
              </w:pBdr>
              <w:shd w:val="clear" w:color="auto" w:fill="FFFFFF"/>
              <w:spacing w:before="0" w:beforeAutospacing="0" w:after="0" w:afterAutospacing="0"/>
              <w:outlineLvl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AGENTE IMMOBILIARE</w:t>
            </w:r>
          </w:p>
          <w:p w:rsidR="00AE1BB2" w:rsidRPr="00434532" w:rsidRDefault="00AE1BB2" w:rsidP="00B250BB">
            <w:pPr>
              <w:pStyle w:val="Titolo1"/>
              <w:pBdr>
                <w:bottom w:val="single" w:sz="6" w:space="0" w:color="DDDDDD"/>
              </w:pBdr>
              <w:shd w:val="clear" w:color="auto" w:fill="FFFFFF"/>
              <w:spacing w:before="0" w:beforeAutospacing="0" w:after="0" w:afterAutospacing="0"/>
              <w:outlineLvl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Agenzia Tecnocasa della Grotticella (Emipa s.r.l.) cerca un collaboratore da avviare alla carriera di agente immobiliare.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Come requisiti si richiede diploma di maturità, auto munito, disponibilità full time, propensione al contatto con il pubblico, dinamicità e intraprendenza.</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Si offre fisso di 700 euro più provvigioni , premi di produzione e corsi di formazione gratuito presso la sede centrale Tecnocasa di Roma.</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 xml:space="preserve">Inviaci il tuo cv all'indirizzo </w:t>
            </w:r>
            <w:hyperlink r:id="rId71" w:history="1">
              <w:r w:rsidRPr="00434532">
                <w:rPr>
                  <w:rStyle w:val="Collegamentoipertestuale"/>
                  <w:rFonts w:ascii="Helvetica" w:hAnsi="Helvetica"/>
                  <w:sz w:val="24"/>
                  <w:szCs w:val="24"/>
                  <w:shd w:val="clear" w:color="auto" w:fill="FFFFFF"/>
                </w:rPr>
                <w:t>tecnocasagrotticella@yahoo.it</w:t>
              </w:r>
            </w:hyperlink>
          </w:p>
          <w:p w:rsidR="00AE1BB2" w:rsidRPr="00434532" w:rsidRDefault="00AE1BB2" w:rsidP="00B250BB">
            <w:pPr>
              <w:pStyle w:val="Titolo1"/>
              <w:pBdr>
                <w:bottom w:val="single" w:sz="6" w:space="0" w:color="DDDDDD"/>
              </w:pBdr>
              <w:shd w:val="clear" w:color="auto" w:fill="FFFFFF"/>
              <w:spacing w:before="0" w:beforeAutospacing="0" w:after="0" w:afterAutospacing="0"/>
              <w:outlineLvl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AGENTE</w:t>
            </w:r>
          </w:p>
          <w:p w:rsidR="00AE1BB2" w:rsidRPr="00434532" w:rsidRDefault="00434532" w:rsidP="00B250BB">
            <w:pPr>
              <w:pStyle w:val="Titolo1"/>
              <w:pBdr>
                <w:bottom w:val="single" w:sz="6" w:space="0" w:color="DDDDDD"/>
              </w:pBdr>
              <w:shd w:val="clear" w:color="auto" w:fill="FFFFFF"/>
              <w:spacing w:before="0" w:beforeAutospacing="0" w:after="0" w:afterAutospacing="0"/>
              <w:outlineLvl w:val="0"/>
              <w:rPr>
                <w:rStyle w:val="apple-converted-space"/>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TECNO SISTEM SRLS, CONCESSIONARIO OPERANTE NELLA VENDITA DI DISTRIBUTORI AUTOMATICI, CERCA AGENTE COMMERCIALE DI ETA' COMPRESA TRA I 25/40 ANNI, AUTOMUNITO, CON ESPERIENZA NELLA VENDITA DI PRODOTTI E O SERVIZI; INOLTRE SONO RICHIESTE BUONE CAPACITA' DIALETTICHE E PREDISPOSIZIONE AL CONTATTO CON I CLIENTI. E' PREVISTO UN INIZIALE PERIODO DI PROVA CON OTTIME OPPORTUNITA' DI CRESCITA PROFESSIONALE ED ALTE PROVVIGIONI.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NO LAVORO PORTA A PORTA.</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INVIARE CURRICULUM A:</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tecnosistem.fiore@alice.it</w:t>
            </w:r>
            <w:r w:rsidRPr="00434532">
              <w:rPr>
                <w:rStyle w:val="apple-converted-space"/>
                <w:rFonts w:ascii="Helvetica" w:hAnsi="Helvetica"/>
                <w:color w:val="5A5A5A"/>
                <w:sz w:val="24"/>
                <w:szCs w:val="24"/>
                <w:shd w:val="clear" w:color="auto" w:fill="FFFFFF"/>
              </w:rPr>
              <w:t> </w:t>
            </w:r>
          </w:p>
          <w:p w:rsidR="00434532" w:rsidRPr="00434532" w:rsidRDefault="00434532" w:rsidP="00B250BB">
            <w:pPr>
              <w:pStyle w:val="Titolo1"/>
              <w:pBdr>
                <w:bottom w:val="single" w:sz="6" w:space="0" w:color="DDDDDD"/>
              </w:pBdr>
              <w:shd w:val="clear" w:color="auto" w:fill="FFFFFF"/>
              <w:spacing w:before="0" w:beforeAutospacing="0" w:after="0" w:afterAutospacing="0"/>
              <w:outlineLvl w:val="0"/>
              <w:rPr>
                <w:rStyle w:val="apple-converted-space"/>
                <w:rFonts w:ascii="Helvetica" w:hAnsi="Helvetica"/>
                <w:color w:val="5A5A5A"/>
                <w:sz w:val="24"/>
                <w:szCs w:val="24"/>
                <w:shd w:val="clear" w:color="auto" w:fill="FFFFFF"/>
              </w:rPr>
            </w:pPr>
            <w:r w:rsidRPr="00434532">
              <w:rPr>
                <w:rStyle w:val="apple-converted-space"/>
                <w:rFonts w:ascii="Helvetica" w:hAnsi="Helvetica"/>
                <w:color w:val="5A5A5A"/>
                <w:sz w:val="24"/>
                <w:szCs w:val="24"/>
                <w:shd w:val="clear" w:color="auto" w:fill="FFFFFF"/>
              </w:rPr>
              <w:t>CUOCO</w:t>
            </w:r>
          </w:p>
          <w:p w:rsidR="00434532" w:rsidRPr="00434532" w:rsidRDefault="00434532" w:rsidP="00B250BB">
            <w:pPr>
              <w:pStyle w:val="Titolo1"/>
              <w:pBdr>
                <w:bottom w:val="single" w:sz="6" w:space="0" w:color="DDDDDD"/>
              </w:pBdr>
              <w:shd w:val="clear" w:color="auto" w:fill="FFFFFF"/>
              <w:spacing w:before="0" w:beforeAutospacing="0" w:after="0" w:afterAutospacing="0"/>
              <w:outlineLvl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Cercasi aiuto cuoco per la stagione estiva</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Per informazioni contattatemi al n. 347 26 55 678</w:t>
            </w:r>
          </w:p>
          <w:p w:rsidR="00434532" w:rsidRPr="00434532" w:rsidRDefault="00434532" w:rsidP="00B250BB">
            <w:pPr>
              <w:pStyle w:val="Titolo1"/>
              <w:pBdr>
                <w:bottom w:val="single" w:sz="6" w:space="0" w:color="DDDDDD"/>
              </w:pBdr>
              <w:shd w:val="clear" w:color="auto" w:fill="FFFFFF"/>
              <w:spacing w:before="0" w:beforeAutospacing="0" w:after="0" w:afterAutospacing="0"/>
              <w:outlineLvl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PROMOTER</w:t>
            </w:r>
          </w:p>
          <w:p w:rsidR="00434532" w:rsidRPr="00434532" w:rsidRDefault="00434532" w:rsidP="00B250BB">
            <w:pPr>
              <w:pStyle w:val="Titolo1"/>
              <w:pBdr>
                <w:bottom w:val="single" w:sz="6" w:space="0" w:color="DDDDDD"/>
              </w:pBdr>
              <w:shd w:val="clear" w:color="auto" w:fill="FFFFFF"/>
              <w:spacing w:before="0" w:beforeAutospacing="0" w:after="0" w:afterAutospacing="0"/>
              <w:outlineLvl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Legolas srl cerca giovani Diplomati anche alla prima esperienza lavorativa da inserire nei propri team di dialogo diretto.</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Si offre formazione continuativa, reali possibilità di crescita come team leader, compenso fisso+ incentivi legati alla produzione.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Inserimento immediato-possibilità part-time verticale o full time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preferibilmente automuniti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Inviare cv con foto indicando in oggetto VITERBO PROM</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 xml:space="preserve">Sito aziendale </w:t>
            </w:r>
            <w:hyperlink r:id="rId72" w:history="1">
              <w:r w:rsidRPr="00434532">
                <w:rPr>
                  <w:rStyle w:val="Collegamentoipertestuale"/>
                  <w:rFonts w:ascii="Helvetica" w:hAnsi="Helvetica"/>
                  <w:sz w:val="24"/>
                  <w:szCs w:val="24"/>
                  <w:shd w:val="clear" w:color="auto" w:fill="FFFFFF"/>
                </w:rPr>
                <w:t>www.legolasf2f.it</w:t>
              </w:r>
            </w:hyperlink>
          </w:p>
          <w:p w:rsidR="00434532" w:rsidRPr="00434532" w:rsidRDefault="00434532" w:rsidP="00B250BB">
            <w:pPr>
              <w:pStyle w:val="Titolo1"/>
              <w:pBdr>
                <w:bottom w:val="single" w:sz="6" w:space="0" w:color="DDDDDD"/>
              </w:pBdr>
              <w:shd w:val="clear" w:color="auto" w:fill="FFFFFF"/>
              <w:spacing w:before="0" w:beforeAutospacing="0" w:after="0" w:afterAutospacing="0"/>
              <w:outlineLvl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IMPIEGATA</w:t>
            </w:r>
          </w:p>
          <w:p w:rsidR="00434532" w:rsidRPr="00434532" w:rsidRDefault="00434532" w:rsidP="00B250BB">
            <w:pPr>
              <w:pStyle w:val="Titolo1"/>
              <w:pBdr>
                <w:bottom w:val="single" w:sz="6" w:space="0" w:color="DDDDDD"/>
              </w:pBdr>
              <w:shd w:val="clear" w:color="auto" w:fill="FFFFFF"/>
              <w:spacing w:before="0" w:beforeAutospacing="0" w:after="0" w:afterAutospacing="0"/>
              <w:outlineLvl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 xml:space="preserve">Agenzia di primaria compagnia di assicurazioni seleziona una impiegata amministrativa addetta alla segreteria front Office, iscritta a Garanzia Giovani da inserire nel proprio organico. Si offre periodo iniziale in stage di 6 mesi, superato il quale è </w:t>
            </w:r>
            <w:r w:rsidRPr="00434532">
              <w:rPr>
                <w:rFonts w:ascii="Helvetica" w:hAnsi="Helvetica"/>
                <w:color w:val="5A5A5A"/>
                <w:sz w:val="24"/>
                <w:szCs w:val="24"/>
                <w:shd w:val="clear" w:color="auto" w:fill="FFFFFF"/>
              </w:rPr>
              <w:lastRenderedPageBreak/>
              <w:t xml:space="preserve">previsto contratto di apprendistato. Si richiede: massima serietà, età compresa tra i 20 e i 25 anni, residenza in Viterbo, capacità organizzative e di apprendimento, buona volontà e attitudine ai rapporti interpersonali, ottimismo e positività. Inviare curriculum corredato di foto a : </w:t>
            </w:r>
            <w:hyperlink r:id="rId73" w:history="1">
              <w:r w:rsidRPr="00434532">
                <w:rPr>
                  <w:rStyle w:val="Collegamentoipertestuale"/>
                  <w:rFonts w:ascii="Helvetica" w:hAnsi="Helvetica"/>
                  <w:sz w:val="24"/>
                  <w:szCs w:val="24"/>
                  <w:shd w:val="clear" w:color="auto" w:fill="FFFFFF"/>
                </w:rPr>
                <w:t>info@bellocchio-assicurazioni.it</w:t>
              </w:r>
            </w:hyperlink>
          </w:p>
          <w:p w:rsidR="00434532" w:rsidRPr="00434532" w:rsidRDefault="00434532" w:rsidP="00B250BB">
            <w:pPr>
              <w:pStyle w:val="Titolo1"/>
              <w:pBdr>
                <w:bottom w:val="single" w:sz="6" w:space="0" w:color="DDDDDD"/>
              </w:pBdr>
              <w:shd w:val="clear" w:color="auto" w:fill="FFFFFF"/>
              <w:spacing w:before="0" w:beforeAutospacing="0" w:after="0" w:afterAutospacing="0"/>
              <w:outlineLvl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COMMERCIALE</w:t>
            </w:r>
          </w:p>
          <w:p w:rsidR="00434532" w:rsidRPr="00434532" w:rsidRDefault="00434532" w:rsidP="00B250BB">
            <w:pPr>
              <w:pStyle w:val="Titolo1"/>
              <w:pBdr>
                <w:bottom w:val="single" w:sz="6" w:space="0" w:color="DDDDDD"/>
              </w:pBdr>
              <w:shd w:val="clear" w:color="auto" w:fill="FFFFFF"/>
              <w:spacing w:before="0" w:beforeAutospacing="0" w:after="0" w:afterAutospacing="0"/>
              <w:outlineLvl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Azienda settore arredo giardino cerca collaboratore/collaboratrice per seguire web marketing e commerciale .</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Necessità richiesta part time, stage formativo se neolaureati. 0761515344</w:t>
            </w:r>
          </w:p>
          <w:p w:rsidR="00434532" w:rsidRPr="00434532" w:rsidRDefault="00434532" w:rsidP="00B250BB">
            <w:pPr>
              <w:pStyle w:val="Titolo1"/>
              <w:pBdr>
                <w:bottom w:val="single" w:sz="6" w:space="0" w:color="DDDDDD"/>
              </w:pBdr>
              <w:shd w:val="clear" w:color="auto" w:fill="FFFFFF"/>
              <w:spacing w:before="0" w:beforeAutospacing="0" w:after="0" w:afterAutospacing="0"/>
              <w:outlineLvl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PROMOTER</w:t>
            </w:r>
          </w:p>
          <w:p w:rsidR="00434532" w:rsidRPr="00434532" w:rsidRDefault="00434532" w:rsidP="00B250BB">
            <w:pPr>
              <w:pStyle w:val="Titolo1"/>
              <w:pBdr>
                <w:bottom w:val="single" w:sz="6" w:space="0" w:color="DDDDDD"/>
              </w:pBdr>
              <w:shd w:val="clear" w:color="auto" w:fill="FFFFFF"/>
              <w:spacing w:before="0" w:beforeAutospacing="0" w:after="0" w:afterAutospacing="0"/>
              <w:outlineLvl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La società BSL management Italia , specializzata nella vendita a domicilio cerca 5 promoter automunite,dinamiche,volenterose alle quali affidare la promozione nei centri commerciali,fiere,eventi, per le provincie di Bologna,Ferrara e Ravenna, di un prodotto innovativo rivolto al benessere di tutta la famiglia,attraverso un rivoluzionario sistema di promozione visiva.</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Si offre fisso+incentivi.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 xml:space="preserve">Inviare CV a </w:t>
            </w:r>
            <w:hyperlink r:id="rId74" w:history="1">
              <w:r w:rsidRPr="00434532">
                <w:rPr>
                  <w:rStyle w:val="Collegamentoipertestuale"/>
                  <w:rFonts w:ascii="Helvetica" w:hAnsi="Helvetica"/>
                  <w:sz w:val="24"/>
                  <w:szCs w:val="24"/>
                  <w:shd w:val="clear" w:color="auto" w:fill="FFFFFF"/>
                </w:rPr>
                <w:t>amministrazione@bslmanagementitalia.it</w:t>
              </w:r>
            </w:hyperlink>
          </w:p>
          <w:p w:rsidR="00434532" w:rsidRPr="00434532" w:rsidRDefault="00434532" w:rsidP="00B250BB">
            <w:pPr>
              <w:pStyle w:val="Titolo1"/>
              <w:pBdr>
                <w:bottom w:val="single" w:sz="6" w:space="0" w:color="DDDDDD"/>
              </w:pBdr>
              <w:shd w:val="clear" w:color="auto" w:fill="FFFFFF"/>
              <w:spacing w:before="0" w:beforeAutospacing="0" w:after="0" w:afterAutospacing="0"/>
              <w:outlineLvl w:val="0"/>
              <w:rPr>
                <w:color w:val="786953"/>
                <w:sz w:val="24"/>
                <w:szCs w:val="24"/>
              </w:rPr>
            </w:pPr>
            <w:r w:rsidRPr="00434532">
              <w:rPr>
                <w:color w:val="786953"/>
                <w:sz w:val="24"/>
                <w:szCs w:val="24"/>
              </w:rPr>
              <w:t>COLLABORATORE ASSICURATIVO</w:t>
            </w:r>
          </w:p>
          <w:p w:rsidR="00434532" w:rsidRPr="00434532" w:rsidRDefault="00434532" w:rsidP="00434532">
            <w:pPr>
              <w:suppressAutoHyphens w:val="0"/>
              <w:rPr>
                <w:rFonts w:ascii="Helvetica" w:hAnsi="Helvetica"/>
                <w:color w:val="5A5A5A"/>
                <w:sz w:val="24"/>
                <w:szCs w:val="24"/>
                <w:shd w:val="clear" w:color="auto" w:fill="FFFFFF"/>
                <w:lang w:eastAsia="it-IT"/>
              </w:rPr>
            </w:pPr>
            <w:r w:rsidRPr="00434532">
              <w:rPr>
                <w:rFonts w:ascii="Helvetica" w:hAnsi="Helvetica"/>
                <w:color w:val="5A5A5A"/>
                <w:sz w:val="24"/>
                <w:szCs w:val="24"/>
                <w:shd w:val="clear" w:color="auto" w:fill="FFFFFF"/>
                <w:lang w:eastAsia="it-IT"/>
              </w:rPr>
              <w:t>Massimiliano Caputo cerca collaboratori da inserire nel campo assicurativo.</w:t>
            </w:r>
            <w:r w:rsidRPr="00434532">
              <w:rPr>
                <w:rFonts w:ascii="Helvetica" w:hAnsi="Helvetica"/>
                <w:color w:val="5A5A5A"/>
                <w:sz w:val="24"/>
                <w:szCs w:val="24"/>
                <w:lang w:eastAsia="it-IT"/>
              </w:rPr>
              <w:t> </w:t>
            </w:r>
            <w:r w:rsidRPr="00434532">
              <w:rPr>
                <w:rFonts w:ascii="Helvetica" w:hAnsi="Helvetica"/>
                <w:color w:val="5A5A5A"/>
                <w:sz w:val="24"/>
                <w:szCs w:val="24"/>
                <w:lang w:eastAsia="it-IT"/>
              </w:rPr>
              <w:br/>
            </w:r>
            <w:r w:rsidRPr="00434532">
              <w:rPr>
                <w:rFonts w:ascii="Helvetica" w:hAnsi="Helvetica"/>
                <w:color w:val="5A5A5A"/>
                <w:sz w:val="24"/>
                <w:szCs w:val="24"/>
                <w:shd w:val="clear" w:color="auto" w:fill="FFFFFF"/>
                <w:lang w:eastAsia="it-IT"/>
              </w:rPr>
              <w:t>Si cercano ambosessi dotati di una buona capacita' relazionale e predisposti a lavorare in team.</w:t>
            </w:r>
            <w:r w:rsidRPr="00434532">
              <w:rPr>
                <w:rFonts w:ascii="Helvetica" w:hAnsi="Helvetica"/>
                <w:color w:val="5A5A5A"/>
                <w:sz w:val="24"/>
                <w:szCs w:val="24"/>
                <w:lang w:eastAsia="it-IT"/>
              </w:rPr>
              <w:t> </w:t>
            </w:r>
            <w:r w:rsidRPr="00434532">
              <w:rPr>
                <w:rFonts w:ascii="Helvetica" w:hAnsi="Helvetica"/>
                <w:color w:val="5A5A5A"/>
                <w:sz w:val="24"/>
                <w:szCs w:val="24"/>
                <w:lang w:eastAsia="it-IT"/>
              </w:rPr>
              <w:br/>
            </w:r>
            <w:r w:rsidRPr="00434532">
              <w:rPr>
                <w:rFonts w:ascii="Helvetica" w:hAnsi="Helvetica"/>
                <w:color w:val="5A5A5A"/>
                <w:sz w:val="24"/>
                <w:szCs w:val="24"/>
                <w:shd w:val="clear" w:color="auto" w:fill="FFFFFF"/>
                <w:lang w:eastAsia="it-IT"/>
              </w:rPr>
              <w:t>Si offre un percorso formativo obbligatorio di 60 ore in aula e affiancamento sul campo, ottime opportunità di guadagno e possibilità di carriera. No perditempo.</w:t>
            </w:r>
          </w:p>
          <w:p w:rsidR="00434532" w:rsidRPr="00434532" w:rsidRDefault="00434532" w:rsidP="00434532">
            <w:pPr>
              <w:suppressAutoHyphens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3332535669</w:t>
            </w:r>
          </w:p>
          <w:p w:rsidR="00434532" w:rsidRPr="00434532" w:rsidRDefault="00434532" w:rsidP="00434532">
            <w:pPr>
              <w:suppressAutoHyphens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RESPONSABILE COMMERCIALE</w:t>
            </w:r>
          </w:p>
          <w:p w:rsidR="00434532" w:rsidRPr="00434532" w:rsidRDefault="00434532" w:rsidP="00434532">
            <w:pPr>
              <w:suppressAutoHyphens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Civita Castellana , Nepi e limitrofi Alleanza Assicurazioni S.P.A. seleziona " Responsabile Commerciale " per la distribuzione di servizi di Previdenza , Protezione , Investimenti .</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Informazioni in sede di colloquio .</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Inviare C.V.</w:t>
            </w:r>
          </w:p>
          <w:p w:rsidR="00434532" w:rsidRPr="00434532" w:rsidRDefault="00434532" w:rsidP="00434532">
            <w:pPr>
              <w:suppressAutoHyphens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0761513895</w:t>
            </w:r>
          </w:p>
          <w:p w:rsidR="00434532" w:rsidRPr="00434532" w:rsidRDefault="00434532" w:rsidP="00434532">
            <w:pPr>
              <w:suppressAutoHyphens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IMPIEGATO</w:t>
            </w:r>
          </w:p>
          <w:p w:rsidR="00434532" w:rsidRPr="00434532" w:rsidRDefault="00434532" w:rsidP="00434532">
            <w:pPr>
              <w:suppressAutoHyphens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Azienda leader operante nel settore finanziario, in considerazione del forte sviluppo del proprio business, ricerca per la sede di Viterbo personale da inserire nel proprio organico con contratto nazionale di categoria. Si richiedono spiccate doti relazionali. inviare curriculum. 3471021060</w:t>
            </w:r>
          </w:p>
          <w:p w:rsidR="00434532" w:rsidRPr="00434532" w:rsidRDefault="00434532" w:rsidP="00434532">
            <w:pPr>
              <w:suppressAutoHyphens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AGENTI</w:t>
            </w:r>
          </w:p>
          <w:p w:rsidR="00434532" w:rsidRPr="00434532" w:rsidRDefault="00434532" w:rsidP="00434532">
            <w:pPr>
              <w:suppressAutoHyphens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4YOURCOMPANY SRL - Agenzia specializzata nella vendita di servizi di TLC per il mercato Business e Residenziale, nell'ambito del potenziamento della propria rete commerciale, ricerca:</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n. 5 agenti diretti;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Offriamo:</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FISSO MENSILE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Appuntamenti da call center</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lastRenderedPageBreak/>
              <w:t>Continua formazione tecnica e commerciale;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Reali opportunità di carriera;</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Remunerazione ai massimi livelli di mercato;</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Ambiente giovane e stimolante;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Incentivi e gare extra;</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Serietà e puntualità nei pagamenti.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Cerchiamo persone serie e motivate, con esperienza nella vendita di servizi alle imprese (NO PRIMA ESPERIENZA), auto/moto munite e dinamiche, dalle spiccate capacità relazionali, abituate a lavorare per obiettivi e predisposte a lavorare in team.</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Titolo preferenziale ai fini della selezione sarà la pregressa esperienza nel mondo delle TLC ed Energia.</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Per avere accesso ad un colloquio inviare il proprio CV a job@4yourcompany.it o chiamare il numero 0645443758.</w:t>
            </w:r>
          </w:p>
          <w:p w:rsidR="00434532" w:rsidRPr="00434532" w:rsidRDefault="00434532" w:rsidP="00434532">
            <w:pPr>
              <w:suppressAutoHyphens w:val="0"/>
              <w:rPr>
                <w:sz w:val="24"/>
                <w:szCs w:val="24"/>
                <w:lang w:eastAsia="it-IT"/>
              </w:rPr>
            </w:pPr>
            <w:r w:rsidRPr="00434532">
              <w:rPr>
                <w:sz w:val="24"/>
                <w:szCs w:val="24"/>
                <w:lang w:eastAsia="it-IT"/>
              </w:rPr>
              <w:t>AGENTE</w:t>
            </w:r>
          </w:p>
          <w:p w:rsidR="00434532" w:rsidRPr="00434532" w:rsidRDefault="00434532" w:rsidP="00B250BB">
            <w:pPr>
              <w:pStyle w:val="Titolo1"/>
              <w:pBdr>
                <w:bottom w:val="single" w:sz="6" w:space="0" w:color="DDDDDD"/>
              </w:pBdr>
              <w:shd w:val="clear" w:color="auto" w:fill="FFFFFF"/>
              <w:spacing w:before="0" w:beforeAutospacing="0" w:after="0" w:afterAutospacing="0"/>
              <w:outlineLvl w:val="0"/>
              <w:rPr>
                <w:color w:val="786953"/>
                <w:sz w:val="24"/>
                <w:szCs w:val="24"/>
              </w:rPr>
            </w:pPr>
            <w:r w:rsidRPr="00434532">
              <w:rPr>
                <w:rFonts w:ascii="Helvetica" w:hAnsi="Helvetica"/>
                <w:color w:val="5A5A5A"/>
                <w:sz w:val="24"/>
                <w:szCs w:val="24"/>
                <w:shd w:val="clear" w:color="auto" w:fill="FFFFFF"/>
              </w:rPr>
              <w:t>Big Energyè collabora con una società traider nella fornitura di energia elettrica e gas.</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Siamo alla ricerca di agenti/consulenti ambosessi motivati che , dopo un percorso formativo , saranno inseriti nell'organico dell'azienda.</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Valutiamo anche proposte di strutture che provengono dal mondo elettrico.</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RUOLI DA RICOPRIRE: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 Seals Manager</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 account manager</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 energy account</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REQUISITI :</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 Personalità Dinamica</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-Predisposizione al lavoro di squadra e obiettivi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 Voglia di lavorare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OFFRIAMO :</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 crescita all'interno dell'azienda con possibilità di assunzione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- 0 investimenti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 contratto di collaborazioni a provvigioni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INVIACI IL TUO CURRICULUM E SARAI CONTATTATO</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info@bigenergy.it</w:t>
            </w:r>
          </w:p>
          <w:p w:rsidR="00434532" w:rsidRPr="00434532" w:rsidRDefault="00434532" w:rsidP="00B250BB">
            <w:pPr>
              <w:pStyle w:val="Titolo1"/>
              <w:pBdr>
                <w:bottom w:val="single" w:sz="6" w:space="0" w:color="DDDDDD"/>
              </w:pBdr>
              <w:shd w:val="clear" w:color="auto" w:fill="FFFFFF"/>
              <w:spacing w:before="0" w:beforeAutospacing="0" w:after="0" w:afterAutospacing="0"/>
              <w:outlineLvl w:val="0"/>
              <w:rPr>
                <w:color w:val="786953"/>
                <w:sz w:val="24"/>
                <w:szCs w:val="24"/>
              </w:rPr>
            </w:pPr>
            <w:r w:rsidRPr="00434532">
              <w:rPr>
                <w:color w:val="786953"/>
                <w:sz w:val="24"/>
                <w:szCs w:val="24"/>
              </w:rPr>
              <w:t>ASSISTENTE</w:t>
            </w:r>
          </w:p>
          <w:p w:rsidR="00434532" w:rsidRPr="00434532" w:rsidRDefault="00434532" w:rsidP="00B250BB">
            <w:pPr>
              <w:pStyle w:val="Titolo1"/>
              <w:pBdr>
                <w:bottom w:val="single" w:sz="6" w:space="0" w:color="DDDDDD"/>
              </w:pBdr>
              <w:shd w:val="clear" w:color="auto" w:fill="FFFFFF"/>
              <w:spacing w:before="0" w:beforeAutospacing="0" w:after="0" w:afterAutospacing="0"/>
              <w:outlineLvl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nfinite Beauty azienda leader nel settore estetico ricerca diverse figure per ampliamento del proprio organico.</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Sono aperte le selezioni per:</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call center</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reception</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assistenza interna ed esterna</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consulenti estetici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Per candidature inviare il proprio curriculum all'indirizzo mail indicato o contattare il 0761309735</w:t>
            </w:r>
          </w:p>
          <w:p w:rsidR="00434532" w:rsidRPr="00434532" w:rsidRDefault="00434532" w:rsidP="00B250BB">
            <w:pPr>
              <w:pStyle w:val="Titolo1"/>
              <w:pBdr>
                <w:bottom w:val="single" w:sz="6" w:space="0" w:color="DDDDDD"/>
              </w:pBdr>
              <w:shd w:val="clear" w:color="auto" w:fill="FFFFFF"/>
              <w:spacing w:before="0" w:beforeAutospacing="0" w:after="0" w:afterAutospacing="0"/>
              <w:outlineLvl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ASSISTENTE</w:t>
            </w:r>
          </w:p>
          <w:p w:rsidR="00434532" w:rsidRPr="00434532" w:rsidRDefault="00434532" w:rsidP="00B250BB">
            <w:pPr>
              <w:pStyle w:val="Titolo1"/>
              <w:pBdr>
                <w:bottom w:val="single" w:sz="6" w:space="0" w:color="DDDDDD"/>
              </w:pBdr>
              <w:shd w:val="clear" w:color="auto" w:fill="FFFFFF"/>
              <w:spacing w:before="0" w:beforeAutospacing="0" w:after="0" w:afterAutospacing="0"/>
              <w:outlineLvl w:val="0"/>
              <w:rPr>
                <w:rFonts w:ascii="Helvetica" w:hAnsi="Helvetica"/>
                <w:color w:val="5A5A5A"/>
                <w:sz w:val="24"/>
                <w:szCs w:val="24"/>
                <w:shd w:val="clear" w:color="auto" w:fill="FFFFFF"/>
              </w:rPr>
            </w:pPr>
            <w:r w:rsidRPr="00434532">
              <w:rPr>
                <w:rFonts w:ascii="Helvetica" w:hAnsi="Helvetica"/>
                <w:color w:val="5A5A5A"/>
                <w:sz w:val="24"/>
                <w:szCs w:val="24"/>
                <w:shd w:val="clear" w:color="auto" w:fill="FFFFFF"/>
              </w:rPr>
              <w:t>Dimensione Nuoto A.S.D cerca assistente bagnanti per la stagione estiva 2017 da Giugno a Settembre.</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Si richiede esperienza .</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Età compresa tra i 20 e i 35 anni.</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lastRenderedPageBreak/>
              <w:t>Inviare cv a:</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dimensionenuoto03@gmail.com</w:t>
            </w:r>
            <w:r w:rsidRPr="00434532">
              <w:rPr>
                <w:rStyle w:val="apple-converted-space"/>
                <w:rFonts w:ascii="Helvetica" w:hAnsi="Helvetica"/>
                <w:color w:val="5A5A5A"/>
                <w:sz w:val="24"/>
                <w:szCs w:val="24"/>
                <w:shd w:val="clear" w:color="auto" w:fill="FFFFFF"/>
              </w:rPr>
              <w:t> </w:t>
            </w:r>
            <w:r w:rsidRPr="00434532">
              <w:rPr>
                <w:rFonts w:ascii="Helvetica" w:hAnsi="Helvetica"/>
                <w:color w:val="5A5A5A"/>
                <w:sz w:val="24"/>
                <w:szCs w:val="24"/>
              </w:rPr>
              <w:br/>
            </w:r>
            <w:r w:rsidRPr="00434532">
              <w:rPr>
                <w:rFonts w:ascii="Helvetica" w:hAnsi="Helvetica"/>
                <w:color w:val="5A5A5A"/>
                <w:sz w:val="24"/>
                <w:szCs w:val="24"/>
                <w:shd w:val="clear" w:color="auto" w:fill="FFFFFF"/>
              </w:rPr>
              <w:t>No perditempo, no prima esperienza</w:t>
            </w:r>
          </w:p>
          <w:p w:rsidR="00434532" w:rsidRPr="00434532" w:rsidRDefault="00434532" w:rsidP="00B250BB">
            <w:pPr>
              <w:pStyle w:val="Titolo1"/>
              <w:pBdr>
                <w:bottom w:val="single" w:sz="6" w:space="0" w:color="DDDDDD"/>
              </w:pBdr>
              <w:shd w:val="clear" w:color="auto" w:fill="FFFFFF"/>
              <w:spacing w:before="0" w:beforeAutospacing="0" w:after="0" w:afterAutospacing="0"/>
              <w:outlineLvl w:val="0"/>
              <w:rPr>
                <w:color w:val="786953"/>
                <w:sz w:val="24"/>
                <w:szCs w:val="24"/>
              </w:rPr>
            </w:pPr>
            <w:r w:rsidRPr="00434532">
              <w:rPr>
                <w:color w:val="786953"/>
                <w:sz w:val="24"/>
                <w:szCs w:val="24"/>
              </w:rPr>
              <w:t>CAMERIERE</w:t>
            </w:r>
          </w:p>
          <w:p w:rsidR="00434532" w:rsidRPr="00434532" w:rsidRDefault="00434532" w:rsidP="00B250BB">
            <w:pPr>
              <w:pStyle w:val="Titolo1"/>
              <w:pBdr>
                <w:bottom w:val="single" w:sz="6" w:space="0" w:color="DDDDDD"/>
              </w:pBdr>
              <w:shd w:val="clear" w:color="auto" w:fill="FFFFFF"/>
              <w:spacing w:before="0" w:beforeAutospacing="0" w:after="0" w:afterAutospacing="0"/>
              <w:outlineLvl w:val="0"/>
              <w:rPr>
                <w:color w:val="786953"/>
                <w:sz w:val="24"/>
                <w:szCs w:val="24"/>
              </w:rPr>
            </w:pPr>
            <w:r w:rsidRPr="00434532">
              <w:rPr>
                <w:rFonts w:ascii="Helvetica" w:hAnsi="Helvetica"/>
                <w:color w:val="5A5A5A"/>
                <w:sz w:val="24"/>
                <w:szCs w:val="24"/>
                <w:shd w:val="clear" w:color="auto" w:fill="FFFFFF"/>
              </w:rPr>
              <w:t>cercasi cameriere full time 6 giorni alla settimana (orario 11:00/15:00-18:00/24:00) 800/900€ al mese. per info inviare email info@shizenviterbo.it allegare CV.</w:t>
            </w: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pStyle w:val="Nessunaspaziatura"/>
              <w:jc w:val="center"/>
              <w:rPr>
                <w:sz w:val="28"/>
                <w:szCs w:val="28"/>
              </w:rPr>
            </w:pPr>
          </w:p>
        </w:tc>
        <w:tc>
          <w:tcPr>
            <w:tcW w:w="6517" w:type="dxa"/>
          </w:tcPr>
          <w:p w:rsidR="003E4852" w:rsidRDefault="003E4852" w:rsidP="00B250BB">
            <w:pPr>
              <w:pStyle w:val="Nessunaspaziatura"/>
              <w:jc w:val="center"/>
              <w:rPr>
                <w:sz w:val="28"/>
                <w:szCs w:val="28"/>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pStyle w:val="Nessunaspaziatura"/>
              <w:jc w:val="center"/>
              <w:rPr>
                <w:sz w:val="28"/>
                <w:szCs w:val="28"/>
              </w:rPr>
            </w:pPr>
          </w:p>
        </w:tc>
        <w:tc>
          <w:tcPr>
            <w:tcW w:w="6517" w:type="dxa"/>
          </w:tcPr>
          <w:p w:rsidR="003E4852" w:rsidRDefault="003E4852" w:rsidP="00B250BB">
            <w:pPr>
              <w:pStyle w:val="Nessunaspaziatura"/>
              <w:jc w:val="center"/>
              <w:rPr>
                <w:sz w:val="28"/>
                <w:szCs w:val="28"/>
              </w:rPr>
            </w:pPr>
          </w:p>
        </w:tc>
        <w:tc>
          <w:tcPr>
            <w:tcW w:w="2400" w:type="dxa"/>
          </w:tcPr>
          <w:p w:rsidR="003E4852" w:rsidRDefault="003E4852" w:rsidP="00B250BB">
            <w:pPr>
              <w:jc w:val="center"/>
              <w:rPr>
                <w:b/>
                <w:sz w:val="28"/>
                <w:szCs w:val="28"/>
              </w:rPr>
            </w:pPr>
            <w:r>
              <w:rPr>
                <w:b/>
                <w:sz w:val="28"/>
                <w:szCs w:val="28"/>
              </w:rPr>
              <w:t>LIGURIA</w:t>
            </w:r>
          </w:p>
        </w:tc>
      </w:tr>
      <w:tr w:rsidR="003E4852" w:rsidRPr="00E53AD1" w:rsidTr="00B250BB">
        <w:tc>
          <w:tcPr>
            <w:tcW w:w="937" w:type="dxa"/>
          </w:tcPr>
          <w:p w:rsidR="003E4852" w:rsidRDefault="003E4852" w:rsidP="00B250BB">
            <w:pPr>
              <w:pStyle w:val="Nessunaspaziatura"/>
              <w:jc w:val="center"/>
              <w:rPr>
                <w:sz w:val="28"/>
                <w:szCs w:val="28"/>
              </w:rPr>
            </w:pPr>
          </w:p>
        </w:tc>
        <w:tc>
          <w:tcPr>
            <w:tcW w:w="6517" w:type="dxa"/>
          </w:tcPr>
          <w:p w:rsidR="003E4852" w:rsidRDefault="003E4852" w:rsidP="00B250BB">
            <w:pPr>
              <w:pStyle w:val="Nessunaspaziatura"/>
              <w:jc w:val="center"/>
              <w:rPr>
                <w:sz w:val="28"/>
                <w:szCs w:val="28"/>
              </w:rPr>
            </w:pPr>
            <w:r>
              <w:rPr>
                <w:sz w:val="28"/>
                <w:szCs w:val="28"/>
              </w:rPr>
              <w:t>Genova e provincia</w:t>
            </w:r>
          </w:p>
          <w:p w:rsidR="003E4852" w:rsidRPr="00B80156" w:rsidRDefault="003E4852" w:rsidP="00B250BB">
            <w:pPr>
              <w:widowControl w:val="0"/>
              <w:autoSpaceDE w:val="0"/>
              <w:rPr>
                <w:rFonts w:ascii="Tahoma" w:hAnsi="Tahoma" w:cs="Tahoma"/>
                <w:color w:val="786953"/>
                <w:shd w:val="clear" w:color="auto" w:fill="FFFFFF"/>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pStyle w:val="Nessunaspaziatura"/>
              <w:jc w:val="center"/>
              <w:rPr>
                <w:sz w:val="28"/>
                <w:szCs w:val="28"/>
              </w:rPr>
            </w:pPr>
          </w:p>
        </w:tc>
        <w:tc>
          <w:tcPr>
            <w:tcW w:w="6517" w:type="dxa"/>
          </w:tcPr>
          <w:p w:rsidR="003E4852" w:rsidRDefault="003E4852" w:rsidP="00B250BB">
            <w:pPr>
              <w:pStyle w:val="Nessunaspaziatura"/>
              <w:jc w:val="center"/>
              <w:rPr>
                <w:sz w:val="28"/>
                <w:szCs w:val="28"/>
              </w:rPr>
            </w:pPr>
            <w:r>
              <w:rPr>
                <w:sz w:val="28"/>
                <w:szCs w:val="28"/>
              </w:rPr>
              <w:t>Imperia e provincia</w:t>
            </w:r>
          </w:p>
          <w:p w:rsidR="003E4852" w:rsidRPr="00B80156" w:rsidRDefault="003E4852" w:rsidP="00B250BB">
            <w:pPr>
              <w:widowControl w:val="0"/>
              <w:autoSpaceDE w:val="0"/>
              <w:rPr>
                <w:rFonts w:ascii="Tahoma" w:hAnsi="Tahoma" w:cs="Tahoma"/>
                <w:color w:val="786953"/>
                <w:shd w:val="clear" w:color="auto" w:fill="FFFFFF"/>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pStyle w:val="Nessunaspaziatura"/>
              <w:rPr>
                <w:rFonts w:ascii="Arial" w:hAnsi="Arial" w:cs="Arial"/>
                <w:b/>
                <w:bCs/>
                <w:color w:val="444444"/>
                <w:sz w:val="24"/>
                <w:szCs w:val="24"/>
              </w:rPr>
            </w:pPr>
          </w:p>
        </w:tc>
        <w:tc>
          <w:tcPr>
            <w:tcW w:w="6517" w:type="dxa"/>
          </w:tcPr>
          <w:p w:rsidR="003E4852" w:rsidRDefault="003E4852" w:rsidP="00B250BB">
            <w:pPr>
              <w:pStyle w:val="Nessunaspaziatura"/>
              <w:rPr>
                <w:rFonts w:ascii="Arial" w:hAnsi="Arial" w:cs="Arial"/>
                <w:b/>
                <w:bCs/>
                <w:color w:val="444444"/>
                <w:sz w:val="24"/>
                <w:szCs w:val="24"/>
              </w:rPr>
            </w:pPr>
          </w:p>
          <w:p w:rsidR="003E4852" w:rsidRDefault="003E4852" w:rsidP="00B250BB">
            <w:pPr>
              <w:pStyle w:val="Nessunaspaziatura"/>
              <w:jc w:val="center"/>
              <w:rPr>
                <w:sz w:val="28"/>
                <w:szCs w:val="28"/>
              </w:rPr>
            </w:pPr>
            <w:r>
              <w:rPr>
                <w:sz w:val="28"/>
                <w:szCs w:val="28"/>
              </w:rPr>
              <w:t>La Spezia e provincia</w:t>
            </w:r>
          </w:p>
          <w:p w:rsidR="003E4852" w:rsidRPr="00B80156" w:rsidRDefault="003E4852" w:rsidP="00B250BB">
            <w:pPr>
              <w:pStyle w:val="Nessunaspaziatura"/>
              <w:rPr>
                <w:rFonts w:ascii="Tahoma" w:hAnsi="Tahoma" w:cs="Tahoma"/>
                <w:color w:val="786953"/>
                <w:shd w:val="clear" w:color="auto" w:fill="FFFFFF"/>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pStyle w:val="Nessunaspaziatura"/>
              <w:jc w:val="center"/>
              <w:rPr>
                <w:sz w:val="28"/>
                <w:szCs w:val="28"/>
              </w:rPr>
            </w:pPr>
          </w:p>
        </w:tc>
        <w:tc>
          <w:tcPr>
            <w:tcW w:w="6517" w:type="dxa"/>
          </w:tcPr>
          <w:p w:rsidR="003E4852" w:rsidRDefault="003E4852" w:rsidP="00B250BB">
            <w:pPr>
              <w:pStyle w:val="Nessunaspaziatura"/>
              <w:jc w:val="center"/>
              <w:rPr>
                <w:sz w:val="28"/>
                <w:szCs w:val="28"/>
              </w:rPr>
            </w:pPr>
            <w:r>
              <w:rPr>
                <w:sz w:val="28"/>
                <w:szCs w:val="28"/>
              </w:rPr>
              <w:t>Savona e provincia</w:t>
            </w:r>
          </w:p>
          <w:p w:rsidR="003E4852" w:rsidRPr="00B80156" w:rsidRDefault="003E4852" w:rsidP="00B250BB">
            <w:pPr>
              <w:widowControl w:val="0"/>
              <w:autoSpaceDE w:val="0"/>
              <w:rPr>
                <w:rFonts w:ascii="Tahoma" w:hAnsi="Tahoma" w:cs="Tahoma"/>
                <w:color w:val="786953"/>
                <w:shd w:val="clear" w:color="auto" w:fill="FFFFFF"/>
              </w:rPr>
            </w:pPr>
            <w:r>
              <w:rPr>
                <w:rFonts w:ascii="Tahoma" w:hAnsi="Tahoma" w:cs="Tahoma"/>
                <w:color w:val="786953"/>
                <w:shd w:val="clear" w:color="auto" w:fill="FFFFFF"/>
              </w:rPr>
              <w:t>/</w:t>
            </w: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pStyle w:val="Nessunaspaziatura"/>
              <w:tabs>
                <w:tab w:val="left" w:pos="4920"/>
              </w:tabs>
              <w:rPr>
                <w:sz w:val="28"/>
                <w:szCs w:val="28"/>
              </w:rPr>
            </w:pPr>
          </w:p>
        </w:tc>
        <w:tc>
          <w:tcPr>
            <w:tcW w:w="6517" w:type="dxa"/>
          </w:tcPr>
          <w:p w:rsidR="003E4852" w:rsidRDefault="003E4852" w:rsidP="00B250BB">
            <w:pPr>
              <w:pStyle w:val="Nessunaspaziatura"/>
              <w:tabs>
                <w:tab w:val="left" w:pos="4920"/>
              </w:tabs>
              <w:rPr>
                <w:sz w:val="28"/>
                <w:szCs w:val="28"/>
              </w:rPr>
            </w:pPr>
            <w:r>
              <w:rPr>
                <w:sz w:val="28"/>
                <w:szCs w:val="28"/>
              </w:rPr>
              <w:tab/>
            </w: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pStyle w:val="Nessunaspaziatura"/>
              <w:tabs>
                <w:tab w:val="left" w:pos="4920"/>
              </w:tabs>
              <w:rPr>
                <w:rFonts w:ascii="Arial" w:hAnsi="Arial" w:cs="Arial"/>
                <w:b/>
                <w:bCs/>
                <w:color w:val="444444"/>
                <w:sz w:val="24"/>
                <w:szCs w:val="24"/>
              </w:rPr>
            </w:pPr>
          </w:p>
        </w:tc>
        <w:tc>
          <w:tcPr>
            <w:tcW w:w="6517" w:type="dxa"/>
          </w:tcPr>
          <w:p w:rsidR="003E4852" w:rsidRDefault="003E4852" w:rsidP="00B250BB">
            <w:pPr>
              <w:pStyle w:val="Nessunaspaziatura"/>
              <w:tabs>
                <w:tab w:val="left" w:pos="4920"/>
              </w:tabs>
              <w:rPr>
                <w:sz w:val="28"/>
                <w:szCs w:val="28"/>
              </w:rPr>
            </w:pPr>
          </w:p>
        </w:tc>
        <w:tc>
          <w:tcPr>
            <w:tcW w:w="2400" w:type="dxa"/>
          </w:tcPr>
          <w:p w:rsidR="003E4852" w:rsidRDefault="003E4852" w:rsidP="00B250BB">
            <w:pPr>
              <w:jc w:val="center"/>
              <w:rPr>
                <w:b/>
                <w:sz w:val="28"/>
                <w:szCs w:val="28"/>
              </w:rPr>
            </w:pPr>
            <w:r>
              <w:rPr>
                <w:b/>
                <w:sz w:val="28"/>
                <w:szCs w:val="28"/>
              </w:rPr>
              <w:t>LOMBARDIA</w:t>
            </w:r>
          </w:p>
        </w:tc>
      </w:tr>
      <w:tr w:rsidR="003E4852" w:rsidRPr="00E53AD1" w:rsidTr="00B250BB">
        <w:tc>
          <w:tcPr>
            <w:tcW w:w="937" w:type="dxa"/>
          </w:tcPr>
          <w:p w:rsidR="003E4852" w:rsidRDefault="003E4852" w:rsidP="00B250BB">
            <w:pPr>
              <w:pStyle w:val="Nessunaspaziatura"/>
              <w:tabs>
                <w:tab w:val="left" w:pos="4920"/>
              </w:tabs>
              <w:jc w:val="center"/>
              <w:rPr>
                <w:sz w:val="28"/>
                <w:szCs w:val="28"/>
              </w:rPr>
            </w:pPr>
          </w:p>
        </w:tc>
        <w:tc>
          <w:tcPr>
            <w:tcW w:w="6517" w:type="dxa"/>
          </w:tcPr>
          <w:p w:rsidR="003E4852" w:rsidRDefault="003E4852" w:rsidP="00B250BB">
            <w:pPr>
              <w:pStyle w:val="Nessunaspaziatura"/>
              <w:tabs>
                <w:tab w:val="left" w:pos="4920"/>
              </w:tabs>
              <w:jc w:val="center"/>
              <w:rPr>
                <w:sz w:val="28"/>
                <w:szCs w:val="28"/>
              </w:rPr>
            </w:pPr>
            <w:r>
              <w:rPr>
                <w:sz w:val="28"/>
                <w:szCs w:val="28"/>
              </w:rPr>
              <w:t>Milano e provincia</w:t>
            </w:r>
          </w:p>
          <w:p w:rsidR="003E4852" w:rsidRDefault="003E4852" w:rsidP="00B250BB">
            <w:pPr>
              <w:pStyle w:val="Nessunaspaziatura"/>
              <w:tabs>
                <w:tab w:val="left" w:pos="4920"/>
              </w:tabs>
              <w:rPr>
                <w:sz w:val="28"/>
                <w:szCs w:val="28"/>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pStyle w:val="Nessunaspaziatura"/>
              <w:tabs>
                <w:tab w:val="left" w:pos="4920"/>
              </w:tabs>
              <w:jc w:val="center"/>
              <w:rPr>
                <w:sz w:val="28"/>
                <w:szCs w:val="28"/>
              </w:rPr>
            </w:pPr>
          </w:p>
        </w:tc>
        <w:tc>
          <w:tcPr>
            <w:tcW w:w="6517" w:type="dxa"/>
          </w:tcPr>
          <w:p w:rsidR="003E4852" w:rsidRDefault="003E4852" w:rsidP="00B250BB">
            <w:pPr>
              <w:pStyle w:val="Nessunaspaziatura"/>
              <w:tabs>
                <w:tab w:val="left" w:pos="4920"/>
              </w:tabs>
              <w:jc w:val="center"/>
              <w:rPr>
                <w:sz w:val="28"/>
                <w:szCs w:val="28"/>
              </w:rPr>
            </w:pPr>
            <w:r>
              <w:rPr>
                <w:sz w:val="28"/>
                <w:szCs w:val="28"/>
              </w:rPr>
              <w:t>Bergamo e provincia</w:t>
            </w:r>
          </w:p>
          <w:p w:rsidR="003E4852" w:rsidRPr="00B64792" w:rsidRDefault="003E4852" w:rsidP="00B250BB">
            <w:pPr>
              <w:pBdr>
                <w:bottom w:val="single" w:sz="6" w:space="0" w:color="DDDDDD"/>
              </w:pBdr>
              <w:shd w:val="clear" w:color="auto" w:fill="FFFFFF"/>
              <w:suppressAutoHyphens w:val="0"/>
              <w:outlineLvl w:val="0"/>
              <w:rPr>
                <w:rFonts w:ascii="Arial" w:hAnsi="Arial" w:cs="Arial"/>
                <w:bCs/>
                <w:color w:val="444444"/>
                <w:kern w:val="36"/>
                <w:lang w:eastAsia="it-IT"/>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pStyle w:val="Nessunaspaziatura"/>
              <w:tabs>
                <w:tab w:val="left" w:pos="4920"/>
              </w:tabs>
              <w:jc w:val="center"/>
              <w:rPr>
                <w:sz w:val="28"/>
                <w:szCs w:val="28"/>
              </w:rPr>
            </w:pPr>
          </w:p>
        </w:tc>
        <w:tc>
          <w:tcPr>
            <w:tcW w:w="6517" w:type="dxa"/>
          </w:tcPr>
          <w:p w:rsidR="003E4852" w:rsidRPr="00A57323" w:rsidRDefault="003E4852" w:rsidP="00B250BB">
            <w:pPr>
              <w:pStyle w:val="Nessunaspaziatura"/>
              <w:tabs>
                <w:tab w:val="left" w:pos="4920"/>
              </w:tabs>
              <w:jc w:val="center"/>
              <w:rPr>
                <w:rFonts w:ascii="Times New Roman" w:hAnsi="Times New Roman" w:cs="Times New Roman"/>
                <w:sz w:val="24"/>
                <w:szCs w:val="24"/>
              </w:rPr>
            </w:pPr>
            <w:r w:rsidRPr="00A57323">
              <w:rPr>
                <w:rFonts w:ascii="Times New Roman" w:hAnsi="Times New Roman" w:cs="Times New Roman"/>
                <w:sz w:val="24"/>
                <w:szCs w:val="24"/>
              </w:rPr>
              <w:t>Brescia e provincia</w:t>
            </w:r>
          </w:p>
          <w:p w:rsidR="003E4852" w:rsidRPr="000B3B62" w:rsidRDefault="003E4852" w:rsidP="00B250BB">
            <w:pPr>
              <w:pStyle w:val="Nessunaspaziatura"/>
              <w:tabs>
                <w:tab w:val="left" w:pos="4920"/>
              </w:tabs>
              <w:rPr>
                <w:rFonts w:ascii="Tahoma" w:hAnsi="Tahoma" w:cs="Tahoma"/>
                <w:color w:val="786953"/>
                <w:sz w:val="18"/>
                <w:szCs w:val="18"/>
                <w:shd w:val="clear" w:color="auto" w:fill="FFFFFF"/>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pStyle w:val="Nessunaspaziatura"/>
              <w:tabs>
                <w:tab w:val="left" w:pos="4920"/>
              </w:tabs>
              <w:jc w:val="center"/>
              <w:rPr>
                <w:sz w:val="28"/>
                <w:szCs w:val="28"/>
              </w:rPr>
            </w:pPr>
          </w:p>
        </w:tc>
        <w:tc>
          <w:tcPr>
            <w:tcW w:w="6517" w:type="dxa"/>
          </w:tcPr>
          <w:p w:rsidR="003E4852" w:rsidRDefault="003E4852" w:rsidP="00B250BB">
            <w:pPr>
              <w:pStyle w:val="Nessunaspaziatura"/>
              <w:tabs>
                <w:tab w:val="left" w:pos="4920"/>
              </w:tabs>
              <w:jc w:val="center"/>
              <w:rPr>
                <w:sz w:val="28"/>
                <w:szCs w:val="28"/>
              </w:rPr>
            </w:pPr>
            <w:r>
              <w:rPr>
                <w:sz w:val="28"/>
                <w:szCs w:val="28"/>
              </w:rPr>
              <w:t>Como e provincia</w:t>
            </w:r>
          </w:p>
          <w:p w:rsidR="003E4852" w:rsidRDefault="003E4852" w:rsidP="00B250BB">
            <w:pPr>
              <w:pStyle w:val="Nessunaspaziatura"/>
              <w:tabs>
                <w:tab w:val="left" w:pos="4920"/>
              </w:tabs>
              <w:rPr>
                <w:sz w:val="28"/>
                <w:szCs w:val="28"/>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pStyle w:val="Nessunaspaziatura"/>
              <w:tabs>
                <w:tab w:val="left" w:pos="4920"/>
              </w:tabs>
              <w:jc w:val="center"/>
              <w:rPr>
                <w:sz w:val="28"/>
                <w:szCs w:val="28"/>
              </w:rPr>
            </w:pPr>
          </w:p>
        </w:tc>
        <w:tc>
          <w:tcPr>
            <w:tcW w:w="6517" w:type="dxa"/>
          </w:tcPr>
          <w:p w:rsidR="003E4852" w:rsidRDefault="003E4852" w:rsidP="00B250BB">
            <w:pPr>
              <w:pStyle w:val="Nessunaspaziatura"/>
              <w:tabs>
                <w:tab w:val="left" w:pos="4920"/>
              </w:tabs>
              <w:jc w:val="center"/>
              <w:rPr>
                <w:sz w:val="28"/>
                <w:szCs w:val="28"/>
              </w:rPr>
            </w:pPr>
            <w:r>
              <w:rPr>
                <w:sz w:val="28"/>
                <w:szCs w:val="28"/>
              </w:rPr>
              <w:t>Cremona e provincia</w:t>
            </w:r>
          </w:p>
          <w:p w:rsidR="003E4852" w:rsidRDefault="003E4852" w:rsidP="00B250BB">
            <w:pPr>
              <w:pBdr>
                <w:bottom w:val="single" w:sz="6" w:space="0" w:color="DDDDDD"/>
              </w:pBdr>
              <w:shd w:val="clear" w:color="auto" w:fill="FFFFFF"/>
              <w:outlineLvl w:val="0"/>
              <w:rPr>
                <w:sz w:val="28"/>
                <w:szCs w:val="28"/>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pStyle w:val="Nessunaspaziatura"/>
              <w:tabs>
                <w:tab w:val="left" w:pos="4920"/>
              </w:tabs>
              <w:jc w:val="center"/>
              <w:rPr>
                <w:sz w:val="28"/>
                <w:szCs w:val="28"/>
              </w:rPr>
            </w:pPr>
          </w:p>
        </w:tc>
        <w:tc>
          <w:tcPr>
            <w:tcW w:w="6517" w:type="dxa"/>
          </w:tcPr>
          <w:p w:rsidR="003E4852" w:rsidRDefault="003E4852" w:rsidP="00B250BB">
            <w:pPr>
              <w:pStyle w:val="Nessunaspaziatura"/>
              <w:tabs>
                <w:tab w:val="left" w:pos="4920"/>
              </w:tabs>
              <w:jc w:val="center"/>
              <w:rPr>
                <w:sz w:val="28"/>
                <w:szCs w:val="28"/>
              </w:rPr>
            </w:pPr>
            <w:r>
              <w:rPr>
                <w:sz w:val="28"/>
                <w:szCs w:val="28"/>
              </w:rPr>
              <w:t>Lecco e provincia</w:t>
            </w:r>
          </w:p>
          <w:p w:rsidR="003E4852" w:rsidRDefault="003E4852" w:rsidP="00B250BB">
            <w:pPr>
              <w:pStyle w:val="Nessunaspaziatura"/>
              <w:tabs>
                <w:tab w:val="left" w:pos="4920"/>
              </w:tabs>
              <w:rPr>
                <w:sz w:val="28"/>
                <w:szCs w:val="28"/>
              </w:rPr>
            </w:pPr>
          </w:p>
          <w:p w:rsidR="003E4852" w:rsidRDefault="003E4852" w:rsidP="00B250BB">
            <w:pPr>
              <w:pStyle w:val="Nessunaspaziatura"/>
              <w:tabs>
                <w:tab w:val="left" w:pos="4920"/>
              </w:tabs>
              <w:rPr>
                <w:sz w:val="28"/>
                <w:szCs w:val="28"/>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pStyle w:val="Nessunaspaziatura"/>
              <w:tabs>
                <w:tab w:val="left" w:pos="4920"/>
              </w:tabs>
              <w:jc w:val="center"/>
              <w:rPr>
                <w:sz w:val="28"/>
                <w:szCs w:val="28"/>
              </w:rPr>
            </w:pPr>
          </w:p>
        </w:tc>
        <w:tc>
          <w:tcPr>
            <w:tcW w:w="6517" w:type="dxa"/>
          </w:tcPr>
          <w:p w:rsidR="003E4852" w:rsidRDefault="003E4852" w:rsidP="00B250BB">
            <w:pPr>
              <w:pStyle w:val="Nessunaspaziatura"/>
              <w:tabs>
                <w:tab w:val="left" w:pos="4920"/>
              </w:tabs>
              <w:jc w:val="center"/>
              <w:rPr>
                <w:sz w:val="28"/>
                <w:szCs w:val="28"/>
              </w:rPr>
            </w:pPr>
            <w:r>
              <w:rPr>
                <w:sz w:val="28"/>
                <w:szCs w:val="28"/>
              </w:rPr>
              <w:t>Lodi e provincia</w:t>
            </w: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pStyle w:val="Nessunaspaziatura"/>
              <w:tabs>
                <w:tab w:val="left" w:pos="4920"/>
              </w:tabs>
              <w:jc w:val="center"/>
              <w:rPr>
                <w:sz w:val="28"/>
                <w:szCs w:val="28"/>
              </w:rPr>
            </w:pPr>
          </w:p>
        </w:tc>
        <w:tc>
          <w:tcPr>
            <w:tcW w:w="6517" w:type="dxa"/>
          </w:tcPr>
          <w:p w:rsidR="003E4852" w:rsidRDefault="003E4852" w:rsidP="00B250BB">
            <w:pPr>
              <w:pStyle w:val="Nessunaspaziatura"/>
              <w:tabs>
                <w:tab w:val="left" w:pos="4920"/>
              </w:tabs>
              <w:jc w:val="center"/>
              <w:rPr>
                <w:sz w:val="28"/>
                <w:szCs w:val="28"/>
              </w:rPr>
            </w:pPr>
            <w:r>
              <w:rPr>
                <w:sz w:val="28"/>
                <w:szCs w:val="28"/>
              </w:rPr>
              <w:t>Mantova e provincia</w:t>
            </w:r>
          </w:p>
          <w:p w:rsidR="003E4852" w:rsidRDefault="003E4852" w:rsidP="00B250BB">
            <w:pPr>
              <w:pStyle w:val="Nessunaspaziatura"/>
              <w:tabs>
                <w:tab w:val="left" w:pos="4920"/>
              </w:tabs>
              <w:rPr>
                <w:sz w:val="28"/>
                <w:szCs w:val="28"/>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pStyle w:val="Nessunaspaziatura"/>
              <w:tabs>
                <w:tab w:val="left" w:pos="4920"/>
              </w:tabs>
              <w:jc w:val="center"/>
              <w:rPr>
                <w:sz w:val="28"/>
                <w:szCs w:val="28"/>
              </w:rPr>
            </w:pPr>
          </w:p>
        </w:tc>
        <w:tc>
          <w:tcPr>
            <w:tcW w:w="6517" w:type="dxa"/>
          </w:tcPr>
          <w:p w:rsidR="003E4852" w:rsidRDefault="003E4852" w:rsidP="00B250BB">
            <w:pPr>
              <w:pStyle w:val="Nessunaspaziatura"/>
              <w:tabs>
                <w:tab w:val="left" w:pos="4920"/>
              </w:tabs>
              <w:jc w:val="center"/>
              <w:rPr>
                <w:sz w:val="28"/>
                <w:szCs w:val="28"/>
              </w:rPr>
            </w:pPr>
            <w:r>
              <w:rPr>
                <w:sz w:val="28"/>
                <w:szCs w:val="28"/>
              </w:rPr>
              <w:t>Monza e provincia</w:t>
            </w:r>
          </w:p>
          <w:p w:rsidR="003E4852" w:rsidRDefault="003E4852" w:rsidP="00B250BB">
            <w:pPr>
              <w:pStyle w:val="Nessunaspaziatura"/>
              <w:tabs>
                <w:tab w:val="left" w:pos="4920"/>
              </w:tabs>
              <w:rPr>
                <w:sz w:val="28"/>
                <w:szCs w:val="28"/>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pStyle w:val="Nessunaspaziatura"/>
              <w:tabs>
                <w:tab w:val="left" w:pos="4920"/>
              </w:tabs>
              <w:jc w:val="center"/>
              <w:rPr>
                <w:sz w:val="28"/>
                <w:szCs w:val="28"/>
              </w:rPr>
            </w:pPr>
          </w:p>
        </w:tc>
        <w:tc>
          <w:tcPr>
            <w:tcW w:w="6517" w:type="dxa"/>
          </w:tcPr>
          <w:p w:rsidR="003E4852" w:rsidRDefault="003E4852" w:rsidP="00B250BB">
            <w:pPr>
              <w:pStyle w:val="Nessunaspaziatura"/>
              <w:tabs>
                <w:tab w:val="left" w:pos="4920"/>
              </w:tabs>
              <w:jc w:val="center"/>
              <w:rPr>
                <w:sz w:val="28"/>
                <w:szCs w:val="28"/>
              </w:rPr>
            </w:pPr>
            <w:r>
              <w:rPr>
                <w:sz w:val="28"/>
                <w:szCs w:val="28"/>
              </w:rPr>
              <w:t>Pavia e provincia</w:t>
            </w:r>
          </w:p>
          <w:p w:rsidR="003E4852" w:rsidRDefault="003E4852" w:rsidP="00B250BB">
            <w:pPr>
              <w:pStyle w:val="Nessunaspaziatura"/>
              <w:tabs>
                <w:tab w:val="left" w:pos="4920"/>
              </w:tabs>
              <w:rPr>
                <w:sz w:val="28"/>
                <w:szCs w:val="28"/>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pStyle w:val="Nessunaspaziatura"/>
              <w:tabs>
                <w:tab w:val="left" w:pos="4920"/>
              </w:tabs>
              <w:jc w:val="center"/>
              <w:rPr>
                <w:sz w:val="28"/>
                <w:szCs w:val="28"/>
              </w:rPr>
            </w:pPr>
          </w:p>
        </w:tc>
        <w:tc>
          <w:tcPr>
            <w:tcW w:w="6517" w:type="dxa"/>
          </w:tcPr>
          <w:p w:rsidR="003E4852" w:rsidRDefault="003E4852" w:rsidP="00B250BB">
            <w:pPr>
              <w:pStyle w:val="Nessunaspaziatura"/>
              <w:tabs>
                <w:tab w:val="left" w:pos="4920"/>
              </w:tabs>
              <w:jc w:val="center"/>
              <w:rPr>
                <w:sz w:val="28"/>
                <w:szCs w:val="28"/>
              </w:rPr>
            </w:pPr>
            <w:r>
              <w:rPr>
                <w:sz w:val="28"/>
                <w:szCs w:val="28"/>
              </w:rPr>
              <w:t>Sondrio e provincia</w:t>
            </w:r>
          </w:p>
          <w:p w:rsidR="003E4852" w:rsidRDefault="003E4852" w:rsidP="00B250BB">
            <w:pPr>
              <w:pStyle w:val="Nessunaspaziatura"/>
              <w:tabs>
                <w:tab w:val="left" w:pos="4920"/>
              </w:tabs>
              <w:rPr>
                <w:sz w:val="28"/>
                <w:szCs w:val="28"/>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pStyle w:val="Nessunaspaziatura"/>
              <w:tabs>
                <w:tab w:val="left" w:pos="4920"/>
              </w:tabs>
              <w:jc w:val="center"/>
              <w:rPr>
                <w:sz w:val="28"/>
                <w:szCs w:val="28"/>
              </w:rPr>
            </w:pPr>
          </w:p>
        </w:tc>
        <w:tc>
          <w:tcPr>
            <w:tcW w:w="6517" w:type="dxa"/>
          </w:tcPr>
          <w:p w:rsidR="003E4852" w:rsidRDefault="003E4852" w:rsidP="00B250BB">
            <w:pPr>
              <w:pStyle w:val="Nessunaspaziatura"/>
              <w:tabs>
                <w:tab w:val="left" w:pos="4920"/>
              </w:tabs>
              <w:jc w:val="center"/>
              <w:rPr>
                <w:sz w:val="28"/>
                <w:szCs w:val="28"/>
              </w:rPr>
            </w:pPr>
            <w:r>
              <w:rPr>
                <w:sz w:val="28"/>
                <w:szCs w:val="28"/>
              </w:rPr>
              <w:t>Varese e provincia</w:t>
            </w:r>
          </w:p>
          <w:p w:rsidR="003E4852" w:rsidRDefault="003E4852" w:rsidP="00B250BB">
            <w:pPr>
              <w:pStyle w:val="Nessunaspaziatura"/>
              <w:tabs>
                <w:tab w:val="left" w:pos="4920"/>
              </w:tabs>
              <w:rPr>
                <w:sz w:val="28"/>
                <w:szCs w:val="28"/>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pStyle w:val="Nessunaspaziatura"/>
              <w:tabs>
                <w:tab w:val="left" w:pos="4920"/>
              </w:tabs>
              <w:rPr>
                <w:rFonts w:ascii="Arial" w:hAnsi="Arial" w:cs="Arial"/>
                <w:b/>
                <w:bCs/>
                <w:color w:val="444444"/>
                <w:sz w:val="24"/>
                <w:szCs w:val="24"/>
              </w:rPr>
            </w:pPr>
          </w:p>
        </w:tc>
        <w:tc>
          <w:tcPr>
            <w:tcW w:w="6517" w:type="dxa"/>
          </w:tcPr>
          <w:p w:rsidR="003E4852" w:rsidRDefault="003E4852" w:rsidP="00B250BB">
            <w:pPr>
              <w:pStyle w:val="Nessunaspaziatura"/>
              <w:tabs>
                <w:tab w:val="left" w:pos="4920"/>
              </w:tabs>
              <w:rPr>
                <w:sz w:val="28"/>
                <w:szCs w:val="28"/>
              </w:rPr>
            </w:pPr>
          </w:p>
        </w:tc>
        <w:tc>
          <w:tcPr>
            <w:tcW w:w="2400" w:type="dxa"/>
          </w:tcPr>
          <w:p w:rsidR="003E4852" w:rsidRDefault="003E4852" w:rsidP="00B250BB">
            <w:pPr>
              <w:jc w:val="center"/>
              <w:rPr>
                <w:b/>
                <w:sz w:val="28"/>
                <w:szCs w:val="28"/>
              </w:rPr>
            </w:pPr>
            <w:r>
              <w:rPr>
                <w:b/>
                <w:sz w:val="28"/>
                <w:szCs w:val="28"/>
              </w:rPr>
              <w:t>MARCHE</w:t>
            </w:r>
          </w:p>
        </w:tc>
      </w:tr>
      <w:tr w:rsidR="003E4852" w:rsidRPr="00E53AD1" w:rsidTr="00B250BB">
        <w:tc>
          <w:tcPr>
            <w:tcW w:w="937" w:type="dxa"/>
          </w:tcPr>
          <w:p w:rsidR="003E4852" w:rsidRDefault="003E4852" w:rsidP="00B250BB">
            <w:pPr>
              <w:pStyle w:val="Nessunaspaziatura"/>
              <w:tabs>
                <w:tab w:val="left" w:pos="4920"/>
              </w:tabs>
              <w:jc w:val="center"/>
              <w:rPr>
                <w:sz w:val="28"/>
                <w:szCs w:val="28"/>
              </w:rPr>
            </w:pPr>
          </w:p>
        </w:tc>
        <w:tc>
          <w:tcPr>
            <w:tcW w:w="6517" w:type="dxa"/>
          </w:tcPr>
          <w:p w:rsidR="003E4852" w:rsidRPr="00A41C17" w:rsidRDefault="003E4852" w:rsidP="00B250BB">
            <w:pPr>
              <w:pStyle w:val="Nessunaspaziatura"/>
              <w:tabs>
                <w:tab w:val="left" w:pos="4920"/>
              </w:tabs>
              <w:jc w:val="center"/>
              <w:rPr>
                <w:sz w:val="24"/>
                <w:szCs w:val="24"/>
              </w:rPr>
            </w:pPr>
            <w:r w:rsidRPr="00A41C17">
              <w:rPr>
                <w:sz w:val="24"/>
                <w:szCs w:val="24"/>
              </w:rPr>
              <w:t>Ancona e provincia</w:t>
            </w:r>
          </w:p>
          <w:p w:rsidR="00E4576F" w:rsidRPr="00A41C17" w:rsidRDefault="00E4576F" w:rsidP="00B250BB">
            <w:pPr>
              <w:rPr>
                <w:rFonts w:asciiTheme="minorHAnsi" w:hAnsiTheme="minorHAnsi"/>
                <w:sz w:val="24"/>
                <w:szCs w:val="24"/>
              </w:rPr>
            </w:pPr>
            <w:r w:rsidRPr="00A41C17">
              <w:rPr>
                <w:rFonts w:asciiTheme="minorHAnsi" w:hAnsiTheme="minorHAnsi"/>
                <w:sz w:val="24"/>
                <w:szCs w:val="24"/>
              </w:rPr>
              <w:t>RESPONSABILE CUCINA</w:t>
            </w:r>
          </w:p>
          <w:p w:rsidR="00E4576F" w:rsidRPr="00A41C17" w:rsidRDefault="00E4576F" w:rsidP="00B250BB">
            <w:pPr>
              <w:rPr>
                <w:rFonts w:asciiTheme="minorHAnsi" w:hAnsiTheme="minorHAnsi"/>
                <w:color w:val="5A5A5A"/>
                <w:sz w:val="24"/>
                <w:szCs w:val="24"/>
                <w:shd w:val="clear" w:color="auto" w:fill="FFFFFF"/>
              </w:rPr>
            </w:pPr>
            <w:r w:rsidRPr="00A41C17">
              <w:rPr>
                <w:rFonts w:asciiTheme="minorHAnsi" w:hAnsiTheme="minorHAnsi"/>
                <w:color w:val="5A5A5A"/>
                <w:sz w:val="24"/>
                <w:szCs w:val="24"/>
                <w:shd w:val="clear" w:color="auto" w:fill="FFFFFF"/>
              </w:rPr>
              <w:t>Negozio STREET FOOD in Ancona centro,</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ricerca 1 ADDETTO</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La figura ricercata è parte di una squadra affiatata che accoglie i Clienti alla cassa e svolge, nel rispetto degli standard di pulizia, qualità, igiene e sicurezza, tutte le attività operative finalizzate alla preparazione, conservazione e vendita del prodotto. E' responsabile della qualità e del servizio al Cliente.</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Descrizione della posizione:</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 Accoglie il Cliente, lo segue nell'ordinazione e nel pagamento. Prepara con competenza i prodotti e li consegna a Cliente</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 Prepara, rispettando le procedure, tutti i prodotti per la vendita al pubblico</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 Segue le procedure aziendali per mantenere costantemente alti standard di pulizia e igiene</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 Conosce e rispetta le procedure di conservazione e di avvicendamento dei prodotti, nel magazzino e nelle celle frigorifere</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 Esegue nel rispetto delle procedure tutte le attività previste nelle postazioni Cucina, Cassa e Magazzino.</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Requisiti:</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o Diploma di scuola media superiore</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o Domicilio nelle vicinanze della sede di lavoro</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o Ottime doti relazionali , comunicative ed entusiasmo</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o Orientamento al teamworking</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o Flessibilità e disponibilità a lavorare su turni, durante i weekend e giorni festivi</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o Età preferibilmente entro i 29 anni</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o Esperienza pregressa di almeno 2 anni nel settore della ristorazione</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lastRenderedPageBreak/>
              <w:t xml:space="preserve">Per candidarsi è possibile inviare il proprio curriculum all'indirizzo </w:t>
            </w:r>
            <w:hyperlink r:id="rId75" w:history="1">
              <w:r w:rsidRPr="00A41C17">
                <w:rPr>
                  <w:rStyle w:val="Collegamentoipertestuale"/>
                  <w:rFonts w:asciiTheme="minorHAnsi" w:hAnsiTheme="minorHAnsi"/>
                  <w:sz w:val="24"/>
                  <w:szCs w:val="24"/>
                  <w:shd w:val="clear" w:color="auto" w:fill="FFFFFF"/>
                </w:rPr>
                <w:t>chipstarancona@gmail.com</w:t>
              </w:r>
            </w:hyperlink>
          </w:p>
          <w:p w:rsidR="00E4576F" w:rsidRPr="00A41C17" w:rsidRDefault="00E4576F" w:rsidP="00B250BB">
            <w:pPr>
              <w:rPr>
                <w:rFonts w:asciiTheme="minorHAnsi" w:hAnsiTheme="minorHAnsi"/>
                <w:color w:val="5A5A5A"/>
                <w:sz w:val="24"/>
                <w:szCs w:val="24"/>
                <w:shd w:val="clear" w:color="auto" w:fill="FFFFFF"/>
              </w:rPr>
            </w:pPr>
            <w:r w:rsidRPr="00A41C17">
              <w:rPr>
                <w:rFonts w:asciiTheme="minorHAnsi" w:hAnsiTheme="minorHAnsi"/>
                <w:color w:val="5A5A5A"/>
                <w:sz w:val="24"/>
                <w:szCs w:val="24"/>
                <w:shd w:val="clear" w:color="auto" w:fill="FFFFFF"/>
              </w:rPr>
              <w:t>ASSISTENTE</w:t>
            </w:r>
          </w:p>
          <w:p w:rsidR="00E4576F" w:rsidRPr="00A41C17" w:rsidRDefault="00E4576F" w:rsidP="00B250BB">
            <w:pPr>
              <w:rPr>
                <w:rFonts w:asciiTheme="minorHAnsi" w:hAnsiTheme="minorHAnsi"/>
                <w:color w:val="5A5A5A"/>
                <w:sz w:val="24"/>
                <w:szCs w:val="24"/>
                <w:shd w:val="clear" w:color="auto" w:fill="FFFFFF"/>
              </w:rPr>
            </w:pPr>
            <w:r w:rsidRPr="00A41C17">
              <w:rPr>
                <w:rFonts w:asciiTheme="minorHAnsi" w:hAnsiTheme="minorHAnsi"/>
                <w:color w:val="5A5A5A"/>
                <w:sz w:val="24"/>
                <w:szCs w:val="24"/>
                <w:shd w:val="clear" w:color="auto" w:fill="FFFFFF"/>
              </w:rPr>
              <w:t>Cercasi assistente personale donna per ragazza in carrozzina.</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Requisiti:</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-patente</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-capacità di ascolto e apprendimento</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-residente a Senigallia o dintorni</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-discreta forza fisica</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Turni disponibili:</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Mattina (dalle 9 alle 14)</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Pomeriggio (dalle 14 alle 19)</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Notte (dalle 19 alle 9 della mattina dopo) </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Per candidarti, allega un curriculum e una presentazione personale incentrata sul tuo carattere e sui tuoi interessi a theshopgirl@hotmail.it e verrai ricontattata con i dettagli del lavoro</w:t>
            </w:r>
          </w:p>
          <w:p w:rsidR="00E4576F" w:rsidRPr="00A41C17" w:rsidRDefault="00E4576F" w:rsidP="00B250BB">
            <w:pPr>
              <w:rPr>
                <w:rFonts w:asciiTheme="minorHAnsi" w:hAnsiTheme="minorHAnsi"/>
                <w:color w:val="5A5A5A"/>
                <w:sz w:val="24"/>
                <w:szCs w:val="24"/>
                <w:shd w:val="clear" w:color="auto" w:fill="FFFFFF"/>
              </w:rPr>
            </w:pPr>
            <w:r w:rsidRPr="00A41C17">
              <w:rPr>
                <w:rFonts w:asciiTheme="minorHAnsi" w:hAnsiTheme="minorHAnsi"/>
                <w:color w:val="5A5A5A"/>
                <w:sz w:val="24"/>
                <w:szCs w:val="24"/>
                <w:shd w:val="clear" w:color="auto" w:fill="FFFFFF"/>
              </w:rPr>
              <w:t>INTERMEDIARIO</w:t>
            </w:r>
          </w:p>
          <w:p w:rsidR="00E4576F" w:rsidRPr="00A41C17" w:rsidRDefault="00E4576F" w:rsidP="00B250BB">
            <w:pPr>
              <w:rPr>
                <w:rFonts w:asciiTheme="minorHAnsi" w:hAnsiTheme="minorHAnsi"/>
                <w:color w:val="5A5A5A"/>
                <w:sz w:val="24"/>
                <w:szCs w:val="24"/>
                <w:shd w:val="clear" w:color="auto" w:fill="FFFFFF"/>
              </w:rPr>
            </w:pPr>
            <w:r w:rsidRPr="00A41C17">
              <w:rPr>
                <w:rFonts w:asciiTheme="minorHAnsi" w:hAnsiTheme="minorHAnsi"/>
                <w:color w:val="5A5A5A"/>
                <w:sz w:val="24"/>
                <w:szCs w:val="24"/>
                <w:shd w:val="clear" w:color="auto" w:fill="FFFFFF"/>
              </w:rPr>
              <w:t>AXA ASSICURAZIONI AGENZIA GENERALE DI ANCONA CERCA COLLABORATORI /SUB - AGENTI CON O SENZA PORTAFOGLIO DA INSERIRE NELLA PROPRIA RETE COMMERCIALE. SI RICHIEDONO: MOTIVAZIONE, AMBIZIONE PROFESSIONALE E MAX SERIETA'. SONO PREVISTI FORMAZIONE PROFESSIONALE, RIMBORSO SPESE E INCENTIVI. 0710975414</w:t>
            </w:r>
          </w:p>
          <w:p w:rsidR="00E4576F" w:rsidRPr="00A41C17" w:rsidRDefault="00E4576F" w:rsidP="00B250BB">
            <w:pPr>
              <w:rPr>
                <w:rFonts w:asciiTheme="minorHAnsi" w:hAnsiTheme="minorHAnsi"/>
                <w:color w:val="5A5A5A"/>
                <w:sz w:val="24"/>
                <w:szCs w:val="24"/>
                <w:shd w:val="clear" w:color="auto" w:fill="FFFFFF"/>
              </w:rPr>
            </w:pPr>
            <w:r w:rsidRPr="00A41C17">
              <w:rPr>
                <w:rFonts w:asciiTheme="minorHAnsi" w:hAnsiTheme="minorHAnsi"/>
                <w:color w:val="5A5A5A"/>
                <w:sz w:val="24"/>
                <w:szCs w:val="24"/>
                <w:shd w:val="clear" w:color="auto" w:fill="FFFFFF"/>
              </w:rPr>
              <w:t>ADDETTA PULIZIE</w:t>
            </w:r>
          </w:p>
          <w:p w:rsidR="00E4576F" w:rsidRPr="00A41C17" w:rsidRDefault="00E4576F" w:rsidP="00B250BB">
            <w:pPr>
              <w:rPr>
                <w:rFonts w:asciiTheme="minorHAnsi" w:hAnsiTheme="minorHAnsi"/>
                <w:color w:val="5A5A5A"/>
                <w:sz w:val="24"/>
                <w:szCs w:val="24"/>
                <w:shd w:val="clear" w:color="auto" w:fill="FFFFFF"/>
              </w:rPr>
            </w:pPr>
            <w:r w:rsidRPr="00A41C17">
              <w:rPr>
                <w:rFonts w:asciiTheme="minorHAnsi" w:hAnsiTheme="minorHAnsi"/>
                <w:color w:val="5A5A5A"/>
                <w:sz w:val="24"/>
                <w:szCs w:val="24"/>
                <w:shd w:val="clear" w:color="auto" w:fill="FFFFFF"/>
              </w:rPr>
              <w:t>Agenzia immobiliare che opera negli affitti estivi, cerca personale addetto alle pulizie.</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Il lavoro si svolgerà prevalentemente il sabato e la domenica.</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Requisiti fondamentali:</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 serietà</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 esperienza nel settore</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 spirito di squadra</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Le figure ricercate dovranno essere automunite e possibilmente residenti nelle vicinanze di Sirolo e Numana.</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SOLO se in possesso di tali requisiti, contattare la Sig.ra Nicole al numero 339/3399675 (dalle ore 14.00 alle 18.00).</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Grazie</w:t>
            </w:r>
          </w:p>
          <w:p w:rsidR="00E4576F" w:rsidRPr="00A41C17" w:rsidRDefault="00E4576F" w:rsidP="00B250BB">
            <w:pPr>
              <w:rPr>
                <w:rFonts w:asciiTheme="minorHAnsi" w:hAnsiTheme="minorHAnsi"/>
                <w:color w:val="5A5A5A"/>
                <w:sz w:val="24"/>
                <w:szCs w:val="24"/>
                <w:shd w:val="clear" w:color="auto" w:fill="FFFFFF"/>
              </w:rPr>
            </w:pPr>
            <w:r w:rsidRPr="00A41C17">
              <w:rPr>
                <w:rFonts w:asciiTheme="minorHAnsi" w:hAnsiTheme="minorHAnsi"/>
                <w:color w:val="5A5A5A"/>
                <w:sz w:val="24"/>
                <w:szCs w:val="24"/>
                <w:shd w:val="clear" w:color="auto" w:fill="FFFFFF"/>
              </w:rPr>
              <w:t>BADANTE</w:t>
            </w:r>
          </w:p>
          <w:p w:rsidR="00E4576F" w:rsidRPr="00A41C17" w:rsidRDefault="00E4576F" w:rsidP="00B250BB">
            <w:pPr>
              <w:rPr>
                <w:rFonts w:asciiTheme="minorHAnsi" w:hAnsiTheme="minorHAnsi"/>
                <w:color w:val="5A5A5A"/>
                <w:sz w:val="24"/>
                <w:szCs w:val="24"/>
                <w:shd w:val="clear" w:color="auto" w:fill="FFFFFF"/>
              </w:rPr>
            </w:pPr>
            <w:r w:rsidRPr="00A41C17">
              <w:rPr>
                <w:rFonts w:asciiTheme="minorHAnsi" w:hAnsiTheme="minorHAnsi"/>
                <w:color w:val="5A5A5A"/>
                <w:sz w:val="24"/>
                <w:szCs w:val="24"/>
                <w:shd w:val="clear" w:color="auto" w:fill="FFFFFF"/>
              </w:rPr>
              <w:t>Cerco badante con esperienza, preferibilmente italiana ma si valutano anche candidature di nazionalità straniera, per anziano di 86 anni autosufficiente.</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La persona prescelta dovrà svolgere anche piccoli lavori domestici di routine.</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L'incarico a tempo pieno 24 h su 24 h a carattere temporaneo va da metà giugno a fine agosto (due mesi e mezzo circa).</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Si offre vitto, alloggio e compenso da concordare.</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La sede di lavoro è Ancona in zona servitissima da mezzi pubblici.</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Si da e si richiede serietà.</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Telefonare per appuntamento. 3398880236</w:t>
            </w:r>
          </w:p>
          <w:p w:rsidR="00E4576F" w:rsidRPr="00A41C17" w:rsidRDefault="00E4576F" w:rsidP="00B250BB">
            <w:pPr>
              <w:rPr>
                <w:rFonts w:asciiTheme="minorHAnsi" w:hAnsiTheme="minorHAnsi"/>
                <w:color w:val="5A5A5A"/>
                <w:sz w:val="24"/>
                <w:szCs w:val="24"/>
                <w:shd w:val="clear" w:color="auto" w:fill="FFFFFF"/>
              </w:rPr>
            </w:pPr>
            <w:r w:rsidRPr="00A41C17">
              <w:rPr>
                <w:rFonts w:asciiTheme="minorHAnsi" w:hAnsiTheme="minorHAnsi"/>
                <w:color w:val="5A5A5A"/>
                <w:sz w:val="24"/>
                <w:szCs w:val="24"/>
                <w:shd w:val="clear" w:color="auto" w:fill="FFFFFF"/>
              </w:rPr>
              <w:t>AUTISTA</w:t>
            </w:r>
          </w:p>
          <w:p w:rsidR="00E4576F" w:rsidRPr="00A41C17" w:rsidRDefault="00E4576F" w:rsidP="00B250BB">
            <w:pPr>
              <w:rPr>
                <w:rFonts w:asciiTheme="minorHAnsi" w:hAnsiTheme="minorHAnsi"/>
                <w:color w:val="5A5A5A"/>
                <w:sz w:val="24"/>
                <w:szCs w:val="24"/>
                <w:shd w:val="clear" w:color="auto" w:fill="FFFFFF"/>
              </w:rPr>
            </w:pPr>
            <w:r w:rsidRPr="00A41C17">
              <w:rPr>
                <w:rFonts w:asciiTheme="minorHAnsi" w:hAnsiTheme="minorHAnsi"/>
                <w:color w:val="5A5A5A"/>
                <w:sz w:val="24"/>
                <w:szCs w:val="24"/>
                <w:shd w:val="clear" w:color="auto" w:fill="FFFFFF"/>
              </w:rPr>
              <w:t>Azienda di trasporti di Camerano (AN) cerca Autista TASSATIVAMENTE esperienza patente C/E + patentino ADR (base).</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 Si richiede esperienza di almeno 2 anni alla guida di bilici centinati per consegne multiple Italia.</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 Si richiede il patentino ADR (base) per trasporto di merci pericolose in colli.</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 Si richiede patente di guida tipo C/E (TASSATIVA).</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Per esigenze lavorative si rende necessaria la residenza in provincia di Ancona o zone limitrofi.</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 xml:space="preserve">La selezione e l'eventuale colloquio verrà fissato solo dopo l'invio del curriculum vitae VIA MAIL , quindi siete Pregati di inviare il vostro curriculum via e-mail al seguente indirizzo: </w:t>
            </w:r>
            <w:hyperlink r:id="rId76" w:history="1">
              <w:r w:rsidRPr="00A41C17">
                <w:rPr>
                  <w:rStyle w:val="Collegamentoipertestuale"/>
                  <w:rFonts w:asciiTheme="minorHAnsi" w:hAnsiTheme="minorHAnsi"/>
                  <w:sz w:val="24"/>
                  <w:szCs w:val="24"/>
                  <w:shd w:val="clear" w:color="auto" w:fill="FFFFFF"/>
                </w:rPr>
                <w:t>risorse.umane.ancona@gmail.com</w:t>
              </w:r>
            </w:hyperlink>
          </w:p>
          <w:p w:rsidR="00E4576F" w:rsidRPr="00A41C17" w:rsidRDefault="00E4576F" w:rsidP="00B250BB">
            <w:pPr>
              <w:rPr>
                <w:rFonts w:asciiTheme="minorHAnsi" w:hAnsiTheme="minorHAnsi"/>
                <w:color w:val="5A5A5A"/>
                <w:sz w:val="24"/>
                <w:szCs w:val="24"/>
                <w:shd w:val="clear" w:color="auto" w:fill="FFFFFF"/>
              </w:rPr>
            </w:pPr>
            <w:r w:rsidRPr="00A41C17">
              <w:rPr>
                <w:rFonts w:asciiTheme="minorHAnsi" w:hAnsiTheme="minorHAnsi"/>
                <w:color w:val="5A5A5A"/>
                <w:sz w:val="24"/>
                <w:szCs w:val="24"/>
                <w:shd w:val="clear" w:color="auto" w:fill="FFFFFF"/>
              </w:rPr>
              <w:t>ISTRUTTORI</w:t>
            </w:r>
          </w:p>
          <w:p w:rsidR="00E4576F" w:rsidRPr="00A41C17" w:rsidRDefault="00E4576F" w:rsidP="00B250BB">
            <w:pPr>
              <w:rPr>
                <w:rFonts w:asciiTheme="minorHAnsi" w:hAnsiTheme="minorHAnsi"/>
                <w:color w:val="5A5A5A"/>
                <w:sz w:val="24"/>
                <w:szCs w:val="24"/>
                <w:shd w:val="clear" w:color="auto" w:fill="FFFFFF"/>
              </w:rPr>
            </w:pPr>
            <w:r w:rsidRPr="00A41C17">
              <w:rPr>
                <w:rFonts w:asciiTheme="minorHAnsi" w:hAnsiTheme="minorHAnsi"/>
                <w:color w:val="5A5A5A"/>
                <w:sz w:val="24"/>
                <w:szCs w:val="24"/>
                <w:shd w:val="clear" w:color="auto" w:fill="FFFFFF"/>
              </w:rPr>
              <w:t>Cercasi ISTRUTTORI SALA CORSI (total body, pump, tonificazione, walking) per la stagione settembre 2017/2018.</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La risorsa ideale è in possesso di diploma per l'insegnamento delle varie discipline, ha maturato una breve esperienza nel settore ed è disponibile a partire da settembre 2017.</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Inviare un cv aggiornato.</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Per qualsiasi informazione è possibile rivolgersi al numero 071-2411652.</w:t>
            </w:r>
          </w:p>
          <w:p w:rsidR="00E4576F" w:rsidRPr="00A41C17" w:rsidRDefault="00E4576F" w:rsidP="00B250BB">
            <w:pPr>
              <w:rPr>
                <w:rFonts w:asciiTheme="minorHAnsi" w:hAnsiTheme="minorHAnsi"/>
                <w:color w:val="5A5A5A"/>
                <w:sz w:val="24"/>
                <w:szCs w:val="24"/>
                <w:shd w:val="clear" w:color="auto" w:fill="FFFFFF"/>
              </w:rPr>
            </w:pPr>
            <w:r w:rsidRPr="00A41C17">
              <w:rPr>
                <w:rFonts w:asciiTheme="minorHAnsi" w:hAnsiTheme="minorHAnsi"/>
                <w:color w:val="5A5A5A"/>
                <w:sz w:val="24"/>
                <w:szCs w:val="24"/>
                <w:shd w:val="clear" w:color="auto" w:fill="FFFFFF"/>
              </w:rPr>
              <w:t>PERSONALE</w:t>
            </w:r>
          </w:p>
          <w:p w:rsidR="00E4576F" w:rsidRPr="00A41C17" w:rsidRDefault="00E4576F" w:rsidP="00B250BB">
            <w:pPr>
              <w:rPr>
                <w:rStyle w:val="apple-converted-space"/>
                <w:rFonts w:asciiTheme="minorHAnsi" w:hAnsiTheme="minorHAnsi"/>
                <w:color w:val="5A5A5A"/>
                <w:sz w:val="24"/>
                <w:szCs w:val="24"/>
                <w:shd w:val="clear" w:color="auto" w:fill="FFFFFF"/>
              </w:rPr>
            </w:pPr>
            <w:r w:rsidRPr="00A41C17">
              <w:rPr>
                <w:rFonts w:asciiTheme="minorHAnsi" w:hAnsiTheme="minorHAnsi"/>
                <w:color w:val="5A5A5A"/>
                <w:sz w:val="24"/>
                <w:szCs w:val="24"/>
                <w:shd w:val="clear" w:color="auto" w:fill="FFFFFF"/>
              </w:rPr>
              <w:t>AFFERMATA AZIENDA DI TRASPORTI CON SEDE IN ANCONA SUD CERCA NUOVA UNITA'DA INSERIRE NEL REPARTO LOGISTICO-OPERATIVO.</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IL CANDIDATO PREFERIBILMENTE DI SESSO MASCHILE DI ETA' MASSIMA 28 ANNI E CON I SEGUENTI REQUISITI :</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-PREFERIBILE CON ESPERIENZA NELLA GESTIONE TRAFFICO AUTOCARRI E RELATIVA SQUADRA DI AUTISTI PER SERVIZI DI TRASPORTO E SPEDIZIONI ;</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-BUONA CAPACITA' DI ORGANIZZAZIONE DEL LAVORO D'UFFICIO;</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-CAPACITA' DI RELAZIONE COL PUBBLICO (CLIENTI,DIPENDENTI SUBORDINATI, FORNITORI,COLLABORATORI..)</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-FLESSIBILITA'D'ORARIO</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-PREDISPOSIZIONE AL LAVORO DI SQUADRA;</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-TOLLERANZA E DISPONIBILITA'NELLE RELAZIONI CON I COLLEGHI DI LAVORO;</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-COMPETENZE INFORMATICHE DI BASE</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SI RICHIEDONO TASSATIVAMENTE ANCHE I SEGUENTI REQUISITI:</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-CITTADINANZA ITALIANA</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-AUTOMINUTO</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-DOMICILIO PROVINCIA DI ANCONA</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 SI OFFRE AL POTENZIALE CANDIDATO UN INSERIMENTO PROGRESSIVO NELL'ORGANICO AZIENDALE CON UN TIROCINIO FORMATIVO DI MESI 6 RETRIBUITO.</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INVIARE CURRICULUM VIA E-MAIL ALL'INDIRIZZO : risorse.umane.ancona@gmail.it</w:t>
            </w:r>
            <w:r w:rsidRPr="00A41C17">
              <w:rPr>
                <w:rStyle w:val="apple-converted-space"/>
                <w:rFonts w:asciiTheme="minorHAnsi" w:hAnsiTheme="minorHAnsi"/>
                <w:color w:val="5A5A5A"/>
                <w:sz w:val="24"/>
                <w:szCs w:val="24"/>
                <w:shd w:val="clear" w:color="auto" w:fill="FFFFFF"/>
              </w:rPr>
              <w:t> </w:t>
            </w:r>
          </w:p>
          <w:p w:rsidR="00E4576F" w:rsidRPr="00A41C17" w:rsidRDefault="00E4576F" w:rsidP="00B250BB">
            <w:pPr>
              <w:rPr>
                <w:rStyle w:val="apple-converted-space"/>
                <w:rFonts w:asciiTheme="minorHAnsi" w:hAnsiTheme="minorHAnsi"/>
                <w:color w:val="5A5A5A"/>
                <w:sz w:val="24"/>
                <w:szCs w:val="24"/>
                <w:shd w:val="clear" w:color="auto" w:fill="FFFFFF"/>
              </w:rPr>
            </w:pPr>
            <w:r w:rsidRPr="00A41C17">
              <w:rPr>
                <w:rStyle w:val="apple-converted-space"/>
                <w:rFonts w:asciiTheme="minorHAnsi" w:hAnsiTheme="minorHAnsi"/>
                <w:color w:val="5A5A5A"/>
                <w:sz w:val="24"/>
                <w:szCs w:val="24"/>
                <w:shd w:val="clear" w:color="auto" w:fill="FFFFFF"/>
              </w:rPr>
              <w:t>OPERATORI TELEFONICI</w:t>
            </w:r>
          </w:p>
          <w:p w:rsidR="00E4576F" w:rsidRPr="00A41C17" w:rsidRDefault="00E4576F" w:rsidP="00B250BB">
            <w:pPr>
              <w:rPr>
                <w:rFonts w:asciiTheme="minorHAnsi" w:hAnsiTheme="minorHAnsi"/>
                <w:sz w:val="24"/>
                <w:szCs w:val="24"/>
              </w:rPr>
            </w:pPr>
            <w:r w:rsidRPr="00A41C17">
              <w:rPr>
                <w:rFonts w:asciiTheme="minorHAnsi" w:hAnsiTheme="minorHAnsi"/>
                <w:color w:val="5A5A5A"/>
                <w:sz w:val="24"/>
                <w:szCs w:val="24"/>
                <w:shd w:val="clear" w:color="auto" w:fill="FFFFFF"/>
              </w:rPr>
              <w:t>Agenzia Partner WIND-TRE, seleziona 5 operatori/ci TELEFONICHE CON ESPERIENZA RECENTE nella presa appuntamenti per LAVORO DA CASA.</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Si richiede:</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 ESPERIENZA SPECIFICA DI "PRESA APPUNTAMENTI", preferibilmente Telefonia Aziende</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-Disponibilità immediata (MINIMO 3 ORE consecutive ore ufficio)</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-PC con uso base di Excel</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-Telefono con chiamate illimitate</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-Costanza e regolarità</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Si offre:</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-lavoro da casa (no spese per spostamenti, traffico ecc...</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-contributo spese per uso telefono</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-inquadramento a norma di legge</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-massima trasparenza e puntualità nei pagamenti,</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 orario flessibile</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Ottima opportunità per mamme con bimbi in età pre/scolare CON ALMENO 3 ORE CONSECUTIVE LIBERE IN ORARIO UFFICIO (8,30-13,00 / 14,30 - 18,00)</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INVIA IL TUO CURRICULUM VITAE con foto VIA EMAIL a: selezione@topconsultingsrl.net</w:t>
            </w:r>
            <w:r w:rsidRPr="00A41C17">
              <w:rPr>
                <w:rStyle w:val="apple-converted-space"/>
                <w:rFonts w:asciiTheme="minorHAnsi" w:hAnsiTheme="minorHAnsi"/>
                <w:color w:val="5A5A5A"/>
                <w:sz w:val="24"/>
                <w:szCs w:val="24"/>
                <w:shd w:val="clear" w:color="auto" w:fill="FFFFFF"/>
              </w:rPr>
              <w:t> </w:t>
            </w: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pStyle w:val="Nessunaspaziatura"/>
              <w:tabs>
                <w:tab w:val="left" w:pos="4920"/>
              </w:tabs>
              <w:jc w:val="center"/>
              <w:rPr>
                <w:sz w:val="28"/>
                <w:szCs w:val="28"/>
              </w:rPr>
            </w:pPr>
          </w:p>
        </w:tc>
        <w:tc>
          <w:tcPr>
            <w:tcW w:w="6517" w:type="dxa"/>
          </w:tcPr>
          <w:p w:rsidR="003E4852" w:rsidRPr="00A41C17" w:rsidRDefault="003E4852" w:rsidP="00B250BB">
            <w:pPr>
              <w:pStyle w:val="Nessunaspaziatura"/>
              <w:tabs>
                <w:tab w:val="left" w:pos="4920"/>
              </w:tabs>
              <w:jc w:val="center"/>
              <w:rPr>
                <w:sz w:val="24"/>
                <w:szCs w:val="24"/>
              </w:rPr>
            </w:pPr>
            <w:r w:rsidRPr="00A41C17">
              <w:rPr>
                <w:sz w:val="24"/>
                <w:szCs w:val="24"/>
              </w:rPr>
              <w:t>Ascoli Piceno e provincia</w:t>
            </w:r>
          </w:p>
          <w:p w:rsidR="003E4852" w:rsidRPr="00A41C17" w:rsidRDefault="00E4576F" w:rsidP="00B250BB">
            <w:pPr>
              <w:pStyle w:val="Nessunaspaziatura"/>
              <w:tabs>
                <w:tab w:val="left" w:pos="4920"/>
              </w:tabs>
              <w:rPr>
                <w:sz w:val="24"/>
                <w:szCs w:val="24"/>
              </w:rPr>
            </w:pPr>
            <w:r w:rsidRPr="00A41C17">
              <w:rPr>
                <w:sz w:val="24"/>
                <w:szCs w:val="24"/>
              </w:rPr>
              <w:t>COMMESSA</w:t>
            </w:r>
          </w:p>
          <w:p w:rsidR="00E4576F" w:rsidRPr="00A41C17" w:rsidRDefault="00E4576F" w:rsidP="00B250BB">
            <w:pPr>
              <w:pStyle w:val="Nessunaspaziatura"/>
              <w:tabs>
                <w:tab w:val="left" w:pos="4920"/>
              </w:tabs>
              <w:rPr>
                <w:color w:val="5A5A5A"/>
                <w:sz w:val="24"/>
                <w:szCs w:val="24"/>
                <w:shd w:val="clear" w:color="auto" w:fill="FFFFFF"/>
              </w:rPr>
            </w:pPr>
            <w:r w:rsidRPr="00A41C17">
              <w:rPr>
                <w:color w:val="5A5A5A"/>
                <w:sz w:val="24"/>
                <w:szCs w:val="24"/>
                <w:shd w:val="clear" w:color="auto" w:fill="FFFFFF"/>
              </w:rPr>
              <w:t xml:space="preserve">Cercasi Commessa/o con specializzazione in COSMESI / PROFUMERIA per apertura nuovo punto vendita. Il ruolo prevede la gestione delle vendite del reparto di profumeria, l'accoglienza e assistenza al cliente, la consulenza nella scelta dei prodotti (profumi, creme, cosmetici), il rifornimento e la pulizia degli spazi espositivi dedicati, il ricevimento/ controllo/stoccaggio della merce in arrivo e la gestione della cassa. Si richiede Diploma/Qualifica o Laurea, esperienza nel settore profumeria, cosmesi, make-up e/o health-care. Completano il profilo buone capacità comunicative, la predisposizione al contatto con il pubblico ed il lavoro in team. È richiesta disponibilità al lavoro su turni giornalieri spezzati e nei giorni festivi, oltre alla flessibilità in caso di trasferte in punti vendita vicini. Per candidarsi all'offerta è necessario inviare curriculum con foto tramite mail a: </w:t>
            </w:r>
            <w:hyperlink r:id="rId77" w:history="1">
              <w:r w:rsidRPr="00A41C17">
                <w:rPr>
                  <w:rStyle w:val="Collegamentoipertestuale"/>
                  <w:sz w:val="24"/>
                  <w:szCs w:val="24"/>
                  <w:shd w:val="clear" w:color="auto" w:fill="FFFFFF"/>
                </w:rPr>
                <w:t>federika790@hotmail.it</w:t>
              </w:r>
            </w:hyperlink>
            <w:r w:rsidRPr="00A41C17">
              <w:rPr>
                <w:color w:val="5A5A5A"/>
                <w:sz w:val="24"/>
                <w:szCs w:val="24"/>
                <w:shd w:val="clear" w:color="auto" w:fill="FFFFFF"/>
              </w:rPr>
              <w:t>.</w:t>
            </w:r>
          </w:p>
          <w:p w:rsidR="00E4576F" w:rsidRPr="00A41C17" w:rsidRDefault="004F5F17" w:rsidP="00B250BB">
            <w:pPr>
              <w:pStyle w:val="Nessunaspaziatura"/>
              <w:tabs>
                <w:tab w:val="left" w:pos="4920"/>
              </w:tabs>
              <w:rPr>
                <w:color w:val="5A5A5A"/>
                <w:sz w:val="24"/>
                <w:szCs w:val="24"/>
                <w:shd w:val="clear" w:color="auto" w:fill="FFFFFF"/>
              </w:rPr>
            </w:pPr>
            <w:r w:rsidRPr="00A41C17">
              <w:rPr>
                <w:color w:val="5A5A5A"/>
                <w:sz w:val="24"/>
                <w:szCs w:val="24"/>
                <w:shd w:val="clear" w:color="auto" w:fill="FFFFFF"/>
              </w:rPr>
              <w:t>COMMESSA</w:t>
            </w:r>
          </w:p>
          <w:p w:rsidR="004F5F17" w:rsidRPr="00A41C17" w:rsidRDefault="004F5F17" w:rsidP="00B250BB">
            <w:pPr>
              <w:pStyle w:val="Nessunaspaziatura"/>
              <w:tabs>
                <w:tab w:val="left" w:pos="4920"/>
              </w:tabs>
              <w:rPr>
                <w:color w:val="5A5A5A"/>
                <w:sz w:val="24"/>
                <w:szCs w:val="24"/>
                <w:shd w:val="clear" w:color="auto" w:fill="FFFFFF"/>
              </w:rPr>
            </w:pPr>
            <w:r w:rsidRPr="00A41C17">
              <w:rPr>
                <w:color w:val="5A5A5A"/>
                <w:sz w:val="24"/>
                <w:szCs w:val="24"/>
                <w:shd w:val="clear" w:color="auto" w:fill="FFFFFF"/>
              </w:rPr>
              <w:t>La New Fashion Multibrand srls per il proprio storico punto vendita al centro di San Benedetto del Tronto, ricerca personale esperto nella vendita di abbigliamento, calzature ed accessori.</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Estroversi, con spiccate attitudini relazionali, e flessibilità negli orari.</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Assunzione immediata con contratto di categoria.</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Si prega di evitare perditempo o privi dei requisiti richiesti.</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Inviare curriculum con due foto recenti all'indirizzo mail o al punto vendita. 0735595575</w:t>
            </w:r>
          </w:p>
          <w:p w:rsidR="004F5F17" w:rsidRPr="00A41C17" w:rsidRDefault="004F5F17" w:rsidP="00B250BB">
            <w:pPr>
              <w:pStyle w:val="Nessunaspaziatura"/>
              <w:tabs>
                <w:tab w:val="left" w:pos="4920"/>
              </w:tabs>
              <w:rPr>
                <w:color w:val="5A5A5A"/>
                <w:sz w:val="24"/>
                <w:szCs w:val="24"/>
                <w:shd w:val="clear" w:color="auto" w:fill="FFFFFF"/>
              </w:rPr>
            </w:pPr>
            <w:r w:rsidRPr="00A41C17">
              <w:rPr>
                <w:color w:val="5A5A5A"/>
                <w:sz w:val="24"/>
                <w:szCs w:val="24"/>
                <w:shd w:val="clear" w:color="auto" w:fill="FFFFFF"/>
              </w:rPr>
              <w:t>OPERAIO</w:t>
            </w:r>
          </w:p>
          <w:p w:rsidR="004F5F17" w:rsidRPr="00A41C17" w:rsidRDefault="004F5F17" w:rsidP="00B250BB">
            <w:pPr>
              <w:pStyle w:val="Nessunaspaziatura"/>
              <w:tabs>
                <w:tab w:val="left" w:pos="4920"/>
              </w:tabs>
              <w:rPr>
                <w:rStyle w:val="apple-converted-space"/>
                <w:color w:val="5A5A5A"/>
                <w:sz w:val="24"/>
                <w:szCs w:val="24"/>
                <w:shd w:val="clear" w:color="auto" w:fill="FFFFFF"/>
              </w:rPr>
            </w:pPr>
            <w:r w:rsidRPr="00A41C17">
              <w:rPr>
                <w:color w:val="5A5A5A"/>
                <w:sz w:val="24"/>
                <w:szCs w:val="24"/>
                <w:shd w:val="clear" w:color="auto" w:fill="FFFFFF"/>
              </w:rPr>
              <w:t>In Opera Spa - Agenzia per il Lavoro, filiale di Ascoli Piceno - Ricerca per azienda cliente un operaio metalmeccanico.</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Il candidato ideale si occuperà di eseguire lavori di alto artigianato nel settore auto, occupandosi principalmente di saldatura, lavorazioni meccaniche, elettriche e di carrozzeria.</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SI OFFRE: un contratto a tempo determinato</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ZONA DI LAVORO: provincia di Ascoli Piceno (AP)</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COME CANDIDARSI: inviare un cv aggiornato all'indirizzo mail: ascoli@inoperaspa.it</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Per qualsiasi informazione è possibile rivolgersi al numero 0736-252755</w:t>
            </w:r>
            <w:r w:rsidRPr="00A41C17">
              <w:rPr>
                <w:rStyle w:val="apple-converted-space"/>
                <w:color w:val="5A5A5A"/>
                <w:sz w:val="24"/>
                <w:szCs w:val="24"/>
                <w:shd w:val="clear" w:color="auto" w:fill="FFFFFF"/>
              </w:rPr>
              <w:t> </w:t>
            </w:r>
          </w:p>
          <w:p w:rsidR="004F5F17" w:rsidRPr="00A41C17" w:rsidRDefault="004F5F17" w:rsidP="00B250BB">
            <w:pPr>
              <w:pStyle w:val="Nessunaspaziatura"/>
              <w:tabs>
                <w:tab w:val="left" w:pos="4920"/>
              </w:tabs>
              <w:rPr>
                <w:rStyle w:val="apple-converted-space"/>
                <w:sz w:val="24"/>
                <w:szCs w:val="24"/>
              </w:rPr>
            </w:pPr>
            <w:r w:rsidRPr="00A41C17">
              <w:rPr>
                <w:rStyle w:val="apple-converted-space"/>
                <w:sz w:val="24"/>
                <w:szCs w:val="24"/>
              </w:rPr>
              <w:t>CUOCO</w:t>
            </w:r>
          </w:p>
          <w:p w:rsidR="004F5F17" w:rsidRPr="00A41C17" w:rsidRDefault="004F5F17" w:rsidP="00B250BB">
            <w:pPr>
              <w:pStyle w:val="Nessunaspaziatura"/>
              <w:tabs>
                <w:tab w:val="left" w:pos="4920"/>
              </w:tabs>
              <w:rPr>
                <w:color w:val="5A5A5A"/>
                <w:sz w:val="24"/>
                <w:szCs w:val="24"/>
                <w:shd w:val="clear" w:color="auto" w:fill="FFFFFF"/>
              </w:rPr>
            </w:pPr>
            <w:r w:rsidRPr="00A41C17">
              <w:rPr>
                <w:color w:val="5A5A5A"/>
                <w:sz w:val="24"/>
                <w:szCs w:val="24"/>
                <w:shd w:val="clear" w:color="auto" w:fill="FFFFFF"/>
              </w:rPr>
              <w:t xml:space="preserve">Agriturismo sito in una piccola frazione di Roccafluvione ricerca, con urgenza, figura professionale di cuoco, per affidamento cucina. Richiesta buona preparazione. Il lavoro si concentra principalmente nel fine settimana e sotto le festività. Richiesta buona </w:t>
            </w:r>
            <w:r w:rsidRPr="00A41C17">
              <w:rPr>
                <w:color w:val="5A5A5A"/>
                <w:sz w:val="24"/>
                <w:szCs w:val="24"/>
                <w:shd w:val="clear" w:color="auto" w:fill="FFFFFF"/>
              </w:rPr>
              <w:lastRenderedPageBreak/>
              <w:t>conoscenza della mansione, serietà ed affidabilità. No possibilità di alloggio quindi contattare solo se residenti nelle vicinanze e solo se realmente interessati. Contratto a chiamata. 3497235688</w:t>
            </w:r>
          </w:p>
          <w:p w:rsidR="004F5F17" w:rsidRPr="00A41C17" w:rsidRDefault="004F5F17" w:rsidP="00B250BB">
            <w:pPr>
              <w:pStyle w:val="Nessunaspaziatura"/>
              <w:tabs>
                <w:tab w:val="left" w:pos="4920"/>
              </w:tabs>
              <w:rPr>
                <w:color w:val="5A5A5A"/>
                <w:sz w:val="24"/>
                <w:szCs w:val="24"/>
                <w:shd w:val="clear" w:color="auto" w:fill="FFFFFF"/>
              </w:rPr>
            </w:pPr>
            <w:r w:rsidRPr="00A41C17">
              <w:rPr>
                <w:color w:val="5A5A5A"/>
                <w:sz w:val="24"/>
                <w:szCs w:val="24"/>
                <w:shd w:val="clear" w:color="auto" w:fill="FFFFFF"/>
              </w:rPr>
              <w:t>COMMERCIALE</w:t>
            </w:r>
          </w:p>
          <w:p w:rsidR="004F5F17" w:rsidRPr="00A41C17" w:rsidRDefault="004F5F17" w:rsidP="00B250BB">
            <w:pPr>
              <w:pStyle w:val="Nessunaspaziatura"/>
              <w:tabs>
                <w:tab w:val="left" w:pos="4920"/>
              </w:tabs>
              <w:rPr>
                <w:color w:val="5A5A5A"/>
                <w:sz w:val="24"/>
                <w:szCs w:val="24"/>
                <w:shd w:val="clear" w:color="auto" w:fill="FFFFFF"/>
              </w:rPr>
            </w:pPr>
            <w:r w:rsidRPr="00A41C17">
              <w:rPr>
                <w:color w:val="5A5A5A"/>
                <w:sz w:val="24"/>
                <w:szCs w:val="24"/>
                <w:shd w:val="clear" w:color="auto" w:fill="FFFFFF"/>
              </w:rPr>
              <w:t>ABenergie Spa, per l'ampliamento della propria Rete Vendita certificata ISO 9001, seleziona commerciali per la Provincia di Ascoli Piceno - zona San Benedetto del Tronto.</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L'azienda offre contratto di assunzione da dipendente, sistema premiante al raggiungimento di obiettivi, benefits aziendali (auto e tablet) e formazione iniziale e continua.</w:t>
            </w:r>
            <w:r w:rsidRPr="00A41C17">
              <w:rPr>
                <w:rStyle w:val="apple-converted-space"/>
                <w:color w:val="5A5A5A"/>
                <w:sz w:val="24"/>
                <w:szCs w:val="24"/>
                <w:shd w:val="clear" w:color="auto" w:fill="FFFFFF"/>
              </w:rPr>
              <w:t> </w:t>
            </w:r>
            <w:r w:rsidRPr="00A41C17">
              <w:rPr>
                <w:color w:val="5A5A5A"/>
                <w:sz w:val="24"/>
                <w:szCs w:val="24"/>
                <w:shd w:val="clear" w:color="auto" w:fill="FFFFFF"/>
              </w:rPr>
              <w:t>0710976364</w:t>
            </w:r>
          </w:p>
          <w:p w:rsidR="004F5F17" w:rsidRPr="00A41C17" w:rsidRDefault="004F5F17" w:rsidP="00B250BB">
            <w:pPr>
              <w:pStyle w:val="Nessunaspaziatura"/>
              <w:tabs>
                <w:tab w:val="left" w:pos="4920"/>
              </w:tabs>
              <w:rPr>
                <w:color w:val="5A5A5A"/>
                <w:sz w:val="24"/>
                <w:szCs w:val="24"/>
                <w:shd w:val="clear" w:color="auto" w:fill="FFFFFF"/>
              </w:rPr>
            </w:pPr>
            <w:r w:rsidRPr="00A41C17">
              <w:rPr>
                <w:color w:val="5A5A5A"/>
                <w:sz w:val="24"/>
                <w:szCs w:val="24"/>
                <w:shd w:val="clear" w:color="auto" w:fill="FFFFFF"/>
              </w:rPr>
              <w:t>OTTICO</w:t>
            </w:r>
          </w:p>
          <w:p w:rsidR="004F5F17" w:rsidRPr="00A41C17" w:rsidRDefault="004F5F17" w:rsidP="00B250BB">
            <w:pPr>
              <w:pStyle w:val="Nessunaspaziatura"/>
              <w:tabs>
                <w:tab w:val="left" w:pos="4920"/>
              </w:tabs>
              <w:rPr>
                <w:rStyle w:val="apple-converted-space"/>
                <w:color w:val="5A5A5A"/>
                <w:sz w:val="24"/>
                <w:szCs w:val="24"/>
                <w:shd w:val="clear" w:color="auto" w:fill="FFFFFF"/>
              </w:rPr>
            </w:pPr>
            <w:r w:rsidRPr="00A41C17">
              <w:rPr>
                <w:color w:val="5A5A5A"/>
                <w:sz w:val="24"/>
                <w:szCs w:val="24"/>
                <w:shd w:val="clear" w:color="auto" w:fill="FFFFFF"/>
              </w:rPr>
              <w:t>In Opera Spa - Agenzia per il Lavoro, filiale di Ascoli Piceno - Ricerca per azienda cliente un ottico.</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Il candidato ideale si occuperà in autonomia della gestione tutte le attività relative al punto vendita, tra cui controllo dell'efficienza visiva, preparazione occhiali, applicazione lenti a contatto ed attività di vendita.</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Si richiede possesso del diploma di ottico, pregressa esperienza nella mansione ed ottime doti relazionali.</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SI OFFRE: un contratto a tempo determinato</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ZONA DI LAVORO: provincia di Ascoli Piceno (AP)</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COME CANDIDARSI: inviare un cv aggiornato all'indirizzo mail: ascoli@inoperaspa.it</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Per qualsiasi informazione è possibile rivolgersi al numero 0736-252755</w:t>
            </w:r>
            <w:r w:rsidRPr="00A41C17">
              <w:rPr>
                <w:rStyle w:val="apple-converted-space"/>
                <w:color w:val="5A5A5A"/>
                <w:sz w:val="24"/>
                <w:szCs w:val="24"/>
                <w:shd w:val="clear" w:color="auto" w:fill="FFFFFF"/>
              </w:rPr>
              <w:t> </w:t>
            </w:r>
          </w:p>
          <w:p w:rsidR="004F5F17" w:rsidRPr="00A41C17" w:rsidRDefault="004F5F17" w:rsidP="00B250BB">
            <w:pPr>
              <w:pStyle w:val="Nessunaspaziatura"/>
              <w:tabs>
                <w:tab w:val="left" w:pos="4920"/>
              </w:tabs>
              <w:rPr>
                <w:rStyle w:val="apple-converted-space"/>
                <w:sz w:val="24"/>
                <w:szCs w:val="24"/>
              </w:rPr>
            </w:pPr>
            <w:r w:rsidRPr="00A41C17">
              <w:rPr>
                <w:rStyle w:val="apple-converted-space"/>
                <w:sz w:val="24"/>
                <w:szCs w:val="24"/>
              </w:rPr>
              <w:t>OPERATORI CALL CENTER</w:t>
            </w:r>
          </w:p>
          <w:p w:rsidR="004F5F17" w:rsidRPr="00A41C17" w:rsidRDefault="004F5F17" w:rsidP="00B250BB">
            <w:pPr>
              <w:pStyle w:val="Nessunaspaziatura"/>
              <w:tabs>
                <w:tab w:val="left" w:pos="4920"/>
              </w:tabs>
              <w:rPr>
                <w:color w:val="5A5A5A"/>
                <w:sz w:val="24"/>
                <w:szCs w:val="24"/>
                <w:shd w:val="clear" w:color="auto" w:fill="FFFFFF"/>
              </w:rPr>
            </w:pPr>
            <w:r w:rsidRPr="00A41C17">
              <w:rPr>
                <w:color w:val="5A5A5A"/>
                <w:sz w:val="24"/>
                <w:szCs w:val="24"/>
                <w:shd w:val="clear" w:color="auto" w:fill="FFFFFF"/>
              </w:rPr>
              <w:t>Call Center partner ufficiale Tim con sede in San Benedetto in Via Valtiberina 25/A seleziona 6 operatori da inserire nelle nostre campagne TIM.</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Si richiede:</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o Dinamismo</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o Buona dialettica</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o Capacità di lavorare in team</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o Forte orientamento all'obiettivo</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o Massima serietà e volontà</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o Flessibili orari part-time: 10.00-14.00/14.00-18.00</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Si offre:</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o Fisso mensile a 530€.</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o Provvigioni che vanno ad aumentare il fisso.</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o Formazione ed affiancamento costante.</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Maggiori dettagli verranno forniti in sede di colloquio conoscitivo.</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Si prega di inviare il proprio ?CV in word o pdf solo se il proprio profilo risponde ai requisiti richiesti? (RIF. 20170109 Call Centre), con autorizzazione al trattamento dei dati personali (D.lgs.196/2003).?? 0735651400</w:t>
            </w:r>
          </w:p>
          <w:p w:rsidR="004F5F17" w:rsidRPr="00A41C17" w:rsidRDefault="004F5F17" w:rsidP="00B250BB">
            <w:pPr>
              <w:pStyle w:val="Nessunaspaziatura"/>
              <w:tabs>
                <w:tab w:val="left" w:pos="4920"/>
              </w:tabs>
              <w:rPr>
                <w:color w:val="5A5A5A"/>
                <w:sz w:val="24"/>
                <w:szCs w:val="24"/>
                <w:shd w:val="clear" w:color="auto" w:fill="FFFFFF"/>
              </w:rPr>
            </w:pPr>
            <w:r w:rsidRPr="00A41C17">
              <w:rPr>
                <w:color w:val="5A5A5A"/>
                <w:sz w:val="24"/>
                <w:szCs w:val="24"/>
                <w:shd w:val="clear" w:color="auto" w:fill="FFFFFF"/>
              </w:rPr>
              <w:t>ELETTRICISTA</w:t>
            </w:r>
          </w:p>
          <w:p w:rsidR="004F5F17" w:rsidRPr="00A41C17" w:rsidRDefault="004F5F17" w:rsidP="00B250BB">
            <w:pPr>
              <w:pStyle w:val="Nessunaspaziatura"/>
              <w:tabs>
                <w:tab w:val="left" w:pos="4920"/>
              </w:tabs>
              <w:rPr>
                <w:color w:val="5A5A5A"/>
                <w:sz w:val="24"/>
                <w:szCs w:val="24"/>
                <w:shd w:val="clear" w:color="auto" w:fill="FFFFFF"/>
              </w:rPr>
            </w:pPr>
            <w:r w:rsidRPr="00A41C17">
              <w:rPr>
                <w:color w:val="5A5A5A"/>
                <w:sz w:val="24"/>
                <w:szCs w:val="24"/>
                <w:shd w:val="clear" w:color="auto" w:fill="FFFFFF"/>
              </w:rPr>
              <w:t>Lavorint Spa, Agenzia per il Lavoro , Filiale di Teramo , seleziona per importante azienda operante nel settore elettrico/metalmeccanico.</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N.1 ELETTRICISTA CABLATORE</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REQUISITI :</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 Esperienza di almeno 7 anni nella cablatura di quadri elettrici ed impianti tecnologici.</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 Ottima conoscenza di schemi elettrici complessi.</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RUOLO : La risorsa si occupera della cablatura di quadri di grandi dimensioni ed impianti industriali.</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Luogo di lavoro: Provincia di Ascoli Piceno</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Tipologia contrattuale: contratto a tempo determinato</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Il presente annuncio si rivolge a candidati di entrambi i sessi (D.Lgs n. 198/2006 art. 27) . L'interessato invia la propria candidatura rilasciando specifico consenso al trattamento dei dati personali, ai sensi della L. 196/03.</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L'informativa sulla privacy e' disponibile nel sito: www.lav0861250916orint.it/privacy</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 xml:space="preserve">Aut. Min. Indet. Prot. 0013582- 03/10/2012 </w:t>
            </w: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pStyle w:val="Nessunaspaziatura"/>
              <w:tabs>
                <w:tab w:val="left" w:pos="4920"/>
              </w:tabs>
              <w:jc w:val="center"/>
              <w:rPr>
                <w:sz w:val="28"/>
                <w:szCs w:val="28"/>
              </w:rPr>
            </w:pPr>
          </w:p>
        </w:tc>
        <w:tc>
          <w:tcPr>
            <w:tcW w:w="6517" w:type="dxa"/>
          </w:tcPr>
          <w:p w:rsidR="003E4852" w:rsidRPr="00A41C17" w:rsidRDefault="003E4852" w:rsidP="00B250BB">
            <w:pPr>
              <w:pStyle w:val="Nessunaspaziatura"/>
              <w:tabs>
                <w:tab w:val="left" w:pos="4920"/>
              </w:tabs>
              <w:jc w:val="center"/>
              <w:rPr>
                <w:sz w:val="24"/>
                <w:szCs w:val="24"/>
              </w:rPr>
            </w:pPr>
            <w:r w:rsidRPr="00A41C17">
              <w:rPr>
                <w:sz w:val="24"/>
                <w:szCs w:val="24"/>
              </w:rPr>
              <w:t>Fermo e provincia</w:t>
            </w:r>
          </w:p>
          <w:p w:rsidR="003E4852" w:rsidRPr="00A41C17" w:rsidRDefault="004F5F17" w:rsidP="00B250BB">
            <w:pPr>
              <w:pStyle w:val="Nessunaspaziatura"/>
              <w:tabs>
                <w:tab w:val="left" w:pos="4920"/>
              </w:tabs>
              <w:rPr>
                <w:sz w:val="24"/>
                <w:szCs w:val="24"/>
              </w:rPr>
            </w:pPr>
            <w:r w:rsidRPr="00A41C17">
              <w:rPr>
                <w:sz w:val="24"/>
                <w:szCs w:val="24"/>
              </w:rPr>
              <w:t>PERSONALE</w:t>
            </w:r>
          </w:p>
          <w:p w:rsidR="004F5F17" w:rsidRPr="00A41C17" w:rsidRDefault="004F5F17" w:rsidP="00B250BB">
            <w:pPr>
              <w:pStyle w:val="Nessunaspaziatura"/>
              <w:tabs>
                <w:tab w:val="left" w:pos="4920"/>
              </w:tabs>
              <w:rPr>
                <w:color w:val="5A5A5A"/>
                <w:sz w:val="24"/>
                <w:szCs w:val="24"/>
                <w:shd w:val="clear" w:color="auto" w:fill="FFFFFF"/>
              </w:rPr>
            </w:pPr>
            <w:r w:rsidRPr="00A41C17">
              <w:rPr>
                <w:color w:val="5A5A5A"/>
                <w:sz w:val="24"/>
                <w:szCs w:val="24"/>
                <w:shd w:val="clear" w:color="auto" w:fill="FFFFFF"/>
              </w:rPr>
              <w:t>Si seleziona ragazze apprendista per lavoro al bar di Monte Urano...si richiede minima esperienza...bella presenza..capacità di relazionarsi al pubblico</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 mandare curriculum e foto su whatsapp</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3894630609</w:t>
            </w:r>
          </w:p>
          <w:p w:rsidR="004F5F17" w:rsidRPr="00A41C17" w:rsidRDefault="004F5F17" w:rsidP="00B250BB">
            <w:pPr>
              <w:pStyle w:val="Nessunaspaziatura"/>
              <w:tabs>
                <w:tab w:val="left" w:pos="4920"/>
              </w:tabs>
              <w:rPr>
                <w:color w:val="5A5A5A"/>
                <w:sz w:val="24"/>
                <w:szCs w:val="24"/>
                <w:shd w:val="clear" w:color="auto" w:fill="FFFFFF"/>
              </w:rPr>
            </w:pPr>
            <w:r w:rsidRPr="00A41C17">
              <w:rPr>
                <w:color w:val="5A5A5A"/>
                <w:sz w:val="24"/>
                <w:szCs w:val="24"/>
                <w:shd w:val="clear" w:color="auto" w:fill="FFFFFF"/>
              </w:rPr>
              <w:t>TAGLIATORE</w:t>
            </w:r>
          </w:p>
          <w:p w:rsidR="004F5F17" w:rsidRPr="00A41C17" w:rsidRDefault="004F5F17" w:rsidP="00B250BB">
            <w:pPr>
              <w:pStyle w:val="Nessunaspaziatura"/>
              <w:tabs>
                <w:tab w:val="left" w:pos="4920"/>
              </w:tabs>
              <w:rPr>
                <w:color w:val="5A5A5A"/>
                <w:sz w:val="24"/>
                <w:szCs w:val="24"/>
                <w:shd w:val="clear" w:color="auto" w:fill="FFFFFF"/>
              </w:rPr>
            </w:pPr>
            <w:r w:rsidRPr="00A41C17">
              <w:rPr>
                <w:color w:val="5A5A5A"/>
                <w:sz w:val="24"/>
                <w:szCs w:val="24"/>
                <w:shd w:val="clear" w:color="auto" w:fill="FFFFFF"/>
              </w:rPr>
              <w:t>cercasi ragazzo per lavoro taglio tomaie con macchina comelz con esperienza lavoro partime zona fermano3296350210</w:t>
            </w:r>
          </w:p>
          <w:p w:rsidR="004F5F17" w:rsidRPr="00A41C17" w:rsidRDefault="004F5F17" w:rsidP="00B250BB">
            <w:pPr>
              <w:pStyle w:val="Nessunaspaziatura"/>
              <w:tabs>
                <w:tab w:val="left" w:pos="4920"/>
              </w:tabs>
              <w:rPr>
                <w:color w:val="5A5A5A"/>
                <w:sz w:val="24"/>
                <w:szCs w:val="24"/>
                <w:shd w:val="clear" w:color="auto" w:fill="FFFFFF"/>
              </w:rPr>
            </w:pPr>
            <w:r w:rsidRPr="00A41C17">
              <w:rPr>
                <w:color w:val="5A5A5A"/>
                <w:sz w:val="24"/>
                <w:szCs w:val="24"/>
                <w:shd w:val="clear" w:color="auto" w:fill="FFFFFF"/>
              </w:rPr>
              <w:t>AGENTE</w:t>
            </w:r>
          </w:p>
          <w:p w:rsidR="004F5F17" w:rsidRPr="00A41C17" w:rsidRDefault="004F5F17" w:rsidP="00B250BB">
            <w:pPr>
              <w:pStyle w:val="Nessunaspaziatura"/>
              <w:tabs>
                <w:tab w:val="left" w:pos="4920"/>
              </w:tabs>
              <w:rPr>
                <w:color w:val="5A5A5A"/>
                <w:sz w:val="24"/>
                <w:szCs w:val="24"/>
                <w:shd w:val="clear" w:color="auto" w:fill="FFFFFF"/>
              </w:rPr>
            </w:pPr>
            <w:r w:rsidRPr="00A41C17">
              <w:rPr>
                <w:color w:val="5A5A5A"/>
                <w:sz w:val="24"/>
                <w:szCs w:val="24"/>
                <w:shd w:val="clear" w:color="auto" w:fill="FFFFFF"/>
              </w:rPr>
              <w:t>Si ricercano agenti di commercio per una nostra linea di Abbigliamento ,in particolare camicie e accessori. Azienda con oltre 30 anni di esperienza nella produzione e commercio di abbigliamento, della provincia di Fermo,per incremento della propria rete vendite, ricerca :</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RESPONSABILE VENDITE AREA GERMANIA e RAPPRESENTANTI DI COMMERCIO PER ITALIA</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La figura, si occuperà di:</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 Ricercare nuovi e potenziali clienti italiani o stranieri</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 Mantenere contatti con i clienti assistendoli e fornendo un servizio post vendita rapido e di qualità</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 Coordinarsi con i vari rappresentanti di commercio delle zone e con la nostra struttura principale.</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 xml:space="preserve">Per qualsiasi informazione aggiuntiva contattare il numero 3395762800 oppure </w:t>
            </w:r>
            <w:hyperlink r:id="rId78" w:history="1">
              <w:r w:rsidRPr="00A41C17">
                <w:rPr>
                  <w:rStyle w:val="Collegamentoipertestuale"/>
                  <w:sz w:val="24"/>
                  <w:szCs w:val="24"/>
                  <w:shd w:val="clear" w:color="auto" w:fill="FFFFFF"/>
                </w:rPr>
                <w:t>info@germanimoda.it</w:t>
              </w:r>
            </w:hyperlink>
          </w:p>
          <w:p w:rsidR="004F5F17" w:rsidRPr="00A41C17" w:rsidRDefault="004F5F17" w:rsidP="00B250BB">
            <w:pPr>
              <w:pStyle w:val="Nessunaspaziatura"/>
              <w:tabs>
                <w:tab w:val="left" w:pos="4920"/>
              </w:tabs>
              <w:rPr>
                <w:color w:val="5A5A5A"/>
                <w:sz w:val="24"/>
                <w:szCs w:val="24"/>
                <w:shd w:val="clear" w:color="auto" w:fill="FFFFFF"/>
              </w:rPr>
            </w:pPr>
            <w:r w:rsidRPr="00A41C17">
              <w:rPr>
                <w:color w:val="5A5A5A"/>
                <w:sz w:val="24"/>
                <w:szCs w:val="24"/>
                <w:shd w:val="clear" w:color="auto" w:fill="FFFFFF"/>
              </w:rPr>
              <w:t>PROMOTER</w:t>
            </w:r>
          </w:p>
          <w:p w:rsidR="004F5F17" w:rsidRPr="00A41C17" w:rsidRDefault="004F5F17" w:rsidP="00B250BB">
            <w:pPr>
              <w:pStyle w:val="Nessunaspaziatura"/>
              <w:tabs>
                <w:tab w:val="left" w:pos="4920"/>
              </w:tabs>
              <w:rPr>
                <w:rStyle w:val="apple-converted-space"/>
                <w:color w:val="5A5A5A"/>
                <w:sz w:val="24"/>
                <w:szCs w:val="24"/>
                <w:shd w:val="clear" w:color="auto" w:fill="FFFFFF"/>
              </w:rPr>
            </w:pPr>
            <w:r w:rsidRPr="00A41C17">
              <w:rPr>
                <w:color w:val="5A5A5A"/>
                <w:sz w:val="24"/>
                <w:szCs w:val="24"/>
                <w:shd w:val="clear" w:color="auto" w:fill="FFFFFF"/>
              </w:rPr>
              <w:t>Se vuoi lavorare nell'ambito della vendita per il più importante brand della telefonia, se sei un tipo dinamico e persuasivo, se ti piace relazionarti con le persone, se sei un appassionato di telefonia e di servizi, se ti reputi una persona determinata, orientata agli obiettivi, se hai uno spirito proattivo e soprattutto voglia di crescere ed affermarti in questo settore, stai leggendo l'offerta giusta per te!</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T-POWER, per agenzia business partner di TIM Italia, ricerca</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Giovani Promoter Commerciali da inserire all'interno del reparto telefonia delle più grandi catene commerciali dell'elettronica di consumo a Fermo.</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Cosa ti serve per essere uno di noi:</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 Esperienza pregressa in ambito commerciale</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 Diploma (preferenziale);</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-Padronanza nell'utilizzo dei sistemi informatici;</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Cosa ti offriamo:</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-premio mensile + provvigioni sulle vendite effettuate</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lastRenderedPageBreak/>
              <w:t>-Gare su periodo</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-Formazione tecnica/pratica</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-Affiancamento e supporto sul campo</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-Concrete possibilità di crescita professionale</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Fatturato annuo stimato dai 15mila ai 30mila euro lordi.</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Inviaci un curriculum dettagliato con foto e contatto skype a SELEZIONE@T-POWER.IT e si richiede la disponibilità immediata.</w:t>
            </w:r>
            <w:r w:rsidRPr="00A41C17">
              <w:rPr>
                <w:rStyle w:val="apple-converted-space"/>
                <w:color w:val="5A5A5A"/>
                <w:sz w:val="24"/>
                <w:szCs w:val="24"/>
                <w:shd w:val="clear" w:color="auto" w:fill="FFFFFF"/>
              </w:rPr>
              <w:t> </w:t>
            </w:r>
          </w:p>
          <w:p w:rsidR="004F5F17" w:rsidRPr="00A41C17" w:rsidRDefault="004F5F17" w:rsidP="00B250BB">
            <w:pPr>
              <w:pStyle w:val="Nessunaspaziatura"/>
              <w:tabs>
                <w:tab w:val="left" w:pos="4920"/>
              </w:tabs>
              <w:rPr>
                <w:rStyle w:val="apple-converted-space"/>
                <w:color w:val="5A5A5A"/>
                <w:sz w:val="24"/>
                <w:szCs w:val="24"/>
                <w:shd w:val="clear" w:color="auto" w:fill="FFFFFF"/>
              </w:rPr>
            </w:pPr>
            <w:r w:rsidRPr="00A41C17">
              <w:rPr>
                <w:rStyle w:val="apple-converted-space"/>
                <w:color w:val="5A5A5A"/>
                <w:sz w:val="24"/>
                <w:szCs w:val="24"/>
                <w:shd w:val="clear" w:color="auto" w:fill="FFFFFF"/>
              </w:rPr>
              <w:t>COMMERCIALE</w:t>
            </w:r>
          </w:p>
          <w:p w:rsidR="004F5F17" w:rsidRPr="00A41C17" w:rsidRDefault="004F5F17" w:rsidP="00B250BB">
            <w:pPr>
              <w:pStyle w:val="Nessunaspaziatura"/>
              <w:tabs>
                <w:tab w:val="left" w:pos="4920"/>
              </w:tabs>
              <w:rPr>
                <w:color w:val="5A5A5A"/>
                <w:sz w:val="24"/>
                <w:szCs w:val="24"/>
                <w:shd w:val="clear" w:color="auto" w:fill="FFFFFF"/>
              </w:rPr>
            </w:pPr>
            <w:r w:rsidRPr="00A41C17">
              <w:rPr>
                <w:color w:val="5A5A5A"/>
                <w:sz w:val="24"/>
                <w:szCs w:val="24"/>
                <w:shd w:val="clear" w:color="auto" w:fill="FFFFFF"/>
              </w:rPr>
              <w:t>ABenergie Spa, per l'ampliamento della propria Rete Vendita certificata ISO 9001, seleziona commerciali per la Provincia di Fermo - zona Porto San Giorgio.</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L'azienda offre contratto di assunzione da dipendente, sistema premiante al raggiungimento di obiettivi, benefits aziendali (auto e tablet) e formazione iniziale e continua.</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Ci rivolgiamo principalmente a giovani dinamici, determinati, con spiccata attitudine alla vendita. Costituirà titolo preferenziale l'aver maturato una pregressa esperienza commerciale. 0710976364</w:t>
            </w:r>
          </w:p>
          <w:p w:rsidR="004F5F17" w:rsidRPr="00A41C17" w:rsidRDefault="004F5F17" w:rsidP="00B250BB">
            <w:pPr>
              <w:pStyle w:val="Nessunaspaziatura"/>
              <w:tabs>
                <w:tab w:val="left" w:pos="4920"/>
              </w:tabs>
              <w:rPr>
                <w:color w:val="5A5A5A"/>
                <w:sz w:val="24"/>
                <w:szCs w:val="24"/>
                <w:shd w:val="clear" w:color="auto" w:fill="FFFFFF"/>
              </w:rPr>
            </w:pPr>
            <w:r w:rsidRPr="00A41C17">
              <w:rPr>
                <w:color w:val="5A5A5A"/>
                <w:sz w:val="24"/>
                <w:szCs w:val="24"/>
                <w:shd w:val="clear" w:color="auto" w:fill="FFFFFF"/>
              </w:rPr>
              <w:t>PROCACCIATORE</w:t>
            </w:r>
          </w:p>
          <w:p w:rsidR="004F5F17" w:rsidRPr="00A41C17" w:rsidRDefault="004F5F17" w:rsidP="00B250BB">
            <w:pPr>
              <w:pStyle w:val="Nessunaspaziatura"/>
              <w:tabs>
                <w:tab w:val="left" w:pos="4920"/>
              </w:tabs>
              <w:rPr>
                <w:color w:val="5A5A5A"/>
                <w:sz w:val="24"/>
                <w:szCs w:val="24"/>
                <w:shd w:val="clear" w:color="auto" w:fill="FFFFFF"/>
              </w:rPr>
            </w:pPr>
            <w:r w:rsidRPr="00A41C17">
              <w:rPr>
                <w:color w:val="5A5A5A"/>
                <w:sz w:val="24"/>
                <w:szCs w:val="24"/>
                <w:shd w:val="clear" w:color="auto" w:fill="FFFFFF"/>
              </w:rPr>
              <w:t>studio di produzioni trasmissioni televisive ricerca agenti di vendita, rappresentanti, procacciatori, nel territorio Italiano, di spazi pubblicitari, vendita di servizi televisivi, da mettere in onda su molte emittenti Italiane e satellitari visibili in chiaro in tutta Europa, inquatramento con percentuali di guadagno superiori alla media 3683504154</w:t>
            </w:r>
          </w:p>
          <w:p w:rsidR="004F5F17" w:rsidRPr="00A41C17" w:rsidRDefault="004F5F17" w:rsidP="00B250BB">
            <w:pPr>
              <w:pStyle w:val="Nessunaspaziatura"/>
              <w:tabs>
                <w:tab w:val="left" w:pos="4920"/>
              </w:tabs>
              <w:rPr>
                <w:color w:val="5A5A5A"/>
                <w:sz w:val="24"/>
                <w:szCs w:val="24"/>
                <w:shd w:val="clear" w:color="auto" w:fill="FFFFFF"/>
              </w:rPr>
            </w:pPr>
            <w:r w:rsidRPr="00A41C17">
              <w:rPr>
                <w:color w:val="5A5A5A"/>
                <w:sz w:val="24"/>
                <w:szCs w:val="24"/>
                <w:shd w:val="clear" w:color="auto" w:fill="FFFFFF"/>
              </w:rPr>
              <w:t>MASSAGGIATRICE</w:t>
            </w:r>
          </w:p>
          <w:p w:rsidR="004F5F17" w:rsidRPr="00A41C17" w:rsidRDefault="004F5F17" w:rsidP="00B250BB">
            <w:pPr>
              <w:pStyle w:val="Nessunaspaziatura"/>
              <w:tabs>
                <w:tab w:val="left" w:pos="4920"/>
              </w:tabs>
              <w:rPr>
                <w:color w:val="5A5A5A"/>
                <w:sz w:val="24"/>
                <w:szCs w:val="24"/>
                <w:shd w:val="clear" w:color="auto" w:fill="FFFFFF"/>
              </w:rPr>
            </w:pPr>
            <w:r w:rsidRPr="00A41C17">
              <w:rPr>
                <w:color w:val="5A5A5A"/>
                <w:sz w:val="24"/>
                <w:szCs w:val="24"/>
                <w:shd w:val="clear" w:color="auto" w:fill="FFFFFF"/>
              </w:rPr>
              <w:t>Cercasi massaggiatrice con esperienza per</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centro estetico con annessa oasi benessere.</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Si richiede esperienza in massaggi estetici base</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e rituali SPA. Si prega sottoporre C.V.</w:t>
            </w:r>
          </w:p>
          <w:p w:rsidR="004F5F17" w:rsidRPr="00A41C17" w:rsidRDefault="004F5F17" w:rsidP="00B250BB">
            <w:pPr>
              <w:pStyle w:val="Nessunaspaziatura"/>
              <w:tabs>
                <w:tab w:val="left" w:pos="4920"/>
              </w:tabs>
              <w:rPr>
                <w:color w:val="5A5A5A"/>
                <w:sz w:val="24"/>
                <w:szCs w:val="24"/>
                <w:shd w:val="clear" w:color="auto" w:fill="FFFFFF"/>
              </w:rPr>
            </w:pPr>
            <w:r w:rsidRPr="00A41C17">
              <w:rPr>
                <w:color w:val="5A5A5A"/>
                <w:sz w:val="24"/>
                <w:szCs w:val="24"/>
                <w:shd w:val="clear" w:color="auto" w:fill="FFFFFF"/>
              </w:rPr>
              <w:t>335212016</w:t>
            </w:r>
          </w:p>
          <w:p w:rsidR="004F5F17" w:rsidRPr="00A41C17" w:rsidRDefault="004F5F17" w:rsidP="00B250BB">
            <w:pPr>
              <w:pStyle w:val="Nessunaspaziatura"/>
              <w:tabs>
                <w:tab w:val="left" w:pos="4920"/>
              </w:tabs>
              <w:rPr>
                <w:color w:val="5A5A5A"/>
                <w:sz w:val="24"/>
                <w:szCs w:val="24"/>
                <w:shd w:val="clear" w:color="auto" w:fill="FFFFFF"/>
              </w:rPr>
            </w:pPr>
            <w:r w:rsidRPr="00A41C17">
              <w:rPr>
                <w:color w:val="5A5A5A"/>
                <w:sz w:val="24"/>
                <w:szCs w:val="24"/>
                <w:shd w:val="clear" w:color="auto" w:fill="FFFFFF"/>
              </w:rPr>
              <w:t>ESTETISTA</w:t>
            </w:r>
          </w:p>
          <w:p w:rsidR="004F5F17" w:rsidRPr="00A41C17" w:rsidRDefault="004F5F17" w:rsidP="00B250BB">
            <w:pPr>
              <w:pStyle w:val="Nessunaspaziatura"/>
              <w:tabs>
                <w:tab w:val="left" w:pos="4920"/>
              </w:tabs>
              <w:rPr>
                <w:color w:val="5A5A5A"/>
                <w:sz w:val="24"/>
                <w:szCs w:val="24"/>
                <w:shd w:val="clear" w:color="auto" w:fill="FFFFFF"/>
              </w:rPr>
            </w:pPr>
            <w:r w:rsidRPr="00A41C17">
              <w:rPr>
                <w:color w:val="5A5A5A"/>
                <w:sz w:val="24"/>
                <w:szCs w:val="24"/>
                <w:shd w:val="clear" w:color="auto" w:fill="FFFFFF"/>
              </w:rPr>
              <w:t>Cercasi estetista qualificata e con esperienza in trattamenti viso-corpo, manicure-pedicure, massaggi e rituali SPA. 335212016</w:t>
            </w:r>
          </w:p>
          <w:p w:rsidR="004F5F17" w:rsidRPr="00A41C17" w:rsidRDefault="004F5F17" w:rsidP="00B250BB">
            <w:pPr>
              <w:pStyle w:val="Nessunaspaziatura"/>
              <w:tabs>
                <w:tab w:val="left" w:pos="4920"/>
              </w:tabs>
              <w:rPr>
                <w:color w:val="5A5A5A"/>
                <w:sz w:val="24"/>
                <w:szCs w:val="24"/>
                <w:shd w:val="clear" w:color="auto" w:fill="FFFFFF"/>
              </w:rPr>
            </w:pPr>
            <w:r w:rsidRPr="00A41C17">
              <w:rPr>
                <w:color w:val="5A5A5A"/>
                <w:sz w:val="24"/>
                <w:szCs w:val="24"/>
                <w:shd w:val="clear" w:color="auto" w:fill="FFFFFF"/>
              </w:rPr>
              <w:t>SUPERVISORE</w:t>
            </w:r>
          </w:p>
          <w:p w:rsidR="004F5F17" w:rsidRPr="00A41C17" w:rsidRDefault="004F5F17" w:rsidP="00B250BB">
            <w:pPr>
              <w:pStyle w:val="Nessunaspaziatura"/>
              <w:tabs>
                <w:tab w:val="left" w:pos="4920"/>
              </w:tabs>
              <w:rPr>
                <w:color w:val="5A5A5A"/>
                <w:sz w:val="24"/>
                <w:szCs w:val="24"/>
                <w:shd w:val="clear" w:color="auto" w:fill="FFFFFF"/>
              </w:rPr>
            </w:pPr>
            <w:r w:rsidRPr="00A41C17">
              <w:rPr>
                <w:color w:val="5A5A5A"/>
                <w:sz w:val="24"/>
                <w:szCs w:val="24"/>
                <w:shd w:val="clear" w:color="auto" w:fill="FFFFFF"/>
              </w:rPr>
              <w:t>ENERGIA, affermata AZIENDA, FORNITRICE DIRETTA DI ENERGIA ELETTRICA E GAS nel settore business, ricerca SUPERVISORI, per il consolidamento della rete commerciale in Toscana.</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Requisiti richiesti</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o Serietà professionale</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o Solida esperienza nel settore di riferimento</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o Presenza attiva sulle Province di competenza</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o Ottime attitudini relazionali, orientamento all'obiettivo e talento negoziale.</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Mansioni:</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o Vendita</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o Formazione e addestramento risorse.</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 xml:space="preserve">Trattamento economico e benefit da concordare in sede, in base alle caratteristiche personali ed alle esperienze maturate. Inviare il proprio c.v. alla mail: personale@lenergia.eu, Per info: </w:t>
            </w:r>
            <w:hyperlink r:id="rId79" w:history="1">
              <w:r w:rsidRPr="00A41C17">
                <w:rPr>
                  <w:rStyle w:val="Collegamentoipertestuale"/>
                  <w:sz w:val="24"/>
                  <w:szCs w:val="24"/>
                  <w:shd w:val="clear" w:color="auto" w:fill="FFFFFF"/>
                </w:rPr>
                <w:t>www.lenergia.eu</w:t>
              </w:r>
            </w:hyperlink>
          </w:p>
          <w:p w:rsidR="004F5F17" w:rsidRPr="00A41C17" w:rsidRDefault="004F5F17" w:rsidP="00B250BB">
            <w:pPr>
              <w:pStyle w:val="Nessunaspaziatura"/>
              <w:tabs>
                <w:tab w:val="left" w:pos="4920"/>
              </w:tabs>
              <w:rPr>
                <w:color w:val="5A5A5A"/>
                <w:sz w:val="24"/>
                <w:szCs w:val="24"/>
                <w:shd w:val="clear" w:color="auto" w:fill="FFFFFF"/>
              </w:rPr>
            </w:pPr>
            <w:r w:rsidRPr="00A41C17">
              <w:rPr>
                <w:color w:val="5A5A5A"/>
                <w:sz w:val="24"/>
                <w:szCs w:val="24"/>
                <w:shd w:val="clear" w:color="auto" w:fill="FFFFFF"/>
              </w:rPr>
              <w:t>OPERATORI CALL CENTER</w:t>
            </w:r>
          </w:p>
          <w:p w:rsidR="004F5F17" w:rsidRPr="00A41C17" w:rsidRDefault="004F5F17" w:rsidP="00B250BB">
            <w:pPr>
              <w:pStyle w:val="Nessunaspaziatura"/>
              <w:tabs>
                <w:tab w:val="left" w:pos="4920"/>
              </w:tabs>
              <w:rPr>
                <w:color w:val="5A5A5A"/>
                <w:sz w:val="24"/>
                <w:szCs w:val="24"/>
                <w:shd w:val="clear" w:color="auto" w:fill="FFFFFF"/>
              </w:rPr>
            </w:pPr>
            <w:r w:rsidRPr="00A41C17">
              <w:rPr>
                <w:color w:val="5A5A5A"/>
                <w:sz w:val="24"/>
                <w:szCs w:val="24"/>
                <w:shd w:val="clear" w:color="auto" w:fill="FFFFFF"/>
              </w:rPr>
              <w:t>Agenzia di Comunicazione ed Immagine con diverse sedi e la principale a Montegranaro. Siamo alla ricerca, per ampliamento organico, di due figure: call center e rapprentanti. Chi fosse interessato per un colloquio presso la nostra sede principale, può contattare Andrea al numero 3355647124.</w:t>
            </w:r>
          </w:p>
          <w:p w:rsidR="004F5F17" w:rsidRPr="00A41C17" w:rsidRDefault="004F5F17" w:rsidP="00B250BB">
            <w:pPr>
              <w:pStyle w:val="Nessunaspaziatura"/>
              <w:tabs>
                <w:tab w:val="left" w:pos="4920"/>
              </w:tabs>
              <w:rPr>
                <w:color w:val="5A5A5A"/>
                <w:sz w:val="24"/>
                <w:szCs w:val="24"/>
                <w:shd w:val="clear" w:color="auto" w:fill="FFFFFF"/>
              </w:rPr>
            </w:pPr>
            <w:r w:rsidRPr="00A41C17">
              <w:rPr>
                <w:color w:val="5A5A5A"/>
                <w:sz w:val="24"/>
                <w:szCs w:val="24"/>
                <w:shd w:val="clear" w:color="auto" w:fill="FFFFFF"/>
              </w:rPr>
              <w:t>AGENTE IMMOBILIARE</w:t>
            </w:r>
          </w:p>
          <w:p w:rsidR="004F5F17" w:rsidRPr="00A41C17" w:rsidRDefault="004F5F17" w:rsidP="00B250BB">
            <w:pPr>
              <w:pStyle w:val="Nessunaspaziatura"/>
              <w:tabs>
                <w:tab w:val="left" w:pos="4920"/>
              </w:tabs>
              <w:rPr>
                <w:color w:val="5A5A5A"/>
                <w:sz w:val="24"/>
                <w:szCs w:val="24"/>
                <w:shd w:val="clear" w:color="auto" w:fill="FFFFFF"/>
              </w:rPr>
            </w:pPr>
            <w:r w:rsidRPr="00A41C17">
              <w:rPr>
                <w:color w:val="5A5A5A"/>
                <w:sz w:val="24"/>
                <w:szCs w:val="24"/>
                <w:shd w:val="clear" w:color="auto" w:fill="FFFFFF"/>
              </w:rPr>
              <w:t>L'AGENZIA VALENTINA LO BELLO AGENTE IMMOBILIARE CON SEDE A PORTO SAN GIORGIO IN VIALE CAVALLOTTI , VALUTA INSERIMENTO DI PERSONALE CON ESPERIENZA NEL CAMPO , GIA' ATTIVO NEL SETTORE IMMOBILIARE PER MUOVERSI IN COMPLETA AUTONOMIA .</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TUTTE LE ZONE : PORTO SAN GIORGIO ,FERMO MARINA DI ALTIDONA, PEDASO PORTO SANT'ELPIDIO E DINTORNI .</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X INFO RIVOLGERSI A</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VALENTINA LO BELLO AGENTE IMMOBILIARE</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338/9166798</w:t>
            </w:r>
          </w:p>
          <w:p w:rsidR="004F5F17" w:rsidRPr="00A41C17" w:rsidRDefault="004F5F17" w:rsidP="00B250BB">
            <w:pPr>
              <w:pStyle w:val="Nessunaspaziatura"/>
              <w:tabs>
                <w:tab w:val="left" w:pos="4920"/>
              </w:tabs>
              <w:rPr>
                <w:color w:val="5A5A5A"/>
                <w:sz w:val="24"/>
                <w:szCs w:val="24"/>
                <w:shd w:val="clear" w:color="auto" w:fill="FFFFFF"/>
              </w:rPr>
            </w:pPr>
            <w:r w:rsidRPr="00A41C17">
              <w:rPr>
                <w:color w:val="5A5A5A"/>
                <w:sz w:val="24"/>
                <w:szCs w:val="24"/>
                <w:shd w:val="clear" w:color="auto" w:fill="FFFFFF"/>
              </w:rPr>
              <w:t>DISEGNATORE</w:t>
            </w:r>
          </w:p>
          <w:p w:rsidR="004F5F17" w:rsidRPr="00A41C17" w:rsidRDefault="004F5F17" w:rsidP="00B250BB">
            <w:pPr>
              <w:pStyle w:val="Nessunaspaziatura"/>
              <w:tabs>
                <w:tab w:val="left" w:pos="4920"/>
              </w:tabs>
              <w:rPr>
                <w:sz w:val="24"/>
                <w:szCs w:val="24"/>
              </w:rPr>
            </w:pPr>
            <w:r w:rsidRPr="00A41C17">
              <w:rPr>
                <w:color w:val="5A5A5A"/>
                <w:sz w:val="24"/>
                <w:szCs w:val="24"/>
                <w:shd w:val="clear" w:color="auto" w:fill="FFFFFF"/>
              </w:rPr>
              <w:t xml:space="preserve">Ali SpA Agenzia per il Lavoro ricerca per azienda cliente del settore metalmeccanico DISEGNATORE CAD con conoscenza dei più comuni programmi di progettazione meccanica. Per candidarsi inviare cv aggiornato a: </w:t>
            </w:r>
            <w:hyperlink r:id="rId80" w:history="1">
              <w:r w:rsidRPr="00A41C17">
                <w:rPr>
                  <w:rStyle w:val="Collegamentoipertestuale"/>
                  <w:sz w:val="24"/>
                  <w:szCs w:val="24"/>
                  <w:shd w:val="clear" w:color="auto" w:fill="FFFFFF"/>
                </w:rPr>
                <w:t>info.mc@alispa.it</w:t>
              </w:r>
            </w:hyperlink>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pStyle w:val="Nessunaspaziatura"/>
              <w:tabs>
                <w:tab w:val="left" w:pos="4920"/>
              </w:tabs>
              <w:jc w:val="center"/>
              <w:rPr>
                <w:sz w:val="28"/>
                <w:szCs w:val="28"/>
              </w:rPr>
            </w:pPr>
          </w:p>
        </w:tc>
        <w:tc>
          <w:tcPr>
            <w:tcW w:w="6517" w:type="dxa"/>
          </w:tcPr>
          <w:p w:rsidR="003E4852" w:rsidRPr="00A41C17" w:rsidRDefault="003E4852" w:rsidP="00B250BB">
            <w:pPr>
              <w:pStyle w:val="Nessunaspaziatura"/>
              <w:tabs>
                <w:tab w:val="left" w:pos="4920"/>
              </w:tabs>
              <w:jc w:val="center"/>
              <w:rPr>
                <w:sz w:val="24"/>
                <w:szCs w:val="24"/>
              </w:rPr>
            </w:pPr>
            <w:r w:rsidRPr="00A41C17">
              <w:rPr>
                <w:sz w:val="24"/>
                <w:szCs w:val="24"/>
              </w:rPr>
              <w:t>Macerata e provincia</w:t>
            </w:r>
          </w:p>
          <w:p w:rsidR="003E4852" w:rsidRPr="00A41C17" w:rsidRDefault="004F5F17" w:rsidP="00B250BB">
            <w:pPr>
              <w:pBdr>
                <w:bottom w:val="single" w:sz="6" w:space="0" w:color="DDDDDD"/>
              </w:pBdr>
              <w:shd w:val="clear" w:color="auto" w:fill="FFFFFF"/>
              <w:outlineLvl w:val="0"/>
              <w:rPr>
                <w:rFonts w:asciiTheme="minorHAnsi" w:hAnsiTheme="minorHAnsi" w:cs="Arial"/>
                <w:b/>
                <w:bCs/>
                <w:color w:val="444444"/>
                <w:kern w:val="36"/>
                <w:sz w:val="24"/>
                <w:szCs w:val="24"/>
              </w:rPr>
            </w:pPr>
            <w:r w:rsidRPr="00A41C17">
              <w:rPr>
                <w:rFonts w:asciiTheme="minorHAnsi" w:hAnsiTheme="minorHAnsi" w:cs="Arial"/>
                <w:b/>
                <w:bCs/>
                <w:color w:val="444444"/>
                <w:kern w:val="36"/>
                <w:sz w:val="24"/>
                <w:szCs w:val="24"/>
              </w:rPr>
              <w:t>BARISTA</w:t>
            </w:r>
          </w:p>
          <w:p w:rsidR="004F5F17" w:rsidRPr="00A41C17" w:rsidRDefault="004F5F17" w:rsidP="00B250BB">
            <w:pPr>
              <w:pBdr>
                <w:bottom w:val="single" w:sz="6" w:space="0" w:color="DDDDDD"/>
              </w:pBdr>
              <w:shd w:val="clear" w:color="auto" w:fill="FFFFFF"/>
              <w:outlineLvl w:val="0"/>
              <w:rPr>
                <w:rFonts w:asciiTheme="minorHAnsi" w:hAnsiTheme="minorHAnsi"/>
                <w:color w:val="5A5A5A"/>
                <w:sz w:val="24"/>
                <w:szCs w:val="24"/>
                <w:shd w:val="clear" w:color="auto" w:fill="FFFFFF"/>
              </w:rPr>
            </w:pPr>
            <w:r w:rsidRPr="00A41C17">
              <w:rPr>
                <w:rFonts w:asciiTheme="minorHAnsi" w:hAnsiTheme="minorHAnsi"/>
                <w:color w:val="5A5A5A"/>
                <w:sz w:val="24"/>
                <w:szCs w:val="24"/>
                <w:shd w:val="clear" w:color="auto" w:fill="FFFFFF"/>
              </w:rPr>
              <w:t>Chalet a Porto Recanati cerca urgentemente un bartender ambo sesso, per la stagione estiva. Si richiede buona esperienza dimostrabile, massima serietà e disponibilità.</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Rispondete inviando curriculum con foto a</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hyperlink r:id="rId81" w:history="1">
              <w:r w:rsidRPr="00A41C17">
                <w:rPr>
                  <w:rStyle w:val="Collegamentoipertestuale"/>
                  <w:rFonts w:asciiTheme="minorHAnsi" w:hAnsiTheme="minorHAnsi"/>
                  <w:sz w:val="24"/>
                  <w:szCs w:val="24"/>
                  <w:shd w:val="clear" w:color="auto" w:fill="FFFFFF"/>
                </w:rPr>
                <w:t>massimiliano.ragaini@grupporagaini.com</w:t>
              </w:r>
            </w:hyperlink>
          </w:p>
          <w:p w:rsidR="004F5F17" w:rsidRPr="00A41C17" w:rsidRDefault="004F5F17" w:rsidP="00B250BB">
            <w:pPr>
              <w:pBdr>
                <w:bottom w:val="single" w:sz="6" w:space="0" w:color="DDDDDD"/>
              </w:pBdr>
              <w:shd w:val="clear" w:color="auto" w:fill="FFFFFF"/>
              <w:outlineLvl w:val="0"/>
              <w:rPr>
                <w:rFonts w:asciiTheme="minorHAnsi" w:hAnsiTheme="minorHAnsi"/>
                <w:color w:val="5A5A5A"/>
                <w:sz w:val="24"/>
                <w:szCs w:val="24"/>
                <w:shd w:val="clear" w:color="auto" w:fill="FFFFFF"/>
              </w:rPr>
            </w:pPr>
            <w:r w:rsidRPr="00A41C17">
              <w:rPr>
                <w:rFonts w:asciiTheme="minorHAnsi" w:hAnsiTheme="minorHAnsi"/>
                <w:color w:val="5A5A5A"/>
                <w:sz w:val="24"/>
                <w:szCs w:val="24"/>
                <w:shd w:val="clear" w:color="auto" w:fill="FFFFFF"/>
              </w:rPr>
              <w:t>PARRUCCHIERE</w:t>
            </w:r>
          </w:p>
          <w:p w:rsidR="004F5F17" w:rsidRPr="00A41C17" w:rsidRDefault="004F5F17" w:rsidP="00B250BB">
            <w:pPr>
              <w:pBdr>
                <w:bottom w:val="single" w:sz="6" w:space="0" w:color="DDDDDD"/>
              </w:pBdr>
              <w:shd w:val="clear" w:color="auto" w:fill="FFFFFF"/>
              <w:outlineLvl w:val="0"/>
              <w:rPr>
                <w:rStyle w:val="apple-converted-space"/>
                <w:rFonts w:asciiTheme="minorHAnsi" w:hAnsiTheme="minorHAnsi"/>
                <w:color w:val="5A5A5A"/>
                <w:sz w:val="24"/>
                <w:szCs w:val="24"/>
                <w:shd w:val="clear" w:color="auto" w:fill="FFFFFF"/>
              </w:rPr>
            </w:pPr>
            <w:r w:rsidRPr="00A41C17">
              <w:rPr>
                <w:rFonts w:asciiTheme="minorHAnsi" w:hAnsiTheme="minorHAnsi"/>
                <w:color w:val="5A5A5A"/>
                <w:sz w:val="24"/>
                <w:szCs w:val="24"/>
                <w:shd w:val="clear" w:color="auto" w:fill="FFFFFF"/>
              </w:rPr>
              <w:t>Per ampliamento del proprio organico Hairo parruchieri seleziona, per il salone al centro commerciale "il Cuore Adriatico", parrucchieri esperti o apprendisti parrucchieri in possesso di diploma o con almeno 1 anno di esperienza.</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si chiede disponibilità al lavoro festivo e su turni. garantiamo retribuzione commisurata alle reali capacità. formazione moda continua e crescita professionale.</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Se realmente interessati inviare curriculum a: simonedimeco@gmail.com.</w:t>
            </w:r>
            <w:r w:rsidRPr="00A41C17">
              <w:rPr>
                <w:rStyle w:val="apple-converted-space"/>
                <w:rFonts w:asciiTheme="minorHAnsi" w:hAnsiTheme="minorHAnsi"/>
                <w:color w:val="5A5A5A"/>
                <w:sz w:val="24"/>
                <w:szCs w:val="24"/>
                <w:shd w:val="clear" w:color="auto" w:fill="FFFFFF"/>
              </w:rPr>
              <w:t> </w:t>
            </w:r>
          </w:p>
          <w:p w:rsidR="004F5F17" w:rsidRPr="00A41C17" w:rsidRDefault="004F5F17" w:rsidP="00B250BB">
            <w:pPr>
              <w:pBdr>
                <w:bottom w:val="single" w:sz="6" w:space="0" w:color="DDDDDD"/>
              </w:pBdr>
              <w:shd w:val="clear" w:color="auto" w:fill="FFFFFF"/>
              <w:outlineLvl w:val="0"/>
              <w:rPr>
                <w:rStyle w:val="apple-converted-space"/>
                <w:rFonts w:asciiTheme="minorHAnsi" w:hAnsiTheme="minorHAnsi"/>
                <w:color w:val="5A5A5A"/>
                <w:sz w:val="24"/>
                <w:szCs w:val="24"/>
                <w:shd w:val="clear" w:color="auto" w:fill="FFFFFF"/>
              </w:rPr>
            </w:pPr>
            <w:r w:rsidRPr="00A41C17">
              <w:rPr>
                <w:rStyle w:val="apple-converted-space"/>
                <w:rFonts w:asciiTheme="minorHAnsi" w:hAnsiTheme="minorHAnsi"/>
                <w:color w:val="5A5A5A"/>
                <w:sz w:val="24"/>
                <w:szCs w:val="24"/>
                <w:shd w:val="clear" w:color="auto" w:fill="FFFFFF"/>
              </w:rPr>
              <w:t>CAMERIERE</w:t>
            </w:r>
          </w:p>
          <w:p w:rsidR="004F5F17" w:rsidRPr="00A41C17" w:rsidRDefault="004F5F17" w:rsidP="00B250BB">
            <w:pPr>
              <w:pBdr>
                <w:bottom w:val="single" w:sz="6" w:space="0" w:color="DDDDDD"/>
              </w:pBdr>
              <w:shd w:val="clear" w:color="auto" w:fill="FFFFFF"/>
              <w:outlineLvl w:val="0"/>
              <w:rPr>
                <w:rFonts w:asciiTheme="minorHAnsi" w:hAnsiTheme="minorHAnsi"/>
                <w:color w:val="5A5A5A"/>
                <w:sz w:val="24"/>
                <w:szCs w:val="24"/>
                <w:shd w:val="clear" w:color="auto" w:fill="FFFFFF"/>
              </w:rPr>
            </w:pPr>
            <w:r w:rsidRPr="00A41C17">
              <w:rPr>
                <w:rFonts w:asciiTheme="minorHAnsi" w:hAnsiTheme="minorHAnsi"/>
                <w:color w:val="5A5A5A"/>
                <w:sz w:val="24"/>
                <w:szCs w:val="24"/>
                <w:shd w:val="clear" w:color="auto" w:fill="FFFFFF"/>
              </w:rPr>
              <w:t>Ristorante sito a civitanova Marche seleziona cameriere responsabile di sala con esperienza. Bella presenza, solare, in grado di gestire il lavoro con professionalità e gentilezza. 3921989138</w:t>
            </w:r>
          </w:p>
          <w:p w:rsidR="004F5F17" w:rsidRPr="00A41C17" w:rsidRDefault="004F5F17" w:rsidP="00B250BB">
            <w:pPr>
              <w:pBdr>
                <w:bottom w:val="single" w:sz="6" w:space="0" w:color="DDDDDD"/>
              </w:pBdr>
              <w:shd w:val="clear" w:color="auto" w:fill="FFFFFF"/>
              <w:outlineLvl w:val="0"/>
              <w:rPr>
                <w:rFonts w:asciiTheme="minorHAnsi" w:hAnsiTheme="minorHAnsi"/>
                <w:color w:val="5A5A5A"/>
                <w:sz w:val="24"/>
                <w:szCs w:val="24"/>
                <w:shd w:val="clear" w:color="auto" w:fill="FFFFFF"/>
              </w:rPr>
            </w:pPr>
            <w:r w:rsidRPr="00A41C17">
              <w:rPr>
                <w:rFonts w:asciiTheme="minorHAnsi" w:hAnsiTheme="minorHAnsi"/>
                <w:color w:val="5A5A5A"/>
                <w:sz w:val="24"/>
                <w:szCs w:val="24"/>
                <w:shd w:val="clear" w:color="auto" w:fill="FFFFFF"/>
              </w:rPr>
              <w:t>CUOCO</w:t>
            </w:r>
          </w:p>
          <w:p w:rsidR="004F5F17" w:rsidRPr="00A41C17" w:rsidRDefault="004F5F17" w:rsidP="00B250BB">
            <w:pPr>
              <w:pBdr>
                <w:bottom w:val="single" w:sz="6" w:space="0" w:color="DDDDDD"/>
              </w:pBdr>
              <w:shd w:val="clear" w:color="auto" w:fill="FFFFFF"/>
              <w:outlineLvl w:val="0"/>
              <w:rPr>
                <w:rFonts w:asciiTheme="minorHAnsi" w:hAnsiTheme="minorHAnsi"/>
                <w:color w:val="5A5A5A"/>
                <w:sz w:val="24"/>
                <w:szCs w:val="24"/>
                <w:shd w:val="clear" w:color="auto" w:fill="FFFFFF"/>
              </w:rPr>
            </w:pPr>
            <w:r w:rsidRPr="00A41C17">
              <w:rPr>
                <w:rFonts w:asciiTheme="minorHAnsi" w:hAnsiTheme="minorHAnsi"/>
                <w:color w:val="5A5A5A"/>
                <w:sz w:val="24"/>
                <w:szCs w:val="24"/>
                <w:shd w:val="clear" w:color="auto" w:fill="FFFFFF"/>
              </w:rPr>
              <w:t>Ristorante sito a civitanova Marche seleziona personale di cucina, giovane dinamico, veloce e con spiccata passione e senso del dovere 3921989138</w:t>
            </w:r>
          </w:p>
          <w:p w:rsidR="004F5F17" w:rsidRPr="00A41C17" w:rsidRDefault="004F5F17" w:rsidP="00B250BB">
            <w:pPr>
              <w:pBdr>
                <w:bottom w:val="single" w:sz="6" w:space="0" w:color="DDDDDD"/>
              </w:pBdr>
              <w:shd w:val="clear" w:color="auto" w:fill="FFFFFF"/>
              <w:outlineLvl w:val="0"/>
              <w:rPr>
                <w:rFonts w:asciiTheme="minorHAnsi" w:hAnsiTheme="minorHAnsi"/>
                <w:color w:val="5A5A5A"/>
                <w:sz w:val="24"/>
                <w:szCs w:val="24"/>
                <w:shd w:val="clear" w:color="auto" w:fill="FFFFFF"/>
              </w:rPr>
            </w:pPr>
            <w:r w:rsidRPr="00A41C17">
              <w:rPr>
                <w:rFonts w:asciiTheme="minorHAnsi" w:hAnsiTheme="minorHAnsi"/>
                <w:color w:val="5A5A5A"/>
                <w:sz w:val="24"/>
                <w:szCs w:val="24"/>
                <w:shd w:val="clear" w:color="auto" w:fill="FFFFFF"/>
              </w:rPr>
              <w:t>ANIMATORE</w:t>
            </w:r>
          </w:p>
          <w:p w:rsidR="004F5F17" w:rsidRPr="00A41C17" w:rsidRDefault="004F5F17" w:rsidP="00B250BB">
            <w:pPr>
              <w:pBdr>
                <w:bottom w:val="single" w:sz="6" w:space="0" w:color="DDDDDD"/>
              </w:pBdr>
              <w:shd w:val="clear" w:color="auto" w:fill="FFFFFF"/>
              <w:outlineLvl w:val="0"/>
              <w:rPr>
                <w:rFonts w:asciiTheme="minorHAnsi" w:hAnsiTheme="minorHAnsi"/>
                <w:color w:val="5A5A5A"/>
                <w:sz w:val="24"/>
                <w:szCs w:val="24"/>
                <w:shd w:val="clear" w:color="auto" w:fill="FFFFFF"/>
              </w:rPr>
            </w:pPr>
            <w:r w:rsidRPr="00A41C17">
              <w:rPr>
                <w:rFonts w:asciiTheme="minorHAnsi" w:hAnsiTheme="minorHAnsi"/>
                <w:color w:val="5A5A5A"/>
                <w:sz w:val="24"/>
                <w:szCs w:val="24"/>
                <w:shd w:val="clear" w:color="auto" w:fill="FFFFFF"/>
              </w:rPr>
              <w:t>In vista dell'apertura della prossima stagione turistica estiva 2017, 4Factory s.c.a.r.l. proprietaria del marchio Peter Pan Entertainment, noto brand attivo da piu' di vent'anni nel settore dell'organizzazione di eventi e dell'animazione turistica, ricerca e seleziona animatori per il settore miniclub anche senza esperienza, da inserire in villaggi turistici, hotel e resort.</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lastRenderedPageBreak/>
              <w:t>I requisiti minimi richiesti sono:</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 Disponibilità agli spostamenti</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 Predisposizione al rapporto con i bambini</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 Predisposizione al lavoro di gruppo</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shd w:val="clear" w:color="auto" w:fill="FFFFFF"/>
              </w:rPr>
              <w:t>Costituiscono titolo preferenziale doti artistiche e la conoscenza di una lingua straniera. 800199663</w:t>
            </w:r>
          </w:p>
          <w:p w:rsidR="004F5F17" w:rsidRPr="00A41C17" w:rsidRDefault="004F5F17" w:rsidP="00B250BB">
            <w:pPr>
              <w:pBdr>
                <w:bottom w:val="single" w:sz="6" w:space="0" w:color="DDDDDD"/>
              </w:pBdr>
              <w:shd w:val="clear" w:color="auto" w:fill="FFFFFF"/>
              <w:outlineLvl w:val="0"/>
              <w:rPr>
                <w:rFonts w:asciiTheme="minorHAnsi" w:hAnsiTheme="minorHAnsi"/>
                <w:color w:val="5A5A5A"/>
                <w:sz w:val="24"/>
                <w:szCs w:val="24"/>
                <w:shd w:val="clear" w:color="auto" w:fill="FFFFFF"/>
              </w:rPr>
            </w:pPr>
            <w:r w:rsidRPr="00A41C17">
              <w:rPr>
                <w:rFonts w:asciiTheme="minorHAnsi" w:hAnsiTheme="minorHAnsi"/>
                <w:color w:val="5A5A5A"/>
                <w:sz w:val="24"/>
                <w:szCs w:val="24"/>
                <w:shd w:val="clear" w:color="auto" w:fill="FFFFFF"/>
              </w:rPr>
              <w:t>PERSONALE</w:t>
            </w:r>
          </w:p>
          <w:p w:rsidR="004F5F17" w:rsidRPr="00A41C17" w:rsidRDefault="004F5F17" w:rsidP="00B250BB">
            <w:pPr>
              <w:pBdr>
                <w:bottom w:val="single" w:sz="6" w:space="0" w:color="DDDDDD"/>
              </w:pBdr>
              <w:shd w:val="clear" w:color="auto" w:fill="FFFFFF"/>
              <w:outlineLvl w:val="0"/>
              <w:rPr>
                <w:rFonts w:asciiTheme="minorHAnsi" w:hAnsiTheme="minorHAnsi"/>
                <w:color w:val="5A5A5A"/>
                <w:sz w:val="24"/>
                <w:szCs w:val="24"/>
                <w:shd w:val="clear" w:color="auto" w:fill="FFFFFF"/>
              </w:rPr>
            </w:pPr>
            <w:r w:rsidRPr="00A41C17">
              <w:rPr>
                <w:rFonts w:asciiTheme="minorHAnsi" w:hAnsiTheme="minorHAnsi"/>
                <w:color w:val="5A5A5A"/>
                <w:sz w:val="24"/>
                <w:szCs w:val="24"/>
                <w:shd w:val="clear" w:color="auto" w:fill="FFFFFF"/>
              </w:rPr>
              <w:t>Madisoft S.p.A., azienda operante nel settore educational (scuoladigitale.info), seleziona una figura da introdurre nel proprio team di helpdesk.</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La risorsa individuata si occuperà di garantire la corretta gestione delle problematiche presentate dall'utente e relative ad hardware e software.</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Luogo di lavoro: Casette verdini di Pollenza</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Requisiti richiesti:</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 ottima conoscenza della lingua italiana</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 diploma di perito informatico e/o laurea breve in discipline informatiche</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 ottima conoscenza pacchetto Office</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 buona conoscenza dei paradigmi informatici di base</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Completano il profilo ottime capacità logiche, relazionali, capacità di ascolto, flessibilità ed orientamento al servizio cliente.</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Si valuteranno candidature con residenza o domicilio in zone limitrofe la sede di lavoro.</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Previsto contratto iniziale a tempo determinato con finalità di assunzione a tempo indeterminato.</w:t>
            </w:r>
            <w:r w:rsidR="00A41C17" w:rsidRPr="00A41C17">
              <w:rPr>
                <w:rFonts w:asciiTheme="minorHAnsi" w:hAnsiTheme="minorHAnsi"/>
                <w:color w:val="5A5A5A"/>
                <w:sz w:val="24"/>
                <w:szCs w:val="24"/>
                <w:shd w:val="clear" w:color="auto" w:fill="FFFFFF"/>
              </w:rPr>
              <w:t xml:space="preserve"> 0733203595</w:t>
            </w:r>
          </w:p>
          <w:p w:rsidR="00A41C17" w:rsidRPr="00A41C17" w:rsidRDefault="00A41C17" w:rsidP="00B250BB">
            <w:pPr>
              <w:pBdr>
                <w:bottom w:val="single" w:sz="6" w:space="0" w:color="DDDDDD"/>
              </w:pBdr>
              <w:shd w:val="clear" w:color="auto" w:fill="FFFFFF"/>
              <w:outlineLvl w:val="0"/>
              <w:rPr>
                <w:rFonts w:asciiTheme="minorHAnsi" w:hAnsiTheme="minorHAnsi"/>
                <w:color w:val="5A5A5A"/>
                <w:sz w:val="24"/>
                <w:szCs w:val="24"/>
                <w:shd w:val="clear" w:color="auto" w:fill="FFFFFF"/>
              </w:rPr>
            </w:pPr>
            <w:r w:rsidRPr="00A41C17">
              <w:rPr>
                <w:rFonts w:asciiTheme="minorHAnsi" w:hAnsiTheme="minorHAnsi"/>
                <w:color w:val="5A5A5A"/>
                <w:sz w:val="24"/>
                <w:szCs w:val="24"/>
                <w:shd w:val="clear" w:color="auto" w:fill="FFFFFF"/>
              </w:rPr>
              <w:t>AGENTE</w:t>
            </w:r>
          </w:p>
          <w:p w:rsidR="00A41C17" w:rsidRPr="00A41C17" w:rsidRDefault="00A41C17" w:rsidP="00B250BB">
            <w:pPr>
              <w:pBdr>
                <w:bottom w:val="single" w:sz="6" w:space="0" w:color="DDDDDD"/>
              </w:pBdr>
              <w:shd w:val="clear" w:color="auto" w:fill="FFFFFF"/>
              <w:outlineLvl w:val="0"/>
              <w:rPr>
                <w:rFonts w:asciiTheme="minorHAnsi" w:hAnsiTheme="minorHAnsi"/>
                <w:color w:val="5A5A5A"/>
                <w:sz w:val="24"/>
                <w:szCs w:val="24"/>
                <w:shd w:val="clear" w:color="auto" w:fill="FFFFFF"/>
              </w:rPr>
            </w:pPr>
            <w:r w:rsidRPr="00A41C17">
              <w:rPr>
                <w:rFonts w:asciiTheme="minorHAnsi" w:hAnsiTheme="minorHAnsi"/>
                <w:color w:val="5A5A5A"/>
                <w:sz w:val="24"/>
                <w:szCs w:val="24"/>
                <w:shd w:val="clear" w:color="auto" w:fill="FFFFFF"/>
              </w:rPr>
              <w:t>Siamo un'azienda affermata nel settore fisioterapico, vendiamo elettromedicali e prodotti di consumo e ricerchiamo agenti uomo/donna da inserire nel settore della vendita per la regione Marche . Alte provvigioni e alla base grande voglia di lavorare. Siamo distributori dei marchi leader nel settore e con tanta tanta voglia di lavorare.</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Gli interessati possono inviare curriculum con autorizzazione al trattamento dei dati personali (Decreto Legislativo 196/2003 per la tutela della privacy) con oggetto "SELEZIONE AGENTE" all'indirizzo e-mail: alfadelfi@yahoo.it</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La ricerca è rivolta a persone di entrambi i sessi (Legge 903/77)</w:t>
            </w:r>
          </w:p>
          <w:p w:rsidR="00A41C17" w:rsidRPr="00A41C17" w:rsidRDefault="00A41C17" w:rsidP="00B250BB">
            <w:pPr>
              <w:pBdr>
                <w:bottom w:val="single" w:sz="6" w:space="0" w:color="DDDDDD"/>
              </w:pBdr>
              <w:shd w:val="clear" w:color="auto" w:fill="FFFFFF"/>
              <w:outlineLvl w:val="0"/>
              <w:rPr>
                <w:rFonts w:asciiTheme="minorHAnsi" w:hAnsiTheme="minorHAnsi"/>
                <w:color w:val="5A5A5A"/>
                <w:sz w:val="24"/>
                <w:szCs w:val="24"/>
                <w:shd w:val="clear" w:color="auto" w:fill="FFFFFF"/>
              </w:rPr>
            </w:pPr>
            <w:r w:rsidRPr="00A41C17">
              <w:rPr>
                <w:rFonts w:asciiTheme="minorHAnsi" w:hAnsiTheme="minorHAnsi"/>
                <w:color w:val="5A5A5A"/>
                <w:sz w:val="24"/>
                <w:szCs w:val="24"/>
                <w:shd w:val="clear" w:color="auto" w:fill="FFFFFF"/>
              </w:rPr>
              <w:t>CONSULENTE IMMOBILIARE</w:t>
            </w:r>
          </w:p>
          <w:p w:rsidR="00A41C17" w:rsidRPr="00A41C17" w:rsidRDefault="00A41C17" w:rsidP="00B250BB">
            <w:pPr>
              <w:pBdr>
                <w:bottom w:val="single" w:sz="6" w:space="0" w:color="DDDDDD"/>
              </w:pBdr>
              <w:shd w:val="clear" w:color="auto" w:fill="FFFFFF"/>
              <w:outlineLvl w:val="0"/>
              <w:rPr>
                <w:rFonts w:asciiTheme="minorHAnsi" w:hAnsiTheme="minorHAnsi"/>
                <w:color w:val="5A5A5A"/>
                <w:sz w:val="24"/>
                <w:szCs w:val="24"/>
                <w:shd w:val="clear" w:color="auto" w:fill="FFFFFF"/>
              </w:rPr>
            </w:pPr>
            <w:r w:rsidRPr="00A41C17">
              <w:rPr>
                <w:rFonts w:asciiTheme="minorHAnsi" w:hAnsiTheme="minorHAnsi"/>
                <w:color w:val="5A5A5A"/>
                <w:sz w:val="24"/>
                <w:szCs w:val="24"/>
                <w:shd w:val="clear" w:color="auto" w:fill="FFFFFF"/>
              </w:rPr>
              <w:t>Cerchiamo giovani diplomati, anche prima esperienza, da avviare alla professione di agente immobiliare in un contesto giovane e dinamico con possbilità di crescita e carriera.</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 xml:space="preserve">Inviare il CV a </w:t>
            </w:r>
            <w:hyperlink r:id="rId82" w:history="1">
              <w:r w:rsidRPr="00A41C17">
                <w:rPr>
                  <w:rStyle w:val="Collegamentoipertestuale"/>
                  <w:rFonts w:asciiTheme="minorHAnsi" w:hAnsiTheme="minorHAnsi"/>
                  <w:sz w:val="24"/>
                  <w:szCs w:val="24"/>
                  <w:shd w:val="clear" w:color="auto" w:fill="FFFFFF"/>
                </w:rPr>
                <w:t>montecosaro@tempocasa.it</w:t>
              </w:r>
            </w:hyperlink>
          </w:p>
          <w:p w:rsidR="00A41C17" w:rsidRPr="00A41C17" w:rsidRDefault="00A41C17" w:rsidP="00B250BB">
            <w:pPr>
              <w:pBdr>
                <w:bottom w:val="single" w:sz="6" w:space="0" w:color="DDDDDD"/>
              </w:pBdr>
              <w:shd w:val="clear" w:color="auto" w:fill="FFFFFF"/>
              <w:outlineLvl w:val="0"/>
              <w:rPr>
                <w:rFonts w:asciiTheme="minorHAnsi" w:hAnsiTheme="minorHAnsi"/>
                <w:color w:val="5A5A5A"/>
                <w:sz w:val="24"/>
                <w:szCs w:val="24"/>
                <w:shd w:val="clear" w:color="auto" w:fill="FFFFFF"/>
              </w:rPr>
            </w:pPr>
            <w:r w:rsidRPr="00A41C17">
              <w:rPr>
                <w:rFonts w:asciiTheme="minorHAnsi" w:hAnsiTheme="minorHAnsi"/>
                <w:color w:val="5A5A5A"/>
                <w:sz w:val="24"/>
                <w:szCs w:val="24"/>
                <w:shd w:val="clear" w:color="auto" w:fill="FFFFFF"/>
              </w:rPr>
              <w:t>ADDETTI MARKETING</w:t>
            </w:r>
          </w:p>
          <w:p w:rsidR="00A41C17" w:rsidRPr="00A41C17" w:rsidRDefault="00A41C17" w:rsidP="00B250BB">
            <w:pPr>
              <w:pBdr>
                <w:bottom w:val="single" w:sz="6" w:space="0" w:color="DDDDDD"/>
              </w:pBdr>
              <w:shd w:val="clear" w:color="auto" w:fill="FFFFFF"/>
              <w:outlineLvl w:val="0"/>
              <w:rPr>
                <w:rFonts w:asciiTheme="minorHAnsi" w:hAnsiTheme="minorHAnsi"/>
                <w:color w:val="5A5A5A"/>
                <w:sz w:val="24"/>
                <w:szCs w:val="24"/>
                <w:shd w:val="clear" w:color="auto" w:fill="FFFFFF"/>
              </w:rPr>
            </w:pPr>
            <w:r w:rsidRPr="00A41C17">
              <w:rPr>
                <w:rFonts w:asciiTheme="minorHAnsi" w:hAnsiTheme="minorHAnsi"/>
                <w:color w:val="5A5A5A"/>
                <w:sz w:val="24"/>
                <w:szCs w:val="24"/>
                <w:shd w:val="clear" w:color="auto" w:fill="FFFFFF"/>
              </w:rPr>
              <w:t>Agenzia Partner WIND-TRE, seleziona 5 operatori/ci TELEFONICHE CON ESPERIENZA RECENTE nella presa appuntamenti per LAVORO DA CASA.</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Si richiede:</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 ESPERIENZA SPECIFICA DI "PRESA APPUNTAMENTI", preferibilmente Telefonia Aziende</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-Disponibilità immediata (MINIMO 3 ORE consecutive ore ufficio)</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-PC con uso base di Excel</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-Telefono con chiamate illimitate</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-Costanza e regolarità</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Si offre:</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-lavoro da casa (no spese per spostamenti, traffico ecc...</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-contributo spese per uso telefono</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-inquadramento a norma di legge</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-massima trasparenza e puntualità nei pagamenti,</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 orario flessibile</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Ottima opportunità per mamme con bimbi in età pre/scolare CON ALMENO 3 ORE CONSECUTIVE LIBERE IN ORARIO UFFICIO (8,30-13,00 / 14,30 - 18,00)</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INVIA IL TUO CURRICULUM VITAE con foto VIA EMAIL a: selezione@topconsultingsrl.net</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ATTENZIONE: NON INVIARE CV SE NON REQUISITI RICHIESTI !</w:t>
            </w:r>
          </w:p>
          <w:p w:rsidR="00A41C17" w:rsidRPr="00A41C17" w:rsidRDefault="00A41C17" w:rsidP="00B250BB">
            <w:pPr>
              <w:pBdr>
                <w:bottom w:val="single" w:sz="6" w:space="0" w:color="DDDDDD"/>
              </w:pBdr>
              <w:shd w:val="clear" w:color="auto" w:fill="FFFFFF"/>
              <w:outlineLvl w:val="0"/>
              <w:rPr>
                <w:rFonts w:asciiTheme="minorHAnsi" w:hAnsiTheme="minorHAnsi"/>
                <w:color w:val="5A5A5A"/>
                <w:sz w:val="24"/>
                <w:szCs w:val="24"/>
                <w:shd w:val="clear" w:color="auto" w:fill="FFFFFF"/>
              </w:rPr>
            </w:pPr>
            <w:r w:rsidRPr="00A41C17">
              <w:rPr>
                <w:rFonts w:asciiTheme="minorHAnsi" w:hAnsiTheme="minorHAnsi"/>
                <w:color w:val="5A5A5A"/>
                <w:sz w:val="24"/>
                <w:szCs w:val="24"/>
                <w:shd w:val="clear" w:color="auto" w:fill="FFFFFF"/>
              </w:rPr>
              <w:t>ADDETTO CUCINA</w:t>
            </w:r>
          </w:p>
          <w:p w:rsidR="00A41C17" w:rsidRPr="00A41C17" w:rsidRDefault="00A41C17" w:rsidP="00B250BB">
            <w:pPr>
              <w:pBdr>
                <w:bottom w:val="single" w:sz="6" w:space="0" w:color="DDDDDD"/>
              </w:pBdr>
              <w:shd w:val="clear" w:color="auto" w:fill="FFFFFF"/>
              <w:outlineLvl w:val="0"/>
              <w:rPr>
                <w:rFonts w:asciiTheme="minorHAnsi" w:hAnsiTheme="minorHAnsi"/>
                <w:color w:val="5A5A5A"/>
                <w:sz w:val="24"/>
                <w:szCs w:val="24"/>
                <w:shd w:val="clear" w:color="auto" w:fill="FFFFFF"/>
              </w:rPr>
            </w:pPr>
            <w:r w:rsidRPr="00A41C17">
              <w:rPr>
                <w:rFonts w:asciiTheme="minorHAnsi" w:hAnsiTheme="minorHAnsi"/>
                <w:color w:val="5A5A5A"/>
                <w:sz w:val="24"/>
                <w:szCs w:val="24"/>
                <w:shd w:val="clear" w:color="auto" w:fill="FFFFFF"/>
              </w:rPr>
              <w:t>Per azienda cliente del settore ristorazione stiamo cercando 5 aiuto cucina con minima esperienza nella mansione. E' gradito il possesso di scuola alberghiera. Disponibilità a lavorare dal lunedì alla domenica con riposi settimanali. No possibilità di alloggio. 0733817147</w:t>
            </w:r>
          </w:p>
          <w:p w:rsidR="00A41C17" w:rsidRPr="00A41C17" w:rsidRDefault="00A41C17" w:rsidP="00B250BB">
            <w:pPr>
              <w:pBdr>
                <w:bottom w:val="single" w:sz="6" w:space="0" w:color="DDDDDD"/>
              </w:pBdr>
              <w:shd w:val="clear" w:color="auto" w:fill="FFFFFF"/>
              <w:outlineLvl w:val="0"/>
              <w:rPr>
                <w:rFonts w:asciiTheme="minorHAnsi" w:hAnsiTheme="minorHAnsi"/>
                <w:color w:val="5A5A5A"/>
                <w:sz w:val="24"/>
                <w:szCs w:val="24"/>
                <w:shd w:val="clear" w:color="auto" w:fill="FFFFFF"/>
              </w:rPr>
            </w:pPr>
            <w:r w:rsidRPr="00A41C17">
              <w:rPr>
                <w:rFonts w:asciiTheme="minorHAnsi" w:hAnsiTheme="minorHAnsi"/>
                <w:color w:val="5A5A5A"/>
                <w:sz w:val="24"/>
                <w:szCs w:val="24"/>
                <w:shd w:val="clear" w:color="auto" w:fill="FFFFFF"/>
              </w:rPr>
              <w:t>BANCONISTA</w:t>
            </w:r>
          </w:p>
          <w:p w:rsidR="00A41C17" w:rsidRPr="00A41C17" w:rsidRDefault="00A41C17" w:rsidP="00B250BB">
            <w:pPr>
              <w:pBdr>
                <w:bottom w:val="single" w:sz="6" w:space="0" w:color="DDDDDD"/>
              </w:pBdr>
              <w:shd w:val="clear" w:color="auto" w:fill="FFFFFF"/>
              <w:outlineLvl w:val="0"/>
              <w:rPr>
                <w:rFonts w:asciiTheme="minorHAnsi" w:hAnsiTheme="minorHAnsi"/>
                <w:color w:val="5A5A5A"/>
                <w:sz w:val="24"/>
                <w:szCs w:val="24"/>
                <w:shd w:val="clear" w:color="auto" w:fill="FFFFFF"/>
              </w:rPr>
            </w:pPr>
            <w:r w:rsidRPr="00A41C17">
              <w:rPr>
                <w:rFonts w:asciiTheme="minorHAnsi" w:hAnsiTheme="minorHAnsi"/>
                <w:color w:val="5A5A5A"/>
                <w:sz w:val="24"/>
                <w:szCs w:val="24"/>
                <w:shd w:val="clear" w:color="auto" w:fill="FFFFFF"/>
              </w:rPr>
              <w:t>Per azienda cliente della grande distribuzione stiamo cercnado un banconista gastronomia con esperienza pregressa. Zona di lavoro: Civitanova Marche. Orario di lavoro: part-time 20 ore settimanali. 0733817147</w:t>
            </w:r>
          </w:p>
          <w:p w:rsidR="00A41C17" w:rsidRPr="00A41C17" w:rsidRDefault="00A41C17" w:rsidP="00B250BB">
            <w:pPr>
              <w:pBdr>
                <w:bottom w:val="single" w:sz="6" w:space="0" w:color="DDDDDD"/>
              </w:pBdr>
              <w:shd w:val="clear" w:color="auto" w:fill="FFFFFF"/>
              <w:outlineLvl w:val="0"/>
              <w:rPr>
                <w:rFonts w:asciiTheme="minorHAnsi" w:hAnsiTheme="minorHAnsi"/>
                <w:color w:val="5A5A5A"/>
                <w:sz w:val="24"/>
                <w:szCs w:val="24"/>
                <w:shd w:val="clear" w:color="auto" w:fill="FFFFFF"/>
              </w:rPr>
            </w:pPr>
            <w:r w:rsidRPr="00A41C17">
              <w:rPr>
                <w:rFonts w:asciiTheme="minorHAnsi" w:hAnsiTheme="minorHAnsi"/>
                <w:color w:val="5A5A5A"/>
                <w:sz w:val="24"/>
                <w:szCs w:val="24"/>
                <w:shd w:val="clear" w:color="auto" w:fill="FFFFFF"/>
              </w:rPr>
              <w:t>PARRUCCHIERE</w:t>
            </w:r>
          </w:p>
          <w:p w:rsidR="00A41C17" w:rsidRPr="00A41C17" w:rsidRDefault="00A41C17" w:rsidP="00B250BB">
            <w:pPr>
              <w:pBdr>
                <w:bottom w:val="single" w:sz="6" w:space="0" w:color="DDDDDD"/>
              </w:pBdr>
              <w:shd w:val="clear" w:color="auto" w:fill="FFFFFF"/>
              <w:outlineLvl w:val="0"/>
              <w:rPr>
                <w:rFonts w:asciiTheme="minorHAnsi" w:hAnsiTheme="minorHAnsi"/>
                <w:color w:val="5A5A5A"/>
                <w:sz w:val="24"/>
                <w:szCs w:val="24"/>
                <w:shd w:val="clear" w:color="auto" w:fill="FFFFFF"/>
              </w:rPr>
            </w:pPr>
            <w:r w:rsidRPr="00A41C17">
              <w:rPr>
                <w:rFonts w:asciiTheme="minorHAnsi" w:hAnsiTheme="minorHAnsi"/>
                <w:color w:val="5A5A5A"/>
                <w:sz w:val="24"/>
                <w:szCs w:val="24"/>
                <w:shd w:val="clear" w:color="auto" w:fill="FFFFFF"/>
              </w:rPr>
              <w:t>FLONI' PARRUCCHIERI ricerca personale con esperienza, con la volontà di crescere ed entrare a far parte di un team all'avanguardia, inoltre valutiamo candidati alla prima esperienza con la passione del parrucchiere.</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gli interessati possono inviare curriculum a : guido.migliorelli@tin.it oppure chiama al 335 7049771</w:t>
            </w:r>
          </w:p>
          <w:p w:rsidR="00A41C17" w:rsidRPr="00A41C17" w:rsidRDefault="00A41C17" w:rsidP="00B250BB">
            <w:pPr>
              <w:pBdr>
                <w:bottom w:val="single" w:sz="6" w:space="0" w:color="DDDDDD"/>
              </w:pBdr>
              <w:shd w:val="clear" w:color="auto" w:fill="FFFFFF"/>
              <w:outlineLvl w:val="0"/>
              <w:rPr>
                <w:rFonts w:asciiTheme="minorHAnsi" w:hAnsiTheme="minorHAnsi"/>
                <w:color w:val="5A5A5A"/>
                <w:sz w:val="24"/>
                <w:szCs w:val="24"/>
                <w:shd w:val="clear" w:color="auto" w:fill="FFFFFF"/>
              </w:rPr>
            </w:pPr>
            <w:r w:rsidRPr="00A41C17">
              <w:rPr>
                <w:rFonts w:asciiTheme="minorHAnsi" w:hAnsiTheme="minorHAnsi"/>
                <w:color w:val="5A5A5A"/>
                <w:sz w:val="24"/>
                <w:szCs w:val="24"/>
                <w:shd w:val="clear" w:color="auto" w:fill="FFFFFF"/>
              </w:rPr>
              <w:t>FARMACISTA</w:t>
            </w:r>
          </w:p>
          <w:p w:rsidR="00A41C17" w:rsidRPr="00A41C17" w:rsidRDefault="00A41C17" w:rsidP="00B250BB">
            <w:pPr>
              <w:pBdr>
                <w:bottom w:val="single" w:sz="6" w:space="0" w:color="DDDDDD"/>
              </w:pBdr>
              <w:shd w:val="clear" w:color="auto" w:fill="FFFFFF"/>
              <w:outlineLvl w:val="0"/>
              <w:rPr>
                <w:rFonts w:asciiTheme="minorHAnsi" w:hAnsiTheme="minorHAnsi" w:cs="Arial"/>
                <w:b/>
                <w:bCs/>
                <w:color w:val="444444"/>
                <w:kern w:val="36"/>
                <w:sz w:val="24"/>
                <w:szCs w:val="24"/>
              </w:rPr>
            </w:pPr>
            <w:r w:rsidRPr="00A41C17">
              <w:rPr>
                <w:rFonts w:asciiTheme="minorHAnsi" w:hAnsiTheme="minorHAnsi"/>
                <w:color w:val="5A5A5A"/>
                <w:sz w:val="24"/>
                <w:szCs w:val="24"/>
                <w:shd w:val="clear" w:color="auto" w:fill="FFFFFF"/>
              </w:rPr>
              <w:t>Staff Spa Agenzia per il Lavoro - Filiale di Civitanova M. - ricerca per Azienda Cliente n. 2 farmacisti. Le risorse si occuperanno della vendita di prodotti da banco e parafarmaceutici presso farmacie di Civitanova Marche.</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Requisiti richiesti: iscrizione all'albo dei farmacisti.</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Zona di lavoro: Civitanova M.</w:t>
            </w:r>
            <w:r w:rsidRPr="00A41C17">
              <w:rPr>
                <w:rStyle w:val="apple-converted-space"/>
                <w:rFonts w:asciiTheme="minorHAnsi" w:hAnsiTheme="minorHAnsi"/>
                <w:color w:val="5A5A5A"/>
                <w:sz w:val="24"/>
                <w:szCs w:val="24"/>
                <w:shd w:val="clear" w:color="auto" w:fill="FFFFFF"/>
              </w:rPr>
              <w:t> </w:t>
            </w:r>
            <w:r w:rsidRPr="00A41C17">
              <w:rPr>
                <w:rFonts w:asciiTheme="minorHAnsi" w:hAnsiTheme="minorHAnsi"/>
                <w:color w:val="5A5A5A"/>
                <w:sz w:val="24"/>
                <w:szCs w:val="24"/>
              </w:rPr>
              <w:br/>
            </w:r>
            <w:r w:rsidRPr="00A41C17">
              <w:rPr>
                <w:rFonts w:asciiTheme="minorHAnsi" w:hAnsiTheme="minorHAnsi"/>
                <w:color w:val="5A5A5A"/>
                <w:sz w:val="24"/>
                <w:szCs w:val="24"/>
                <w:shd w:val="clear" w:color="auto" w:fill="FFFFFF"/>
              </w:rPr>
              <w:t>Durata missione: mensile prorogabile. 07331898065</w:t>
            </w: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pStyle w:val="Nessunaspaziatura"/>
              <w:tabs>
                <w:tab w:val="left" w:pos="4920"/>
              </w:tabs>
              <w:jc w:val="center"/>
              <w:rPr>
                <w:sz w:val="28"/>
                <w:szCs w:val="28"/>
              </w:rPr>
            </w:pPr>
          </w:p>
        </w:tc>
        <w:tc>
          <w:tcPr>
            <w:tcW w:w="6517" w:type="dxa"/>
          </w:tcPr>
          <w:p w:rsidR="003E4852" w:rsidRPr="00A41C17" w:rsidRDefault="003E4852" w:rsidP="00B250BB">
            <w:pPr>
              <w:pStyle w:val="Nessunaspaziatura"/>
              <w:tabs>
                <w:tab w:val="left" w:pos="4920"/>
              </w:tabs>
              <w:jc w:val="center"/>
              <w:rPr>
                <w:sz w:val="24"/>
                <w:szCs w:val="24"/>
              </w:rPr>
            </w:pPr>
            <w:r w:rsidRPr="00A41C17">
              <w:rPr>
                <w:sz w:val="24"/>
                <w:szCs w:val="24"/>
              </w:rPr>
              <w:t>Pesaro- Urbino e provincia</w:t>
            </w:r>
          </w:p>
          <w:p w:rsidR="003E4852" w:rsidRPr="00A41C17" w:rsidRDefault="00A41C17" w:rsidP="00B250BB">
            <w:pPr>
              <w:pStyle w:val="Nessunaspaziatura"/>
              <w:tabs>
                <w:tab w:val="left" w:pos="4920"/>
              </w:tabs>
              <w:rPr>
                <w:sz w:val="24"/>
                <w:szCs w:val="24"/>
              </w:rPr>
            </w:pPr>
            <w:r w:rsidRPr="00A41C17">
              <w:rPr>
                <w:sz w:val="24"/>
                <w:szCs w:val="24"/>
              </w:rPr>
              <w:t>SEGRETARIA</w:t>
            </w:r>
          </w:p>
          <w:p w:rsidR="00A41C17" w:rsidRPr="00A41C17" w:rsidRDefault="00A41C17" w:rsidP="00B250BB">
            <w:pPr>
              <w:pStyle w:val="Nessunaspaziatura"/>
              <w:tabs>
                <w:tab w:val="left" w:pos="4920"/>
              </w:tabs>
              <w:rPr>
                <w:color w:val="5A5A5A"/>
                <w:sz w:val="24"/>
                <w:szCs w:val="24"/>
                <w:shd w:val="clear" w:color="auto" w:fill="FFFFFF"/>
              </w:rPr>
            </w:pPr>
            <w:r w:rsidRPr="00A41C17">
              <w:rPr>
                <w:color w:val="5A5A5A"/>
                <w:sz w:val="24"/>
                <w:szCs w:val="24"/>
                <w:shd w:val="clear" w:color="auto" w:fill="FFFFFF"/>
              </w:rPr>
              <w:t>struttura Alberghera sulla costa Pesarese ricerca segretaria di ricevimento con conoscenza della lingua tedesca ed inglese da inserire nel proprio organico. Si richiede conoscenza di sistemi gestionali ed uso dei portali di prenotazione Alberghera.</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Possibilità di crescita formativa ed economica 3497205233</w:t>
            </w:r>
          </w:p>
          <w:p w:rsidR="00A41C17" w:rsidRPr="00A41C17" w:rsidRDefault="00A41C17" w:rsidP="00B250BB">
            <w:pPr>
              <w:pStyle w:val="Nessunaspaziatura"/>
              <w:tabs>
                <w:tab w:val="left" w:pos="4920"/>
              </w:tabs>
              <w:rPr>
                <w:color w:val="5A5A5A"/>
                <w:sz w:val="24"/>
                <w:szCs w:val="24"/>
                <w:shd w:val="clear" w:color="auto" w:fill="FFFFFF"/>
              </w:rPr>
            </w:pPr>
            <w:r w:rsidRPr="00A41C17">
              <w:rPr>
                <w:color w:val="5A5A5A"/>
                <w:sz w:val="24"/>
                <w:szCs w:val="24"/>
                <w:shd w:val="clear" w:color="auto" w:fill="FFFFFF"/>
              </w:rPr>
              <w:t>OPERATORI TELEFONICI</w:t>
            </w:r>
          </w:p>
          <w:p w:rsidR="00A41C17" w:rsidRPr="00A41C17" w:rsidRDefault="00A41C17" w:rsidP="00B250BB">
            <w:pPr>
              <w:pStyle w:val="Nessunaspaziatura"/>
              <w:tabs>
                <w:tab w:val="left" w:pos="4920"/>
              </w:tabs>
              <w:rPr>
                <w:rStyle w:val="apple-converted-space"/>
                <w:color w:val="5A5A5A"/>
                <w:sz w:val="24"/>
                <w:szCs w:val="24"/>
                <w:shd w:val="clear" w:color="auto" w:fill="FFFFFF"/>
              </w:rPr>
            </w:pPr>
            <w:r w:rsidRPr="00A41C17">
              <w:rPr>
                <w:color w:val="5A5A5A"/>
                <w:sz w:val="24"/>
                <w:szCs w:val="24"/>
                <w:shd w:val="clear" w:color="auto" w:fill="FFFFFF"/>
              </w:rPr>
              <w:t>Agenzia Partner WIND-TRE, seleziona 5 operatori/ci TELEFONICHE CON ESPERIENZA RECENTE nella presa appuntamenti per LAVORO DA CASA.</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Si richiede:</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 ESPERIENZA SPECIFICA DI "PRESA APPUNTAMENTI", preferibilmente Telefonia Aziende</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lastRenderedPageBreak/>
              <w:t>-Disponibilità immediata (MINIMO 3 ORE consecutive ore ufficio)</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-PC con uso base di Excel</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-Telefono con chiamate illimitate</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-Costanza e regolarità</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Si offre:</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-lavoro da casa (no spese per spostamenti, traffico ecc...</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-contributo spese per uso telefono</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-inquadramento a norma di legge</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-massima trasparenza e puntualità nei pagamenti,</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 orario flessibile</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Ottima opportunità per mamme con bimbi in età pre/scolare CON ALMENO 3 ORE CONSECUTIVE LIBERE IN ORARIO UFFICIO (8,30-13,00 / 14,30 - 18,00)</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INVIA IL TUO CURRICULUM VITAE con foto VIA EMAIL a: selezione@topconsultingsrl.net</w:t>
            </w:r>
            <w:r w:rsidRPr="00A41C17">
              <w:rPr>
                <w:rStyle w:val="apple-converted-space"/>
                <w:color w:val="5A5A5A"/>
                <w:sz w:val="24"/>
                <w:szCs w:val="24"/>
                <w:shd w:val="clear" w:color="auto" w:fill="FFFFFF"/>
              </w:rPr>
              <w:t> </w:t>
            </w:r>
          </w:p>
          <w:p w:rsidR="00A41C17" w:rsidRPr="00A41C17" w:rsidRDefault="00A41C17" w:rsidP="00B250BB">
            <w:pPr>
              <w:pStyle w:val="Nessunaspaziatura"/>
              <w:tabs>
                <w:tab w:val="left" w:pos="4920"/>
              </w:tabs>
              <w:rPr>
                <w:rStyle w:val="apple-converted-space"/>
                <w:sz w:val="24"/>
                <w:szCs w:val="24"/>
              </w:rPr>
            </w:pPr>
            <w:r w:rsidRPr="00A41C17">
              <w:rPr>
                <w:rStyle w:val="apple-converted-space"/>
                <w:sz w:val="24"/>
                <w:szCs w:val="24"/>
              </w:rPr>
              <w:t>MAGAZZINIERE</w:t>
            </w:r>
          </w:p>
          <w:p w:rsidR="00A41C17" w:rsidRPr="00A41C17" w:rsidRDefault="00A41C17" w:rsidP="00B250BB">
            <w:pPr>
              <w:pStyle w:val="Nessunaspaziatura"/>
              <w:tabs>
                <w:tab w:val="left" w:pos="4920"/>
              </w:tabs>
              <w:rPr>
                <w:color w:val="5A5A5A"/>
                <w:sz w:val="24"/>
                <w:szCs w:val="24"/>
                <w:shd w:val="clear" w:color="auto" w:fill="FFFFFF"/>
              </w:rPr>
            </w:pPr>
            <w:r w:rsidRPr="00A41C17">
              <w:rPr>
                <w:color w:val="5A5A5A"/>
                <w:sz w:val="24"/>
                <w:szCs w:val="24"/>
                <w:shd w:val="clear" w:color="auto" w:fill="FFFFFF"/>
              </w:rPr>
              <w:t>OASI Lavoro Spa - Filiale di Montelabbate ricerca per azienda di Montelabbate n. 1 magazziniere con esperienza in movimentazione di carichi ingombranti e pesanti. E' richiesto il patentino per l'utilizzo del carrello elevatore. Verranno valutati esclusivamente cv di residenti/domiciliati in zona Pesaro. 0721497237</w:t>
            </w:r>
          </w:p>
          <w:p w:rsidR="00A41C17" w:rsidRPr="00A41C17" w:rsidRDefault="00A41C17" w:rsidP="00B250BB">
            <w:pPr>
              <w:pStyle w:val="Nessunaspaziatura"/>
              <w:tabs>
                <w:tab w:val="left" w:pos="4920"/>
              </w:tabs>
              <w:rPr>
                <w:color w:val="5A5A5A"/>
                <w:sz w:val="24"/>
                <w:szCs w:val="24"/>
                <w:shd w:val="clear" w:color="auto" w:fill="FFFFFF"/>
              </w:rPr>
            </w:pPr>
            <w:r w:rsidRPr="00A41C17">
              <w:rPr>
                <w:color w:val="5A5A5A"/>
                <w:sz w:val="24"/>
                <w:szCs w:val="24"/>
                <w:shd w:val="clear" w:color="auto" w:fill="FFFFFF"/>
              </w:rPr>
              <w:t>PROGRAMMATORE</w:t>
            </w:r>
          </w:p>
          <w:p w:rsidR="00A41C17" w:rsidRPr="00A41C17" w:rsidRDefault="00A41C17" w:rsidP="00B250BB">
            <w:pPr>
              <w:pStyle w:val="Nessunaspaziatura"/>
              <w:tabs>
                <w:tab w:val="left" w:pos="4920"/>
              </w:tabs>
              <w:rPr>
                <w:color w:val="5A5A5A"/>
                <w:sz w:val="24"/>
                <w:szCs w:val="24"/>
                <w:shd w:val="clear" w:color="auto" w:fill="FFFFFF"/>
              </w:rPr>
            </w:pPr>
            <w:r w:rsidRPr="00A41C17">
              <w:rPr>
                <w:color w:val="5A5A5A"/>
                <w:sz w:val="24"/>
                <w:szCs w:val="24"/>
                <w:shd w:val="clear" w:color="auto" w:fill="FFFFFF"/>
              </w:rPr>
              <w:t>Ricerchiamo per azienda operante nel settore dell'automazione industriale un programmatore PLC in possesso di Diploma tecnico/Laurea in ingegneria elettronica meccatronica. La risorsa si occuperà della programmazione e del collaudo di macchinari. Si valutano esclusivamente i curriculum di residenti nella provincia di Pesaro e Urbino. 0721497237</w:t>
            </w:r>
          </w:p>
          <w:p w:rsidR="00A41C17" w:rsidRPr="00A41C17" w:rsidRDefault="00A41C17" w:rsidP="00B250BB">
            <w:pPr>
              <w:pStyle w:val="Nessunaspaziatura"/>
              <w:tabs>
                <w:tab w:val="left" w:pos="4920"/>
              </w:tabs>
              <w:rPr>
                <w:color w:val="5A5A5A"/>
                <w:sz w:val="24"/>
                <w:szCs w:val="24"/>
                <w:shd w:val="clear" w:color="auto" w:fill="FFFFFF"/>
              </w:rPr>
            </w:pPr>
            <w:r w:rsidRPr="00A41C17">
              <w:rPr>
                <w:color w:val="5A5A5A"/>
                <w:sz w:val="24"/>
                <w:szCs w:val="24"/>
                <w:shd w:val="clear" w:color="auto" w:fill="FFFFFF"/>
              </w:rPr>
              <w:t>OPERAIO</w:t>
            </w:r>
          </w:p>
          <w:p w:rsidR="00A41C17" w:rsidRPr="00A41C17" w:rsidRDefault="00A41C17" w:rsidP="00B250BB">
            <w:pPr>
              <w:pStyle w:val="Nessunaspaziatura"/>
              <w:tabs>
                <w:tab w:val="left" w:pos="4920"/>
              </w:tabs>
              <w:rPr>
                <w:color w:val="5A5A5A"/>
                <w:sz w:val="24"/>
                <w:szCs w:val="24"/>
                <w:shd w:val="clear" w:color="auto" w:fill="FFFFFF"/>
              </w:rPr>
            </w:pPr>
            <w:r w:rsidRPr="00A41C17">
              <w:rPr>
                <w:color w:val="5A5A5A"/>
                <w:sz w:val="24"/>
                <w:szCs w:val="24"/>
                <w:shd w:val="clear" w:color="auto" w:fill="FFFFFF"/>
              </w:rPr>
              <w:t>Oasi Lavoro Spa - filiale di Montelabbate ricerca per azienda cliente in zona Urbino un operaio generico in possesso di patente C. La risorsa si occuperà della lavorazione di prodotti alimentari e della successiva consegna. Verranno valutate esclusivamente candidature di residenti/domiciliati a Pesaro e provincia. 0721497237</w:t>
            </w:r>
          </w:p>
          <w:p w:rsidR="00A41C17" w:rsidRPr="00A41C17" w:rsidRDefault="00A41C17" w:rsidP="00B250BB">
            <w:pPr>
              <w:pStyle w:val="Nessunaspaziatura"/>
              <w:tabs>
                <w:tab w:val="left" w:pos="4920"/>
              </w:tabs>
              <w:rPr>
                <w:color w:val="5A5A5A"/>
                <w:sz w:val="24"/>
                <w:szCs w:val="24"/>
                <w:shd w:val="clear" w:color="auto" w:fill="FFFFFF"/>
              </w:rPr>
            </w:pPr>
            <w:r w:rsidRPr="00A41C17">
              <w:rPr>
                <w:color w:val="5A5A5A"/>
                <w:sz w:val="24"/>
                <w:szCs w:val="24"/>
                <w:shd w:val="clear" w:color="auto" w:fill="FFFFFF"/>
              </w:rPr>
              <w:t>MONTATORE</w:t>
            </w:r>
          </w:p>
          <w:p w:rsidR="00A41C17" w:rsidRPr="00A41C17" w:rsidRDefault="00A41C17" w:rsidP="00B250BB">
            <w:pPr>
              <w:pStyle w:val="Nessunaspaziatura"/>
              <w:tabs>
                <w:tab w:val="left" w:pos="4920"/>
              </w:tabs>
              <w:rPr>
                <w:color w:val="5A5A5A"/>
                <w:sz w:val="24"/>
                <w:szCs w:val="24"/>
                <w:shd w:val="clear" w:color="auto" w:fill="FFFFFF"/>
              </w:rPr>
            </w:pPr>
            <w:r w:rsidRPr="00A41C17">
              <w:rPr>
                <w:color w:val="5A5A5A"/>
                <w:sz w:val="24"/>
                <w:szCs w:val="24"/>
                <w:shd w:val="clear" w:color="auto" w:fill="FFFFFF"/>
              </w:rPr>
              <w:t>OASI Lavoro Spa - Filiale di Montelabbate ricerca per azienda cliente nella zona di Pesaro, montatori meccanici ed operai addetti al'assemblaggio di parti meccaniche. Si richiede esperienza nella mansione ed ottima conoscenza del disegno tecnico. Verranno valutate esclusivamente candidature di residenti/domiciliati a Pesaro e provincia. 0721497237</w:t>
            </w:r>
          </w:p>
          <w:p w:rsidR="00A41C17" w:rsidRPr="00A41C17" w:rsidRDefault="00A41C17" w:rsidP="00B250BB">
            <w:pPr>
              <w:pStyle w:val="Nessunaspaziatura"/>
              <w:tabs>
                <w:tab w:val="left" w:pos="4920"/>
              </w:tabs>
              <w:rPr>
                <w:color w:val="5A5A5A"/>
                <w:sz w:val="24"/>
                <w:szCs w:val="24"/>
                <w:shd w:val="clear" w:color="auto" w:fill="FFFFFF"/>
              </w:rPr>
            </w:pPr>
            <w:r w:rsidRPr="00A41C17">
              <w:rPr>
                <w:color w:val="5A5A5A"/>
                <w:sz w:val="24"/>
                <w:szCs w:val="24"/>
                <w:shd w:val="clear" w:color="auto" w:fill="FFFFFF"/>
              </w:rPr>
              <w:t>PROMOTER</w:t>
            </w:r>
          </w:p>
          <w:p w:rsidR="00A41C17" w:rsidRPr="00A41C17" w:rsidRDefault="00A41C17" w:rsidP="00B250BB">
            <w:pPr>
              <w:pStyle w:val="Nessunaspaziatura"/>
              <w:tabs>
                <w:tab w:val="left" w:pos="4920"/>
              </w:tabs>
              <w:rPr>
                <w:color w:val="5A5A5A"/>
                <w:sz w:val="24"/>
                <w:szCs w:val="24"/>
                <w:shd w:val="clear" w:color="auto" w:fill="FFFFFF"/>
              </w:rPr>
            </w:pPr>
            <w:r w:rsidRPr="00A41C17">
              <w:rPr>
                <w:color w:val="5A5A5A"/>
                <w:sz w:val="24"/>
                <w:szCs w:val="24"/>
                <w:shd w:val="clear" w:color="auto" w:fill="FFFFFF"/>
              </w:rPr>
              <w:t>Se vuoi lavorare nell'ambito della vendita per il più importante brand della telefonia, se sei un tipo dinamico e persuasivo, se ti piace relazionarti con le persone, se sei un appassionato di telefonia e di servizi, se ti reputi una persona determinata, orientata agli obiettivi, se hai uno spirito proattivo e soprattutto voglia di crescere ed affermarti in questo settore, stai leggendo l'offerta giusta per te!</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T-POWER, per agenzia business partner di TIM Italia, ricerca</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Giovani Promoter Commerciali da inserire all'interno del reparto telefonia delle più grandi catene commerciali dell'elettronica di consumo a Fano.</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Cosa ti serve per essere uno di noi:</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 Esperienza pregressa in ambito commerciale</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 Diploma (preferenziale);</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-Padronanza nell'utilizzo dei sistemi informatici;</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Cosa ti offriamo:</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-premio mensile + provvigioni sulle vendite effettuate</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-Gare su periodo</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-Formazione tecnica/pratica</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-Affiancamento e supporto sul campo</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-Concrete possibilità di crescita professionale</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Fatturato annuo stimato dai 15mila ai 30mila euro lordi.</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Inviaci un curriculum dettagliato con foto e contatto skype a SELEZIONE@T-POWER.IT e si richiede la disponibilità immediata.</w:t>
            </w:r>
            <w:r w:rsidRPr="00A41C17">
              <w:rPr>
                <w:rStyle w:val="apple-converted-space"/>
                <w:color w:val="5A5A5A"/>
                <w:sz w:val="24"/>
                <w:szCs w:val="24"/>
                <w:shd w:val="clear" w:color="auto" w:fill="FFFFFF"/>
              </w:rPr>
              <w:t> </w:t>
            </w:r>
          </w:p>
          <w:p w:rsidR="00A41C17" w:rsidRPr="00A41C17" w:rsidRDefault="00A41C17" w:rsidP="00B250BB">
            <w:pPr>
              <w:pStyle w:val="Nessunaspaziatura"/>
              <w:tabs>
                <w:tab w:val="left" w:pos="4920"/>
              </w:tabs>
              <w:rPr>
                <w:color w:val="5A5A5A"/>
                <w:sz w:val="24"/>
                <w:szCs w:val="24"/>
                <w:shd w:val="clear" w:color="auto" w:fill="FFFFFF"/>
              </w:rPr>
            </w:pPr>
            <w:r w:rsidRPr="00A41C17">
              <w:rPr>
                <w:color w:val="5A5A5A"/>
                <w:sz w:val="24"/>
                <w:szCs w:val="24"/>
                <w:shd w:val="clear" w:color="auto" w:fill="FFFFFF"/>
              </w:rPr>
              <w:t>10 ADDETTI FAST FOOD</w:t>
            </w:r>
          </w:p>
          <w:p w:rsidR="00A41C17" w:rsidRPr="00A41C17" w:rsidRDefault="00A41C17" w:rsidP="00B250BB">
            <w:pPr>
              <w:pStyle w:val="Nessunaspaziatura"/>
              <w:tabs>
                <w:tab w:val="left" w:pos="4920"/>
              </w:tabs>
              <w:rPr>
                <w:color w:val="5A5A5A"/>
                <w:sz w:val="24"/>
                <w:szCs w:val="24"/>
                <w:shd w:val="clear" w:color="auto" w:fill="FFFFFF"/>
              </w:rPr>
            </w:pPr>
            <w:r w:rsidRPr="00A41C17">
              <w:rPr>
                <w:color w:val="5A5A5A"/>
                <w:sz w:val="24"/>
                <w:szCs w:val="24"/>
                <w:shd w:val="clear" w:color="auto" w:fill="FFFFFF"/>
              </w:rPr>
              <w:t>Manpower filiale di Pesaro seleziona per Azienda leader operante nella Ristorazione</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10 ADDETTI FAST FOOD</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La figura ricercata è parte di una squadra affiatata che accoglie i Clienti alla cassa o in sala e svolge, nel rispetto degli standard di pulizia, qualità, igiene e sicurezza, tutte le attività operative finalizzate alla preparazione, conservazione e vendita del prodotto. E' responsabile della qualità e del servizio al Cliente.</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Descrizione della posizione:</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 Accoglie il Cliente, lo segue nell'ordinazione e nel pagamento. Prepara con competenza i prodotti e li consegna a Cliente</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 Prepara, rispettando le procedure, tutti i prodotti per la vendita al pubblico</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 Segue le procedure aziendali per mantenere costantemente alti standard di pulizia e igiene</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 Conosce e rispetta le procedure di conservazione e di avvicendamento dei prodotti nell'armadietto di transizione, nell'area di stoccaggio e nelle celle frigorifere</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 Esegue nel rispetto delle procedure tutte le attività previste nelle postazioni Cucina, Cassa e Magazzino.</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Requisiti:</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o Diploma di scuola media superiore</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o Domicilio nelle vicinanze della sede di lavoro</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o Ottime doti relazionali , comunicative ed entusiasmo</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o Orientamento al teamworking</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o Flessibilità e disponibilità a lavorare su turni, durante i weekend e giorni festivi</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o Età preferibilmente entro i 29 anni</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Orario: Part Time 18h/settimanali</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Luogo di lavoro: Zona di Fano (PU)</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Per candidarsi:</w:t>
            </w:r>
            <w:r w:rsidRPr="00A41C17">
              <w:rPr>
                <w:rStyle w:val="apple-converted-space"/>
                <w:color w:val="5A5A5A"/>
                <w:sz w:val="24"/>
                <w:szCs w:val="24"/>
                <w:shd w:val="clear" w:color="auto" w:fill="FFFFFF"/>
              </w:rPr>
              <w:t> </w:t>
            </w:r>
            <w:r w:rsidRPr="00A41C17">
              <w:rPr>
                <w:color w:val="5A5A5A"/>
                <w:sz w:val="24"/>
                <w:szCs w:val="24"/>
              </w:rPr>
              <w:br/>
            </w:r>
            <w:hyperlink r:id="rId83" w:history="1">
              <w:r w:rsidRPr="00A41C17">
                <w:rPr>
                  <w:rStyle w:val="Collegamentoipertestuale"/>
                  <w:sz w:val="24"/>
                  <w:szCs w:val="24"/>
                  <w:shd w:val="clear" w:color="auto" w:fill="FFFFFF"/>
                </w:rPr>
                <w:t>https://www.directch.com/RomaFrontEnd?id=0307fb79-32d5-470e-8c7b-3a69f7a12d22</w:t>
              </w:r>
            </w:hyperlink>
          </w:p>
          <w:p w:rsidR="00A41C17" w:rsidRPr="00A41C17" w:rsidRDefault="00A41C17" w:rsidP="00B250BB">
            <w:pPr>
              <w:pStyle w:val="Nessunaspaziatura"/>
              <w:tabs>
                <w:tab w:val="left" w:pos="4920"/>
              </w:tabs>
              <w:rPr>
                <w:color w:val="5A5A5A"/>
                <w:sz w:val="24"/>
                <w:szCs w:val="24"/>
                <w:shd w:val="clear" w:color="auto" w:fill="FFFFFF"/>
              </w:rPr>
            </w:pPr>
            <w:r w:rsidRPr="00A41C17">
              <w:rPr>
                <w:color w:val="5A5A5A"/>
                <w:sz w:val="24"/>
                <w:szCs w:val="24"/>
                <w:shd w:val="clear" w:color="auto" w:fill="FFFFFF"/>
              </w:rPr>
              <w:t>RESPONSABILE</w:t>
            </w:r>
          </w:p>
          <w:p w:rsidR="00A41C17" w:rsidRPr="00A41C17" w:rsidRDefault="00A41C17" w:rsidP="00B250BB">
            <w:pPr>
              <w:pStyle w:val="Nessunaspaziatura"/>
              <w:tabs>
                <w:tab w:val="left" w:pos="4920"/>
              </w:tabs>
              <w:rPr>
                <w:color w:val="5A5A5A"/>
                <w:sz w:val="24"/>
                <w:szCs w:val="24"/>
                <w:shd w:val="clear" w:color="auto" w:fill="FFFFFF"/>
              </w:rPr>
            </w:pPr>
            <w:r w:rsidRPr="00A41C17">
              <w:rPr>
                <w:color w:val="5A5A5A"/>
                <w:sz w:val="24"/>
                <w:szCs w:val="24"/>
                <w:shd w:val="clear" w:color="auto" w:fill="FFFFFF"/>
              </w:rPr>
              <w:t>Azienda Italiana settore Salute e Benessere ricerca Responsabili Commerciali per apertura nuova filiale di Pesaro. Inquadramento in un programma di crescita. Formazione gratuita e retribuita. Disponibilità immediata. Inviare curriculum vitae al seguente indirizzo mail colloqui.pu@gmail.com oppure contattare direttamente il numero 3923454906.</w:t>
            </w:r>
          </w:p>
          <w:p w:rsidR="00A41C17" w:rsidRPr="00A41C17" w:rsidRDefault="00A41C17" w:rsidP="00B250BB">
            <w:pPr>
              <w:pStyle w:val="Nessunaspaziatura"/>
              <w:tabs>
                <w:tab w:val="left" w:pos="4920"/>
              </w:tabs>
              <w:rPr>
                <w:color w:val="5A5A5A"/>
                <w:sz w:val="24"/>
                <w:szCs w:val="24"/>
                <w:shd w:val="clear" w:color="auto" w:fill="FFFFFF"/>
              </w:rPr>
            </w:pPr>
            <w:r w:rsidRPr="00A41C17">
              <w:rPr>
                <w:color w:val="5A5A5A"/>
                <w:sz w:val="24"/>
                <w:szCs w:val="24"/>
                <w:shd w:val="clear" w:color="auto" w:fill="FFFFFF"/>
              </w:rPr>
              <w:t>SEGRETARIA</w:t>
            </w:r>
          </w:p>
          <w:p w:rsidR="00A41C17" w:rsidRPr="00A41C17" w:rsidRDefault="00A41C17" w:rsidP="00B250BB">
            <w:pPr>
              <w:pStyle w:val="Nessunaspaziatura"/>
              <w:tabs>
                <w:tab w:val="left" w:pos="4920"/>
              </w:tabs>
              <w:rPr>
                <w:color w:val="5A5A5A"/>
                <w:sz w:val="24"/>
                <w:szCs w:val="24"/>
                <w:shd w:val="clear" w:color="auto" w:fill="FFFFFF"/>
              </w:rPr>
            </w:pPr>
            <w:r w:rsidRPr="00A41C17">
              <w:rPr>
                <w:color w:val="5A5A5A"/>
                <w:sz w:val="24"/>
                <w:szCs w:val="24"/>
                <w:shd w:val="clear" w:color="auto" w:fill="FFFFFF"/>
              </w:rPr>
              <w:t>PER AZIENDA SITA IN GRADARA SI RICERCA UNA SEGRETARIA - ADDETTA FRONT OFFICE CON CONOSCENZA ( ALMENO BASE ) DELLA LINGUA TEDESCA.</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REQUISITI RICHIESTI: DISPONIBILITA' FULL TIME E IMMEDIATA</w:t>
            </w:r>
            <w:r w:rsidRPr="00A41C17">
              <w:rPr>
                <w:color w:val="5A5A5A"/>
                <w:sz w:val="24"/>
                <w:szCs w:val="24"/>
              </w:rPr>
              <w:br/>
            </w:r>
            <w:r w:rsidRPr="00A41C17">
              <w:rPr>
                <w:color w:val="5A5A5A"/>
                <w:sz w:val="24"/>
                <w:szCs w:val="24"/>
                <w:shd w:val="clear" w:color="auto" w:fill="FFFFFF"/>
              </w:rPr>
              <w:t xml:space="preserve">Per candidature si prega di inviare un CV con foto all'indirizzo mail: </w:t>
            </w:r>
            <w:hyperlink r:id="rId84" w:history="1">
              <w:r w:rsidRPr="00A41C17">
                <w:rPr>
                  <w:rStyle w:val="Collegamentoipertestuale"/>
                  <w:sz w:val="24"/>
                  <w:szCs w:val="24"/>
                  <w:shd w:val="clear" w:color="auto" w:fill="FFFFFF"/>
                </w:rPr>
                <w:t>info@consorziologica.it</w:t>
              </w:r>
            </w:hyperlink>
          </w:p>
          <w:p w:rsidR="00A41C17" w:rsidRPr="00A41C17" w:rsidRDefault="00A41C17" w:rsidP="00B250BB">
            <w:pPr>
              <w:pStyle w:val="Nessunaspaziatura"/>
              <w:tabs>
                <w:tab w:val="left" w:pos="4920"/>
              </w:tabs>
              <w:rPr>
                <w:color w:val="5A5A5A"/>
                <w:sz w:val="24"/>
                <w:szCs w:val="24"/>
                <w:shd w:val="clear" w:color="auto" w:fill="FFFFFF"/>
              </w:rPr>
            </w:pPr>
            <w:r w:rsidRPr="00A41C17">
              <w:rPr>
                <w:color w:val="5A5A5A"/>
                <w:sz w:val="24"/>
                <w:szCs w:val="24"/>
                <w:shd w:val="clear" w:color="auto" w:fill="FFFFFF"/>
              </w:rPr>
              <w:t>SEGRETARIA</w:t>
            </w:r>
          </w:p>
          <w:p w:rsidR="00A41C17" w:rsidRPr="00A41C17" w:rsidRDefault="00A41C17" w:rsidP="00B250BB">
            <w:pPr>
              <w:pStyle w:val="Nessunaspaziatura"/>
              <w:tabs>
                <w:tab w:val="left" w:pos="4920"/>
              </w:tabs>
              <w:rPr>
                <w:color w:val="5A5A5A"/>
                <w:sz w:val="24"/>
                <w:szCs w:val="24"/>
                <w:shd w:val="clear" w:color="auto" w:fill="FFFFFF"/>
              </w:rPr>
            </w:pPr>
            <w:r w:rsidRPr="00A41C17">
              <w:rPr>
                <w:color w:val="5A5A5A"/>
                <w:sz w:val="24"/>
                <w:szCs w:val="24"/>
                <w:shd w:val="clear" w:color="auto" w:fill="FFFFFF"/>
              </w:rPr>
              <w:t xml:space="preserve">Hotel sul lungomare di Pesaro, seleziona con inserimento immediato segretaria/o di ricevimento, si richiede residenza in zona </w:t>
            </w:r>
            <w:r w:rsidRPr="00A41C17">
              <w:rPr>
                <w:color w:val="5A5A5A"/>
                <w:sz w:val="24"/>
                <w:szCs w:val="24"/>
                <w:shd w:val="clear" w:color="auto" w:fill="FFFFFF"/>
              </w:rPr>
              <w:lastRenderedPageBreak/>
              <w:t xml:space="preserve">(non si offre alloggio), esperienza, capacità organizzative. inviare cv a </w:t>
            </w:r>
            <w:hyperlink r:id="rId85" w:history="1">
              <w:r w:rsidRPr="00A41C17">
                <w:rPr>
                  <w:rStyle w:val="Collegamentoipertestuale"/>
                  <w:sz w:val="24"/>
                  <w:szCs w:val="24"/>
                  <w:shd w:val="clear" w:color="auto" w:fill="FFFFFF"/>
                </w:rPr>
                <w:t>info@hotel-president.it</w:t>
              </w:r>
            </w:hyperlink>
          </w:p>
          <w:p w:rsidR="00A41C17" w:rsidRPr="00A41C17" w:rsidRDefault="00A41C17" w:rsidP="00B250BB">
            <w:pPr>
              <w:pStyle w:val="Nessunaspaziatura"/>
              <w:tabs>
                <w:tab w:val="left" w:pos="4920"/>
              </w:tabs>
              <w:rPr>
                <w:color w:val="5A5A5A"/>
                <w:sz w:val="24"/>
                <w:szCs w:val="24"/>
                <w:shd w:val="clear" w:color="auto" w:fill="FFFFFF"/>
              </w:rPr>
            </w:pPr>
            <w:r w:rsidRPr="00A41C17">
              <w:rPr>
                <w:color w:val="5A5A5A"/>
                <w:sz w:val="24"/>
                <w:szCs w:val="24"/>
                <w:shd w:val="clear" w:color="auto" w:fill="FFFFFF"/>
              </w:rPr>
              <w:t>PROMOTER</w:t>
            </w:r>
          </w:p>
          <w:p w:rsidR="00A41C17" w:rsidRPr="00A41C17" w:rsidRDefault="00A41C17" w:rsidP="00B250BB">
            <w:pPr>
              <w:pStyle w:val="Nessunaspaziatura"/>
              <w:tabs>
                <w:tab w:val="left" w:pos="4920"/>
              </w:tabs>
              <w:rPr>
                <w:color w:val="5A5A5A"/>
                <w:sz w:val="24"/>
                <w:szCs w:val="24"/>
                <w:shd w:val="clear" w:color="auto" w:fill="FFFFFF"/>
              </w:rPr>
            </w:pPr>
            <w:r w:rsidRPr="00A41C17">
              <w:rPr>
                <w:color w:val="5A5A5A"/>
                <w:sz w:val="24"/>
                <w:szCs w:val="24"/>
                <w:shd w:val="clear" w:color="auto" w:fill="FFFFFF"/>
              </w:rPr>
              <w:t>Agenzia Partner Vodafone per importante progetto di ampliamento rete di vendita ricerca e seleziona commerciali/venditori con esperienza pregressa nel settore Telefonia e/o Servizi. Il lavoro si svolgerà nelle principali catene di elettronica (no gallerie centri commerciali), si richiede, pertanto, una passione e conoscenza del mondo smartphone/tablet/pc e disponibilità nel fine settimana. Si offre un contratto di lavoro a norma di legge.</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La retribuzione prevede un minimo garantito mensile, provvigioni sulle vendite e premi, con inserimento immediato in un team di lavoro giovane e dinamico. Inoltre si offre la possibilità di avere un monitoraggio e gestione autonoma delle attivazioni effettuate ed il pagamento delle provvigioni è a fine mese</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Si prega di inviare CV corredati di foto e di rispondere inserendo nell'oggetto la zona di provenienza.</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Go Next Srl</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segreteriagonext@gmail.com</w:t>
            </w:r>
            <w:r w:rsidRPr="00A41C17">
              <w:rPr>
                <w:rStyle w:val="apple-converted-space"/>
                <w:color w:val="5A5A5A"/>
                <w:sz w:val="24"/>
                <w:szCs w:val="24"/>
                <w:shd w:val="clear" w:color="auto" w:fill="FFFFFF"/>
              </w:rPr>
              <w:t> </w:t>
            </w:r>
            <w:r w:rsidRPr="00A41C17">
              <w:rPr>
                <w:color w:val="5A5A5A"/>
                <w:sz w:val="24"/>
                <w:szCs w:val="24"/>
              </w:rPr>
              <w:br/>
            </w:r>
            <w:hyperlink r:id="rId86" w:history="1">
              <w:r w:rsidRPr="00A41C17">
                <w:rPr>
                  <w:rStyle w:val="Collegamentoipertestuale"/>
                  <w:sz w:val="24"/>
                  <w:szCs w:val="24"/>
                  <w:shd w:val="clear" w:color="auto" w:fill="FFFFFF"/>
                </w:rPr>
                <w:t>www.agenziagonext.it</w:t>
              </w:r>
            </w:hyperlink>
          </w:p>
          <w:p w:rsidR="00A41C17" w:rsidRPr="00A41C17" w:rsidRDefault="00A41C17" w:rsidP="00B250BB">
            <w:pPr>
              <w:pStyle w:val="Nessunaspaziatura"/>
              <w:tabs>
                <w:tab w:val="left" w:pos="4920"/>
              </w:tabs>
              <w:rPr>
                <w:color w:val="5A5A5A"/>
                <w:sz w:val="24"/>
                <w:szCs w:val="24"/>
                <w:shd w:val="clear" w:color="auto" w:fill="FFFFFF"/>
              </w:rPr>
            </w:pPr>
            <w:r w:rsidRPr="00A41C17">
              <w:rPr>
                <w:color w:val="5A5A5A"/>
                <w:sz w:val="24"/>
                <w:szCs w:val="24"/>
                <w:shd w:val="clear" w:color="auto" w:fill="FFFFFF"/>
              </w:rPr>
              <w:t>AGENTE</w:t>
            </w:r>
          </w:p>
          <w:p w:rsidR="00A41C17" w:rsidRPr="00A41C17" w:rsidRDefault="00A41C17" w:rsidP="00B250BB">
            <w:pPr>
              <w:pStyle w:val="Nessunaspaziatura"/>
              <w:tabs>
                <w:tab w:val="left" w:pos="4920"/>
              </w:tabs>
              <w:rPr>
                <w:color w:val="5A5A5A"/>
                <w:sz w:val="24"/>
                <w:szCs w:val="24"/>
                <w:shd w:val="clear" w:color="auto" w:fill="FFFFFF"/>
              </w:rPr>
            </w:pPr>
            <w:r w:rsidRPr="00A41C17">
              <w:rPr>
                <w:color w:val="5A5A5A"/>
                <w:sz w:val="24"/>
                <w:szCs w:val="24"/>
                <w:shd w:val="clear" w:color="auto" w:fill="FFFFFF"/>
              </w:rPr>
              <w:t>CERCASI CONSULENTE DI VENDITA / AGENTE / RAPPRESENTANTE NEL SETTORE DELL'ESTETICA.</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Ottime opportunità di guadagno, fisso mensile. UOMO O DONNA. AUTOMUNITI.</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Anche SENZA ESPERIENZA. Possibilità di affiancamento per imparare la mansione da svolgere e per conoscere il settore dove si andrà ad operare.</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Diverse zone disponibili PESARO E URBINO e Provincia. Anche collaborazione.</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 xml:space="preserve">INVIARE CURRICULUM A: </w:t>
            </w:r>
            <w:hyperlink r:id="rId87" w:history="1">
              <w:r w:rsidRPr="00A41C17">
                <w:rPr>
                  <w:rStyle w:val="Collegamentoipertestuale"/>
                  <w:sz w:val="24"/>
                  <w:szCs w:val="24"/>
                  <w:shd w:val="clear" w:color="auto" w:fill="FFFFFF"/>
                </w:rPr>
                <w:t>personale.levelup.estetica@gmail.com</w:t>
              </w:r>
            </w:hyperlink>
          </w:p>
          <w:p w:rsidR="00A41C17" w:rsidRPr="00A41C17" w:rsidRDefault="00A41C17" w:rsidP="00B250BB">
            <w:pPr>
              <w:pStyle w:val="Nessunaspaziatura"/>
              <w:tabs>
                <w:tab w:val="left" w:pos="4920"/>
              </w:tabs>
              <w:rPr>
                <w:color w:val="5A5A5A"/>
                <w:sz w:val="24"/>
                <w:szCs w:val="24"/>
                <w:shd w:val="clear" w:color="auto" w:fill="FFFFFF"/>
              </w:rPr>
            </w:pPr>
            <w:r w:rsidRPr="00A41C17">
              <w:rPr>
                <w:color w:val="5A5A5A"/>
                <w:sz w:val="24"/>
                <w:szCs w:val="24"/>
                <w:shd w:val="clear" w:color="auto" w:fill="FFFFFF"/>
              </w:rPr>
              <w:t>MANUTENTORE</w:t>
            </w:r>
          </w:p>
          <w:p w:rsidR="00A41C17" w:rsidRPr="00A41C17" w:rsidRDefault="00A41C17" w:rsidP="00B250BB">
            <w:pPr>
              <w:pStyle w:val="Nessunaspaziatura"/>
              <w:tabs>
                <w:tab w:val="left" w:pos="4920"/>
              </w:tabs>
              <w:rPr>
                <w:color w:val="5A5A5A"/>
                <w:sz w:val="24"/>
                <w:szCs w:val="24"/>
                <w:shd w:val="clear" w:color="auto" w:fill="FFFFFF"/>
              </w:rPr>
            </w:pPr>
            <w:r w:rsidRPr="00A41C17">
              <w:rPr>
                <w:color w:val="5A5A5A"/>
                <w:sz w:val="24"/>
                <w:szCs w:val="24"/>
                <w:shd w:val="clear" w:color="auto" w:fill="FFFFFF"/>
              </w:rPr>
              <w:t>Adler Evo srl azienda settore Automotive cerca addetto alla manutenzione di macchinari industriali.</w:t>
            </w:r>
            <w:r w:rsidRPr="00A41C17">
              <w:rPr>
                <w:rStyle w:val="apple-converted-space"/>
                <w:color w:val="5A5A5A"/>
                <w:sz w:val="24"/>
                <w:szCs w:val="24"/>
                <w:shd w:val="clear" w:color="auto" w:fill="FFFFFF"/>
              </w:rPr>
              <w:t> </w:t>
            </w:r>
            <w:r w:rsidRPr="00A41C17">
              <w:rPr>
                <w:color w:val="5A5A5A"/>
                <w:sz w:val="24"/>
                <w:szCs w:val="24"/>
              </w:rPr>
              <w:br/>
            </w:r>
            <w:r w:rsidRPr="00A41C17">
              <w:rPr>
                <w:color w:val="5A5A5A"/>
                <w:sz w:val="24"/>
                <w:szCs w:val="24"/>
                <w:shd w:val="clear" w:color="auto" w:fill="FFFFFF"/>
              </w:rPr>
              <w:t>Il candidato deve avere maturato esperienza di almeno 2 anni nella manutenzione elettrica o meccanica in azienda industriale, deve avere conoscenze di pneumatica ed essere disponibile a lavorare su turni.</w:t>
            </w:r>
          </w:p>
        </w:tc>
        <w:tc>
          <w:tcPr>
            <w:tcW w:w="2400" w:type="dxa"/>
          </w:tcPr>
          <w:p w:rsidR="003E4852" w:rsidRDefault="003E4852" w:rsidP="00B250BB">
            <w:pPr>
              <w:jc w:val="center"/>
              <w:rPr>
                <w:b/>
                <w:sz w:val="28"/>
                <w:szCs w:val="28"/>
              </w:rPr>
            </w:pPr>
            <w:r>
              <w:rPr>
                <w:b/>
                <w:sz w:val="28"/>
                <w:szCs w:val="28"/>
              </w:rPr>
              <w:lastRenderedPageBreak/>
              <w:t>/</w:t>
            </w:r>
          </w:p>
        </w:tc>
      </w:tr>
      <w:tr w:rsidR="003E4852" w:rsidRPr="00E53AD1" w:rsidTr="00B250BB">
        <w:tc>
          <w:tcPr>
            <w:tcW w:w="937" w:type="dxa"/>
          </w:tcPr>
          <w:p w:rsidR="003E4852" w:rsidRPr="00671333" w:rsidRDefault="003E4852" w:rsidP="00B250BB">
            <w:pPr>
              <w:pStyle w:val="Nessunaspaziatura"/>
              <w:tabs>
                <w:tab w:val="left" w:pos="4920"/>
              </w:tabs>
              <w:rPr>
                <w:rFonts w:ascii="Times New Roman" w:hAnsi="Times New Roman" w:cs="Times New Roman"/>
                <w:sz w:val="24"/>
                <w:szCs w:val="24"/>
              </w:rPr>
            </w:pPr>
          </w:p>
        </w:tc>
        <w:tc>
          <w:tcPr>
            <w:tcW w:w="6517" w:type="dxa"/>
          </w:tcPr>
          <w:p w:rsidR="003E4852" w:rsidRPr="00671333" w:rsidRDefault="003E4852" w:rsidP="00B250BB">
            <w:pPr>
              <w:pStyle w:val="Nessunaspaziatura"/>
              <w:tabs>
                <w:tab w:val="left" w:pos="4920"/>
              </w:tabs>
              <w:rPr>
                <w:rFonts w:ascii="Times New Roman" w:hAnsi="Times New Roman" w:cs="Times New Roman"/>
                <w:sz w:val="24"/>
                <w:szCs w:val="24"/>
              </w:rPr>
            </w:pPr>
          </w:p>
        </w:tc>
        <w:tc>
          <w:tcPr>
            <w:tcW w:w="2400" w:type="dxa"/>
          </w:tcPr>
          <w:p w:rsidR="003E4852" w:rsidRDefault="003E4852" w:rsidP="00B250BB">
            <w:pPr>
              <w:jc w:val="center"/>
              <w:rPr>
                <w:b/>
                <w:sz w:val="28"/>
                <w:szCs w:val="28"/>
              </w:rPr>
            </w:pPr>
          </w:p>
        </w:tc>
      </w:tr>
      <w:tr w:rsidR="003E4852" w:rsidRPr="00E53AD1" w:rsidTr="00B250BB">
        <w:trPr>
          <w:trHeight w:val="496"/>
        </w:trPr>
        <w:tc>
          <w:tcPr>
            <w:tcW w:w="937" w:type="dxa"/>
          </w:tcPr>
          <w:p w:rsidR="003E4852" w:rsidRPr="00671333" w:rsidRDefault="003E4852" w:rsidP="00B250BB">
            <w:pPr>
              <w:pStyle w:val="Nessunaspaziatura"/>
              <w:tabs>
                <w:tab w:val="left" w:pos="4920"/>
              </w:tabs>
              <w:rPr>
                <w:rFonts w:ascii="Times New Roman" w:hAnsi="Times New Roman" w:cs="Times New Roman"/>
                <w:sz w:val="24"/>
                <w:szCs w:val="24"/>
              </w:rPr>
            </w:pPr>
          </w:p>
        </w:tc>
        <w:tc>
          <w:tcPr>
            <w:tcW w:w="6517" w:type="dxa"/>
          </w:tcPr>
          <w:p w:rsidR="003E4852" w:rsidRPr="00671333" w:rsidRDefault="003E4852" w:rsidP="00B250BB">
            <w:pPr>
              <w:pStyle w:val="Nessunaspaziatura"/>
              <w:tabs>
                <w:tab w:val="left" w:pos="4920"/>
              </w:tabs>
              <w:rPr>
                <w:rFonts w:ascii="Times New Roman" w:hAnsi="Times New Roman" w:cs="Times New Roman"/>
                <w:sz w:val="24"/>
                <w:szCs w:val="24"/>
              </w:rPr>
            </w:pPr>
          </w:p>
        </w:tc>
        <w:tc>
          <w:tcPr>
            <w:tcW w:w="2400" w:type="dxa"/>
          </w:tcPr>
          <w:p w:rsidR="003E4852" w:rsidRDefault="003E4852" w:rsidP="00B250BB">
            <w:pPr>
              <w:jc w:val="center"/>
              <w:rPr>
                <w:b/>
                <w:sz w:val="28"/>
                <w:szCs w:val="28"/>
              </w:rPr>
            </w:pPr>
            <w:r>
              <w:rPr>
                <w:b/>
                <w:sz w:val="28"/>
                <w:szCs w:val="28"/>
              </w:rPr>
              <w:t>MOLISE</w:t>
            </w:r>
          </w:p>
        </w:tc>
      </w:tr>
      <w:tr w:rsidR="003E4852" w:rsidRPr="00E53AD1" w:rsidTr="00B250BB">
        <w:tc>
          <w:tcPr>
            <w:tcW w:w="937" w:type="dxa"/>
          </w:tcPr>
          <w:p w:rsidR="003E4852" w:rsidRPr="00967DEC" w:rsidRDefault="003E4852" w:rsidP="00B250BB">
            <w:pPr>
              <w:pStyle w:val="Nessunaspaziatura"/>
              <w:tabs>
                <w:tab w:val="left" w:pos="4920"/>
              </w:tabs>
              <w:jc w:val="center"/>
              <w:rPr>
                <w:rFonts w:ascii="Times New Roman" w:hAnsi="Times New Roman" w:cs="Times New Roman"/>
                <w:sz w:val="24"/>
                <w:szCs w:val="24"/>
              </w:rPr>
            </w:pPr>
          </w:p>
        </w:tc>
        <w:tc>
          <w:tcPr>
            <w:tcW w:w="6517" w:type="dxa"/>
          </w:tcPr>
          <w:p w:rsidR="003E4852" w:rsidRPr="00425A44" w:rsidRDefault="003E4852" w:rsidP="00B250BB">
            <w:pPr>
              <w:pStyle w:val="Nessunaspaziatura"/>
              <w:tabs>
                <w:tab w:val="left" w:pos="4920"/>
              </w:tabs>
              <w:jc w:val="center"/>
              <w:rPr>
                <w:rFonts w:cs="Times New Roman"/>
                <w:sz w:val="24"/>
                <w:szCs w:val="24"/>
              </w:rPr>
            </w:pPr>
            <w:r w:rsidRPr="00425A44">
              <w:rPr>
                <w:rFonts w:cs="Times New Roman"/>
                <w:sz w:val="24"/>
                <w:szCs w:val="24"/>
              </w:rPr>
              <w:t>Campobasso e provincia</w:t>
            </w:r>
          </w:p>
          <w:p w:rsidR="003E4852" w:rsidRPr="00425A44" w:rsidRDefault="00E8459F" w:rsidP="00B250BB">
            <w:pPr>
              <w:pStyle w:val="Nessunaspaziatura"/>
              <w:tabs>
                <w:tab w:val="left" w:pos="4920"/>
              </w:tabs>
              <w:rPr>
                <w:rFonts w:cs="Tahoma"/>
                <w:color w:val="786953"/>
                <w:sz w:val="24"/>
                <w:szCs w:val="24"/>
                <w:shd w:val="clear" w:color="auto" w:fill="FFFFFF"/>
              </w:rPr>
            </w:pPr>
            <w:r w:rsidRPr="00425A44">
              <w:rPr>
                <w:rFonts w:cs="Tahoma"/>
                <w:color w:val="786953"/>
                <w:sz w:val="24"/>
                <w:szCs w:val="24"/>
                <w:shd w:val="clear" w:color="auto" w:fill="FFFFFF"/>
              </w:rPr>
              <w:t>BADANTE</w:t>
            </w:r>
          </w:p>
          <w:p w:rsidR="00E8459F" w:rsidRPr="00425A44" w:rsidRDefault="00E8459F" w:rsidP="00B250BB">
            <w:pPr>
              <w:pStyle w:val="Nessunaspaziatura"/>
              <w:tabs>
                <w:tab w:val="left" w:pos="4920"/>
              </w:tabs>
              <w:rPr>
                <w:color w:val="5A5A5A"/>
                <w:sz w:val="24"/>
                <w:szCs w:val="24"/>
                <w:shd w:val="clear" w:color="auto" w:fill="FFFFFF"/>
              </w:rPr>
            </w:pPr>
            <w:r w:rsidRPr="00425A44">
              <w:rPr>
                <w:color w:val="5A5A5A"/>
                <w:sz w:val="24"/>
                <w:szCs w:val="24"/>
                <w:shd w:val="clear" w:color="auto" w:fill="FFFFFF"/>
              </w:rPr>
              <w:t>Salve cerco badante h 24 Referenziata per signora anziana allertata . Solo contatto telefonico 3347287156</w:t>
            </w:r>
          </w:p>
          <w:p w:rsidR="00E8459F" w:rsidRPr="00425A44" w:rsidRDefault="00E8459F" w:rsidP="00B250BB">
            <w:pPr>
              <w:pStyle w:val="Nessunaspaziatura"/>
              <w:tabs>
                <w:tab w:val="left" w:pos="4920"/>
              </w:tabs>
              <w:rPr>
                <w:color w:val="5A5A5A"/>
                <w:sz w:val="24"/>
                <w:szCs w:val="24"/>
                <w:shd w:val="clear" w:color="auto" w:fill="FFFFFF"/>
              </w:rPr>
            </w:pPr>
            <w:r w:rsidRPr="00425A44">
              <w:rPr>
                <w:color w:val="5A5A5A"/>
                <w:sz w:val="24"/>
                <w:szCs w:val="24"/>
                <w:shd w:val="clear" w:color="auto" w:fill="FFFFFF"/>
              </w:rPr>
              <w:t>AGENTE</w:t>
            </w:r>
          </w:p>
          <w:p w:rsidR="00E8459F" w:rsidRPr="00425A44" w:rsidRDefault="00E8459F" w:rsidP="00B250BB">
            <w:pPr>
              <w:pStyle w:val="Nessunaspaziatura"/>
              <w:tabs>
                <w:tab w:val="left" w:pos="4920"/>
              </w:tabs>
              <w:rPr>
                <w:color w:val="5A5A5A"/>
                <w:sz w:val="24"/>
                <w:szCs w:val="24"/>
                <w:shd w:val="clear" w:color="auto" w:fill="FFFFFF"/>
              </w:rPr>
            </w:pPr>
            <w:r w:rsidRPr="00425A44">
              <w:rPr>
                <w:color w:val="5A5A5A"/>
                <w:sz w:val="24"/>
                <w:szCs w:val="24"/>
                <w:shd w:val="clear" w:color="auto" w:fill="FFFFFF"/>
              </w:rPr>
              <w:t>Partener Nazionale Fastweb , selezione candidati da inquadrare come consulenti commerciali Business per l'area di : CAMPOBASSO E ISERNIA .</w:t>
            </w:r>
            <w:r w:rsidRPr="00425A44">
              <w:rPr>
                <w:rStyle w:val="apple-converted-space"/>
                <w:color w:val="5A5A5A"/>
                <w:sz w:val="24"/>
                <w:szCs w:val="24"/>
                <w:shd w:val="clear" w:color="auto" w:fill="FFFFFF"/>
              </w:rPr>
              <w:t> </w:t>
            </w:r>
            <w:r w:rsidRPr="00425A44">
              <w:rPr>
                <w:color w:val="5A5A5A"/>
                <w:sz w:val="24"/>
                <w:szCs w:val="24"/>
              </w:rPr>
              <w:br/>
            </w:r>
            <w:r w:rsidRPr="00425A44">
              <w:rPr>
                <w:color w:val="5A5A5A"/>
                <w:sz w:val="24"/>
                <w:szCs w:val="24"/>
                <w:shd w:val="clear" w:color="auto" w:fill="FFFFFF"/>
              </w:rPr>
              <w:t>Si garantiscono appuntamenti quotidiani fissati da call center interno , composto da 50 operatori . La retribuzione mensile prevede un fisso garantito , più elevate provigioni .</w:t>
            </w:r>
            <w:r w:rsidRPr="00425A44">
              <w:rPr>
                <w:rStyle w:val="apple-converted-space"/>
                <w:color w:val="5A5A5A"/>
                <w:sz w:val="24"/>
                <w:szCs w:val="24"/>
                <w:shd w:val="clear" w:color="auto" w:fill="FFFFFF"/>
              </w:rPr>
              <w:t> </w:t>
            </w:r>
            <w:r w:rsidRPr="00425A44">
              <w:rPr>
                <w:color w:val="5A5A5A"/>
                <w:sz w:val="24"/>
                <w:szCs w:val="24"/>
              </w:rPr>
              <w:br/>
            </w:r>
            <w:r w:rsidRPr="00425A44">
              <w:rPr>
                <w:color w:val="5A5A5A"/>
                <w:sz w:val="24"/>
                <w:szCs w:val="24"/>
                <w:shd w:val="clear" w:color="auto" w:fill="FFFFFF"/>
              </w:rPr>
              <w:t>Si richiede disponibilità full time , automuniti e una pregressa esperienza lato vendite .</w:t>
            </w:r>
            <w:r w:rsidRPr="00425A44">
              <w:rPr>
                <w:rStyle w:val="apple-converted-space"/>
                <w:color w:val="5A5A5A"/>
                <w:sz w:val="24"/>
                <w:szCs w:val="24"/>
                <w:shd w:val="clear" w:color="auto" w:fill="FFFFFF"/>
              </w:rPr>
              <w:t> </w:t>
            </w:r>
            <w:r w:rsidRPr="00425A44">
              <w:rPr>
                <w:color w:val="5A5A5A"/>
                <w:sz w:val="24"/>
                <w:szCs w:val="24"/>
              </w:rPr>
              <w:br/>
            </w:r>
            <w:r w:rsidRPr="00425A44">
              <w:rPr>
                <w:color w:val="5A5A5A"/>
                <w:sz w:val="24"/>
                <w:szCs w:val="24"/>
                <w:shd w:val="clear" w:color="auto" w:fill="FFFFFF"/>
              </w:rPr>
              <w:t>Inviare CV con Foto a : hr@tp-com.it .</w:t>
            </w:r>
          </w:p>
          <w:p w:rsidR="00E8459F" w:rsidRPr="00425A44" w:rsidRDefault="00E8459F" w:rsidP="00B250BB">
            <w:pPr>
              <w:pStyle w:val="Nessunaspaziatura"/>
              <w:tabs>
                <w:tab w:val="left" w:pos="4920"/>
              </w:tabs>
              <w:rPr>
                <w:color w:val="5A5A5A"/>
                <w:sz w:val="24"/>
                <w:szCs w:val="24"/>
                <w:shd w:val="clear" w:color="auto" w:fill="FFFFFF"/>
              </w:rPr>
            </w:pPr>
            <w:r w:rsidRPr="00425A44">
              <w:rPr>
                <w:color w:val="5A5A5A"/>
                <w:sz w:val="24"/>
                <w:szCs w:val="24"/>
                <w:shd w:val="clear" w:color="auto" w:fill="FFFFFF"/>
              </w:rPr>
              <w:t>AGENTE ASSICURATIVO</w:t>
            </w:r>
          </w:p>
          <w:p w:rsidR="00E8459F" w:rsidRPr="00425A44" w:rsidRDefault="00E8459F" w:rsidP="00B250BB">
            <w:pPr>
              <w:pStyle w:val="Nessunaspaziatura"/>
              <w:tabs>
                <w:tab w:val="left" w:pos="4920"/>
              </w:tabs>
              <w:rPr>
                <w:color w:val="5A5A5A"/>
                <w:sz w:val="24"/>
                <w:szCs w:val="24"/>
                <w:shd w:val="clear" w:color="auto" w:fill="FFFFFF"/>
              </w:rPr>
            </w:pPr>
            <w:r w:rsidRPr="00425A44">
              <w:rPr>
                <w:color w:val="5A5A5A"/>
                <w:sz w:val="24"/>
                <w:szCs w:val="24"/>
                <w:shd w:val="clear" w:color="auto" w:fill="FFFFFF"/>
              </w:rPr>
              <w:t>La società SO.FI.A SNC, Agenzia di assicurazioni plurimandataria con sede a Campobasso seleziona giovani ambosessi per ampliare la propria struttura commerciale sull'intera provincia di Campobasso. La figura ricercata è quella di agente di assicurazioni/ procacciatore di affari ANCHE SENZA ESPERIENZA.</w:t>
            </w:r>
            <w:r w:rsidRPr="00425A44">
              <w:rPr>
                <w:rStyle w:val="apple-converted-space"/>
                <w:color w:val="5A5A5A"/>
                <w:sz w:val="24"/>
                <w:szCs w:val="24"/>
                <w:shd w:val="clear" w:color="auto" w:fill="FFFFFF"/>
              </w:rPr>
              <w:t> </w:t>
            </w:r>
            <w:r w:rsidRPr="00425A44">
              <w:rPr>
                <w:color w:val="5A5A5A"/>
                <w:sz w:val="24"/>
                <w:szCs w:val="24"/>
              </w:rPr>
              <w:br/>
            </w:r>
            <w:r w:rsidRPr="00425A44">
              <w:rPr>
                <w:color w:val="5A5A5A"/>
                <w:sz w:val="24"/>
                <w:szCs w:val="24"/>
                <w:shd w:val="clear" w:color="auto" w:fill="FFFFFF"/>
              </w:rPr>
              <w:t>Si richiedono:</w:t>
            </w:r>
            <w:r w:rsidRPr="00425A44">
              <w:rPr>
                <w:rStyle w:val="apple-converted-space"/>
                <w:color w:val="5A5A5A"/>
                <w:sz w:val="24"/>
                <w:szCs w:val="24"/>
                <w:shd w:val="clear" w:color="auto" w:fill="FFFFFF"/>
              </w:rPr>
              <w:t> </w:t>
            </w:r>
            <w:r w:rsidRPr="00425A44">
              <w:rPr>
                <w:color w:val="5A5A5A"/>
                <w:sz w:val="24"/>
                <w:szCs w:val="24"/>
              </w:rPr>
              <w:br/>
            </w:r>
            <w:r w:rsidRPr="00425A44">
              <w:rPr>
                <w:color w:val="5A5A5A"/>
                <w:sz w:val="24"/>
                <w:szCs w:val="24"/>
                <w:shd w:val="clear" w:color="auto" w:fill="FFFFFF"/>
              </w:rPr>
              <w:t>- diploma e/o laurea;</w:t>
            </w:r>
            <w:r w:rsidRPr="00425A44">
              <w:rPr>
                <w:rStyle w:val="apple-converted-space"/>
                <w:color w:val="5A5A5A"/>
                <w:sz w:val="24"/>
                <w:szCs w:val="24"/>
                <w:shd w:val="clear" w:color="auto" w:fill="FFFFFF"/>
              </w:rPr>
              <w:t> </w:t>
            </w:r>
            <w:r w:rsidRPr="00425A44">
              <w:rPr>
                <w:color w:val="5A5A5A"/>
                <w:sz w:val="24"/>
                <w:szCs w:val="24"/>
              </w:rPr>
              <w:br/>
            </w:r>
            <w:r w:rsidRPr="00425A44">
              <w:rPr>
                <w:color w:val="5A5A5A"/>
                <w:sz w:val="24"/>
                <w:szCs w:val="24"/>
                <w:shd w:val="clear" w:color="auto" w:fill="FFFFFF"/>
              </w:rPr>
              <w:t>- spiccata capacità relazionale;</w:t>
            </w:r>
            <w:r w:rsidRPr="00425A44">
              <w:rPr>
                <w:rStyle w:val="apple-converted-space"/>
                <w:color w:val="5A5A5A"/>
                <w:sz w:val="24"/>
                <w:szCs w:val="24"/>
                <w:shd w:val="clear" w:color="auto" w:fill="FFFFFF"/>
              </w:rPr>
              <w:t> </w:t>
            </w:r>
            <w:r w:rsidRPr="00425A44">
              <w:rPr>
                <w:color w:val="5A5A5A"/>
                <w:sz w:val="24"/>
                <w:szCs w:val="24"/>
              </w:rPr>
              <w:br/>
            </w:r>
            <w:r w:rsidRPr="00425A44">
              <w:rPr>
                <w:color w:val="5A5A5A"/>
                <w:sz w:val="24"/>
                <w:szCs w:val="24"/>
                <w:shd w:val="clear" w:color="auto" w:fill="FFFFFF"/>
              </w:rPr>
              <w:t>- propensione alle relazioni interpersonali e al lavoro in team.</w:t>
            </w:r>
            <w:r w:rsidRPr="00425A44">
              <w:rPr>
                <w:rStyle w:val="apple-converted-space"/>
                <w:color w:val="5A5A5A"/>
                <w:sz w:val="24"/>
                <w:szCs w:val="24"/>
                <w:shd w:val="clear" w:color="auto" w:fill="FFFFFF"/>
              </w:rPr>
              <w:t> </w:t>
            </w:r>
            <w:r w:rsidRPr="00425A44">
              <w:rPr>
                <w:color w:val="5A5A5A"/>
                <w:sz w:val="24"/>
                <w:szCs w:val="24"/>
              </w:rPr>
              <w:br/>
            </w:r>
            <w:r w:rsidRPr="00425A44">
              <w:rPr>
                <w:color w:val="5A5A5A"/>
                <w:sz w:val="24"/>
                <w:szCs w:val="24"/>
                <w:shd w:val="clear" w:color="auto" w:fill="FFFFFF"/>
              </w:rPr>
              <w:t>Si offrono :</w:t>
            </w:r>
            <w:r w:rsidRPr="00425A44">
              <w:rPr>
                <w:rStyle w:val="apple-converted-space"/>
                <w:color w:val="5A5A5A"/>
                <w:sz w:val="24"/>
                <w:szCs w:val="24"/>
                <w:shd w:val="clear" w:color="auto" w:fill="FFFFFF"/>
              </w:rPr>
              <w:t> </w:t>
            </w:r>
            <w:r w:rsidRPr="00425A44">
              <w:rPr>
                <w:color w:val="5A5A5A"/>
                <w:sz w:val="24"/>
                <w:szCs w:val="24"/>
              </w:rPr>
              <w:br/>
            </w:r>
            <w:r w:rsidRPr="00425A44">
              <w:rPr>
                <w:color w:val="5A5A5A"/>
                <w:sz w:val="24"/>
                <w:szCs w:val="24"/>
                <w:shd w:val="clear" w:color="auto" w:fill="FFFFFF"/>
              </w:rPr>
              <w:t>- percorsi formativi attraverso apprendimento in aula e affiancamento sul campo;</w:t>
            </w:r>
            <w:r w:rsidRPr="00425A44">
              <w:rPr>
                <w:rStyle w:val="apple-converted-space"/>
                <w:color w:val="5A5A5A"/>
                <w:sz w:val="24"/>
                <w:szCs w:val="24"/>
                <w:shd w:val="clear" w:color="auto" w:fill="FFFFFF"/>
              </w:rPr>
              <w:t> </w:t>
            </w:r>
            <w:r w:rsidRPr="00425A44">
              <w:rPr>
                <w:color w:val="5A5A5A"/>
                <w:sz w:val="24"/>
                <w:szCs w:val="24"/>
              </w:rPr>
              <w:br/>
            </w:r>
            <w:r w:rsidRPr="00425A44">
              <w:rPr>
                <w:color w:val="5A5A5A"/>
                <w:sz w:val="24"/>
                <w:szCs w:val="24"/>
                <w:shd w:val="clear" w:color="auto" w:fill="FFFFFF"/>
              </w:rPr>
              <w:t>- un inserimento immediato in un team di lavoro;</w:t>
            </w:r>
            <w:r w:rsidRPr="00425A44">
              <w:rPr>
                <w:rStyle w:val="apple-converted-space"/>
                <w:color w:val="5A5A5A"/>
                <w:sz w:val="24"/>
                <w:szCs w:val="24"/>
                <w:shd w:val="clear" w:color="auto" w:fill="FFFFFF"/>
              </w:rPr>
              <w:t> </w:t>
            </w:r>
            <w:r w:rsidRPr="00425A44">
              <w:rPr>
                <w:color w:val="5A5A5A"/>
                <w:sz w:val="24"/>
                <w:szCs w:val="24"/>
              </w:rPr>
              <w:br/>
            </w:r>
            <w:r w:rsidRPr="00425A44">
              <w:rPr>
                <w:color w:val="5A5A5A"/>
                <w:sz w:val="24"/>
                <w:szCs w:val="24"/>
                <w:shd w:val="clear" w:color="auto" w:fill="FFFFFF"/>
              </w:rPr>
              <w:t>- gratificante retribuzione provvigionale;</w:t>
            </w:r>
            <w:r w:rsidRPr="00425A44">
              <w:rPr>
                <w:rStyle w:val="apple-converted-space"/>
                <w:color w:val="5A5A5A"/>
                <w:sz w:val="24"/>
                <w:szCs w:val="24"/>
                <w:shd w:val="clear" w:color="auto" w:fill="FFFFFF"/>
              </w:rPr>
              <w:t> </w:t>
            </w:r>
            <w:r w:rsidRPr="00425A44">
              <w:rPr>
                <w:color w:val="5A5A5A"/>
                <w:sz w:val="24"/>
                <w:szCs w:val="24"/>
              </w:rPr>
              <w:br/>
            </w:r>
            <w:r w:rsidRPr="00425A44">
              <w:rPr>
                <w:color w:val="5A5A5A"/>
                <w:sz w:val="24"/>
                <w:szCs w:val="24"/>
                <w:shd w:val="clear" w:color="auto" w:fill="FFFFFF"/>
              </w:rPr>
              <w:t>- premi di produzione.</w:t>
            </w:r>
            <w:r w:rsidRPr="00425A44">
              <w:rPr>
                <w:rStyle w:val="apple-converted-space"/>
                <w:color w:val="5A5A5A"/>
                <w:sz w:val="24"/>
                <w:szCs w:val="24"/>
                <w:shd w:val="clear" w:color="auto" w:fill="FFFFFF"/>
              </w:rPr>
              <w:t> </w:t>
            </w:r>
            <w:r w:rsidRPr="00425A44">
              <w:rPr>
                <w:color w:val="5A5A5A"/>
                <w:sz w:val="24"/>
                <w:szCs w:val="24"/>
              </w:rPr>
              <w:br/>
            </w:r>
            <w:r w:rsidRPr="00425A44">
              <w:rPr>
                <w:color w:val="5A5A5A"/>
                <w:sz w:val="24"/>
                <w:szCs w:val="24"/>
                <w:shd w:val="clear" w:color="auto" w:fill="FFFFFF"/>
              </w:rPr>
              <w:t>***GLI INTERESSATI SONO PREGATI DI INVIARE IL PROPRIO C.V. ALL'INDIRIZZO MAIL:</w:t>
            </w:r>
            <w:r w:rsidRPr="00425A44">
              <w:rPr>
                <w:rStyle w:val="apple-converted-space"/>
                <w:color w:val="5A5A5A"/>
                <w:sz w:val="24"/>
                <w:szCs w:val="24"/>
                <w:shd w:val="clear" w:color="auto" w:fill="FFFFFF"/>
              </w:rPr>
              <w:t> </w:t>
            </w:r>
            <w:r w:rsidRPr="00425A44">
              <w:rPr>
                <w:color w:val="5A5A5A"/>
                <w:sz w:val="24"/>
                <w:szCs w:val="24"/>
              </w:rPr>
              <w:br/>
            </w:r>
            <w:r w:rsidRPr="00425A44">
              <w:rPr>
                <w:color w:val="5A5A5A"/>
                <w:sz w:val="24"/>
                <w:szCs w:val="24"/>
                <w:shd w:val="clear" w:color="auto" w:fill="FFFFFF"/>
              </w:rPr>
              <w:t>sofia.assicurazioni@libero.it ***</w:t>
            </w:r>
          </w:p>
          <w:p w:rsidR="00E8459F" w:rsidRPr="00425A44" w:rsidRDefault="00E8459F" w:rsidP="00B250BB">
            <w:pPr>
              <w:pStyle w:val="Nessunaspaziatura"/>
              <w:tabs>
                <w:tab w:val="left" w:pos="4920"/>
              </w:tabs>
              <w:rPr>
                <w:color w:val="5A5A5A"/>
                <w:sz w:val="24"/>
                <w:szCs w:val="24"/>
                <w:shd w:val="clear" w:color="auto" w:fill="FFFFFF"/>
              </w:rPr>
            </w:pPr>
            <w:r w:rsidRPr="00425A44">
              <w:rPr>
                <w:color w:val="5A5A5A"/>
                <w:sz w:val="24"/>
                <w:szCs w:val="24"/>
                <w:shd w:val="clear" w:color="auto" w:fill="FFFFFF"/>
              </w:rPr>
              <w:t>APPRENDISTA</w:t>
            </w:r>
          </w:p>
          <w:p w:rsidR="00E8459F" w:rsidRPr="00425A44" w:rsidRDefault="00E8459F" w:rsidP="00B250BB">
            <w:pPr>
              <w:pStyle w:val="Nessunaspaziatura"/>
              <w:tabs>
                <w:tab w:val="left" w:pos="4920"/>
              </w:tabs>
              <w:rPr>
                <w:color w:val="5A5A5A"/>
                <w:sz w:val="24"/>
                <w:szCs w:val="24"/>
                <w:shd w:val="clear" w:color="auto" w:fill="FFFFFF"/>
              </w:rPr>
            </w:pPr>
            <w:r w:rsidRPr="00425A44">
              <w:rPr>
                <w:color w:val="5A5A5A"/>
                <w:sz w:val="24"/>
                <w:szCs w:val="24"/>
                <w:shd w:val="clear" w:color="auto" w:fill="FFFFFF"/>
              </w:rPr>
              <w:lastRenderedPageBreak/>
              <w:t>Apprendista anche straniera per azienda produttrice di Biglietti Augurali con conoscenze base del pc.</w:t>
            </w:r>
            <w:r w:rsidRPr="00425A44">
              <w:rPr>
                <w:rStyle w:val="apple-converted-space"/>
                <w:color w:val="5A5A5A"/>
                <w:sz w:val="24"/>
                <w:szCs w:val="24"/>
                <w:shd w:val="clear" w:color="auto" w:fill="FFFFFF"/>
              </w:rPr>
              <w:t> </w:t>
            </w:r>
            <w:r w:rsidRPr="00425A44">
              <w:rPr>
                <w:color w:val="5A5A5A"/>
                <w:sz w:val="24"/>
                <w:szCs w:val="24"/>
              </w:rPr>
              <w:br/>
            </w:r>
            <w:r w:rsidRPr="00425A44">
              <w:rPr>
                <w:color w:val="5A5A5A"/>
                <w:sz w:val="24"/>
                <w:szCs w:val="24"/>
                <w:shd w:val="clear" w:color="auto" w:fill="FFFFFF"/>
              </w:rPr>
              <w:t>Sede a Busso</w:t>
            </w:r>
            <w:r w:rsidRPr="00425A44">
              <w:rPr>
                <w:rStyle w:val="apple-converted-space"/>
                <w:color w:val="5A5A5A"/>
                <w:sz w:val="24"/>
                <w:szCs w:val="24"/>
                <w:shd w:val="clear" w:color="auto" w:fill="FFFFFF"/>
              </w:rPr>
              <w:t> </w:t>
            </w:r>
            <w:r w:rsidRPr="00425A44">
              <w:rPr>
                <w:color w:val="5A5A5A"/>
                <w:sz w:val="24"/>
                <w:szCs w:val="24"/>
              </w:rPr>
              <w:br/>
            </w:r>
            <w:r w:rsidRPr="00425A44">
              <w:rPr>
                <w:color w:val="5A5A5A"/>
                <w:sz w:val="24"/>
                <w:szCs w:val="24"/>
                <w:shd w:val="clear" w:color="auto" w:fill="FFFFFF"/>
              </w:rPr>
              <w:t>Chiamare il responsabile Antonello Cristofani al 3711220429</w:t>
            </w:r>
            <w:r w:rsidRPr="00425A44">
              <w:rPr>
                <w:rStyle w:val="apple-converted-space"/>
                <w:color w:val="5A5A5A"/>
                <w:sz w:val="24"/>
                <w:szCs w:val="24"/>
                <w:shd w:val="clear" w:color="auto" w:fill="FFFFFF"/>
              </w:rPr>
              <w:t> </w:t>
            </w:r>
            <w:r w:rsidRPr="00425A44">
              <w:rPr>
                <w:color w:val="5A5A5A"/>
                <w:sz w:val="24"/>
                <w:szCs w:val="24"/>
              </w:rPr>
              <w:br/>
            </w:r>
            <w:r w:rsidRPr="00425A44">
              <w:rPr>
                <w:color w:val="5A5A5A"/>
                <w:sz w:val="24"/>
                <w:szCs w:val="24"/>
                <w:shd w:val="clear" w:color="auto" w:fill="FFFFFF"/>
              </w:rPr>
              <w:t>No email.</w:t>
            </w:r>
          </w:p>
          <w:p w:rsidR="00E8459F" w:rsidRPr="00425A44" w:rsidRDefault="00E8459F" w:rsidP="00B250BB">
            <w:pPr>
              <w:pStyle w:val="Nessunaspaziatura"/>
              <w:tabs>
                <w:tab w:val="left" w:pos="4920"/>
              </w:tabs>
              <w:rPr>
                <w:color w:val="5A5A5A"/>
                <w:sz w:val="24"/>
                <w:szCs w:val="24"/>
                <w:shd w:val="clear" w:color="auto" w:fill="FFFFFF"/>
              </w:rPr>
            </w:pPr>
            <w:r w:rsidRPr="00425A44">
              <w:rPr>
                <w:color w:val="5A5A5A"/>
                <w:sz w:val="24"/>
                <w:szCs w:val="24"/>
                <w:shd w:val="clear" w:color="auto" w:fill="FFFFFF"/>
              </w:rPr>
              <w:t>SERRAMENTISTA</w:t>
            </w:r>
          </w:p>
          <w:p w:rsidR="00E8459F" w:rsidRPr="00425A44" w:rsidRDefault="00E8459F" w:rsidP="00B250BB">
            <w:pPr>
              <w:pStyle w:val="Nessunaspaziatura"/>
              <w:tabs>
                <w:tab w:val="left" w:pos="4920"/>
              </w:tabs>
              <w:rPr>
                <w:color w:val="5A5A5A"/>
                <w:sz w:val="24"/>
                <w:szCs w:val="24"/>
                <w:shd w:val="clear" w:color="auto" w:fill="FFFFFF"/>
              </w:rPr>
            </w:pPr>
            <w:r w:rsidRPr="00425A44">
              <w:rPr>
                <w:color w:val="5A5A5A"/>
                <w:sz w:val="24"/>
                <w:szCs w:val="24"/>
                <w:shd w:val="clear" w:color="auto" w:fill="FFFFFF"/>
              </w:rPr>
              <w:t>Cercasi serramentista con esperienza</w:t>
            </w:r>
            <w:r w:rsidRPr="00425A44">
              <w:rPr>
                <w:rStyle w:val="apple-converted-space"/>
                <w:color w:val="5A5A5A"/>
                <w:sz w:val="24"/>
                <w:szCs w:val="24"/>
                <w:shd w:val="clear" w:color="auto" w:fill="FFFFFF"/>
              </w:rPr>
              <w:t> </w:t>
            </w:r>
            <w:r w:rsidRPr="00425A44">
              <w:rPr>
                <w:color w:val="5A5A5A"/>
                <w:sz w:val="24"/>
                <w:szCs w:val="24"/>
              </w:rPr>
              <w:br/>
            </w:r>
            <w:r w:rsidRPr="00425A44">
              <w:rPr>
                <w:color w:val="5A5A5A"/>
                <w:sz w:val="24"/>
                <w:szCs w:val="24"/>
                <w:shd w:val="clear" w:color="auto" w:fill="FFFFFF"/>
              </w:rPr>
              <w:t>Per maggiori info: 347-5569615</w:t>
            </w:r>
          </w:p>
          <w:p w:rsidR="00E8459F" w:rsidRPr="00425A44" w:rsidRDefault="00E8459F" w:rsidP="00B250BB">
            <w:pPr>
              <w:pStyle w:val="Nessunaspaziatura"/>
              <w:tabs>
                <w:tab w:val="left" w:pos="4920"/>
              </w:tabs>
              <w:rPr>
                <w:color w:val="5A5A5A"/>
                <w:sz w:val="24"/>
                <w:szCs w:val="24"/>
                <w:shd w:val="clear" w:color="auto" w:fill="FFFFFF"/>
              </w:rPr>
            </w:pPr>
            <w:r w:rsidRPr="00425A44">
              <w:rPr>
                <w:color w:val="5A5A5A"/>
                <w:sz w:val="24"/>
                <w:szCs w:val="24"/>
                <w:shd w:val="clear" w:color="auto" w:fill="FFFFFF"/>
              </w:rPr>
              <w:t>CAMERIERE</w:t>
            </w:r>
          </w:p>
          <w:p w:rsidR="00E8459F" w:rsidRPr="00425A44" w:rsidRDefault="00E8459F" w:rsidP="00B250BB">
            <w:pPr>
              <w:pStyle w:val="Nessunaspaziatura"/>
              <w:tabs>
                <w:tab w:val="left" w:pos="4920"/>
              </w:tabs>
              <w:rPr>
                <w:color w:val="5A5A5A"/>
                <w:sz w:val="24"/>
                <w:szCs w:val="24"/>
                <w:shd w:val="clear" w:color="auto" w:fill="FFFFFF"/>
              </w:rPr>
            </w:pPr>
            <w:r w:rsidRPr="00425A44">
              <w:rPr>
                <w:color w:val="5A5A5A"/>
                <w:sz w:val="24"/>
                <w:szCs w:val="24"/>
                <w:shd w:val="clear" w:color="auto" w:fill="FFFFFF"/>
              </w:rPr>
              <w:t>Cercasi cameriere/responsabile di sala CON ESPERIENZA per il ristorante Le Terre del Sacramento, sito a Guardialfiera (40km da Campobasso, 25 km da Termoli).</w:t>
            </w:r>
            <w:r w:rsidRPr="00425A44">
              <w:rPr>
                <w:rStyle w:val="apple-converted-space"/>
                <w:color w:val="5A5A5A"/>
                <w:sz w:val="24"/>
                <w:szCs w:val="24"/>
                <w:shd w:val="clear" w:color="auto" w:fill="FFFFFF"/>
              </w:rPr>
              <w:t> </w:t>
            </w:r>
            <w:r w:rsidRPr="00425A44">
              <w:rPr>
                <w:color w:val="5A5A5A"/>
                <w:sz w:val="24"/>
                <w:szCs w:val="24"/>
              </w:rPr>
              <w:br/>
            </w:r>
            <w:r w:rsidRPr="00425A44">
              <w:rPr>
                <w:color w:val="5A5A5A"/>
                <w:sz w:val="24"/>
                <w:szCs w:val="24"/>
                <w:shd w:val="clear" w:color="auto" w:fill="FFFFFF"/>
              </w:rPr>
              <w:t>Orario di lavoro full time, tutti i giorni della settimana escluso il martedì. Possibilità di alloggio.</w:t>
            </w:r>
            <w:r w:rsidRPr="00425A44">
              <w:rPr>
                <w:rStyle w:val="apple-converted-space"/>
                <w:color w:val="5A5A5A"/>
                <w:sz w:val="24"/>
                <w:szCs w:val="24"/>
                <w:shd w:val="clear" w:color="auto" w:fill="FFFFFF"/>
              </w:rPr>
              <w:t> </w:t>
            </w:r>
            <w:r w:rsidRPr="00425A44">
              <w:rPr>
                <w:color w:val="5A5A5A"/>
                <w:sz w:val="24"/>
                <w:szCs w:val="24"/>
              </w:rPr>
              <w:br/>
            </w:r>
            <w:r w:rsidRPr="00425A44">
              <w:rPr>
                <w:color w:val="5A5A5A"/>
                <w:sz w:val="24"/>
                <w:szCs w:val="24"/>
                <w:shd w:val="clear" w:color="auto" w:fill="FFFFFF"/>
              </w:rPr>
              <w:t>Si richiede esperienza nel settore e spiccate doti comunicative. E' necessario essere automuniti per raggiungere la struttura.</w:t>
            </w:r>
            <w:r w:rsidRPr="00425A44">
              <w:rPr>
                <w:rStyle w:val="apple-converted-space"/>
                <w:color w:val="5A5A5A"/>
                <w:sz w:val="24"/>
                <w:szCs w:val="24"/>
                <w:shd w:val="clear" w:color="auto" w:fill="FFFFFF"/>
              </w:rPr>
              <w:t> </w:t>
            </w:r>
            <w:r w:rsidRPr="00425A44">
              <w:rPr>
                <w:color w:val="5A5A5A"/>
                <w:sz w:val="24"/>
                <w:szCs w:val="24"/>
              </w:rPr>
              <w:br/>
            </w:r>
            <w:r w:rsidRPr="00425A44">
              <w:rPr>
                <w:color w:val="5A5A5A"/>
                <w:sz w:val="24"/>
                <w:szCs w:val="24"/>
                <w:shd w:val="clear" w:color="auto" w:fill="FFFFFF"/>
              </w:rPr>
              <w:t>Il candidato, oltre a gestire la sala e servire ai tavoli, dovrà occuparsi della pulizia del locale (esclusa la cucina) e verrà regolarmente assunto, dopo il periodo di prova.</w:t>
            </w:r>
            <w:r w:rsidRPr="00425A44">
              <w:rPr>
                <w:rStyle w:val="apple-converted-space"/>
                <w:color w:val="5A5A5A"/>
                <w:sz w:val="24"/>
                <w:szCs w:val="24"/>
                <w:shd w:val="clear" w:color="auto" w:fill="FFFFFF"/>
              </w:rPr>
              <w:t> </w:t>
            </w:r>
            <w:r w:rsidRPr="00425A44">
              <w:rPr>
                <w:color w:val="5A5A5A"/>
                <w:sz w:val="24"/>
                <w:szCs w:val="24"/>
              </w:rPr>
              <w:br/>
            </w:r>
            <w:r w:rsidRPr="00425A44">
              <w:rPr>
                <w:color w:val="5A5A5A"/>
                <w:sz w:val="24"/>
                <w:szCs w:val="24"/>
                <w:shd w:val="clear" w:color="auto" w:fill="FFFFFF"/>
              </w:rPr>
              <w:t>Lo stipendio sarà concordato anche in base alle capacità e all'esperienza del candidato.</w:t>
            </w:r>
            <w:r w:rsidRPr="00425A44">
              <w:rPr>
                <w:rStyle w:val="apple-converted-space"/>
                <w:color w:val="5A5A5A"/>
                <w:sz w:val="24"/>
                <w:szCs w:val="24"/>
                <w:shd w:val="clear" w:color="auto" w:fill="FFFFFF"/>
              </w:rPr>
              <w:t> </w:t>
            </w:r>
            <w:r w:rsidRPr="00425A44">
              <w:rPr>
                <w:color w:val="5A5A5A"/>
                <w:sz w:val="24"/>
                <w:szCs w:val="24"/>
              </w:rPr>
              <w:br/>
            </w:r>
            <w:r w:rsidRPr="00425A44">
              <w:rPr>
                <w:color w:val="5A5A5A"/>
                <w:sz w:val="24"/>
                <w:szCs w:val="24"/>
                <w:shd w:val="clear" w:color="auto" w:fill="FFFFFF"/>
              </w:rPr>
              <w:t>La posizione è disponibile da subito.</w:t>
            </w:r>
            <w:r w:rsidRPr="00425A44">
              <w:rPr>
                <w:rStyle w:val="apple-converted-space"/>
                <w:color w:val="5A5A5A"/>
                <w:sz w:val="24"/>
                <w:szCs w:val="24"/>
                <w:shd w:val="clear" w:color="auto" w:fill="FFFFFF"/>
              </w:rPr>
              <w:t> </w:t>
            </w:r>
            <w:r w:rsidRPr="00425A44">
              <w:rPr>
                <w:color w:val="5A5A5A"/>
                <w:sz w:val="24"/>
                <w:szCs w:val="24"/>
              </w:rPr>
              <w:br/>
            </w:r>
            <w:r w:rsidRPr="00425A44">
              <w:rPr>
                <w:color w:val="5A5A5A"/>
                <w:sz w:val="24"/>
                <w:szCs w:val="24"/>
                <w:shd w:val="clear" w:color="auto" w:fill="FFFFFF"/>
              </w:rPr>
              <w:t>Se interessati, INVIARE CV.</w:t>
            </w:r>
            <w:r w:rsidRPr="00425A44">
              <w:rPr>
                <w:rStyle w:val="apple-converted-space"/>
                <w:color w:val="5A5A5A"/>
                <w:sz w:val="24"/>
                <w:szCs w:val="24"/>
                <w:shd w:val="clear" w:color="auto" w:fill="FFFFFF"/>
              </w:rPr>
              <w:t> </w:t>
            </w:r>
            <w:r w:rsidRPr="00425A44">
              <w:rPr>
                <w:color w:val="5A5A5A"/>
                <w:sz w:val="24"/>
                <w:szCs w:val="24"/>
              </w:rPr>
              <w:br/>
            </w:r>
            <w:r w:rsidRPr="00425A44">
              <w:rPr>
                <w:color w:val="5A5A5A"/>
                <w:sz w:val="24"/>
                <w:szCs w:val="24"/>
                <w:shd w:val="clear" w:color="auto" w:fill="FFFFFF"/>
              </w:rPr>
              <w:t>NO PERDITEMPO. 3476016923</w:t>
            </w:r>
          </w:p>
          <w:p w:rsidR="00E8459F" w:rsidRPr="00425A44" w:rsidRDefault="00E8459F" w:rsidP="00B250BB">
            <w:pPr>
              <w:pStyle w:val="Nessunaspaziatura"/>
              <w:tabs>
                <w:tab w:val="left" w:pos="4920"/>
              </w:tabs>
              <w:rPr>
                <w:color w:val="5A5A5A"/>
                <w:sz w:val="24"/>
                <w:szCs w:val="24"/>
                <w:shd w:val="clear" w:color="auto" w:fill="FFFFFF"/>
              </w:rPr>
            </w:pPr>
            <w:r w:rsidRPr="00425A44">
              <w:rPr>
                <w:color w:val="5A5A5A"/>
                <w:sz w:val="24"/>
                <w:szCs w:val="24"/>
                <w:shd w:val="clear" w:color="auto" w:fill="FFFFFF"/>
              </w:rPr>
              <w:t>ADDETTA PULIZIE</w:t>
            </w:r>
          </w:p>
          <w:p w:rsidR="00E8459F" w:rsidRPr="00425A44" w:rsidRDefault="00E8459F" w:rsidP="00B250BB">
            <w:pPr>
              <w:pStyle w:val="Nessunaspaziatura"/>
              <w:tabs>
                <w:tab w:val="left" w:pos="4920"/>
              </w:tabs>
              <w:rPr>
                <w:color w:val="5A5A5A"/>
                <w:sz w:val="24"/>
                <w:szCs w:val="24"/>
                <w:shd w:val="clear" w:color="auto" w:fill="FFFFFF"/>
              </w:rPr>
            </w:pPr>
            <w:r w:rsidRPr="00425A44">
              <w:rPr>
                <w:rStyle w:val="apple-converted-space"/>
                <w:color w:val="5A5A5A"/>
                <w:sz w:val="24"/>
                <w:szCs w:val="24"/>
                <w:shd w:val="clear" w:color="auto" w:fill="FFFFFF"/>
              </w:rPr>
              <w:t> </w:t>
            </w:r>
            <w:r w:rsidRPr="00425A44">
              <w:rPr>
                <w:color w:val="5A5A5A"/>
                <w:sz w:val="24"/>
                <w:szCs w:val="24"/>
                <w:shd w:val="clear" w:color="auto" w:fill="FFFFFF"/>
              </w:rPr>
              <w:t>ricerca addetta alle pulizie per stagione estiva in montagna (giugno-settembre). Si offre vitto e alloggio e assunzione a tempo determinato.</w:t>
            </w:r>
            <w:r w:rsidRPr="00425A44">
              <w:rPr>
                <w:rStyle w:val="apple-converted-space"/>
                <w:color w:val="5A5A5A"/>
                <w:sz w:val="24"/>
                <w:szCs w:val="24"/>
                <w:shd w:val="clear" w:color="auto" w:fill="FFFFFF"/>
              </w:rPr>
              <w:t> </w:t>
            </w:r>
            <w:r w:rsidRPr="00425A44">
              <w:rPr>
                <w:color w:val="5A5A5A"/>
                <w:sz w:val="24"/>
                <w:szCs w:val="24"/>
              </w:rPr>
              <w:br/>
            </w:r>
            <w:r w:rsidRPr="00425A44">
              <w:rPr>
                <w:color w:val="5A5A5A"/>
                <w:sz w:val="24"/>
                <w:szCs w:val="24"/>
                <w:shd w:val="clear" w:color="auto" w:fill="FFFFFF"/>
              </w:rPr>
              <w:t>Si prega di inviare il proprio curriculum in modo da essere ricontattati dalla Direzione. 0874784127</w:t>
            </w:r>
          </w:p>
          <w:p w:rsidR="00E8459F" w:rsidRPr="00425A44" w:rsidRDefault="00E8459F" w:rsidP="00B250BB">
            <w:pPr>
              <w:pStyle w:val="Nessunaspaziatura"/>
              <w:tabs>
                <w:tab w:val="left" w:pos="4920"/>
              </w:tabs>
              <w:rPr>
                <w:color w:val="5A5A5A"/>
                <w:sz w:val="24"/>
                <w:szCs w:val="24"/>
                <w:shd w:val="clear" w:color="auto" w:fill="FFFFFF"/>
              </w:rPr>
            </w:pPr>
            <w:r w:rsidRPr="00425A44">
              <w:rPr>
                <w:color w:val="5A5A5A"/>
                <w:sz w:val="24"/>
                <w:szCs w:val="24"/>
                <w:shd w:val="clear" w:color="auto" w:fill="FFFFFF"/>
              </w:rPr>
              <w:t>CAMERIERE</w:t>
            </w:r>
          </w:p>
          <w:p w:rsidR="00E8459F" w:rsidRPr="00425A44" w:rsidRDefault="00E8459F" w:rsidP="00B250BB">
            <w:pPr>
              <w:pStyle w:val="Nessunaspaziatura"/>
              <w:tabs>
                <w:tab w:val="left" w:pos="4920"/>
              </w:tabs>
              <w:rPr>
                <w:color w:val="5A5A5A"/>
                <w:sz w:val="24"/>
                <w:szCs w:val="24"/>
                <w:shd w:val="clear" w:color="auto" w:fill="FFFFFF"/>
              </w:rPr>
            </w:pPr>
            <w:r w:rsidRPr="00425A44">
              <w:rPr>
                <w:color w:val="5A5A5A"/>
                <w:sz w:val="24"/>
                <w:szCs w:val="24"/>
                <w:shd w:val="clear" w:color="auto" w:fill="FFFFFF"/>
              </w:rPr>
              <w:t>Si ricerca cameriere di sala per stagione estiva in montagna (giugno-settembre). Si offre vitto e alloggio e assunzione a tempo determinato.</w:t>
            </w:r>
            <w:r w:rsidRPr="00425A44">
              <w:rPr>
                <w:rStyle w:val="apple-converted-space"/>
                <w:color w:val="5A5A5A"/>
                <w:sz w:val="24"/>
                <w:szCs w:val="24"/>
                <w:shd w:val="clear" w:color="auto" w:fill="FFFFFF"/>
              </w:rPr>
              <w:t> </w:t>
            </w:r>
            <w:r w:rsidRPr="00425A44">
              <w:rPr>
                <w:color w:val="5A5A5A"/>
                <w:sz w:val="24"/>
                <w:szCs w:val="24"/>
              </w:rPr>
              <w:br/>
            </w:r>
            <w:r w:rsidRPr="00425A44">
              <w:rPr>
                <w:color w:val="5A5A5A"/>
                <w:sz w:val="24"/>
                <w:szCs w:val="24"/>
                <w:shd w:val="clear" w:color="auto" w:fill="FFFFFF"/>
              </w:rPr>
              <w:t>Si prega di inviare il proprio curriculum in modo da essere ricontattati dalla Direzione 0874784127</w:t>
            </w:r>
          </w:p>
          <w:p w:rsidR="00E8459F" w:rsidRPr="00425A44" w:rsidRDefault="00E8459F" w:rsidP="00B250BB">
            <w:pPr>
              <w:pStyle w:val="Nessunaspaziatura"/>
              <w:tabs>
                <w:tab w:val="left" w:pos="4920"/>
              </w:tabs>
              <w:rPr>
                <w:color w:val="5A5A5A"/>
                <w:sz w:val="24"/>
                <w:szCs w:val="24"/>
                <w:shd w:val="clear" w:color="auto" w:fill="FFFFFF"/>
              </w:rPr>
            </w:pPr>
            <w:r w:rsidRPr="00425A44">
              <w:rPr>
                <w:color w:val="5A5A5A"/>
                <w:sz w:val="24"/>
                <w:szCs w:val="24"/>
                <w:shd w:val="clear" w:color="auto" w:fill="FFFFFF"/>
              </w:rPr>
              <w:t>RESPONSABILE</w:t>
            </w:r>
          </w:p>
          <w:p w:rsidR="00E8459F" w:rsidRPr="00425A44" w:rsidRDefault="00E8459F" w:rsidP="00B250BB">
            <w:pPr>
              <w:pStyle w:val="Nessunaspaziatura"/>
              <w:tabs>
                <w:tab w:val="left" w:pos="4920"/>
              </w:tabs>
              <w:rPr>
                <w:color w:val="5A5A5A"/>
                <w:sz w:val="24"/>
                <w:szCs w:val="24"/>
                <w:shd w:val="clear" w:color="auto" w:fill="FFFFFF"/>
              </w:rPr>
            </w:pPr>
            <w:r w:rsidRPr="00425A44">
              <w:rPr>
                <w:color w:val="5A5A5A"/>
                <w:sz w:val="24"/>
                <w:szCs w:val="24"/>
                <w:shd w:val="clear" w:color="auto" w:fill="FFFFFF"/>
              </w:rPr>
              <w:t>Selezioniamo n° 1 RESPONSABILE commerciale per inserimento immediato per realizzazione e gestione nuova rete vendita.</w:t>
            </w:r>
            <w:r w:rsidRPr="00425A44">
              <w:rPr>
                <w:rStyle w:val="apple-converted-space"/>
                <w:color w:val="5A5A5A"/>
                <w:sz w:val="24"/>
                <w:szCs w:val="24"/>
                <w:shd w:val="clear" w:color="auto" w:fill="FFFFFF"/>
              </w:rPr>
              <w:t> </w:t>
            </w:r>
            <w:r w:rsidRPr="00425A44">
              <w:rPr>
                <w:color w:val="5A5A5A"/>
                <w:sz w:val="24"/>
                <w:szCs w:val="24"/>
              </w:rPr>
              <w:br/>
            </w:r>
            <w:r w:rsidRPr="00425A44">
              <w:rPr>
                <w:color w:val="5A5A5A"/>
                <w:sz w:val="24"/>
                <w:szCs w:val="24"/>
                <w:shd w:val="clear" w:color="auto" w:fill="FFFFFF"/>
              </w:rPr>
              <w:t>Provvigioni ai massimi livelli</w:t>
            </w:r>
            <w:r w:rsidRPr="00425A44">
              <w:rPr>
                <w:rStyle w:val="apple-converted-space"/>
                <w:color w:val="5A5A5A"/>
                <w:sz w:val="24"/>
                <w:szCs w:val="24"/>
                <w:shd w:val="clear" w:color="auto" w:fill="FFFFFF"/>
              </w:rPr>
              <w:t> </w:t>
            </w:r>
            <w:r w:rsidRPr="00425A44">
              <w:rPr>
                <w:color w:val="5A5A5A"/>
                <w:sz w:val="24"/>
                <w:szCs w:val="24"/>
              </w:rPr>
              <w:br/>
            </w:r>
            <w:r w:rsidRPr="00425A44">
              <w:rPr>
                <w:color w:val="5A5A5A"/>
                <w:sz w:val="24"/>
                <w:szCs w:val="24"/>
                <w:shd w:val="clear" w:color="auto" w:fill="FFFFFF"/>
              </w:rPr>
              <w:t>Gestione autonoma dell'attività lavorativa</w:t>
            </w:r>
            <w:r w:rsidRPr="00425A44">
              <w:rPr>
                <w:rStyle w:val="apple-converted-space"/>
                <w:color w:val="5A5A5A"/>
                <w:sz w:val="24"/>
                <w:szCs w:val="24"/>
                <w:shd w:val="clear" w:color="auto" w:fill="FFFFFF"/>
              </w:rPr>
              <w:t> </w:t>
            </w:r>
            <w:r w:rsidRPr="00425A44">
              <w:rPr>
                <w:color w:val="5A5A5A"/>
                <w:sz w:val="24"/>
                <w:szCs w:val="24"/>
              </w:rPr>
              <w:br/>
            </w:r>
            <w:r w:rsidRPr="00425A44">
              <w:rPr>
                <w:color w:val="5A5A5A"/>
                <w:sz w:val="24"/>
                <w:szCs w:val="24"/>
                <w:shd w:val="clear" w:color="auto" w:fill="FFFFFF"/>
              </w:rPr>
              <w:t>Supporto tecnico e marketing</w:t>
            </w:r>
            <w:r w:rsidRPr="00425A44">
              <w:rPr>
                <w:rStyle w:val="apple-converted-space"/>
                <w:color w:val="5A5A5A"/>
                <w:sz w:val="24"/>
                <w:szCs w:val="24"/>
                <w:shd w:val="clear" w:color="auto" w:fill="FFFFFF"/>
              </w:rPr>
              <w:t> </w:t>
            </w:r>
            <w:r w:rsidRPr="00425A44">
              <w:rPr>
                <w:color w:val="5A5A5A"/>
                <w:sz w:val="24"/>
                <w:szCs w:val="24"/>
              </w:rPr>
              <w:br/>
            </w:r>
            <w:r w:rsidRPr="00425A44">
              <w:rPr>
                <w:color w:val="5A5A5A"/>
                <w:sz w:val="24"/>
                <w:szCs w:val="24"/>
                <w:shd w:val="clear" w:color="auto" w:fill="FFFFFF"/>
              </w:rPr>
              <w:t>Formazione one to one</w:t>
            </w:r>
            <w:r w:rsidRPr="00425A44">
              <w:rPr>
                <w:rStyle w:val="apple-converted-space"/>
                <w:color w:val="5A5A5A"/>
                <w:sz w:val="24"/>
                <w:szCs w:val="24"/>
                <w:shd w:val="clear" w:color="auto" w:fill="FFFFFF"/>
              </w:rPr>
              <w:t> </w:t>
            </w:r>
            <w:r w:rsidRPr="00425A44">
              <w:rPr>
                <w:color w:val="5A5A5A"/>
                <w:sz w:val="24"/>
                <w:szCs w:val="24"/>
              </w:rPr>
              <w:br/>
            </w:r>
            <w:r w:rsidRPr="00425A44">
              <w:rPr>
                <w:color w:val="5A5A5A"/>
                <w:sz w:val="24"/>
                <w:szCs w:val="24"/>
                <w:shd w:val="clear" w:color="auto" w:fill="FFFFFF"/>
              </w:rPr>
              <w:t>Ottime possibilità di guadagno</w:t>
            </w:r>
            <w:r w:rsidRPr="00425A44">
              <w:rPr>
                <w:rStyle w:val="apple-converted-space"/>
                <w:color w:val="5A5A5A"/>
                <w:sz w:val="24"/>
                <w:szCs w:val="24"/>
                <w:shd w:val="clear" w:color="auto" w:fill="FFFFFF"/>
              </w:rPr>
              <w:t> </w:t>
            </w:r>
            <w:r w:rsidRPr="00425A44">
              <w:rPr>
                <w:color w:val="5A5A5A"/>
                <w:sz w:val="24"/>
                <w:szCs w:val="24"/>
              </w:rPr>
              <w:br/>
            </w:r>
            <w:r w:rsidRPr="00425A44">
              <w:rPr>
                <w:color w:val="5A5A5A"/>
                <w:sz w:val="24"/>
                <w:szCs w:val="24"/>
                <w:shd w:val="clear" w:color="auto" w:fill="FFFFFF"/>
              </w:rPr>
              <w:t>Contattami per tutte le info necessarie 3351880698</w:t>
            </w:r>
          </w:p>
          <w:p w:rsidR="00E8459F" w:rsidRPr="00425A44" w:rsidRDefault="00E8459F" w:rsidP="00B250BB">
            <w:pPr>
              <w:pStyle w:val="Nessunaspaziatura"/>
              <w:tabs>
                <w:tab w:val="left" w:pos="4920"/>
              </w:tabs>
              <w:rPr>
                <w:color w:val="5A5A5A"/>
                <w:sz w:val="24"/>
                <w:szCs w:val="24"/>
                <w:shd w:val="clear" w:color="auto" w:fill="FFFFFF"/>
              </w:rPr>
            </w:pPr>
            <w:r w:rsidRPr="00425A44">
              <w:rPr>
                <w:color w:val="5A5A5A"/>
                <w:sz w:val="24"/>
                <w:szCs w:val="24"/>
                <w:shd w:val="clear" w:color="auto" w:fill="FFFFFF"/>
              </w:rPr>
              <w:t>AGENTE</w:t>
            </w:r>
          </w:p>
          <w:p w:rsidR="00E8459F" w:rsidRPr="00425A44" w:rsidRDefault="00E8459F" w:rsidP="00B250BB">
            <w:pPr>
              <w:pStyle w:val="Nessunaspaziatura"/>
              <w:tabs>
                <w:tab w:val="left" w:pos="4920"/>
              </w:tabs>
              <w:rPr>
                <w:color w:val="5A5A5A"/>
                <w:sz w:val="24"/>
                <w:szCs w:val="24"/>
                <w:shd w:val="clear" w:color="auto" w:fill="FFFFFF"/>
              </w:rPr>
            </w:pPr>
            <w:r w:rsidRPr="00425A44">
              <w:rPr>
                <w:color w:val="5A5A5A"/>
                <w:sz w:val="24"/>
                <w:szCs w:val="24"/>
                <w:shd w:val="clear" w:color="auto" w:fill="FFFFFF"/>
              </w:rPr>
              <w:t xml:space="preserve">Food Italia srl azienda produttrice di pasta fresca e concessionaria di latte Giglio e Polenghi lombarda ricerca agenti da inserire in un o staff dinamico e innovativo. Requisiti fondamentali esperienza nelle vendite di prodotti alimentari, il rapporto contrattuale sarà come per legge, assunzione o </w:t>
            </w:r>
            <w:r w:rsidRPr="00425A44">
              <w:rPr>
                <w:color w:val="5A5A5A"/>
                <w:sz w:val="24"/>
                <w:szCs w:val="24"/>
                <w:shd w:val="clear" w:color="auto" w:fill="FFFFFF"/>
              </w:rPr>
              <w:lastRenderedPageBreak/>
              <w:t>inquadramento agente enasarco 3711773171</w:t>
            </w:r>
          </w:p>
          <w:p w:rsidR="00E8459F" w:rsidRPr="00425A44" w:rsidRDefault="00E8459F" w:rsidP="00B250BB">
            <w:pPr>
              <w:pStyle w:val="Nessunaspaziatura"/>
              <w:tabs>
                <w:tab w:val="left" w:pos="4920"/>
              </w:tabs>
              <w:rPr>
                <w:color w:val="5A5A5A"/>
                <w:sz w:val="24"/>
                <w:szCs w:val="24"/>
                <w:shd w:val="clear" w:color="auto" w:fill="FFFFFF"/>
              </w:rPr>
            </w:pPr>
            <w:r w:rsidRPr="00425A44">
              <w:rPr>
                <w:color w:val="5A5A5A"/>
                <w:sz w:val="24"/>
                <w:szCs w:val="24"/>
                <w:shd w:val="clear" w:color="auto" w:fill="FFFFFF"/>
              </w:rPr>
              <w:t>AGENTE</w:t>
            </w:r>
          </w:p>
          <w:p w:rsidR="00E8459F" w:rsidRPr="00425A44" w:rsidRDefault="00E8459F" w:rsidP="00B250BB">
            <w:pPr>
              <w:pStyle w:val="Nessunaspaziatura"/>
              <w:tabs>
                <w:tab w:val="left" w:pos="4920"/>
              </w:tabs>
              <w:rPr>
                <w:color w:val="5A5A5A"/>
                <w:sz w:val="24"/>
                <w:szCs w:val="24"/>
                <w:shd w:val="clear" w:color="auto" w:fill="FFFFFF"/>
              </w:rPr>
            </w:pPr>
            <w:r w:rsidRPr="00425A44">
              <w:rPr>
                <w:color w:val="5A5A5A"/>
                <w:sz w:val="24"/>
                <w:szCs w:val="24"/>
                <w:shd w:val="clear" w:color="auto" w:fill="FFFFFF"/>
              </w:rPr>
              <w:t>M2G Solution srl, Business Partrner E.ON Energia, ricerca candidati per ampliamento settore commerciale in tutta la Regione Molise.</w:t>
            </w:r>
            <w:r w:rsidRPr="00425A44">
              <w:rPr>
                <w:rStyle w:val="apple-converted-space"/>
                <w:color w:val="5A5A5A"/>
                <w:sz w:val="24"/>
                <w:szCs w:val="24"/>
                <w:shd w:val="clear" w:color="auto" w:fill="FFFFFF"/>
              </w:rPr>
              <w:t> </w:t>
            </w:r>
            <w:r w:rsidRPr="00425A44">
              <w:rPr>
                <w:color w:val="5A5A5A"/>
                <w:sz w:val="24"/>
                <w:szCs w:val="24"/>
              </w:rPr>
              <w:br/>
            </w:r>
            <w:r w:rsidRPr="00425A44">
              <w:rPr>
                <w:color w:val="5A5A5A"/>
                <w:sz w:val="24"/>
                <w:szCs w:val="24"/>
                <w:shd w:val="clear" w:color="auto" w:fill="FFFFFF"/>
              </w:rPr>
              <w:t>Il ruolo da ricoprire è quello del Consulente Commerciale, mirato ad operare esclusivamente su appuntamenti Business internamente prefissati nella zona di competenza.</w:t>
            </w:r>
            <w:r w:rsidRPr="00425A44">
              <w:rPr>
                <w:rStyle w:val="apple-converted-space"/>
                <w:color w:val="5A5A5A"/>
                <w:sz w:val="24"/>
                <w:szCs w:val="24"/>
                <w:shd w:val="clear" w:color="auto" w:fill="FFFFFF"/>
              </w:rPr>
              <w:t> </w:t>
            </w:r>
            <w:r w:rsidRPr="00425A44">
              <w:rPr>
                <w:color w:val="5A5A5A"/>
                <w:sz w:val="24"/>
                <w:szCs w:val="24"/>
              </w:rPr>
              <w:br/>
            </w:r>
            <w:r w:rsidRPr="00425A44">
              <w:rPr>
                <w:color w:val="5A5A5A"/>
                <w:sz w:val="24"/>
                <w:szCs w:val="24"/>
                <w:shd w:val="clear" w:color="auto" w:fill="FFFFFF"/>
              </w:rPr>
              <w:t>L'Azienda offre:</w:t>
            </w:r>
            <w:r w:rsidRPr="00425A44">
              <w:rPr>
                <w:rStyle w:val="apple-converted-space"/>
                <w:color w:val="5A5A5A"/>
                <w:sz w:val="24"/>
                <w:szCs w:val="24"/>
                <w:shd w:val="clear" w:color="auto" w:fill="FFFFFF"/>
              </w:rPr>
              <w:t> </w:t>
            </w:r>
            <w:r w:rsidRPr="00425A44">
              <w:rPr>
                <w:color w:val="5A5A5A"/>
                <w:sz w:val="24"/>
                <w:szCs w:val="24"/>
              </w:rPr>
              <w:br/>
            </w:r>
            <w:r w:rsidRPr="00425A44">
              <w:rPr>
                <w:color w:val="5A5A5A"/>
                <w:sz w:val="24"/>
                <w:szCs w:val="24"/>
                <w:shd w:val="clear" w:color="auto" w:fill="FFFFFF"/>
              </w:rPr>
              <w:t>- Rimborso spese o auto aziendale (trascorsi almeno 3 mesi dall'apertura del mandato, finalizzati alla reciproca conoscenza);</w:t>
            </w:r>
            <w:r w:rsidRPr="00425A44">
              <w:rPr>
                <w:rStyle w:val="apple-converted-space"/>
                <w:color w:val="5A5A5A"/>
                <w:sz w:val="24"/>
                <w:szCs w:val="24"/>
                <w:shd w:val="clear" w:color="auto" w:fill="FFFFFF"/>
              </w:rPr>
              <w:t> </w:t>
            </w:r>
            <w:r w:rsidRPr="00425A44">
              <w:rPr>
                <w:color w:val="5A5A5A"/>
                <w:sz w:val="24"/>
                <w:szCs w:val="24"/>
              </w:rPr>
              <w:br/>
            </w:r>
            <w:r w:rsidRPr="00425A44">
              <w:rPr>
                <w:color w:val="5A5A5A"/>
                <w:sz w:val="24"/>
                <w:szCs w:val="24"/>
                <w:shd w:val="clear" w:color="auto" w:fill="FFFFFF"/>
              </w:rPr>
              <w:t>- Inquadramento a norma di legge e/o Enasarco;</w:t>
            </w:r>
            <w:r w:rsidRPr="00425A44">
              <w:rPr>
                <w:rStyle w:val="apple-converted-space"/>
                <w:color w:val="5A5A5A"/>
                <w:sz w:val="24"/>
                <w:szCs w:val="24"/>
                <w:shd w:val="clear" w:color="auto" w:fill="FFFFFF"/>
              </w:rPr>
              <w:t> </w:t>
            </w:r>
            <w:r w:rsidRPr="00425A44">
              <w:rPr>
                <w:color w:val="5A5A5A"/>
                <w:sz w:val="24"/>
                <w:szCs w:val="24"/>
              </w:rPr>
              <w:br/>
            </w:r>
            <w:r w:rsidRPr="00425A44">
              <w:rPr>
                <w:color w:val="5A5A5A"/>
                <w:sz w:val="24"/>
                <w:szCs w:val="24"/>
                <w:shd w:val="clear" w:color="auto" w:fill="FFFFFF"/>
              </w:rPr>
              <w:t>-Personale addetto alla formazione tecnico/commerciale dei candidati selezionati;</w:t>
            </w:r>
            <w:r w:rsidRPr="00425A44">
              <w:rPr>
                <w:rStyle w:val="apple-converted-space"/>
                <w:color w:val="5A5A5A"/>
                <w:sz w:val="24"/>
                <w:szCs w:val="24"/>
                <w:shd w:val="clear" w:color="auto" w:fill="FFFFFF"/>
              </w:rPr>
              <w:t> </w:t>
            </w:r>
            <w:r w:rsidRPr="00425A44">
              <w:rPr>
                <w:color w:val="5A5A5A"/>
                <w:sz w:val="24"/>
                <w:szCs w:val="24"/>
              </w:rPr>
              <w:br/>
            </w:r>
            <w:r w:rsidRPr="00425A44">
              <w:rPr>
                <w:color w:val="5A5A5A"/>
                <w:sz w:val="24"/>
                <w:szCs w:val="24"/>
                <w:shd w:val="clear" w:color="auto" w:fill="FFFFFF"/>
              </w:rPr>
              <w:t>-Pacchetto appuntamenti presso clientela business (5/6 appuntamenti al giorno) prefissato da Call Center interno;</w:t>
            </w:r>
            <w:r w:rsidRPr="00425A44">
              <w:rPr>
                <w:rStyle w:val="apple-converted-space"/>
                <w:color w:val="5A5A5A"/>
                <w:sz w:val="24"/>
                <w:szCs w:val="24"/>
                <w:shd w:val="clear" w:color="auto" w:fill="FFFFFF"/>
              </w:rPr>
              <w:t> </w:t>
            </w:r>
            <w:r w:rsidRPr="00425A44">
              <w:rPr>
                <w:color w:val="5A5A5A"/>
                <w:sz w:val="24"/>
                <w:szCs w:val="24"/>
              </w:rPr>
              <w:br/>
            </w:r>
            <w:r w:rsidRPr="00425A44">
              <w:rPr>
                <w:color w:val="5A5A5A"/>
                <w:sz w:val="24"/>
                <w:szCs w:val="24"/>
                <w:shd w:val="clear" w:color="auto" w:fill="FFFFFF"/>
              </w:rPr>
              <w:t>-Portafoglio clienti;</w:t>
            </w:r>
            <w:r w:rsidRPr="00425A44">
              <w:rPr>
                <w:rStyle w:val="apple-converted-space"/>
                <w:color w:val="5A5A5A"/>
                <w:sz w:val="24"/>
                <w:szCs w:val="24"/>
                <w:shd w:val="clear" w:color="auto" w:fill="FFFFFF"/>
              </w:rPr>
              <w:t> </w:t>
            </w:r>
            <w:r w:rsidRPr="00425A44">
              <w:rPr>
                <w:color w:val="5A5A5A"/>
                <w:sz w:val="24"/>
                <w:szCs w:val="24"/>
              </w:rPr>
              <w:br/>
            </w:r>
            <w:r w:rsidRPr="00425A44">
              <w:rPr>
                <w:color w:val="5A5A5A"/>
                <w:sz w:val="24"/>
                <w:szCs w:val="24"/>
                <w:shd w:val="clear" w:color="auto" w:fill="FFFFFF"/>
              </w:rPr>
              <w:t>-Provvigioni ai massimi livelli di mercato;</w:t>
            </w:r>
            <w:r w:rsidRPr="00425A44">
              <w:rPr>
                <w:rStyle w:val="apple-converted-space"/>
                <w:color w:val="5A5A5A"/>
                <w:sz w:val="24"/>
                <w:szCs w:val="24"/>
                <w:shd w:val="clear" w:color="auto" w:fill="FFFFFF"/>
              </w:rPr>
              <w:t> </w:t>
            </w:r>
            <w:r w:rsidRPr="00425A44">
              <w:rPr>
                <w:color w:val="5A5A5A"/>
                <w:sz w:val="24"/>
                <w:szCs w:val="24"/>
              </w:rPr>
              <w:br/>
            </w:r>
            <w:r w:rsidRPr="00425A44">
              <w:rPr>
                <w:color w:val="5A5A5A"/>
                <w:sz w:val="24"/>
                <w:szCs w:val="24"/>
                <w:shd w:val="clear" w:color="auto" w:fill="FFFFFF"/>
              </w:rPr>
              <w:t>-Incentivi di produzione mensili, semestrali , annuali;</w:t>
            </w:r>
            <w:r w:rsidRPr="00425A44">
              <w:rPr>
                <w:rStyle w:val="apple-converted-space"/>
                <w:color w:val="5A5A5A"/>
                <w:sz w:val="24"/>
                <w:szCs w:val="24"/>
                <w:shd w:val="clear" w:color="auto" w:fill="FFFFFF"/>
              </w:rPr>
              <w:t> </w:t>
            </w:r>
            <w:r w:rsidRPr="00425A44">
              <w:rPr>
                <w:color w:val="5A5A5A"/>
                <w:sz w:val="24"/>
                <w:szCs w:val="24"/>
              </w:rPr>
              <w:br/>
            </w:r>
            <w:r w:rsidRPr="00425A44">
              <w:rPr>
                <w:color w:val="5A5A5A"/>
                <w:sz w:val="24"/>
                <w:szCs w:val="24"/>
                <w:shd w:val="clear" w:color="auto" w:fill="FFFFFF"/>
              </w:rPr>
              <w:t>-Classifiche di produzione redatte settimanalmente online;</w:t>
            </w:r>
            <w:r w:rsidRPr="00425A44">
              <w:rPr>
                <w:rStyle w:val="apple-converted-space"/>
                <w:color w:val="5A5A5A"/>
                <w:sz w:val="24"/>
                <w:szCs w:val="24"/>
                <w:shd w:val="clear" w:color="auto" w:fill="FFFFFF"/>
              </w:rPr>
              <w:t> </w:t>
            </w:r>
            <w:r w:rsidRPr="00425A44">
              <w:rPr>
                <w:color w:val="5A5A5A"/>
                <w:sz w:val="24"/>
                <w:szCs w:val="24"/>
              </w:rPr>
              <w:br/>
            </w:r>
            <w:r w:rsidRPr="00425A44">
              <w:rPr>
                <w:color w:val="5A5A5A"/>
                <w:sz w:val="24"/>
                <w:szCs w:val="24"/>
                <w:shd w:val="clear" w:color="auto" w:fill="FFFFFF"/>
              </w:rPr>
              <w:t>- Progetto di crescita professionale.</w:t>
            </w:r>
            <w:r w:rsidRPr="00425A44">
              <w:rPr>
                <w:rStyle w:val="apple-converted-space"/>
                <w:color w:val="5A5A5A"/>
                <w:sz w:val="24"/>
                <w:szCs w:val="24"/>
                <w:shd w:val="clear" w:color="auto" w:fill="FFFFFF"/>
              </w:rPr>
              <w:t> </w:t>
            </w:r>
            <w:r w:rsidRPr="00425A44">
              <w:rPr>
                <w:color w:val="5A5A5A"/>
                <w:sz w:val="24"/>
                <w:szCs w:val="24"/>
              </w:rPr>
              <w:br/>
            </w:r>
            <w:r w:rsidRPr="00425A44">
              <w:rPr>
                <w:color w:val="5A5A5A"/>
                <w:sz w:val="24"/>
                <w:szCs w:val="24"/>
                <w:shd w:val="clear" w:color="auto" w:fill="FFFFFF"/>
              </w:rPr>
              <w:t>In seguito alla candidatura verrà effettuato un colloquio di lavoro c/o sede da definirsi.</w:t>
            </w:r>
            <w:r w:rsidRPr="00425A44">
              <w:rPr>
                <w:rStyle w:val="apple-converted-space"/>
                <w:color w:val="5A5A5A"/>
                <w:sz w:val="24"/>
                <w:szCs w:val="24"/>
                <w:shd w:val="clear" w:color="auto" w:fill="FFFFFF"/>
              </w:rPr>
              <w:t> </w:t>
            </w:r>
            <w:r w:rsidRPr="00425A44">
              <w:rPr>
                <w:color w:val="5A5A5A"/>
                <w:sz w:val="24"/>
                <w:szCs w:val="24"/>
              </w:rPr>
              <w:br/>
            </w:r>
            <w:r w:rsidRPr="00425A44">
              <w:rPr>
                <w:color w:val="5A5A5A"/>
                <w:sz w:val="24"/>
                <w:szCs w:val="24"/>
                <w:shd w:val="clear" w:color="auto" w:fill="FFFFFF"/>
              </w:rPr>
              <w:t>L'inserimento all'interno del nostro organico avverrà previo periodo prestabilito di affiancamento e formazione.</w:t>
            </w:r>
            <w:r w:rsidRPr="00425A44">
              <w:rPr>
                <w:rStyle w:val="apple-converted-space"/>
                <w:color w:val="5A5A5A"/>
                <w:sz w:val="24"/>
                <w:szCs w:val="24"/>
                <w:shd w:val="clear" w:color="auto" w:fill="FFFFFF"/>
              </w:rPr>
              <w:t> </w:t>
            </w:r>
            <w:r w:rsidRPr="00425A44">
              <w:rPr>
                <w:color w:val="5A5A5A"/>
                <w:sz w:val="24"/>
                <w:szCs w:val="24"/>
              </w:rPr>
              <w:br/>
            </w:r>
            <w:r w:rsidRPr="00425A44">
              <w:rPr>
                <w:color w:val="5A5A5A"/>
                <w:sz w:val="24"/>
                <w:szCs w:val="24"/>
                <w:shd w:val="clear" w:color="auto" w:fill="FFFFFF"/>
              </w:rPr>
              <w:t>Per ulteriori informazioni, visitare il nostro sito: m2gsolution.it</w:t>
            </w:r>
          </w:p>
          <w:p w:rsidR="00E8459F" w:rsidRPr="00425A44" w:rsidRDefault="00E8459F" w:rsidP="00B250BB">
            <w:pPr>
              <w:pStyle w:val="Nessunaspaziatura"/>
              <w:tabs>
                <w:tab w:val="left" w:pos="4920"/>
              </w:tabs>
              <w:rPr>
                <w:color w:val="5A5A5A"/>
                <w:sz w:val="24"/>
                <w:szCs w:val="24"/>
                <w:shd w:val="clear" w:color="auto" w:fill="FFFFFF"/>
              </w:rPr>
            </w:pPr>
            <w:r w:rsidRPr="00425A44">
              <w:rPr>
                <w:color w:val="5A5A5A"/>
                <w:sz w:val="24"/>
                <w:szCs w:val="24"/>
                <w:shd w:val="clear" w:color="auto" w:fill="FFFFFF"/>
              </w:rPr>
              <w:t>ADDETTI MONTAGGIO</w:t>
            </w:r>
          </w:p>
          <w:p w:rsidR="00E8459F" w:rsidRPr="00425A44" w:rsidRDefault="00E8459F" w:rsidP="00B250BB">
            <w:pPr>
              <w:pStyle w:val="Nessunaspaziatura"/>
              <w:tabs>
                <w:tab w:val="left" w:pos="4920"/>
              </w:tabs>
              <w:rPr>
                <w:rFonts w:cs="Tahoma"/>
                <w:color w:val="786953"/>
                <w:sz w:val="24"/>
                <w:szCs w:val="24"/>
                <w:shd w:val="clear" w:color="auto" w:fill="FFFFFF"/>
              </w:rPr>
            </w:pPr>
            <w:r w:rsidRPr="00425A44">
              <w:rPr>
                <w:color w:val="5A5A5A"/>
                <w:sz w:val="24"/>
                <w:szCs w:val="24"/>
                <w:shd w:val="clear" w:color="auto" w:fill="FFFFFF"/>
              </w:rPr>
              <w:t>Azienda che opera nella zona di Campobasso cerca addetto al montaggio di mobili 3297487401</w:t>
            </w: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rPr>
                <w:sz w:val="28"/>
                <w:szCs w:val="28"/>
              </w:rPr>
            </w:pPr>
          </w:p>
        </w:tc>
        <w:tc>
          <w:tcPr>
            <w:tcW w:w="6517" w:type="dxa"/>
          </w:tcPr>
          <w:p w:rsidR="003E4852" w:rsidRPr="00425A44" w:rsidRDefault="003E4852" w:rsidP="00B250BB">
            <w:pPr>
              <w:rPr>
                <w:rFonts w:asciiTheme="minorHAnsi" w:hAnsiTheme="minorHAnsi"/>
                <w:sz w:val="24"/>
                <w:szCs w:val="24"/>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Pr="007B668C" w:rsidRDefault="003E4852" w:rsidP="00B250BB">
            <w:pPr>
              <w:pStyle w:val="Nessunaspaziatura"/>
              <w:tabs>
                <w:tab w:val="left" w:pos="4920"/>
              </w:tabs>
              <w:jc w:val="center"/>
              <w:rPr>
                <w:rFonts w:ascii="Times New Roman" w:hAnsi="Times New Roman" w:cs="Times New Roman"/>
                <w:sz w:val="24"/>
                <w:szCs w:val="24"/>
              </w:rPr>
            </w:pPr>
          </w:p>
        </w:tc>
        <w:tc>
          <w:tcPr>
            <w:tcW w:w="6517" w:type="dxa"/>
          </w:tcPr>
          <w:p w:rsidR="003E4852" w:rsidRPr="00425A44" w:rsidRDefault="003E4852" w:rsidP="00B250BB">
            <w:pPr>
              <w:pStyle w:val="Nessunaspaziatura"/>
              <w:tabs>
                <w:tab w:val="left" w:pos="4920"/>
              </w:tabs>
              <w:jc w:val="center"/>
              <w:rPr>
                <w:rFonts w:cs="Times New Roman"/>
                <w:sz w:val="24"/>
                <w:szCs w:val="24"/>
              </w:rPr>
            </w:pPr>
            <w:r w:rsidRPr="00425A44">
              <w:rPr>
                <w:rFonts w:cs="Times New Roman"/>
                <w:sz w:val="24"/>
                <w:szCs w:val="24"/>
              </w:rPr>
              <w:t>Isernia e provincia</w:t>
            </w:r>
          </w:p>
          <w:p w:rsidR="003E4852" w:rsidRPr="00425A44" w:rsidRDefault="00E8459F" w:rsidP="00B250BB">
            <w:pPr>
              <w:rPr>
                <w:rFonts w:asciiTheme="minorHAnsi" w:hAnsiTheme="minorHAnsi"/>
                <w:sz w:val="24"/>
                <w:szCs w:val="24"/>
              </w:rPr>
            </w:pPr>
            <w:r w:rsidRPr="00425A44">
              <w:rPr>
                <w:rFonts w:asciiTheme="minorHAnsi" w:hAnsiTheme="minorHAnsi"/>
                <w:sz w:val="24"/>
                <w:szCs w:val="24"/>
              </w:rPr>
              <w:t>PROMOTORE</w:t>
            </w:r>
          </w:p>
          <w:p w:rsidR="00E8459F" w:rsidRPr="00425A44" w:rsidRDefault="00E8459F" w:rsidP="00B250BB">
            <w:pPr>
              <w:rPr>
                <w:rFonts w:asciiTheme="minorHAnsi" w:hAnsiTheme="minorHAnsi"/>
                <w:color w:val="5A5A5A"/>
                <w:sz w:val="24"/>
                <w:szCs w:val="24"/>
                <w:shd w:val="clear" w:color="auto" w:fill="FFFFFF"/>
              </w:rPr>
            </w:pPr>
            <w:r w:rsidRPr="00425A44">
              <w:rPr>
                <w:rFonts w:asciiTheme="minorHAnsi" w:hAnsiTheme="minorHAnsi"/>
                <w:color w:val="5A5A5A"/>
                <w:sz w:val="24"/>
                <w:szCs w:val="24"/>
                <w:shd w:val="clear" w:color="auto" w:fill="FFFFFF"/>
              </w:rPr>
              <w:t>ASTRO ITALIA, azienda leader nel settore del benessere e del riposo ricerca promoter da inserire nel proprio organico all'interno della postazione di lavoro situata nel centro commerciale" i melograni "di Roccaravindola.</w:t>
            </w:r>
            <w:r w:rsidRPr="00425A44">
              <w:rPr>
                <w:rStyle w:val="apple-converted-space"/>
                <w:rFonts w:asciiTheme="minorHAnsi" w:hAnsiTheme="minorHAnsi"/>
                <w:color w:val="5A5A5A"/>
                <w:sz w:val="24"/>
                <w:szCs w:val="24"/>
                <w:shd w:val="clear" w:color="auto" w:fill="FFFFFF"/>
              </w:rPr>
              <w:t> </w:t>
            </w:r>
            <w:r w:rsidRPr="00425A44">
              <w:rPr>
                <w:rFonts w:asciiTheme="minorHAnsi" w:hAnsiTheme="minorHAnsi"/>
                <w:color w:val="5A5A5A"/>
                <w:sz w:val="24"/>
                <w:szCs w:val="24"/>
              </w:rPr>
              <w:br/>
            </w:r>
            <w:r w:rsidRPr="00425A44">
              <w:rPr>
                <w:rFonts w:asciiTheme="minorHAnsi" w:hAnsiTheme="minorHAnsi"/>
                <w:color w:val="5A5A5A"/>
                <w:sz w:val="24"/>
                <w:szCs w:val="24"/>
                <w:shd w:val="clear" w:color="auto" w:fill="FFFFFF"/>
              </w:rPr>
              <w:t>Inviare curriculum all indirizzo email</w:t>
            </w:r>
            <w:r w:rsidRPr="00425A44">
              <w:rPr>
                <w:rStyle w:val="apple-converted-space"/>
                <w:rFonts w:asciiTheme="minorHAnsi" w:hAnsiTheme="minorHAnsi"/>
                <w:color w:val="5A5A5A"/>
                <w:sz w:val="24"/>
                <w:szCs w:val="24"/>
                <w:shd w:val="clear" w:color="auto" w:fill="FFFFFF"/>
              </w:rPr>
              <w:t> </w:t>
            </w:r>
            <w:r w:rsidRPr="00425A44">
              <w:rPr>
                <w:rFonts w:asciiTheme="minorHAnsi" w:hAnsiTheme="minorHAnsi"/>
                <w:color w:val="5A5A5A"/>
                <w:sz w:val="24"/>
                <w:szCs w:val="24"/>
              </w:rPr>
              <w:br/>
            </w:r>
            <w:hyperlink r:id="rId88" w:history="1">
              <w:r w:rsidRPr="00425A44">
                <w:rPr>
                  <w:rStyle w:val="Collegamentoipertestuale"/>
                  <w:rFonts w:asciiTheme="minorHAnsi" w:hAnsiTheme="minorHAnsi"/>
                  <w:sz w:val="24"/>
                  <w:szCs w:val="24"/>
                  <w:shd w:val="clear" w:color="auto" w:fill="FFFFFF"/>
                </w:rPr>
                <w:t>valentinaavicolli@gmail.com</w:t>
              </w:r>
            </w:hyperlink>
          </w:p>
          <w:p w:rsidR="00E8459F" w:rsidRPr="00425A44" w:rsidRDefault="00E8459F" w:rsidP="00B250BB">
            <w:pPr>
              <w:rPr>
                <w:rFonts w:asciiTheme="minorHAnsi" w:hAnsiTheme="minorHAnsi"/>
                <w:color w:val="5A5A5A"/>
                <w:sz w:val="24"/>
                <w:szCs w:val="24"/>
                <w:shd w:val="clear" w:color="auto" w:fill="FFFFFF"/>
              </w:rPr>
            </w:pPr>
            <w:r w:rsidRPr="00425A44">
              <w:rPr>
                <w:rFonts w:asciiTheme="minorHAnsi" w:hAnsiTheme="minorHAnsi"/>
                <w:color w:val="5A5A5A"/>
                <w:sz w:val="24"/>
                <w:szCs w:val="24"/>
                <w:shd w:val="clear" w:color="auto" w:fill="FFFFFF"/>
              </w:rPr>
              <w:t>GESTORE</w:t>
            </w:r>
          </w:p>
          <w:p w:rsidR="00E8459F" w:rsidRPr="00425A44" w:rsidRDefault="00E8459F" w:rsidP="00B250BB">
            <w:pPr>
              <w:rPr>
                <w:rFonts w:asciiTheme="minorHAnsi" w:hAnsiTheme="minorHAnsi"/>
                <w:color w:val="5A5A5A"/>
                <w:sz w:val="24"/>
                <w:szCs w:val="24"/>
                <w:shd w:val="clear" w:color="auto" w:fill="FFFFFF"/>
              </w:rPr>
            </w:pPr>
            <w:r w:rsidRPr="00425A44">
              <w:rPr>
                <w:rFonts w:asciiTheme="minorHAnsi" w:hAnsiTheme="minorHAnsi"/>
                <w:color w:val="5A5A5A"/>
                <w:sz w:val="24"/>
                <w:szCs w:val="24"/>
                <w:shd w:val="clear" w:color="auto" w:fill="FFFFFF"/>
              </w:rPr>
              <w:t>Azienda Pubblicitaria cerca VERO esperto/a in gare d'appalto pubblico. La figura si occuperà esclusivamente della compilazione e la cura delle gare, per questo si ricerca un profilo che abbia già maturato pregressa esperienza nella mansione, esclusivamente nel campo edile.</w:t>
            </w:r>
            <w:r w:rsidRPr="00425A44">
              <w:rPr>
                <w:rStyle w:val="apple-converted-space"/>
                <w:rFonts w:asciiTheme="minorHAnsi" w:hAnsiTheme="minorHAnsi"/>
                <w:color w:val="5A5A5A"/>
                <w:sz w:val="24"/>
                <w:szCs w:val="24"/>
                <w:shd w:val="clear" w:color="auto" w:fill="FFFFFF"/>
              </w:rPr>
              <w:t> </w:t>
            </w:r>
            <w:r w:rsidRPr="00425A44">
              <w:rPr>
                <w:rFonts w:asciiTheme="minorHAnsi" w:hAnsiTheme="minorHAnsi"/>
                <w:color w:val="5A5A5A"/>
                <w:sz w:val="24"/>
                <w:szCs w:val="24"/>
              </w:rPr>
              <w:br/>
            </w:r>
            <w:r w:rsidRPr="00425A44">
              <w:rPr>
                <w:rFonts w:asciiTheme="minorHAnsi" w:hAnsiTheme="minorHAnsi"/>
                <w:color w:val="5A5A5A"/>
                <w:sz w:val="24"/>
                <w:szCs w:val="24"/>
                <w:shd w:val="clear" w:color="auto" w:fill="FFFFFF"/>
              </w:rPr>
              <w:t>Mandare cv alla mail. 3404806681</w:t>
            </w:r>
          </w:p>
          <w:p w:rsidR="00E8459F" w:rsidRPr="00425A44" w:rsidRDefault="00E8459F" w:rsidP="00B250BB">
            <w:pPr>
              <w:rPr>
                <w:rFonts w:asciiTheme="minorHAnsi" w:hAnsiTheme="minorHAnsi"/>
                <w:color w:val="5A5A5A"/>
                <w:sz w:val="24"/>
                <w:szCs w:val="24"/>
                <w:shd w:val="clear" w:color="auto" w:fill="FFFFFF"/>
              </w:rPr>
            </w:pPr>
            <w:r w:rsidRPr="00425A44">
              <w:rPr>
                <w:rFonts w:asciiTheme="minorHAnsi" w:hAnsiTheme="minorHAnsi"/>
                <w:color w:val="5A5A5A"/>
                <w:sz w:val="24"/>
                <w:szCs w:val="24"/>
                <w:shd w:val="clear" w:color="auto" w:fill="FFFFFF"/>
              </w:rPr>
              <w:t>CONSULENTE IMMOBILIARE</w:t>
            </w:r>
          </w:p>
          <w:p w:rsidR="00E8459F" w:rsidRPr="00425A44" w:rsidRDefault="00E8459F" w:rsidP="00B250BB">
            <w:pPr>
              <w:rPr>
                <w:rFonts w:asciiTheme="minorHAnsi" w:hAnsiTheme="minorHAnsi"/>
                <w:color w:val="5A5A5A"/>
                <w:sz w:val="24"/>
                <w:szCs w:val="24"/>
                <w:shd w:val="clear" w:color="auto" w:fill="FFFFFF"/>
              </w:rPr>
            </w:pPr>
            <w:r w:rsidRPr="00425A44">
              <w:rPr>
                <w:rFonts w:asciiTheme="minorHAnsi" w:hAnsiTheme="minorHAnsi"/>
                <w:color w:val="5A5A5A"/>
                <w:sz w:val="24"/>
                <w:szCs w:val="24"/>
                <w:shd w:val="clear" w:color="auto" w:fill="FFFFFF"/>
              </w:rPr>
              <w:t>Bonifazi Franchising Immobiliare ricerca, per il proprio punto vendita di Castel di Sangro, giovani di età compresa tra i 20 e i 30 anni da avviare alla professione di agente immobiliare.</w:t>
            </w:r>
            <w:r w:rsidRPr="00425A44">
              <w:rPr>
                <w:rStyle w:val="apple-converted-space"/>
                <w:rFonts w:asciiTheme="minorHAnsi" w:hAnsiTheme="minorHAnsi"/>
                <w:color w:val="5A5A5A"/>
                <w:sz w:val="24"/>
                <w:szCs w:val="24"/>
                <w:shd w:val="clear" w:color="auto" w:fill="FFFFFF"/>
              </w:rPr>
              <w:t> </w:t>
            </w:r>
            <w:r w:rsidRPr="00425A44">
              <w:rPr>
                <w:rFonts w:asciiTheme="minorHAnsi" w:hAnsiTheme="minorHAnsi"/>
                <w:color w:val="5A5A5A"/>
                <w:sz w:val="24"/>
                <w:szCs w:val="24"/>
              </w:rPr>
              <w:br/>
            </w:r>
            <w:r w:rsidRPr="00425A44">
              <w:rPr>
                <w:rFonts w:asciiTheme="minorHAnsi" w:hAnsiTheme="minorHAnsi"/>
                <w:color w:val="5A5A5A"/>
                <w:sz w:val="24"/>
                <w:szCs w:val="24"/>
                <w:shd w:val="clear" w:color="auto" w:fill="FFFFFF"/>
              </w:rPr>
              <w:t>Si offrono:</w:t>
            </w:r>
            <w:r w:rsidRPr="00425A44">
              <w:rPr>
                <w:rStyle w:val="apple-converted-space"/>
                <w:rFonts w:asciiTheme="minorHAnsi" w:hAnsiTheme="minorHAnsi"/>
                <w:color w:val="5A5A5A"/>
                <w:sz w:val="24"/>
                <w:szCs w:val="24"/>
                <w:shd w:val="clear" w:color="auto" w:fill="FFFFFF"/>
              </w:rPr>
              <w:t> </w:t>
            </w:r>
            <w:r w:rsidRPr="00425A44">
              <w:rPr>
                <w:rFonts w:asciiTheme="minorHAnsi" w:hAnsiTheme="minorHAnsi"/>
                <w:color w:val="5A5A5A"/>
                <w:sz w:val="24"/>
                <w:szCs w:val="24"/>
              </w:rPr>
              <w:br/>
            </w:r>
            <w:r w:rsidRPr="00425A44">
              <w:rPr>
                <w:rFonts w:asciiTheme="minorHAnsi" w:hAnsiTheme="minorHAnsi"/>
                <w:color w:val="5A5A5A"/>
                <w:sz w:val="24"/>
                <w:szCs w:val="24"/>
                <w:shd w:val="clear" w:color="auto" w:fill="FFFFFF"/>
              </w:rPr>
              <w:t>1) Importante fisso mensile di ? 1.200,00</w:t>
            </w:r>
            <w:r w:rsidRPr="00425A44">
              <w:rPr>
                <w:rStyle w:val="apple-converted-space"/>
                <w:rFonts w:asciiTheme="minorHAnsi" w:hAnsiTheme="minorHAnsi"/>
                <w:color w:val="5A5A5A"/>
                <w:sz w:val="24"/>
                <w:szCs w:val="24"/>
                <w:shd w:val="clear" w:color="auto" w:fill="FFFFFF"/>
              </w:rPr>
              <w:t> </w:t>
            </w:r>
            <w:r w:rsidRPr="00425A44">
              <w:rPr>
                <w:rFonts w:asciiTheme="minorHAnsi" w:hAnsiTheme="minorHAnsi"/>
                <w:color w:val="5A5A5A"/>
                <w:sz w:val="24"/>
                <w:szCs w:val="24"/>
              </w:rPr>
              <w:br/>
            </w:r>
            <w:r w:rsidRPr="00425A44">
              <w:rPr>
                <w:rFonts w:asciiTheme="minorHAnsi" w:hAnsiTheme="minorHAnsi"/>
                <w:color w:val="5A5A5A"/>
                <w:sz w:val="24"/>
                <w:szCs w:val="24"/>
                <w:shd w:val="clear" w:color="auto" w:fill="FFFFFF"/>
              </w:rPr>
              <w:lastRenderedPageBreak/>
              <w:t>2) Alti compensi provvigionali</w:t>
            </w:r>
            <w:r w:rsidRPr="00425A44">
              <w:rPr>
                <w:rStyle w:val="apple-converted-space"/>
                <w:rFonts w:asciiTheme="minorHAnsi" w:hAnsiTheme="minorHAnsi"/>
                <w:color w:val="5A5A5A"/>
                <w:sz w:val="24"/>
                <w:szCs w:val="24"/>
                <w:shd w:val="clear" w:color="auto" w:fill="FFFFFF"/>
              </w:rPr>
              <w:t> </w:t>
            </w:r>
            <w:r w:rsidRPr="00425A44">
              <w:rPr>
                <w:rFonts w:asciiTheme="minorHAnsi" w:hAnsiTheme="minorHAnsi"/>
                <w:color w:val="5A5A5A"/>
                <w:sz w:val="24"/>
                <w:szCs w:val="24"/>
              </w:rPr>
              <w:br/>
            </w:r>
            <w:r w:rsidRPr="00425A44">
              <w:rPr>
                <w:rFonts w:asciiTheme="minorHAnsi" w:hAnsiTheme="minorHAnsi"/>
                <w:color w:val="5A5A5A"/>
                <w:sz w:val="24"/>
                <w:szCs w:val="24"/>
                <w:shd w:val="clear" w:color="auto" w:fill="FFFFFF"/>
              </w:rPr>
              <w:t>3) Premi di produzione</w:t>
            </w:r>
            <w:r w:rsidRPr="00425A44">
              <w:rPr>
                <w:rStyle w:val="apple-converted-space"/>
                <w:rFonts w:asciiTheme="minorHAnsi" w:hAnsiTheme="minorHAnsi"/>
                <w:color w:val="5A5A5A"/>
                <w:sz w:val="24"/>
                <w:szCs w:val="24"/>
                <w:shd w:val="clear" w:color="auto" w:fill="FFFFFF"/>
              </w:rPr>
              <w:t> </w:t>
            </w:r>
            <w:r w:rsidRPr="00425A44">
              <w:rPr>
                <w:rFonts w:asciiTheme="minorHAnsi" w:hAnsiTheme="minorHAnsi"/>
                <w:color w:val="5A5A5A"/>
                <w:sz w:val="24"/>
                <w:szCs w:val="24"/>
              </w:rPr>
              <w:br/>
            </w:r>
            <w:r w:rsidRPr="00425A44">
              <w:rPr>
                <w:rFonts w:asciiTheme="minorHAnsi" w:hAnsiTheme="minorHAnsi"/>
                <w:color w:val="5A5A5A"/>
                <w:sz w:val="24"/>
                <w:szCs w:val="24"/>
                <w:shd w:val="clear" w:color="auto" w:fill="FFFFFF"/>
              </w:rPr>
              <w:t>4) Corsi di formazione gratuiti;</w:t>
            </w:r>
            <w:r w:rsidRPr="00425A44">
              <w:rPr>
                <w:rStyle w:val="apple-converted-space"/>
                <w:rFonts w:asciiTheme="minorHAnsi" w:hAnsiTheme="minorHAnsi"/>
                <w:color w:val="5A5A5A"/>
                <w:sz w:val="24"/>
                <w:szCs w:val="24"/>
                <w:shd w:val="clear" w:color="auto" w:fill="FFFFFF"/>
              </w:rPr>
              <w:t> </w:t>
            </w:r>
            <w:r w:rsidRPr="00425A44">
              <w:rPr>
                <w:rFonts w:asciiTheme="minorHAnsi" w:hAnsiTheme="minorHAnsi"/>
                <w:color w:val="5A5A5A"/>
                <w:sz w:val="24"/>
                <w:szCs w:val="24"/>
              </w:rPr>
              <w:br/>
            </w:r>
            <w:r w:rsidRPr="00425A44">
              <w:rPr>
                <w:rFonts w:asciiTheme="minorHAnsi" w:hAnsiTheme="minorHAnsi"/>
                <w:color w:val="5A5A5A"/>
                <w:sz w:val="24"/>
                <w:szCs w:val="24"/>
                <w:shd w:val="clear" w:color="auto" w:fill="FFFFFF"/>
              </w:rPr>
              <w:t>5) Affiancamento con area manager</w:t>
            </w:r>
            <w:r w:rsidRPr="00425A44">
              <w:rPr>
                <w:rStyle w:val="apple-converted-space"/>
                <w:rFonts w:asciiTheme="minorHAnsi" w:hAnsiTheme="minorHAnsi"/>
                <w:color w:val="5A5A5A"/>
                <w:sz w:val="24"/>
                <w:szCs w:val="24"/>
                <w:shd w:val="clear" w:color="auto" w:fill="FFFFFF"/>
              </w:rPr>
              <w:t> </w:t>
            </w:r>
            <w:r w:rsidRPr="00425A44">
              <w:rPr>
                <w:rFonts w:asciiTheme="minorHAnsi" w:hAnsiTheme="minorHAnsi"/>
                <w:color w:val="5A5A5A"/>
                <w:sz w:val="24"/>
                <w:szCs w:val="24"/>
              </w:rPr>
              <w:br/>
            </w:r>
            <w:r w:rsidRPr="00425A44">
              <w:rPr>
                <w:rFonts w:asciiTheme="minorHAnsi" w:hAnsiTheme="minorHAnsi"/>
                <w:color w:val="5A5A5A"/>
                <w:sz w:val="24"/>
                <w:szCs w:val="24"/>
                <w:shd w:val="clear" w:color="auto" w:fill="FFFFFF"/>
              </w:rPr>
              <w:t>6) Opportunità di crescita professionale e possibilità di carriera</w:t>
            </w:r>
            <w:r w:rsidRPr="00425A44">
              <w:rPr>
                <w:rStyle w:val="apple-converted-space"/>
                <w:rFonts w:asciiTheme="minorHAnsi" w:hAnsiTheme="minorHAnsi"/>
                <w:color w:val="5A5A5A"/>
                <w:sz w:val="24"/>
                <w:szCs w:val="24"/>
                <w:shd w:val="clear" w:color="auto" w:fill="FFFFFF"/>
              </w:rPr>
              <w:t> </w:t>
            </w:r>
            <w:r w:rsidRPr="00425A44">
              <w:rPr>
                <w:rFonts w:asciiTheme="minorHAnsi" w:hAnsiTheme="minorHAnsi"/>
                <w:color w:val="5A5A5A"/>
                <w:sz w:val="24"/>
                <w:szCs w:val="24"/>
              </w:rPr>
              <w:br/>
            </w:r>
            <w:r w:rsidRPr="00425A44">
              <w:rPr>
                <w:rFonts w:asciiTheme="minorHAnsi" w:hAnsiTheme="minorHAnsi"/>
                <w:color w:val="5A5A5A"/>
                <w:sz w:val="24"/>
                <w:szCs w:val="24"/>
                <w:shd w:val="clear" w:color="auto" w:fill="FFFFFF"/>
              </w:rPr>
              <w:t>Si richiedono: impegno full time, elevati rapporti interpersonali, buone capacità comunicative e relazionali, carattere estroverso e molto determinato.</w:t>
            </w:r>
            <w:r w:rsidRPr="00425A44">
              <w:rPr>
                <w:rStyle w:val="apple-converted-space"/>
                <w:rFonts w:asciiTheme="minorHAnsi" w:hAnsiTheme="minorHAnsi"/>
                <w:color w:val="5A5A5A"/>
                <w:sz w:val="24"/>
                <w:szCs w:val="24"/>
                <w:shd w:val="clear" w:color="auto" w:fill="FFFFFF"/>
              </w:rPr>
              <w:t> </w:t>
            </w:r>
            <w:r w:rsidRPr="00425A44">
              <w:rPr>
                <w:rFonts w:asciiTheme="minorHAnsi" w:hAnsiTheme="minorHAnsi"/>
                <w:color w:val="5A5A5A"/>
                <w:sz w:val="24"/>
                <w:szCs w:val="24"/>
              </w:rPr>
              <w:br/>
            </w:r>
            <w:r w:rsidRPr="00425A44">
              <w:rPr>
                <w:rFonts w:asciiTheme="minorHAnsi" w:hAnsiTheme="minorHAnsi"/>
                <w:color w:val="5A5A5A"/>
                <w:sz w:val="24"/>
                <w:szCs w:val="24"/>
                <w:shd w:val="clear" w:color="auto" w:fill="FFFFFF"/>
              </w:rPr>
              <w:t>Saranno valutati esclusivamente CV completi di foto e candidati automuniti.</w:t>
            </w:r>
            <w:r w:rsidRPr="00425A44">
              <w:rPr>
                <w:rStyle w:val="apple-converted-space"/>
                <w:rFonts w:asciiTheme="minorHAnsi" w:hAnsiTheme="minorHAnsi"/>
                <w:color w:val="5A5A5A"/>
                <w:sz w:val="24"/>
                <w:szCs w:val="24"/>
                <w:shd w:val="clear" w:color="auto" w:fill="FFFFFF"/>
              </w:rPr>
              <w:t> </w:t>
            </w:r>
            <w:r w:rsidRPr="00425A44">
              <w:rPr>
                <w:rFonts w:asciiTheme="minorHAnsi" w:hAnsiTheme="minorHAnsi"/>
                <w:color w:val="5A5A5A"/>
                <w:sz w:val="24"/>
                <w:szCs w:val="24"/>
              </w:rPr>
              <w:br/>
            </w:r>
            <w:r w:rsidRPr="00425A44">
              <w:rPr>
                <w:rFonts w:asciiTheme="minorHAnsi" w:hAnsiTheme="minorHAnsi"/>
                <w:color w:val="5A5A5A"/>
                <w:sz w:val="24"/>
                <w:szCs w:val="24"/>
                <w:shd w:val="clear" w:color="auto" w:fill="FFFFFF"/>
              </w:rPr>
              <w:t xml:space="preserve">Inviare curriculum al seguente indirizzo mail </w:t>
            </w:r>
            <w:hyperlink r:id="rId89" w:history="1">
              <w:r w:rsidRPr="00425A44">
                <w:rPr>
                  <w:rStyle w:val="Collegamentoipertestuale"/>
                  <w:rFonts w:asciiTheme="minorHAnsi" w:hAnsiTheme="minorHAnsi"/>
                  <w:sz w:val="24"/>
                  <w:szCs w:val="24"/>
                  <w:shd w:val="clear" w:color="auto" w:fill="FFFFFF"/>
                </w:rPr>
                <w:t>casteldisangro@bonifazi.it</w:t>
              </w:r>
            </w:hyperlink>
          </w:p>
          <w:p w:rsidR="00E8459F" w:rsidRPr="00425A44" w:rsidRDefault="00E8459F" w:rsidP="00B250BB">
            <w:pPr>
              <w:rPr>
                <w:rFonts w:asciiTheme="minorHAnsi" w:hAnsiTheme="minorHAnsi"/>
                <w:color w:val="5A5A5A"/>
                <w:sz w:val="24"/>
                <w:szCs w:val="24"/>
                <w:shd w:val="clear" w:color="auto" w:fill="FFFFFF"/>
              </w:rPr>
            </w:pPr>
            <w:r w:rsidRPr="00425A44">
              <w:rPr>
                <w:rFonts w:asciiTheme="minorHAnsi" w:hAnsiTheme="minorHAnsi"/>
                <w:color w:val="5A5A5A"/>
                <w:sz w:val="24"/>
                <w:szCs w:val="24"/>
                <w:shd w:val="clear" w:color="auto" w:fill="FFFFFF"/>
              </w:rPr>
              <w:t>COLLABORATORE ASSICURATIVO</w:t>
            </w:r>
          </w:p>
          <w:p w:rsidR="00E8459F" w:rsidRPr="00425A44" w:rsidRDefault="00E8459F" w:rsidP="00B250BB">
            <w:pPr>
              <w:rPr>
                <w:rFonts w:asciiTheme="minorHAnsi" w:hAnsiTheme="minorHAnsi"/>
                <w:color w:val="5A5A5A"/>
                <w:sz w:val="24"/>
                <w:szCs w:val="24"/>
                <w:shd w:val="clear" w:color="auto" w:fill="FFFFFF"/>
              </w:rPr>
            </w:pPr>
            <w:r w:rsidRPr="00425A44">
              <w:rPr>
                <w:rFonts w:asciiTheme="minorHAnsi" w:hAnsiTheme="minorHAnsi"/>
                <w:color w:val="5A5A5A"/>
                <w:sz w:val="24"/>
                <w:szCs w:val="24"/>
                <w:shd w:val="clear" w:color="auto" w:fill="FFFFFF"/>
              </w:rPr>
              <w:t>Assicurazioni sas.</w:t>
            </w:r>
            <w:r w:rsidRPr="00425A44">
              <w:rPr>
                <w:rStyle w:val="apple-converted-space"/>
                <w:rFonts w:asciiTheme="minorHAnsi" w:hAnsiTheme="minorHAnsi"/>
                <w:color w:val="5A5A5A"/>
                <w:sz w:val="24"/>
                <w:szCs w:val="24"/>
                <w:shd w:val="clear" w:color="auto" w:fill="FFFFFF"/>
              </w:rPr>
              <w:t> </w:t>
            </w:r>
            <w:r w:rsidRPr="00425A44">
              <w:rPr>
                <w:rFonts w:asciiTheme="minorHAnsi" w:hAnsiTheme="minorHAnsi"/>
                <w:color w:val="5A5A5A"/>
                <w:sz w:val="24"/>
                <w:szCs w:val="24"/>
              </w:rPr>
              <w:br/>
            </w:r>
            <w:r w:rsidRPr="00425A44">
              <w:rPr>
                <w:rFonts w:asciiTheme="minorHAnsi" w:hAnsiTheme="minorHAnsi"/>
                <w:color w:val="5A5A5A"/>
                <w:sz w:val="24"/>
                <w:szCs w:val="24"/>
                <w:shd w:val="clear" w:color="auto" w:fill="FFFFFF"/>
              </w:rPr>
              <w:t>Primaria ag. assicurativa di Isernia, ricerca n' 3 intermediari assicurativi con consolidata esperienza nella consulenza e sottoscrizione di prodotti assicurativi/finanziari.</w:t>
            </w:r>
            <w:r w:rsidRPr="00425A44">
              <w:rPr>
                <w:rStyle w:val="apple-converted-space"/>
                <w:rFonts w:asciiTheme="minorHAnsi" w:hAnsiTheme="minorHAnsi"/>
                <w:color w:val="5A5A5A"/>
                <w:sz w:val="24"/>
                <w:szCs w:val="24"/>
                <w:shd w:val="clear" w:color="auto" w:fill="FFFFFF"/>
              </w:rPr>
              <w:t> </w:t>
            </w:r>
            <w:r w:rsidRPr="00425A44">
              <w:rPr>
                <w:rFonts w:asciiTheme="minorHAnsi" w:hAnsiTheme="minorHAnsi"/>
                <w:color w:val="5A5A5A"/>
                <w:sz w:val="24"/>
                <w:szCs w:val="24"/>
              </w:rPr>
              <w:br/>
            </w:r>
            <w:r w:rsidRPr="00425A44">
              <w:rPr>
                <w:rFonts w:asciiTheme="minorHAnsi" w:hAnsiTheme="minorHAnsi"/>
                <w:color w:val="5A5A5A"/>
                <w:sz w:val="24"/>
                <w:szCs w:val="24"/>
                <w:shd w:val="clear" w:color="auto" w:fill="FFFFFF"/>
              </w:rPr>
              <w:t>Ci si rivolge in particolare a professionisti esperti iscritti alla sezione "E" del RUI e già in possesso di vasta clientela.</w:t>
            </w:r>
            <w:r w:rsidRPr="00425A44">
              <w:rPr>
                <w:rStyle w:val="apple-converted-space"/>
                <w:rFonts w:asciiTheme="minorHAnsi" w:hAnsiTheme="minorHAnsi"/>
                <w:color w:val="5A5A5A"/>
                <w:sz w:val="24"/>
                <w:szCs w:val="24"/>
                <w:shd w:val="clear" w:color="auto" w:fill="FFFFFF"/>
              </w:rPr>
              <w:t> </w:t>
            </w:r>
            <w:r w:rsidRPr="00425A44">
              <w:rPr>
                <w:rFonts w:asciiTheme="minorHAnsi" w:hAnsiTheme="minorHAnsi"/>
                <w:color w:val="5A5A5A"/>
                <w:sz w:val="24"/>
                <w:szCs w:val="24"/>
              </w:rPr>
              <w:br/>
            </w:r>
            <w:r w:rsidRPr="00425A44">
              <w:rPr>
                <w:rFonts w:asciiTheme="minorHAnsi" w:hAnsiTheme="minorHAnsi"/>
                <w:color w:val="5A5A5A"/>
                <w:sz w:val="24"/>
                <w:szCs w:val="24"/>
                <w:shd w:val="clear" w:color="auto" w:fill="FFFFFF"/>
              </w:rPr>
              <w:t>Si offrono interessanti prospettive di crescita, formazione tecnica costante e sistema provvigionale ai più alti livelli di mercato per il settore di riferimento.</w:t>
            </w:r>
            <w:r w:rsidRPr="00425A44">
              <w:rPr>
                <w:rStyle w:val="apple-converted-space"/>
                <w:rFonts w:asciiTheme="minorHAnsi" w:hAnsiTheme="minorHAnsi"/>
                <w:color w:val="5A5A5A"/>
                <w:sz w:val="24"/>
                <w:szCs w:val="24"/>
                <w:shd w:val="clear" w:color="auto" w:fill="FFFFFF"/>
              </w:rPr>
              <w:t> </w:t>
            </w:r>
            <w:r w:rsidRPr="00425A44">
              <w:rPr>
                <w:rFonts w:asciiTheme="minorHAnsi" w:hAnsiTheme="minorHAnsi"/>
                <w:color w:val="5A5A5A"/>
                <w:sz w:val="24"/>
                <w:szCs w:val="24"/>
                <w:shd w:val="clear" w:color="auto" w:fill="FFFFFF"/>
              </w:rPr>
              <w:t>3922246202</w:t>
            </w:r>
            <w:r w:rsidRPr="00425A44">
              <w:rPr>
                <w:rFonts w:asciiTheme="minorHAnsi" w:hAnsiTheme="minorHAnsi"/>
                <w:color w:val="5A5A5A"/>
                <w:sz w:val="24"/>
                <w:szCs w:val="24"/>
              </w:rPr>
              <w:br/>
            </w:r>
            <w:r w:rsidRPr="00425A44">
              <w:rPr>
                <w:rFonts w:asciiTheme="minorHAnsi" w:hAnsiTheme="minorHAnsi"/>
                <w:color w:val="5A5A5A"/>
                <w:sz w:val="24"/>
                <w:szCs w:val="24"/>
                <w:shd w:val="clear" w:color="auto" w:fill="FFFFFF"/>
              </w:rPr>
              <w:t xml:space="preserve">Zona di lavoro: Molise. </w:t>
            </w:r>
          </w:p>
          <w:p w:rsidR="00E8459F" w:rsidRPr="00425A44" w:rsidRDefault="00E8459F" w:rsidP="00B250BB">
            <w:pPr>
              <w:rPr>
                <w:rFonts w:asciiTheme="minorHAnsi" w:hAnsiTheme="minorHAnsi"/>
                <w:color w:val="5A5A5A"/>
                <w:sz w:val="24"/>
                <w:szCs w:val="24"/>
                <w:shd w:val="clear" w:color="auto" w:fill="FFFFFF"/>
              </w:rPr>
            </w:pPr>
            <w:r w:rsidRPr="00425A44">
              <w:rPr>
                <w:rFonts w:asciiTheme="minorHAnsi" w:hAnsiTheme="minorHAnsi"/>
                <w:color w:val="5A5A5A"/>
                <w:sz w:val="24"/>
                <w:szCs w:val="24"/>
                <w:shd w:val="clear" w:color="auto" w:fill="FFFFFF"/>
              </w:rPr>
              <w:t>COMMESSA</w:t>
            </w:r>
          </w:p>
          <w:p w:rsidR="00E8459F" w:rsidRPr="00425A44" w:rsidRDefault="00E8459F" w:rsidP="00B250BB">
            <w:pPr>
              <w:rPr>
                <w:rFonts w:asciiTheme="minorHAnsi" w:hAnsiTheme="minorHAnsi"/>
                <w:color w:val="5A5A5A"/>
                <w:sz w:val="24"/>
                <w:szCs w:val="24"/>
                <w:shd w:val="clear" w:color="auto" w:fill="FFFFFF"/>
              </w:rPr>
            </w:pPr>
            <w:r w:rsidRPr="00425A44">
              <w:rPr>
                <w:rFonts w:asciiTheme="minorHAnsi" w:hAnsiTheme="minorHAnsi"/>
                <w:color w:val="5A5A5A"/>
                <w:sz w:val="24"/>
                <w:szCs w:val="24"/>
                <w:shd w:val="clear" w:color="auto" w:fill="FFFFFF"/>
              </w:rPr>
              <w:t>Azienda leader del settore abbigliamento con diversi punti vendita in Molise è alla ricerca di commessa/o per tirocinio formativo.</w:t>
            </w:r>
            <w:r w:rsidRPr="00425A44">
              <w:rPr>
                <w:rStyle w:val="apple-converted-space"/>
                <w:rFonts w:asciiTheme="minorHAnsi" w:hAnsiTheme="minorHAnsi"/>
                <w:color w:val="5A5A5A"/>
                <w:sz w:val="24"/>
                <w:szCs w:val="24"/>
                <w:shd w:val="clear" w:color="auto" w:fill="FFFFFF"/>
              </w:rPr>
              <w:t> </w:t>
            </w:r>
            <w:r w:rsidRPr="00425A44">
              <w:rPr>
                <w:rFonts w:asciiTheme="minorHAnsi" w:hAnsiTheme="minorHAnsi"/>
                <w:color w:val="5A5A5A"/>
                <w:sz w:val="24"/>
                <w:szCs w:val="24"/>
              </w:rPr>
              <w:br/>
            </w:r>
            <w:r w:rsidRPr="00425A44">
              <w:rPr>
                <w:rFonts w:asciiTheme="minorHAnsi" w:hAnsiTheme="minorHAnsi"/>
                <w:color w:val="5A5A5A"/>
                <w:sz w:val="24"/>
                <w:szCs w:val="24"/>
                <w:shd w:val="clear" w:color="auto" w:fill="FFFFFF"/>
              </w:rPr>
              <w:t xml:space="preserve">Inviare il proprio curriculum vitae a </w:t>
            </w:r>
            <w:hyperlink r:id="rId90" w:history="1">
              <w:r w:rsidRPr="00425A44">
                <w:rPr>
                  <w:rStyle w:val="Collegamentoipertestuale"/>
                  <w:rFonts w:asciiTheme="minorHAnsi" w:hAnsiTheme="minorHAnsi"/>
                  <w:sz w:val="24"/>
                  <w:szCs w:val="24"/>
                  <w:shd w:val="clear" w:color="auto" w:fill="FFFFFF"/>
                </w:rPr>
                <w:t>sisterssrlr@gmail.com</w:t>
              </w:r>
            </w:hyperlink>
          </w:p>
          <w:p w:rsidR="00E8459F" w:rsidRPr="00425A44" w:rsidRDefault="00E8459F" w:rsidP="00B250BB">
            <w:pPr>
              <w:rPr>
                <w:rFonts w:asciiTheme="minorHAnsi" w:hAnsiTheme="minorHAnsi"/>
                <w:color w:val="5A5A5A"/>
                <w:sz w:val="24"/>
                <w:szCs w:val="24"/>
                <w:shd w:val="clear" w:color="auto" w:fill="FFFFFF"/>
              </w:rPr>
            </w:pPr>
            <w:r w:rsidRPr="00425A44">
              <w:rPr>
                <w:rFonts w:asciiTheme="minorHAnsi" w:hAnsiTheme="minorHAnsi"/>
                <w:color w:val="5A5A5A"/>
                <w:sz w:val="24"/>
                <w:szCs w:val="24"/>
                <w:shd w:val="clear" w:color="auto" w:fill="FFFFFF"/>
              </w:rPr>
              <w:t>CONSULENTE IMMOBILIARE</w:t>
            </w:r>
          </w:p>
          <w:p w:rsidR="00E8459F" w:rsidRPr="00425A44" w:rsidRDefault="00E8459F" w:rsidP="00B250BB">
            <w:pPr>
              <w:rPr>
                <w:rFonts w:asciiTheme="minorHAnsi" w:hAnsiTheme="minorHAnsi"/>
                <w:color w:val="5A5A5A"/>
                <w:sz w:val="24"/>
                <w:szCs w:val="24"/>
                <w:shd w:val="clear" w:color="auto" w:fill="FFFFFF"/>
              </w:rPr>
            </w:pPr>
            <w:r w:rsidRPr="00425A44">
              <w:rPr>
                <w:rFonts w:asciiTheme="minorHAnsi" w:hAnsiTheme="minorHAnsi"/>
                <w:color w:val="5A5A5A"/>
                <w:sz w:val="24"/>
                <w:szCs w:val="24"/>
                <w:shd w:val="clear" w:color="auto" w:fill="FFFFFF"/>
              </w:rPr>
              <w:t>Agenzia Immobiliare in Franchising a livello Nazionale in forte espansione, ricerca per il proprio punto vendita di Isernia consulenti immobiliari anche senza esperienza;</w:t>
            </w:r>
            <w:r w:rsidRPr="00425A44">
              <w:rPr>
                <w:rStyle w:val="apple-converted-space"/>
                <w:rFonts w:asciiTheme="minorHAnsi" w:hAnsiTheme="minorHAnsi"/>
                <w:color w:val="5A5A5A"/>
                <w:sz w:val="24"/>
                <w:szCs w:val="24"/>
                <w:shd w:val="clear" w:color="auto" w:fill="FFFFFF"/>
              </w:rPr>
              <w:t> </w:t>
            </w:r>
            <w:r w:rsidRPr="00425A44">
              <w:rPr>
                <w:rFonts w:asciiTheme="minorHAnsi" w:hAnsiTheme="minorHAnsi"/>
                <w:color w:val="5A5A5A"/>
                <w:sz w:val="24"/>
                <w:szCs w:val="24"/>
              </w:rPr>
              <w:br/>
            </w:r>
            <w:r w:rsidRPr="00425A44">
              <w:rPr>
                <w:rFonts w:asciiTheme="minorHAnsi" w:hAnsiTheme="minorHAnsi"/>
                <w:color w:val="5A5A5A"/>
                <w:sz w:val="24"/>
                <w:szCs w:val="24"/>
                <w:shd w:val="clear" w:color="auto" w:fill="FFFFFF"/>
              </w:rPr>
              <w:t>Si Offre:</w:t>
            </w:r>
            <w:r w:rsidRPr="00425A44">
              <w:rPr>
                <w:rStyle w:val="apple-converted-space"/>
                <w:rFonts w:asciiTheme="minorHAnsi" w:hAnsiTheme="minorHAnsi"/>
                <w:color w:val="5A5A5A"/>
                <w:sz w:val="24"/>
                <w:szCs w:val="24"/>
                <w:shd w:val="clear" w:color="auto" w:fill="FFFFFF"/>
              </w:rPr>
              <w:t> </w:t>
            </w:r>
            <w:r w:rsidRPr="00425A44">
              <w:rPr>
                <w:rFonts w:asciiTheme="minorHAnsi" w:hAnsiTheme="minorHAnsi"/>
                <w:color w:val="5A5A5A"/>
                <w:sz w:val="24"/>
                <w:szCs w:val="24"/>
              </w:rPr>
              <w:br/>
            </w:r>
            <w:r w:rsidRPr="00425A44">
              <w:rPr>
                <w:rFonts w:asciiTheme="minorHAnsi" w:hAnsiTheme="minorHAnsi"/>
                <w:color w:val="5A5A5A"/>
                <w:sz w:val="24"/>
                <w:szCs w:val="24"/>
                <w:shd w:val="clear" w:color="auto" w:fill="FFFFFF"/>
              </w:rPr>
              <w:t>1) Fisso mensile garantito ;</w:t>
            </w:r>
            <w:r w:rsidRPr="00425A44">
              <w:rPr>
                <w:rStyle w:val="apple-converted-space"/>
                <w:rFonts w:asciiTheme="minorHAnsi" w:hAnsiTheme="minorHAnsi"/>
                <w:color w:val="5A5A5A"/>
                <w:sz w:val="24"/>
                <w:szCs w:val="24"/>
                <w:shd w:val="clear" w:color="auto" w:fill="FFFFFF"/>
              </w:rPr>
              <w:t> </w:t>
            </w:r>
            <w:r w:rsidRPr="00425A44">
              <w:rPr>
                <w:rFonts w:asciiTheme="minorHAnsi" w:hAnsiTheme="minorHAnsi"/>
                <w:color w:val="5A5A5A"/>
                <w:sz w:val="24"/>
                <w:szCs w:val="24"/>
              </w:rPr>
              <w:br/>
            </w:r>
            <w:r w:rsidRPr="00425A44">
              <w:rPr>
                <w:rFonts w:asciiTheme="minorHAnsi" w:hAnsiTheme="minorHAnsi"/>
                <w:color w:val="5A5A5A"/>
                <w:sz w:val="24"/>
                <w:szCs w:val="24"/>
                <w:shd w:val="clear" w:color="auto" w:fill="FFFFFF"/>
              </w:rPr>
              <w:t>2) Alti compensi provvigionali;</w:t>
            </w:r>
            <w:r w:rsidRPr="00425A44">
              <w:rPr>
                <w:rStyle w:val="apple-converted-space"/>
                <w:rFonts w:asciiTheme="minorHAnsi" w:hAnsiTheme="minorHAnsi"/>
                <w:color w:val="5A5A5A"/>
                <w:sz w:val="24"/>
                <w:szCs w:val="24"/>
                <w:shd w:val="clear" w:color="auto" w:fill="FFFFFF"/>
              </w:rPr>
              <w:t> </w:t>
            </w:r>
            <w:r w:rsidRPr="00425A44">
              <w:rPr>
                <w:rFonts w:asciiTheme="minorHAnsi" w:hAnsiTheme="minorHAnsi"/>
                <w:color w:val="5A5A5A"/>
                <w:sz w:val="24"/>
                <w:szCs w:val="24"/>
              </w:rPr>
              <w:br/>
            </w:r>
            <w:r w:rsidRPr="00425A44">
              <w:rPr>
                <w:rFonts w:asciiTheme="minorHAnsi" w:hAnsiTheme="minorHAnsi"/>
                <w:color w:val="5A5A5A"/>
                <w:sz w:val="24"/>
                <w:szCs w:val="24"/>
                <w:shd w:val="clear" w:color="auto" w:fill="FFFFFF"/>
              </w:rPr>
              <w:t>3) Premi di produzione;</w:t>
            </w:r>
            <w:r w:rsidRPr="00425A44">
              <w:rPr>
                <w:rStyle w:val="apple-converted-space"/>
                <w:rFonts w:asciiTheme="minorHAnsi" w:hAnsiTheme="minorHAnsi"/>
                <w:color w:val="5A5A5A"/>
                <w:sz w:val="24"/>
                <w:szCs w:val="24"/>
                <w:shd w:val="clear" w:color="auto" w:fill="FFFFFF"/>
              </w:rPr>
              <w:t> </w:t>
            </w:r>
            <w:r w:rsidRPr="00425A44">
              <w:rPr>
                <w:rFonts w:asciiTheme="minorHAnsi" w:hAnsiTheme="minorHAnsi"/>
                <w:color w:val="5A5A5A"/>
                <w:sz w:val="24"/>
                <w:szCs w:val="24"/>
              </w:rPr>
              <w:br/>
            </w:r>
            <w:r w:rsidRPr="00425A44">
              <w:rPr>
                <w:rFonts w:asciiTheme="minorHAnsi" w:hAnsiTheme="minorHAnsi"/>
                <w:color w:val="5A5A5A"/>
                <w:sz w:val="24"/>
                <w:szCs w:val="24"/>
                <w:shd w:val="clear" w:color="auto" w:fill="FFFFFF"/>
              </w:rPr>
              <w:t>4) Corsi di formazione;</w:t>
            </w:r>
            <w:r w:rsidRPr="00425A44">
              <w:rPr>
                <w:rStyle w:val="apple-converted-space"/>
                <w:rFonts w:asciiTheme="minorHAnsi" w:hAnsiTheme="minorHAnsi"/>
                <w:color w:val="5A5A5A"/>
                <w:sz w:val="24"/>
                <w:szCs w:val="24"/>
                <w:shd w:val="clear" w:color="auto" w:fill="FFFFFF"/>
              </w:rPr>
              <w:t> </w:t>
            </w:r>
            <w:r w:rsidRPr="00425A44">
              <w:rPr>
                <w:rFonts w:asciiTheme="minorHAnsi" w:hAnsiTheme="minorHAnsi"/>
                <w:color w:val="5A5A5A"/>
                <w:sz w:val="24"/>
                <w:szCs w:val="24"/>
              </w:rPr>
              <w:br/>
            </w:r>
            <w:r w:rsidRPr="00425A44">
              <w:rPr>
                <w:rFonts w:asciiTheme="minorHAnsi" w:hAnsiTheme="minorHAnsi"/>
                <w:color w:val="5A5A5A"/>
                <w:sz w:val="24"/>
                <w:szCs w:val="24"/>
                <w:shd w:val="clear" w:color="auto" w:fill="FFFFFF"/>
              </w:rPr>
              <w:t>5) Affiancamento con Area Manager;</w:t>
            </w:r>
            <w:r w:rsidRPr="00425A44">
              <w:rPr>
                <w:rStyle w:val="apple-converted-space"/>
                <w:rFonts w:asciiTheme="minorHAnsi" w:hAnsiTheme="minorHAnsi"/>
                <w:color w:val="5A5A5A"/>
                <w:sz w:val="24"/>
                <w:szCs w:val="24"/>
                <w:shd w:val="clear" w:color="auto" w:fill="FFFFFF"/>
              </w:rPr>
              <w:t> </w:t>
            </w:r>
            <w:r w:rsidRPr="00425A44">
              <w:rPr>
                <w:rFonts w:asciiTheme="minorHAnsi" w:hAnsiTheme="minorHAnsi"/>
                <w:color w:val="5A5A5A"/>
                <w:sz w:val="24"/>
                <w:szCs w:val="24"/>
              </w:rPr>
              <w:br/>
            </w:r>
            <w:r w:rsidRPr="00425A44">
              <w:rPr>
                <w:rFonts w:asciiTheme="minorHAnsi" w:hAnsiTheme="minorHAnsi"/>
                <w:color w:val="5A5A5A"/>
                <w:sz w:val="24"/>
                <w:szCs w:val="24"/>
                <w:shd w:val="clear" w:color="auto" w:fill="FFFFFF"/>
              </w:rPr>
              <w:t>6) Opportunità di crescita economica e possibilità di carriera;</w:t>
            </w:r>
            <w:r w:rsidRPr="00425A44">
              <w:rPr>
                <w:rStyle w:val="apple-converted-space"/>
                <w:rFonts w:asciiTheme="minorHAnsi" w:hAnsiTheme="minorHAnsi"/>
                <w:color w:val="5A5A5A"/>
                <w:sz w:val="24"/>
                <w:szCs w:val="24"/>
                <w:shd w:val="clear" w:color="auto" w:fill="FFFFFF"/>
              </w:rPr>
              <w:t> </w:t>
            </w:r>
            <w:r w:rsidRPr="00425A44">
              <w:rPr>
                <w:rFonts w:asciiTheme="minorHAnsi" w:hAnsiTheme="minorHAnsi"/>
                <w:color w:val="5A5A5A"/>
                <w:sz w:val="24"/>
                <w:szCs w:val="24"/>
              </w:rPr>
              <w:br/>
            </w:r>
            <w:r w:rsidRPr="00425A44">
              <w:rPr>
                <w:rFonts w:asciiTheme="minorHAnsi" w:hAnsiTheme="minorHAnsi"/>
                <w:color w:val="5A5A5A"/>
                <w:sz w:val="24"/>
                <w:szCs w:val="24"/>
                <w:shd w:val="clear" w:color="auto" w:fill="FFFFFF"/>
              </w:rPr>
              <w:t>Si richiede impegno full time, carattere estroverso, buone capacità comunicative ed auto muniti.</w:t>
            </w:r>
            <w:r w:rsidRPr="00425A44">
              <w:rPr>
                <w:rStyle w:val="apple-converted-space"/>
                <w:rFonts w:asciiTheme="minorHAnsi" w:hAnsiTheme="minorHAnsi"/>
                <w:color w:val="5A5A5A"/>
                <w:sz w:val="24"/>
                <w:szCs w:val="24"/>
                <w:shd w:val="clear" w:color="auto" w:fill="FFFFFF"/>
              </w:rPr>
              <w:t> </w:t>
            </w:r>
            <w:r w:rsidRPr="00425A44">
              <w:rPr>
                <w:rFonts w:asciiTheme="minorHAnsi" w:hAnsiTheme="minorHAnsi"/>
                <w:color w:val="5A5A5A"/>
                <w:sz w:val="24"/>
                <w:szCs w:val="24"/>
              </w:rPr>
              <w:br/>
            </w:r>
            <w:r w:rsidRPr="00425A44">
              <w:rPr>
                <w:rFonts w:asciiTheme="minorHAnsi" w:hAnsiTheme="minorHAnsi"/>
                <w:color w:val="5A5A5A"/>
                <w:sz w:val="24"/>
                <w:szCs w:val="24"/>
                <w:shd w:val="clear" w:color="auto" w:fill="FFFFFF"/>
              </w:rPr>
              <w:t>Saranno valutati esclusivamente CV completi di foto.</w:t>
            </w:r>
            <w:r w:rsidRPr="00425A44">
              <w:rPr>
                <w:rStyle w:val="apple-converted-space"/>
                <w:rFonts w:asciiTheme="minorHAnsi" w:hAnsiTheme="minorHAnsi"/>
                <w:color w:val="5A5A5A"/>
                <w:sz w:val="24"/>
                <w:szCs w:val="24"/>
                <w:shd w:val="clear" w:color="auto" w:fill="FFFFFF"/>
              </w:rPr>
              <w:t> </w:t>
            </w:r>
            <w:r w:rsidRPr="00425A44">
              <w:rPr>
                <w:rFonts w:asciiTheme="minorHAnsi" w:hAnsiTheme="minorHAnsi"/>
                <w:color w:val="5A5A5A"/>
                <w:sz w:val="24"/>
                <w:szCs w:val="24"/>
              </w:rPr>
              <w:br/>
            </w:r>
            <w:r w:rsidRPr="00425A44">
              <w:rPr>
                <w:rFonts w:asciiTheme="minorHAnsi" w:hAnsiTheme="minorHAnsi"/>
                <w:color w:val="5A5A5A"/>
                <w:sz w:val="24"/>
                <w:szCs w:val="24"/>
                <w:shd w:val="clear" w:color="auto" w:fill="FFFFFF"/>
              </w:rPr>
              <w:t>( E' gradita esperienza commerciale ) 0865415831</w:t>
            </w:r>
          </w:p>
          <w:p w:rsidR="00E8459F" w:rsidRPr="00425A44" w:rsidRDefault="00E8459F" w:rsidP="00B250BB">
            <w:pPr>
              <w:rPr>
                <w:rFonts w:asciiTheme="minorHAnsi" w:hAnsiTheme="minorHAnsi"/>
                <w:color w:val="5A5A5A"/>
                <w:sz w:val="24"/>
                <w:szCs w:val="24"/>
                <w:shd w:val="clear" w:color="auto" w:fill="FFFFFF"/>
              </w:rPr>
            </w:pPr>
            <w:r w:rsidRPr="00425A44">
              <w:rPr>
                <w:rFonts w:asciiTheme="minorHAnsi" w:hAnsiTheme="minorHAnsi"/>
                <w:color w:val="5A5A5A"/>
                <w:sz w:val="24"/>
                <w:szCs w:val="24"/>
                <w:shd w:val="clear" w:color="auto" w:fill="FFFFFF"/>
              </w:rPr>
              <w:t>PERSONALE</w:t>
            </w:r>
          </w:p>
          <w:p w:rsidR="00E8459F" w:rsidRPr="00425A44" w:rsidRDefault="00E8459F" w:rsidP="00B250BB">
            <w:pPr>
              <w:rPr>
                <w:rFonts w:asciiTheme="minorHAnsi" w:hAnsiTheme="minorHAnsi"/>
                <w:color w:val="5A5A5A"/>
                <w:sz w:val="24"/>
                <w:szCs w:val="24"/>
                <w:shd w:val="clear" w:color="auto" w:fill="FFFFFF"/>
              </w:rPr>
            </w:pPr>
            <w:r w:rsidRPr="00425A44">
              <w:rPr>
                <w:rFonts w:asciiTheme="minorHAnsi" w:hAnsiTheme="minorHAnsi"/>
                <w:color w:val="5A5A5A"/>
                <w:sz w:val="24"/>
                <w:szCs w:val="24"/>
                <w:shd w:val="clear" w:color="auto" w:fill="FFFFFF"/>
              </w:rPr>
              <w:t>Offro lavoro come Aiuto Cuoco per ragazzo/a con</w:t>
            </w:r>
            <w:r w:rsidRPr="00425A44">
              <w:rPr>
                <w:rStyle w:val="apple-converted-space"/>
                <w:rFonts w:asciiTheme="minorHAnsi" w:hAnsiTheme="minorHAnsi"/>
                <w:color w:val="5A5A5A"/>
                <w:sz w:val="24"/>
                <w:szCs w:val="24"/>
                <w:shd w:val="clear" w:color="auto" w:fill="FFFFFF"/>
              </w:rPr>
              <w:t> </w:t>
            </w:r>
            <w:r w:rsidRPr="00425A44">
              <w:rPr>
                <w:rFonts w:asciiTheme="minorHAnsi" w:hAnsiTheme="minorHAnsi"/>
                <w:color w:val="5A5A5A"/>
                <w:sz w:val="24"/>
                <w:szCs w:val="24"/>
              </w:rPr>
              <w:br/>
            </w:r>
            <w:r w:rsidRPr="00425A44">
              <w:rPr>
                <w:rFonts w:asciiTheme="minorHAnsi" w:hAnsiTheme="minorHAnsi"/>
                <w:color w:val="5A5A5A"/>
                <w:sz w:val="24"/>
                <w:szCs w:val="24"/>
                <w:shd w:val="clear" w:color="auto" w:fill="FFFFFF"/>
              </w:rPr>
              <w:t>diploma di scuola alberghiera, anche prima</w:t>
            </w:r>
            <w:r w:rsidRPr="00425A44">
              <w:rPr>
                <w:rStyle w:val="apple-converted-space"/>
                <w:rFonts w:asciiTheme="minorHAnsi" w:hAnsiTheme="minorHAnsi"/>
                <w:color w:val="5A5A5A"/>
                <w:sz w:val="24"/>
                <w:szCs w:val="24"/>
                <w:shd w:val="clear" w:color="auto" w:fill="FFFFFF"/>
              </w:rPr>
              <w:t> </w:t>
            </w:r>
            <w:r w:rsidRPr="00425A44">
              <w:rPr>
                <w:rFonts w:asciiTheme="minorHAnsi" w:hAnsiTheme="minorHAnsi"/>
                <w:color w:val="5A5A5A"/>
                <w:sz w:val="24"/>
                <w:szCs w:val="24"/>
              </w:rPr>
              <w:br/>
            </w:r>
            <w:r w:rsidRPr="00425A44">
              <w:rPr>
                <w:rFonts w:asciiTheme="minorHAnsi" w:hAnsiTheme="minorHAnsi"/>
                <w:color w:val="5A5A5A"/>
                <w:sz w:val="24"/>
                <w:szCs w:val="24"/>
                <w:shd w:val="clear" w:color="auto" w:fill="FFFFFF"/>
              </w:rPr>
              <w:t>esperienza, che abbia voglia di lavorare di</w:t>
            </w:r>
            <w:r w:rsidRPr="00425A44">
              <w:rPr>
                <w:rStyle w:val="apple-converted-space"/>
                <w:rFonts w:asciiTheme="minorHAnsi" w:hAnsiTheme="minorHAnsi"/>
                <w:color w:val="5A5A5A"/>
                <w:sz w:val="24"/>
                <w:szCs w:val="24"/>
                <w:shd w:val="clear" w:color="auto" w:fill="FFFFFF"/>
              </w:rPr>
              <w:t> </w:t>
            </w:r>
            <w:r w:rsidRPr="00425A44">
              <w:rPr>
                <w:rFonts w:asciiTheme="minorHAnsi" w:hAnsiTheme="minorHAnsi"/>
                <w:color w:val="5A5A5A"/>
                <w:sz w:val="24"/>
                <w:szCs w:val="24"/>
              </w:rPr>
              <w:br/>
            </w:r>
            <w:r w:rsidRPr="00425A44">
              <w:rPr>
                <w:rFonts w:asciiTheme="minorHAnsi" w:hAnsiTheme="minorHAnsi"/>
                <w:color w:val="5A5A5A"/>
                <w:sz w:val="24"/>
                <w:szCs w:val="24"/>
                <w:shd w:val="clear" w:color="auto" w:fill="FFFFFF"/>
              </w:rPr>
              <w:t>imparare e crescere lavorativamente, il Ristorante</w:t>
            </w:r>
            <w:r w:rsidRPr="00425A44">
              <w:rPr>
                <w:rStyle w:val="apple-converted-space"/>
                <w:rFonts w:asciiTheme="minorHAnsi" w:hAnsiTheme="minorHAnsi"/>
                <w:color w:val="5A5A5A"/>
                <w:sz w:val="24"/>
                <w:szCs w:val="24"/>
                <w:shd w:val="clear" w:color="auto" w:fill="FFFFFF"/>
              </w:rPr>
              <w:t> </w:t>
            </w:r>
            <w:r w:rsidRPr="00425A44">
              <w:rPr>
                <w:rFonts w:asciiTheme="minorHAnsi" w:hAnsiTheme="minorHAnsi"/>
                <w:color w:val="5A5A5A"/>
                <w:sz w:val="24"/>
                <w:szCs w:val="24"/>
              </w:rPr>
              <w:br/>
            </w:r>
            <w:r w:rsidRPr="00425A44">
              <w:rPr>
                <w:rFonts w:asciiTheme="minorHAnsi" w:hAnsiTheme="minorHAnsi"/>
                <w:color w:val="5A5A5A"/>
                <w:sz w:val="24"/>
                <w:szCs w:val="24"/>
                <w:shd w:val="clear" w:color="auto" w:fill="FFFFFF"/>
              </w:rPr>
              <w:t>è ad Isernia non offro alloggio quindi</w:t>
            </w:r>
            <w:r w:rsidRPr="00425A44">
              <w:rPr>
                <w:rStyle w:val="apple-converted-space"/>
                <w:rFonts w:asciiTheme="minorHAnsi" w:hAnsiTheme="minorHAnsi"/>
                <w:color w:val="5A5A5A"/>
                <w:sz w:val="24"/>
                <w:szCs w:val="24"/>
                <w:shd w:val="clear" w:color="auto" w:fill="FFFFFF"/>
              </w:rPr>
              <w:t> </w:t>
            </w:r>
            <w:r w:rsidRPr="00425A44">
              <w:rPr>
                <w:rFonts w:asciiTheme="minorHAnsi" w:hAnsiTheme="minorHAnsi"/>
                <w:color w:val="5A5A5A"/>
                <w:sz w:val="24"/>
                <w:szCs w:val="24"/>
              </w:rPr>
              <w:br/>
            </w:r>
            <w:r w:rsidRPr="00425A44">
              <w:rPr>
                <w:rFonts w:asciiTheme="minorHAnsi" w:hAnsiTheme="minorHAnsi"/>
                <w:color w:val="5A5A5A"/>
                <w:sz w:val="24"/>
                <w:szCs w:val="24"/>
                <w:shd w:val="clear" w:color="auto" w:fill="FFFFFF"/>
              </w:rPr>
              <w:t>dovresti essere di Isernia o paesi limitrofi,</w:t>
            </w:r>
            <w:r w:rsidRPr="00425A44">
              <w:rPr>
                <w:rStyle w:val="apple-converted-space"/>
                <w:rFonts w:asciiTheme="minorHAnsi" w:hAnsiTheme="minorHAnsi"/>
                <w:color w:val="5A5A5A"/>
                <w:sz w:val="24"/>
                <w:szCs w:val="24"/>
                <w:shd w:val="clear" w:color="auto" w:fill="FFFFFF"/>
              </w:rPr>
              <w:t> </w:t>
            </w:r>
            <w:r w:rsidRPr="00425A44">
              <w:rPr>
                <w:rFonts w:asciiTheme="minorHAnsi" w:hAnsiTheme="minorHAnsi"/>
                <w:color w:val="5A5A5A"/>
                <w:sz w:val="24"/>
                <w:szCs w:val="24"/>
              </w:rPr>
              <w:br/>
            </w:r>
            <w:r w:rsidRPr="00425A44">
              <w:rPr>
                <w:rFonts w:asciiTheme="minorHAnsi" w:hAnsiTheme="minorHAnsi"/>
                <w:color w:val="5A5A5A"/>
                <w:sz w:val="24"/>
                <w:szCs w:val="24"/>
                <w:shd w:val="clear" w:color="auto" w:fill="FFFFFF"/>
              </w:rPr>
              <w:lastRenderedPageBreak/>
              <w:t>chiedo e offro massima serietà. Nel caso</w:t>
            </w:r>
            <w:r w:rsidRPr="00425A44">
              <w:rPr>
                <w:rStyle w:val="apple-converted-space"/>
                <w:rFonts w:asciiTheme="minorHAnsi" w:hAnsiTheme="minorHAnsi"/>
                <w:color w:val="5A5A5A"/>
                <w:sz w:val="24"/>
                <w:szCs w:val="24"/>
                <w:shd w:val="clear" w:color="auto" w:fill="FFFFFF"/>
              </w:rPr>
              <w:t> </w:t>
            </w:r>
            <w:r w:rsidRPr="00425A44">
              <w:rPr>
                <w:rFonts w:asciiTheme="minorHAnsi" w:hAnsiTheme="minorHAnsi"/>
                <w:color w:val="5A5A5A"/>
                <w:sz w:val="24"/>
                <w:szCs w:val="24"/>
              </w:rPr>
              <w:br/>
            </w:r>
            <w:r w:rsidRPr="00425A44">
              <w:rPr>
                <w:rFonts w:asciiTheme="minorHAnsi" w:hAnsiTheme="minorHAnsi"/>
                <w:color w:val="5A5A5A"/>
                <w:sz w:val="24"/>
                <w:szCs w:val="24"/>
                <w:shd w:val="clear" w:color="auto" w:fill="FFFFFF"/>
              </w:rPr>
              <w:t>posso prendere in considerazione anche persone</w:t>
            </w:r>
            <w:r w:rsidRPr="00425A44">
              <w:rPr>
                <w:rStyle w:val="apple-converted-space"/>
                <w:rFonts w:asciiTheme="minorHAnsi" w:hAnsiTheme="minorHAnsi"/>
                <w:color w:val="5A5A5A"/>
                <w:sz w:val="24"/>
                <w:szCs w:val="24"/>
                <w:shd w:val="clear" w:color="auto" w:fill="FFFFFF"/>
              </w:rPr>
              <w:t> </w:t>
            </w:r>
            <w:r w:rsidRPr="00425A44">
              <w:rPr>
                <w:rFonts w:asciiTheme="minorHAnsi" w:hAnsiTheme="minorHAnsi"/>
                <w:color w:val="5A5A5A"/>
                <w:sz w:val="24"/>
                <w:szCs w:val="24"/>
              </w:rPr>
              <w:br/>
            </w:r>
            <w:r w:rsidRPr="00425A44">
              <w:rPr>
                <w:rFonts w:asciiTheme="minorHAnsi" w:hAnsiTheme="minorHAnsi"/>
                <w:color w:val="5A5A5A"/>
                <w:sz w:val="24"/>
                <w:szCs w:val="24"/>
                <w:shd w:val="clear" w:color="auto" w:fill="FFFFFF"/>
              </w:rPr>
              <w:t>senza scuola alberghiera ma con esperienza non</w:t>
            </w:r>
            <w:r w:rsidRPr="00425A44">
              <w:rPr>
                <w:rStyle w:val="apple-converted-space"/>
                <w:rFonts w:asciiTheme="minorHAnsi" w:hAnsiTheme="minorHAnsi"/>
                <w:color w:val="5A5A5A"/>
                <w:sz w:val="24"/>
                <w:szCs w:val="24"/>
                <w:shd w:val="clear" w:color="auto" w:fill="FFFFFF"/>
              </w:rPr>
              <w:t> </w:t>
            </w:r>
            <w:r w:rsidRPr="00425A44">
              <w:rPr>
                <w:rFonts w:asciiTheme="minorHAnsi" w:hAnsiTheme="minorHAnsi"/>
                <w:color w:val="5A5A5A"/>
                <w:sz w:val="24"/>
                <w:szCs w:val="24"/>
              </w:rPr>
              <w:br/>
            </w:r>
            <w:r w:rsidRPr="00425A44">
              <w:rPr>
                <w:rFonts w:asciiTheme="minorHAnsi" w:hAnsiTheme="minorHAnsi"/>
                <w:color w:val="5A5A5A"/>
                <w:sz w:val="24"/>
                <w:szCs w:val="24"/>
                <w:shd w:val="clear" w:color="auto" w:fill="FFFFFF"/>
              </w:rPr>
              <w:t>fasulla. Giuseppe 3337238387</w:t>
            </w:r>
          </w:p>
          <w:p w:rsidR="00E8459F" w:rsidRPr="00425A44" w:rsidRDefault="00425A44" w:rsidP="00B250BB">
            <w:pPr>
              <w:rPr>
                <w:rFonts w:asciiTheme="minorHAnsi" w:hAnsiTheme="minorHAnsi"/>
                <w:color w:val="5A5A5A"/>
                <w:sz w:val="24"/>
                <w:szCs w:val="24"/>
                <w:shd w:val="clear" w:color="auto" w:fill="FFFFFF"/>
              </w:rPr>
            </w:pPr>
            <w:r w:rsidRPr="00425A44">
              <w:rPr>
                <w:rFonts w:asciiTheme="minorHAnsi" w:hAnsiTheme="minorHAnsi"/>
                <w:color w:val="5A5A5A"/>
                <w:sz w:val="24"/>
                <w:szCs w:val="24"/>
                <w:shd w:val="clear" w:color="auto" w:fill="FFFFFF"/>
              </w:rPr>
              <w:t>TIROCINANTE</w:t>
            </w:r>
          </w:p>
          <w:p w:rsidR="00425A44" w:rsidRPr="00425A44" w:rsidRDefault="00425A44" w:rsidP="00B250BB">
            <w:pPr>
              <w:rPr>
                <w:rFonts w:asciiTheme="minorHAnsi" w:hAnsiTheme="minorHAnsi"/>
                <w:color w:val="5A5A5A"/>
                <w:sz w:val="24"/>
                <w:szCs w:val="24"/>
                <w:shd w:val="clear" w:color="auto" w:fill="FFFFFF"/>
              </w:rPr>
            </w:pPr>
            <w:r w:rsidRPr="00425A44">
              <w:rPr>
                <w:rFonts w:asciiTheme="minorHAnsi" w:hAnsiTheme="minorHAnsi"/>
                <w:color w:val="5A5A5A"/>
                <w:sz w:val="24"/>
                <w:szCs w:val="24"/>
                <w:shd w:val="clear" w:color="auto" w:fill="FFFFFF"/>
              </w:rPr>
              <w:t>La risorsa svolgerà attività di supporto amministrativo (contabilità attiva/passiva, gestione documenti in entrata ed uscita, amministrazione generale).</w:t>
            </w:r>
            <w:r w:rsidRPr="00425A44">
              <w:rPr>
                <w:rStyle w:val="apple-converted-space"/>
                <w:rFonts w:asciiTheme="minorHAnsi" w:hAnsiTheme="minorHAnsi"/>
                <w:color w:val="5A5A5A"/>
                <w:sz w:val="24"/>
                <w:szCs w:val="24"/>
                <w:shd w:val="clear" w:color="auto" w:fill="FFFFFF"/>
              </w:rPr>
              <w:t> </w:t>
            </w:r>
            <w:r w:rsidRPr="00425A44">
              <w:rPr>
                <w:rFonts w:asciiTheme="minorHAnsi" w:hAnsiTheme="minorHAnsi"/>
                <w:color w:val="5A5A5A"/>
                <w:sz w:val="24"/>
                <w:szCs w:val="24"/>
              </w:rPr>
              <w:br/>
            </w:r>
            <w:r w:rsidRPr="00425A44">
              <w:rPr>
                <w:rFonts w:asciiTheme="minorHAnsi" w:hAnsiTheme="minorHAnsi"/>
                <w:color w:val="5A5A5A"/>
                <w:sz w:val="24"/>
                <w:szCs w:val="24"/>
                <w:shd w:val="clear" w:color="auto" w:fill="FFFFFF"/>
              </w:rPr>
              <w:t>Il candidato ideale è in possesso del Diploma di Ragioneria o Laurea in Economia, buona conoscenza del pacchetto Office, dei principali programmi di contabilità.</w:t>
            </w:r>
            <w:r w:rsidRPr="00425A44">
              <w:rPr>
                <w:rStyle w:val="apple-converted-space"/>
                <w:rFonts w:asciiTheme="minorHAnsi" w:hAnsiTheme="minorHAnsi"/>
                <w:color w:val="5A5A5A"/>
                <w:sz w:val="24"/>
                <w:szCs w:val="24"/>
                <w:shd w:val="clear" w:color="auto" w:fill="FFFFFF"/>
              </w:rPr>
              <w:t> </w:t>
            </w:r>
            <w:r w:rsidRPr="00425A44">
              <w:rPr>
                <w:rFonts w:asciiTheme="minorHAnsi" w:hAnsiTheme="minorHAnsi"/>
                <w:color w:val="5A5A5A"/>
                <w:sz w:val="24"/>
                <w:szCs w:val="24"/>
              </w:rPr>
              <w:br/>
            </w:r>
            <w:r w:rsidRPr="00425A44">
              <w:rPr>
                <w:rFonts w:asciiTheme="minorHAnsi" w:hAnsiTheme="minorHAnsi"/>
                <w:color w:val="5A5A5A"/>
                <w:sz w:val="24"/>
                <w:szCs w:val="24"/>
                <w:shd w:val="clear" w:color="auto" w:fill="FFFFFF"/>
              </w:rPr>
              <w:t>Completano il profilo: precisione e attitudine al rispetto delle scadenze e delle priorità, capacità organizzativa e affidabilità.</w:t>
            </w:r>
            <w:r w:rsidRPr="00425A44">
              <w:rPr>
                <w:rStyle w:val="apple-converted-space"/>
                <w:rFonts w:asciiTheme="minorHAnsi" w:hAnsiTheme="minorHAnsi"/>
                <w:color w:val="5A5A5A"/>
                <w:sz w:val="24"/>
                <w:szCs w:val="24"/>
                <w:shd w:val="clear" w:color="auto" w:fill="FFFFFF"/>
              </w:rPr>
              <w:t> </w:t>
            </w:r>
            <w:r w:rsidRPr="00425A44">
              <w:rPr>
                <w:rFonts w:asciiTheme="minorHAnsi" w:hAnsiTheme="minorHAnsi"/>
                <w:color w:val="5A5A5A"/>
                <w:sz w:val="24"/>
                <w:szCs w:val="24"/>
              </w:rPr>
              <w:br/>
            </w:r>
            <w:r w:rsidRPr="00425A44">
              <w:rPr>
                <w:rFonts w:asciiTheme="minorHAnsi" w:hAnsiTheme="minorHAnsi"/>
                <w:color w:val="5A5A5A"/>
                <w:sz w:val="24"/>
                <w:szCs w:val="24"/>
                <w:shd w:val="clear" w:color="auto" w:fill="FFFFFF"/>
              </w:rPr>
              <w:t>La risorsa sarà inserita come tirocinante.</w:t>
            </w:r>
          </w:p>
          <w:p w:rsidR="00425A44" w:rsidRPr="00425A44" w:rsidRDefault="00425A44" w:rsidP="00B250BB">
            <w:pPr>
              <w:rPr>
                <w:rFonts w:asciiTheme="minorHAnsi" w:hAnsiTheme="minorHAnsi"/>
                <w:color w:val="5A5A5A"/>
                <w:sz w:val="24"/>
                <w:szCs w:val="24"/>
                <w:shd w:val="clear" w:color="auto" w:fill="FFFFFF"/>
              </w:rPr>
            </w:pPr>
            <w:r w:rsidRPr="00425A44">
              <w:rPr>
                <w:rFonts w:asciiTheme="minorHAnsi" w:hAnsiTheme="minorHAnsi"/>
                <w:color w:val="5A5A5A"/>
                <w:sz w:val="24"/>
                <w:szCs w:val="24"/>
                <w:shd w:val="clear" w:color="auto" w:fill="FFFFFF"/>
              </w:rPr>
              <w:t>0865901605</w:t>
            </w:r>
          </w:p>
          <w:p w:rsidR="00425A44" w:rsidRPr="00425A44" w:rsidRDefault="00425A44" w:rsidP="00B250BB">
            <w:pPr>
              <w:rPr>
                <w:rFonts w:asciiTheme="minorHAnsi" w:hAnsiTheme="minorHAnsi"/>
                <w:color w:val="5A5A5A"/>
                <w:sz w:val="24"/>
                <w:szCs w:val="24"/>
                <w:shd w:val="clear" w:color="auto" w:fill="FFFFFF"/>
              </w:rPr>
            </w:pPr>
            <w:r w:rsidRPr="00425A44">
              <w:rPr>
                <w:rFonts w:asciiTheme="minorHAnsi" w:hAnsiTheme="minorHAnsi"/>
                <w:color w:val="5A5A5A"/>
                <w:sz w:val="24"/>
                <w:szCs w:val="24"/>
                <w:shd w:val="clear" w:color="auto" w:fill="FFFFFF"/>
              </w:rPr>
              <w:t>AGENTI</w:t>
            </w:r>
          </w:p>
          <w:p w:rsidR="00425A44" w:rsidRPr="00425A44" w:rsidRDefault="00425A44" w:rsidP="00B250BB">
            <w:pPr>
              <w:rPr>
                <w:rFonts w:asciiTheme="minorHAnsi" w:hAnsiTheme="minorHAnsi"/>
                <w:color w:val="5A5A5A"/>
                <w:sz w:val="24"/>
                <w:szCs w:val="24"/>
                <w:shd w:val="clear" w:color="auto" w:fill="FFFFFF"/>
              </w:rPr>
            </w:pPr>
            <w:r w:rsidRPr="00425A44">
              <w:rPr>
                <w:rFonts w:asciiTheme="minorHAnsi" w:hAnsiTheme="minorHAnsi"/>
                <w:color w:val="5A5A5A"/>
                <w:sz w:val="24"/>
                <w:szCs w:val="24"/>
                <w:shd w:val="clear" w:color="auto" w:fill="FFFFFF"/>
              </w:rPr>
              <w:t>Prestigiosa azienda leader nel settore commerciale, con sede a Vasto, seleziona personale ambosessi da assumere.</w:t>
            </w:r>
            <w:r w:rsidRPr="00425A44">
              <w:rPr>
                <w:rStyle w:val="apple-converted-space"/>
                <w:rFonts w:asciiTheme="minorHAnsi" w:hAnsiTheme="minorHAnsi"/>
                <w:color w:val="5A5A5A"/>
                <w:sz w:val="24"/>
                <w:szCs w:val="24"/>
                <w:shd w:val="clear" w:color="auto" w:fill="FFFFFF"/>
              </w:rPr>
              <w:t> </w:t>
            </w:r>
            <w:r w:rsidRPr="00425A44">
              <w:rPr>
                <w:rFonts w:asciiTheme="minorHAnsi" w:hAnsiTheme="minorHAnsi"/>
                <w:color w:val="5A5A5A"/>
                <w:sz w:val="24"/>
                <w:szCs w:val="24"/>
              </w:rPr>
              <w:br/>
            </w:r>
            <w:r w:rsidRPr="00425A44">
              <w:rPr>
                <w:rFonts w:asciiTheme="minorHAnsi" w:hAnsiTheme="minorHAnsi"/>
                <w:color w:val="5A5A5A"/>
                <w:sz w:val="24"/>
                <w:szCs w:val="24"/>
                <w:shd w:val="clear" w:color="auto" w:fill="FFFFFF"/>
              </w:rPr>
              <w:t>Il candidato ideale deve avere le seguenti competenze e caratteristiche: ambizioso, propenso ai rapporti interpersonali e avere buone capacità organizzative.</w:t>
            </w:r>
            <w:r w:rsidRPr="00425A44">
              <w:rPr>
                <w:rStyle w:val="apple-converted-space"/>
                <w:rFonts w:asciiTheme="minorHAnsi" w:hAnsiTheme="minorHAnsi"/>
                <w:color w:val="5A5A5A"/>
                <w:sz w:val="24"/>
                <w:szCs w:val="24"/>
                <w:shd w:val="clear" w:color="auto" w:fill="FFFFFF"/>
              </w:rPr>
              <w:t> </w:t>
            </w:r>
            <w:r w:rsidRPr="00425A44">
              <w:rPr>
                <w:rFonts w:asciiTheme="minorHAnsi" w:hAnsiTheme="minorHAnsi"/>
                <w:color w:val="5A5A5A"/>
                <w:sz w:val="24"/>
                <w:szCs w:val="24"/>
              </w:rPr>
              <w:br/>
            </w:r>
            <w:r w:rsidRPr="00425A44">
              <w:rPr>
                <w:rFonts w:asciiTheme="minorHAnsi" w:hAnsiTheme="minorHAnsi"/>
                <w:color w:val="5A5A5A"/>
                <w:sz w:val="24"/>
                <w:szCs w:val="24"/>
                <w:shd w:val="clear" w:color="auto" w:fill="FFFFFF"/>
              </w:rPr>
              <w:t>OFFRESI: fisso mensile di 800+incentivi, corso di formazione a carico dell'azienda e possibilità di crescita immediata.</w:t>
            </w:r>
            <w:r w:rsidRPr="00425A44">
              <w:rPr>
                <w:rStyle w:val="apple-converted-space"/>
                <w:rFonts w:asciiTheme="minorHAnsi" w:hAnsiTheme="minorHAnsi"/>
                <w:color w:val="5A5A5A"/>
                <w:sz w:val="24"/>
                <w:szCs w:val="24"/>
                <w:shd w:val="clear" w:color="auto" w:fill="FFFFFF"/>
              </w:rPr>
              <w:t> </w:t>
            </w:r>
            <w:r w:rsidRPr="00425A44">
              <w:rPr>
                <w:rFonts w:asciiTheme="minorHAnsi" w:hAnsiTheme="minorHAnsi"/>
                <w:color w:val="5A5A5A"/>
                <w:sz w:val="24"/>
                <w:szCs w:val="24"/>
              </w:rPr>
              <w:br/>
            </w:r>
            <w:r w:rsidRPr="00425A44">
              <w:rPr>
                <w:rFonts w:asciiTheme="minorHAnsi" w:hAnsiTheme="minorHAnsi"/>
                <w:color w:val="5A5A5A"/>
                <w:sz w:val="24"/>
                <w:szCs w:val="24"/>
                <w:shd w:val="clear" w:color="auto" w:fill="FFFFFF"/>
              </w:rPr>
              <w:t>Per prenotare un colloquio inviare CV a risorseumane@effedivasto.it o contattare lo 0873/378739.</w:t>
            </w:r>
            <w:r w:rsidRPr="00425A44">
              <w:rPr>
                <w:rStyle w:val="apple-converted-space"/>
                <w:rFonts w:asciiTheme="minorHAnsi" w:hAnsiTheme="minorHAnsi"/>
                <w:color w:val="5A5A5A"/>
                <w:sz w:val="24"/>
                <w:szCs w:val="24"/>
                <w:shd w:val="clear" w:color="auto" w:fill="FFFFFF"/>
              </w:rPr>
              <w:t> </w:t>
            </w:r>
            <w:r w:rsidRPr="00425A44">
              <w:rPr>
                <w:rFonts w:asciiTheme="minorHAnsi" w:hAnsiTheme="minorHAnsi"/>
                <w:color w:val="5A5A5A"/>
                <w:sz w:val="24"/>
                <w:szCs w:val="24"/>
              </w:rPr>
              <w:br/>
            </w:r>
            <w:r w:rsidRPr="00425A44">
              <w:rPr>
                <w:rFonts w:asciiTheme="minorHAnsi" w:hAnsiTheme="minorHAnsi"/>
                <w:color w:val="5A5A5A"/>
                <w:sz w:val="24"/>
                <w:szCs w:val="24"/>
                <w:shd w:val="clear" w:color="auto" w:fill="FFFFFF"/>
              </w:rPr>
              <w:t>Non verranno rilasciate ulteriori informazioni via e-mail. Zona di lavoro: Isernia.</w:t>
            </w:r>
          </w:p>
          <w:p w:rsidR="00425A44" w:rsidRPr="00425A44" w:rsidRDefault="00425A44" w:rsidP="00B250BB">
            <w:pPr>
              <w:rPr>
                <w:rFonts w:asciiTheme="minorHAnsi" w:hAnsiTheme="minorHAnsi"/>
                <w:color w:val="5A5A5A"/>
                <w:sz w:val="24"/>
                <w:szCs w:val="24"/>
                <w:shd w:val="clear" w:color="auto" w:fill="FFFFFF"/>
              </w:rPr>
            </w:pPr>
            <w:r w:rsidRPr="00425A44">
              <w:rPr>
                <w:rFonts w:asciiTheme="minorHAnsi" w:hAnsiTheme="minorHAnsi"/>
                <w:color w:val="5A5A5A"/>
                <w:sz w:val="24"/>
                <w:szCs w:val="24"/>
                <w:shd w:val="clear" w:color="auto" w:fill="FFFFFF"/>
              </w:rPr>
              <w:t>ANIMATORE</w:t>
            </w:r>
          </w:p>
          <w:p w:rsidR="00425A44" w:rsidRPr="00425A44" w:rsidRDefault="00425A44" w:rsidP="00B250BB">
            <w:pPr>
              <w:rPr>
                <w:rFonts w:asciiTheme="minorHAnsi" w:hAnsiTheme="minorHAnsi"/>
                <w:color w:val="5A5A5A"/>
                <w:sz w:val="24"/>
                <w:szCs w:val="24"/>
                <w:shd w:val="clear" w:color="auto" w:fill="FFFFFF"/>
              </w:rPr>
            </w:pPr>
            <w:r w:rsidRPr="00425A44">
              <w:rPr>
                <w:rFonts w:asciiTheme="minorHAnsi" w:hAnsiTheme="minorHAnsi"/>
                <w:color w:val="5A5A5A"/>
                <w:sz w:val="24"/>
                <w:szCs w:val="24"/>
                <w:shd w:val="clear" w:color="auto" w:fill="FFFFFF"/>
              </w:rPr>
              <w:t>Ricerchiamo animatori con Titolo sociale per lavorare presso le nostre strutture Semi-Residenziali aggregative per minori. Massima serietà e disponibilità.</w:t>
            </w:r>
            <w:r w:rsidRPr="00425A44">
              <w:rPr>
                <w:rStyle w:val="apple-converted-space"/>
                <w:rFonts w:asciiTheme="minorHAnsi" w:hAnsiTheme="minorHAnsi"/>
                <w:color w:val="5A5A5A"/>
                <w:sz w:val="24"/>
                <w:szCs w:val="24"/>
                <w:shd w:val="clear" w:color="auto" w:fill="FFFFFF"/>
              </w:rPr>
              <w:t> </w:t>
            </w:r>
            <w:r w:rsidRPr="00425A44">
              <w:rPr>
                <w:rFonts w:asciiTheme="minorHAnsi" w:hAnsiTheme="minorHAnsi"/>
                <w:color w:val="5A5A5A"/>
                <w:sz w:val="24"/>
                <w:szCs w:val="24"/>
              </w:rPr>
              <w:br/>
            </w:r>
            <w:r w:rsidRPr="00425A44">
              <w:rPr>
                <w:rFonts w:asciiTheme="minorHAnsi" w:hAnsiTheme="minorHAnsi"/>
                <w:color w:val="5A5A5A"/>
                <w:sz w:val="24"/>
                <w:szCs w:val="24"/>
                <w:shd w:val="clear" w:color="auto" w:fill="FFFFFF"/>
              </w:rPr>
              <w:t>Contratto di lavoro secondo normi vigenti</w:t>
            </w:r>
            <w:r w:rsidRPr="00425A44">
              <w:rPr>
                <w:rStyle w:val="apple-converted-space"/>
                <w:rFonts w:asciiTheme="minorHAnsi" w:hAnsiTheme="minorHAnsi"/>
                <w:color w:val="5A5A5A"/>
                <w:sz w:val="24"/>
                <w:szCs w:val="24"/>
                <w:shd w:val="clear" w:color="auto" w:fill="FFFFFF"/>
              </w:rPr>
              <w:t> </w:t>
            </w:r>
            <w:r w:rsidRPr="00425A44">
              <w:rPr>
                <w:rFonts w:asciiTheme="minorHAnsi" w:hAnsiTheme="minorHAnsi"/>
                <w:color w:val="5A5A5A"/>
                <w:sz w:val="24"/>
                <w:szCs w:val="24"/>
              </w:rPr>
              <w:br/>
            </w:r>
            <w:r w:rsidRPr="00425A44">
              <w:rPr>
                <w:rFonts w:asciiTheme="minorHAnsi" w:hAnsiTheme="minorHAnsi"/>
                <w:color w:val="5A5A5A"/>
                <w:sz w:val="24"/>
                <w:szCs w:val="24"/>
                <w:shd w:val="clear" w:color="auto" w:fill="FFFFFF"/>
              </w:rPr>
              <w:t>Il presente annuncio è rivolto ad entrambi i sessi, ai sensi delle leggi 903/77 e 125/91, e a persone di tutte le età e tutte le nazionalità, ai sensi dei decreti legislativi 215/03 e 216/03 3667215078</w:t>
            </w:r>
          </w:p>
          <w:p w:rsidR="00425A44" w:rsidRPr="00425A44" w:rsidRDefault="00425A44" w:rsidP="00B250BB">
            <w:pPr>
              <w:rPr>
                <w:rFonts w:asciiTheme="minorHAnsi" w:hAnsiTheme="minorHAnsi"/>
                <w:color w:val="5A5A5A"/>
                <w:sz w:val="24"/>
                <w:szCs w:val="24"/>
                <w:shd w:val="clear" w:color="auto" w:fill="FFFFFF"/>
              </w:rPr>
            </w:pPr>
            <w:r w:rsidRPr="00425A44">
              <w:rPr>
                <w:rFonts w:asciiTheme="minorHAnsi" w:hAnsiTheme="minorHAnsi"/>
                <w:color w:val="5A5A5A"/>
                <w:sz w:val="24"/>
                <w:szCs w:val="24"/>
                <w:shd w:val="clear" w:color="auto" w:fill="FFFFFF"/>
              </w:rPr>
              <w:t>CARROZZIERE</w:t>
            </w:r>
          </w:p>
          <w:p w:rsidR="00425A44" w:rsidRPr="00425A44" w:rsidRDefault="00425A44" w:rsidP="00B250BB">
            <w:pPr>
              <w:rPr>
                <w:rFonts w:asciiTheme="minorHAnsi" w:hAnsiTheme="minorHAnsi"/>
                <w:sz w:val="24"/>
                <w:szCs w:val="24"/>
              </w:rPr>
            </w:pPr>
            <w:r w:rsidRPr="00425A44">
              <w:rPr>
                <w:rFonts w:asciiTheme="minorHAnsi" w:hAnsiTheme="minorHAnsi"/>
                <w:color w:val="5A5A5A"/>
                <w:sz w:val="24"/>
                <w:szCs w:val="24"/>
                <w:shd w:val="clear" w:color="auto" w:fill="FFFFFF"/>
              </w:rPr>
              <w:t>azienda assume carrozziere oppure meccanico, assunzione a tempo indeterminato, disponibile alloggio per i fuori provincia, per info e preferibile cotatto telefonico, grazie 3455163934</w:t>
            </w: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pStyle w:val="Nessunaspaziatura"/>
              <w:tabs>
                <w:tab w:val="left" w:pos="4920"/>
              </w:tabs>
              <w:rPr>
                <w:sz w:val="28"/>
                <w:szCs w:val="28"/>
              </w:rPr>
            </w:pPr>
          </w:p>
        </w:tc>
        <w:tc>
          <w:tcPr>
            <w:tcW w:w="6517" w:type="dxa"/>
          </w:tcPr>
          <w:p w:rsidR="003E4852" w:rsidRDefault="003E4852" w:rsidP="00B250BB">
            <w:pPr>
              <w:pStyle w:val="Nessunaspaziatura"/>
              <w:tabs>
                <w:tab w:val="left" w:pos="4920"/>
              </w:tabs>
              <w:rPr>
                <w:sz w:val="28"/>
                <w:szCs w:val="28"/>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pStyle w:val="Nessunaspaziatura"/>
              <w:tabs>
                <w:tab w:val="left" w:pos="4920"/>
              </w:tabs>
              <w:rPr>
                <w:sz w:val="28"/>
                <w:szCs w:val="28"/>
              </w:rPr>
            </w:pPr>
          </w:p>
        </w:tc>
        <w:tc>
          <w:tcPr>
            <w:tcW w:w="6517" w:type="dxa"/>
          </w:tcPr>
          <w:p w:rsidR="003E4852" w:rsidRDefault="003E4852" w:rsidP="00B250BB">
            <w:pPr>
              <w:pStyle w:val="Nessunaspaziatura"/>
              <w:tabs>
                <w:tab w:val="left" w:pos="4920"/>
              </w:tabs>
              <w:rPr>
                <w:sz w:val="28"/>
                <w:szCs w:val="28"/>
              </w:rPr>
            </w:pPr>
          </w:p>
        </w:tc>
        <w:tc>
          <w:tcPr>
            <w:tcW w:w="2400" w:type="dxa"/>
          </w:tcPr>
          <w:p w:rsidR="003E4852" w:rsidRDefault="003E4852" w:rsidP="00B250BB">
            <w:pPr>
              <w:jc w:val="center"/>
              <w:rPr>
                <w:b/>
                <w:sz w:val="28"/>
                <w:szCs w:val="28"/>
              </w:rPr>
            </w:pPr>
            <w:r>
              <w:rPr>
                <w:b/>
                <w:sz w:val="28"/>
                <w:szCs w:val="28"/>
              </w:rPr>
              <w:t>PIEMONTE</w:t>
            </w:r>
          </w:p>
        </w:tc>
      </w:tr>
      <w:tr w:rsidR="003E4852" w:rsidRPr="00E53AD1" w:rsidTr="00B250BB">
        <w:tc>
          <w:tcPr>
            <w:tcW w:w="937" w:type="dxa"/>
          </w:tcPr>
          <w:p w:rsidR="003E4852" w:rsidRDefault="003E4852" w:rsidP="00B250BB">
            <w:pPr>
              <w:pStyle w:val="Nessunaspaziatura"/>
              <w:tabs>
                <w:tab w:val="left" w:pos="4920"/>
              </w:tabs>
              <w:jc w:val="center"/>
              <w:rPr>
                <w:sz w:val="28"/>
                <w:szCs w:val="28"/>
              </w:rPr>
            </w:pPr>
          </w:p>
        </w:tc>
        <w:tc>
          <w:tcPr>
            <w:tcW w:w="6517" w:type="dxa"/>
          </w:tcPr>
          <w:p w:rsidR="003E4852" w:rsidRDefault="003E4852" w:rsidP="00B250BB">
            <w:pPr>
              <w:pStyle w:val="Nessunaspaziatura"/>
              <w:tabs>
                <w:tab w:val="left" w:pos="4920"/>
              </w:tabs>
              <w:jc w:val="center"/>
              <w:rPr>
                <w:sz w:val="28"/>
                <w:szCs w:val="28"/>
              </w:rPr>
            </w:pPr>
            <w:r>
              <w:rPr>
                <w:sz w:val="28"/>
                <w:szCs w:val="28"/>
              </w:rPr>
              <w:t>Torino e provincia</w:t>
            </w:r>
          </w:p>
          <w:p w:rsidR="003E4852" w:rsidRPr="00844D2E" w:rsidRDefault="003E4852" w:rsidP="00B250BB">
            <w:pPr>
              <w:pStyle w:val="Nessunaspaziatura"/>
              <w:tabs>
                <w:tab w:val="left" w:pos="4920"/>
              </w:tabs>
              <w:rPr>
                <w:rFonts w:ascii="Tahoma" w:hAnsi="Tahoma" w:cs="Tahoma"/>
                <w:color w:val="786953"/>
                <w:sz w:val="18"/>
                <w:szCs w:val="18"/>
                <w:shd w:val="clear" w:color="auto" w:fill="FFFFFF"/>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widowControl w:val="0"/>
              <w:autoSpaceDE w:val="0"/>
              <w:rPr>
                <w:rFonts w:ascii="LatoRegular" w:hAnsi="LatoRegular"/>
                <w:color w:val="3D3D3E"/>
                <w:sz w:val="23"/>
                <w:szCs w:val="23"/>
                <w:shd w:val="clear" w:color="auto" w:fill="FFFFFF"/>
              </w:rPr>
            </w:pPr>
          </w:p>
        </w:tc>
        <w:tc>
          <w:tcPr>
            <w:tcW w:w="6517" w:type="dxa"/>
          </w:tcPr>
          <w:p w:rsidR="003E4852" w:rsidRDefault="003E4852" w:rsidP="00B250BB">
            <w:pPr>
              <w:widowControl w:val="0"/>
              <w:autoSpaceDE w:val="0"/>
              <w:rPr>
                <w:rFonts w:ascii="LatoRegular" w:hAnsi="LatoRegular"/>
                <w:color w:val="3D3D3E"/>
                <w:sz w:val="23"/>
                <w:szCs w:val="23"/>
                <w:shd w:val="clear" w:color="auto" w:fill="FFFFFF"/>
              </w:rPr>
            </w:pPr>
          </w:p>
          <w:p w:rsidR="003E4852" w:rsidRDefault="003E4852" w:rsidP="00B250BB">
            <w:pPr>
              <w:pStyle w:val="Nessunaspaziatura"/>
              <w:tabs>
                <w:tab w:val="left" w:pos="4920"/>
              </w:tabs>
              <w:rPr>
                <w:sz w:val="28"/>
                <w:szCs w:val="28"/>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widowControl w:val="0"/>
              <w:autoSpaceDE w:val="0"/>
              <w:jc w:val="center"/>
              <w:rPr>
                <w:b/>
                <w:bCs/>
              </w:rPr>
            </w:pPr>
          </w:p>
        </w:tc>
        <w:tc>
          <w:tcPr>
            <w:tcW w:w="6517" w:type="dxa"/>
          </w:tcPr>
          <w:p w:rsidR="003E4852" w:rsidRPr="00A51547" w:rsidRDefault="003E4852" w:rsidP="00B250BB">
            <w:pPr>
              <w:widowControl w:val="0"/>
              <w:autoSpaceDE w:val="0"/>
              <w:jc w:val="center"/>
              <w:rPr>
                <w:b/>
                <w:bCs/>
                <w:sz w:val="24"/>
                <w:szCs w:val="24"/>
              </w:rPr>
            </w:pPr>
            <w:r w:rsidRPr="00A51547">
              <w:rPr>
                <w:b/>
                <w:bCs/>
                <w:sz w:val="24"/>
                <w:szCs w:val="24"/>
              </w:rPr>
              <w:t>Alessandria e provincia</w:t>
            </w:r>
          </w:p>
          <w:p w:rsidR="003E4852" w:rsidRPr="004614CD" w:rsidRDefault="003E4852" w:rsidP="00B250BB">
            <w:pPr>
              <w:widowControl w:val="0"/>
              <w:autoSpaceDE w:val="0"/>
              <w:rPr>
                <w:color w:val="786953"/>
                <w:shd w:val="clear" w:color="auto" w:fill="FFFFFF"/>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Pr="000D2E42" w:rsidRDefault="003E4852" w:rsidP="00B250BB">
            <w:pPr>
              <w:widowControl w:val="0"/>
              <w:autoSpaceDE w:val="0"/>
              <w:jc w:val="center"/>
              <w:rPr>
                <w:b/>
                <w:bCs/>
                <w:sz w:val="24"/>
                <w:szCs w:val="24"/>
              </w:rPr>
            </w:pPr>
          </w:p>
        </w:tc>
        <w:tc>
          <w:tcPr>
            <w:tcW w:w="6517" w:type="dxa"/>
          </w:tcPr>
          <w:p w:rsidR="003E4852" w:rsidRPr="000D2E42" w:rsidRDefault="003E4852" w:rsidP="00B250BB">
            <w:pPr>
              <w:widowControl w:val="0"/>
              <w:autoSpaceDE w:val="0"/>
              <w:jc w:val="center"/>
              <w:rPr>
                <w:b/>
                <w:bCs/>
                <w:sz w:val="24"/>
                <w:szCs w:val="24"/>
              </w:rPr>
            </w:pPr>
            <w:r w:rsidRPr="000D2E42">
              <w:rPr>
                <w:b/>
                <w:bCs/>
                <w:sz w:val="24"/>
                <w:szCs w:val="24"/>
              </w:rPr>
              <w:t>Asti e provincia</w:t>
            </w:r>
          </w:p>
          <w:p w:rsidR="003E4852" w:rsidRPr="000D2E42" w:rsidRDefault="003E4852" w:rsidP="00B250BB">
            <w:pPr>
              <w:widowControl w:val="0"/>
              <w:autoSpaceDE w:val="0"/>
              <w:rPr>
                <w:b/>
                <w:bCs/>
                <w:sz w:val="24"/>
                <w:szCs w:val="24"/>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widowControl w:val="0"/>
              <w:autoSpaceDE w:val="0"/>
              <w:jc w:val="center"/>
              <w:rPr>
                <w:b/>
                <w:bCs/>
              </w:rPr>
            </w:pPr>
          </w:p>
        </w:tc>
        <w:tc>
          <w:tcPr>
            <w:tcW w:w="6517" w:type="dxa"/>
          </w:tcPr>
          <w:p w:rsidR="003E4852" w:rsidRDefault="003E4852" w:rsidP="00B250BB">
            <w:pPr>
              <w:widowControl w:val="0"/>
              <w:autoSpaceDE w:val="0"/>
              <w:jc w:val="center"/>
              <w:rPr>
                <w:b/>
                <w:bCs/>
              </w:rPr>
            </w:pPr>
            <w:r>
              <w:rPr>
                <w:b/>
                <w:bCs/>
              </w:rPr>
              <w:t>Biella e provincia</w:t>
            </w:r>
          </w:p>
          <w:p w:rsidR="003E4852" w:rsidRPr="0048491E" w:rsidRDefault="003E4852" w:rsidP="00B250BB">
            <w:pPr>
              <w:widowControl w:val="0"/>
              <w:autoSpaceDE w:val="0"/>
              <w:rPr>
                <w:bCs/>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widowControl w:val="0"/>
              <w:autoSpaceDE w:val="0"/>
              <w:jc w:val="center"/>
              <w:rPr>
                <w:b/>
                <w:bCs/>
              </w:rPr>
            </w:pPr>
          </w:p>
        </w:tc>
        <w:tc>
          <w:tcPr>
            <w:tcW w:w="6517" w:type="dxa"/>
          </w:tcPr>
          <w:p w:rsidR="003E4852" w:rsidRDefault="003E4852" w:rsidP="00B250BB">
            <w:pPr>
              <w:widowControl w:val="0"/>
              <w:autoSpaceDE w:val="0"/>
              <w:jc w:val="center"/>
              <w:rPr>
                <w:b/>
                <w:bCs/>
              </w:rPr>
            </w:pPr>
            <w:r>
              <w:rPr>
                <w:b/>
                <w:bCs/>
              </w:rPr>
              <w:t>Cuneo e provincia</w:t>
            </w:r>
          </w:p>
          <w:p w:rsidR="003E4852" w:rsidRPr="003A2C71" w:rsidRDefault="003E4852" w:rsidP="00B250BB">
            <w:pPr>
              <w:widowControl w:val="0"/>
              <w:autoSpaceDE w:val="0"/>
              <w:rPr>
                <w:rFonts w:ascii="Arial" w:hAnsi="Arial" w:cs="Arial"/>
                <w:color w:val="4A970B"/>
                <w:bdr w:val="none" w:sz="0" w:space="0" w:color="auto" w:frame="1"/>
                <w:shd w:val="clear" w:color="auto" w:fill="FFFFFF"/>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Pr="004E6322" w:rsidRDefault="003E4852" w:rsidP="00B250BB">
            <w:pPr>
              <w:widowControl w:val="0"/>
              <w:autoSpaceDE w:val="0"/>
              <w:jc w:val="center"/>
              <w:rPr>
                <w:b/>
                <w:bCs/>
                <w:sz w:val="24"/>
                <w:szCs w:val="24"/>
              </w:rPr>
            </w:pPr>
          </w:p>
        </w:tc>
        <w:tc>
          <w:tcPr>
            <w:tcW w:w="6517" w:type="dxa"/>
          </w:tcPr>
          <w:p w:rsidR="003E4852" w:rsidRPr="004E6322" w:rsidRDefault="003E4852" w:rsidP="00B250BB">
            <w:pPr>
              <w:widowControl w:val="0"/>
              <w:autoSpaceDE w:val="0"/>
              <w:jc w:val="center"/>
              <w:rPr>
                <w:b/>
                <w:bCs/>
                <w:sz w:val="24"/>
                <w:szCs w:val="24"/>
              </w:rPr>
            </w:pPr>
            <w:r w:rsidRPr="004E6322">
              <w:rPr>
                <w:b/>
                <w:bCs/>
                <w:sz w:val="24"/>
                <w:szCs w:val="24"/>
              </w:rPr>
              <w:t>Novara e provincia</w:t>
            </w:r>
          </w:p>
          <w:p w:rsidR="003E4852" w:rsidRPr="004E6322" w:rsidRDefault="003E4852" w:rsidP="00B250BB">
            <w:pPr>
              <w:widowControl w:val="0"/>
              <w:autoSpaceDE w:val="0"/>
              <w:rPr>
                <w:color w:val="786953"/>
                <w:sz w:val="24"/>
                <w:szCs w:val="24"/>
                <w:shd w:val="clear" w:color="auto" w:fill="FFFFFF"/>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widowControl w:val="0"/>
              <w:autoSpaceDE w:val="0"/>
              <w:jc w:val="center"/>
              <w:rPr>
                <w:b/>
                <w:bCs/>
              </w:rPr>
            </w:pPr>
          </w:p>
        </w:tc>
        <w:tc>
          <w:tcPr>
            <w:tcW w:w="6517" w:type="dxa"/>
          </w:tcPr>
          <w:p w:rsidR="003E4852" w:rsidRPr="00D552F4" w:rsidRDefault="003E4852" w:rsidP="00B250BB">
            <w:pPr>
              <w:widowControl w:val="0"/>
              <w:autoSpaceDE w:val="0"/>
              <w:jc w:val="center"/>
              <w:rPr>
                <w:b/>
                <w:bCs/>
                <w:sz w:val="24"/>
                <w:szCs w:val="24"/>
              </w:rPr>
            </w:pPr>
            <w:r w:rsidRPr="00D552F4">
              <w:rPr>
                <w:b/>
                <w:bCs/>
                <w:sz w:val="24"/>
                <w:szCs w:val="24"/>
              </w:rPr>
              <w:t>Verbania e provincia</w:t>
            </w:r>
          </w:p>
          <w:p w:rsidR="003E4852" w:rsidRPr="0050772E" w:rsidRDefault="003E4852" w:rsidP="00B250BB">
            <w:pPr>
              <w:widowControl w:val="0"/>
              <w:autoSpaceDE w:val="0"/>
              <w:rPr>
                <w:rFonts w:ascii="Arial" w:hAnsi="Arial" w:cs="Arial"/>
                <w:b/>
                <w:bCs/>
                <w:color w:val="444444"/>
                <w:sz w:val="23"/>
                <w:szCs w:val="23"/>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Pr="002B306C" w:rsidRDefault="003E4852" w:rsidP="00B250BB">
            <w:pPr>
              <w:widowControl w:val="0"/>
              <w:autoSpaceDE w:val="0"/>
              <w:jc w:val="center"/>
              <w:rPr>
                <w:rFonts w:ascii="Tahoma" w:hAnsi="Tahoma" w:cs="Tahoma"/>
                <w:b/>
                <w:color w:val="786953"/>
                <w:sz w:val="18"/>
                <w:szCs w:val="18"/>
                <w:shd w:val="clear" w:color="auto" w:fill="FFFFFF"/>
              </w:rPr>
            </w:pPr>
          </w:p>
        </w:tc>
        <w:tc>
          <w:tcPr>
            <w:tcW w:w="6517" w:type="dxa"/>
          </w:tcPr>
          <w:p w:rsidR="003E4852" w:rsidRPr="00D552F4" w:rsidRDefault="003E4852" w:rsidP="00B250BB">
            <w:pPr>
              <w:widowControl w:val="0"/>
              <w:autoSpaceDE w:val="0"/>
              <w:jc w:val="center"/>
              <w:rPr>
                <w:b/>
                <w:color w:val="786953"/>
                <w:sz w:val="24"/>
                <w:szCs w:val="24"/>
                <w:shd w:val="clear" w:color="auto" w:fill="FFFFFF"/>
              </w:rPr>
            </w:pPr>
            <w:r w:rsidRPr="00D552F4">
              <w:rPr>
                <w:b/>
                <w:i/>
                <w:color w:val="786953"/>
                <w:sz w:val="24"/>
                <w:szCs w:val="24"/>
                <w:shd w:val="clear" w:color="auto" w:fill="FFFFFF"/>
              </w:rPr>
              <w:t>Vercelli</w:t>
            </w:r>
            <w:r w:rsidRPr="00D552F4">
              <w:rPr>
                <w:b/>
                <w:color w:val="786953"/>
                <w:sz w:val="24"/>
                <w:szCs w:val="24"/>
                <w:shd w:val="clear" w:color="auto" w:fill="FFFFFF"/>
              </w:rPr>
              <w:t xml:space="preserve"> e provincia</w:t>
            </w:r>
          </w:p>
          <w:p w:rsidR="003E4852" w:rsidRPr="00D552F4" w:rsidRDefault="003E4852" w:rsidP="00B250BB">
            <w:pPr>
              <w:widowControl w:val="0"/>
              <w:autoSpaceDE w:val="0"/>
              <w:rPr>
                <w:color w:val="786953"/>
                <w:sz w:val="24"/>
                <w:szCs w:val="24"/>
                <w:shd w:val="clear" w:color="auto" w:fill="FFFFFF"/>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widowControl w:val="0"/>
              <w:autoSpaceDE w:val="0"/>
              <w:rPr>
                <w:b/>
                <w:bCs/>
              </w:rPr>
            </w:pPr>
          </w:p>
        </w:tc>
        <w:tc>
          <w:tcPr>
            <w:tcW w:w="6517" w:type="dxa"/>
          </w:tcPr>
          <w:p w:rsidR="003E4852" w:rsidRDefault="003E4852" w:rsidP="00B250BB">
            <w:pPr>
              <w:widowControl w:val="0"/>
              <w:autoSpaceDE w:val="0"/>
              <w:rPr>
                <w:b/>
                <w:bCs/>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widowControl w:val="0"/>
              <w:autoSpaceDE w:val="0"/>
              <w:rPr>
                <w:rFonts w:ascii="Arial" w:hAnsi="Arial" w:cs="Arial"/>
                <w:b/>
                <w:bCs/>
                <w:color w:val="444444"/>
                <w:sz w:val="24"/>
                <w:szCs w:val="24"/>
              </w:rPr>
            </w:pPr>
          </w:p>
        </w:tc>
        <w:tc>
          <w:tcPr>
            <w:tcW w:w="6517" w:type="dxa"/>
          </w:tcPr>
          <w:p w:rsidR="003E4852" w:rsidRDefault="003E4852" w:rsidP="00B250BB">
            <w:pPr>
              <w:widowControl w:val="0"/>
              <w:autoSpaceDE w:val="0"/>
              <w:rPr>
                <w:b/>
                <w:bCs/>
              </w:rPr>
            </w:pPr>
          </w:p>
        </w:tc>
        <w:tc>
          <w:tcPr>
            <w:tcW w:w="2400" w:type="dxa"/>
          </w:tcPr>
          <w:p w:rsidR="003E4852" w:rsidRDefault="003E4852" w:rsidP="00B250BB">
            <w:pPr>
              <w:jc w:val="center"/>
              <w:rPr>
                <w:b/>
                <w:sz w:val="28"/>
                <w:szCs w:val="28"/>
              </w:rPr>
            </w:pPr>
            <w:r>
              <w:rPr>
                <w:b/>
                <w:sz w:val="28"/>
                <w:szCs w:val="28"/>
              </w:rPr>
              <w:t>PUGLIA</w:t>
            </w:r>
          </w:p>
        </w:tc>
      </w:tr>
      <w:tr w:rsidR="003E4852" w:rsidRPr="00E53AD1" w:rsidTr="00B250BB">
        <w:tc>
          <w:tcPr>
            <w:tcW w:w="937" w:type="dxa"/>
          </w:tcPr>
          <w:p w:rsidR="003E4852" w:rsidRPr="00AD0899" w:rsidRDefault="003E4852" w:rsidP="00B250BB">
            <w:pPr>
              <w:widowControl w:val="0"/>
              <w:autoSpaceDE w:val="0"/>
              <w:jc w:val="center"/>
              <w:rPr>
                <w:b/>
                <w:bCs/>
                <w:sz w:val="24"/>
                <w:szCs w:val="24"/>
              </w:rPr>
            </w:pPr>
          </w:p>
        </w:tc>
        <w:tc>
          <w:tcPr>
            <w:tcW w:w="6517" w:type="dxa"/>
          </w:tcPr>
          <w:p w:rsidR="003E4852" w:rsidRPr="00AD0899" w:rsidRDefault="003E4852" w:rsidP="00B250BB">
            <w:pPr>
              <w:widowControl w:val="0"/>
              <w:autoSpaceDE w:val="0"/>
              <w:jc w:val="center"/>
              <w:rPr>
                <w:b/>
                <w:bCs/>
                <w:sz w:val="24"/>
                <w:szCs w:val="24"/>
              </w:rPr>
            </w:pPr>
            <w:r w:rsidRPr="00AD0899">
              <w:rPr>
                <w:b/>
                <w:bCs/>
                <w:sz w:val="24"/>
                <w:szCs w:val="24"/>
              </w:rPr>
              <w:t>Bari e provincia</w:t>
            </w:r>
          </w:p>
          <w:p w:rsidR="003E4852" w:rsidRPr="00B65AB7" w:rsidRDefault="001413BB" w:rsidP="00B250BB">
            <w:pPr>
              <w:widowControl w:val="0"/>
              <w:autoSpaceDE w:val="0"/>
              <w:rPr>
                <w:color w:val="786953"/>
                <w:sz w:val="24"/>
                <w:szCs w:val="24"/>
                <w:shd w:val="clear" w:color="auto" w:fill="FFFFFF"/>
              </w:rPr>
            </w:pPr>
            <w:r w:rsidRPr="00B65AB7">
              <w:rPr>
                <w:color w:val="786953"/>
                <w:sz w:val="24"/>
                <w:szCs w:val="24"/>
                <w:shd w:val="clear" w:color="auto" w:fill="FFFFFF"/>
              </w:rPr>
              <w:t>AGENTI</w:t>
            </w:r>
          </w:p>
          <w:p w:rsidR="001413BB" w:rsidRPr="00B65AB7" w:rsidRDefault="001413BB" w:rsidP="00B250BB">
            <w:pPr>
              <w:widowControl w:val="0"/>
              <w:autoSpaceDE w:val="0"/>
              <w:rPr>
                <w:rFonts w:ascii="Helvetica" w:hAnsi="Helvetica"/>
                <w:color w:val="5A5A5A"/>
                <w:sz w:val="24"/>
                <w:szCs w:val="24"/>
                <w:shd w:val="clear" w:color="auto" w:fill="FFFFFF"/>
              </w:rPr>
            </w:pPr>
            <w:r w:rsidRPr="00B65AB7">
              <w:rPr>
                <w:rFonts w:ascii="Helvetica" w:hAnsi="Helvetica"/>
                <w:color w:val="5A5A5A"/>
                <w:sz w:val="24"/>
                <w:szCs w:val="24"/>
                <w:shd w:val="clear" w:color="auto" w:fill="FFFFFF"/>
              </w:rPr>
              <w:t>4G Tecnologie leader nel settore delle telecomunicazioni ricerca agenti per ampliamento della rete commerciale:</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Si offre:</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Corso di formazione gratuito</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Affiancamento continuo</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Le più alte provvigioni del settore</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Gare ed incentivi periodici</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Back office dedicato</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Si richiede:</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Disponibilità full time e immediata</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Professionalita'</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Propensione nel lavoro in team</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Ambizione e voglia di crescere</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Esperienza nel settore vendita gradita ma non indispensabile.</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Se in possesso di queste caratteristiche, manda il tuo curriculum per email all''indirizzo selezioneagenti4g@libero.it</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NO PERDITEMPO</w:t>
            </w:r>
          </w:p>
          <w:p w:rsidR="001413BB" w:rsidRPr="00B65AB7" w:rsidRDefault="00B65AB7" w:rsidP="00B250BB">
            <w:pPr>
              <w:widowControl w:val="0"/>
              <w:autoSpaceDE w:val="0"/>
              <w:rPr>
                <w:rFonts w:ascii="Helvetica" w:hAnsi="Helvetica"/>
                <w:color w:val="5A5A5A"/>
                <w:sz w:val="24"/>
                <w:szCs w:val="24"/>
                <w:shd w:val="clear" w:color="auto" w:fill="FFFFFF"/>
              </w:rPr>
            </w:pPr>
            <w:r w:rsidRPr="00B65AB7">
              <w:rPr>
                <w:rFonts w:ascii="Helvetica" w:hAnsi="Helvetica"/>
                <w:color w:val="5A5A5A"/>
                <w:sz w:val="24"/>
                <w:szCs w:val="24"/>
                <w:shd w:val="clear" w:color="auto" w:fill="FFFFFF"/>
              </w:rPr>
              <w:t>BARMAN</w:t>
            </w:r>
          </w:p>
          <w:p w:rsidR="00B65AB7" w:rsidRPr="00B65AB7" w:rsidRDefault="00B65AB7" w:rsidP="00B250BB">
            <w:pPr>
              <w:widowControl w:val="0"/>
              <w:autoSpaceDE w:val="0"/>
              <w:rPr>
                <w:rFonts w:ascii="Helvetica" w:hAnsi="Helvetica"/>
                <w:color w:val="5A5A5A"/>
                <w:sz w:val="24"/>
                <w:szCs w:val="24"/>
                <w:shd w:val="clear" w:color="auto" w:fill="FFFFFF"/>
              </w:rPr>
            </w:pPr>
            <w:r w:rsidRPr="00B65AB7">
              <w:rPr>
                <w:rFonts w:ascii="Helvetica" w:hAnsi="Helvetica"/>
                <w:color w:val="5A5A5A"/>
                <w:sz w:val="24"/>
                <w:szCs w:val="24"/>
                <w:shd w:val="clear" w:color="auto" w:fill="FFFFFF"/>
              </w:rPr>
              <w:t>Cercasi collaboratore o collaboratrice per avviato bar in Bitetto, con esperienza per lavoro pomeridiano/ serale. Iniziò lavoro Maggio. Contatto al 3311254031 /032 chiamare dalle 17 in poi</w:t>
            </w:r>
          </w:p>
          <w:p w:rsidR="00B65AB7" w:rsidRPr="00B65AB7" w:rsidRDefault="00B65AB7" w:rsidP="00B250BB">
            <w:pPr>
              <w:widowControl w:val="0"/>
              <w:autoSpaceDE w:val="0"/>
              <w:rPr>
                <w:rFonts w:ascii="Helvetica" w:hAnsi="Helvetica"/>
                <w:color w:val="5A5A5A"/>
                <w:sz w:val="24"/>
                <w:szCs w:val="24"/>
                <w:shd w:val="clear" w:color="auto" w:fill="FFFFFF"/>
              </w:rPr>
            </w:pPr>
            <w:r w:rsidRPr="00B65AB7">
              <w:rPr>
                <w:rFonts w:ascii="Helvetica" w:hAnsi="Helvetica"/>
                <w:color w:val="5A5A5A"/>
                <w:sz w:val="24"/>
                <w:szCs w:val="24"/>
                <w:shd w:val="clear" w:color="auto" w:fill="FFFFFF"/>
              </w:rPr>
              <w:t>OPERATORI TELEFONICI</w:t>
            </w:r>
          </w:p>
          <w:p w:rsidR="00B65AB7" w:rsidRPr="00B65AB7" w:rsidRDefault="00B65AB7" w:rsidP="00B250BB">
            <w:pPr>
              <w:widowControl w:val="0"/>
              <w:autoSpaceDE w:val="0"/>
              <w:rPr>
                <w:rStyle w:val="apple-converted-space"/>
                <w:rFonts w:ascii="Helvetica" w:hAnsi="Helvetica"/>
                <w:color w:val="5A5A5A"/>
                <w:sz w:val="24"/>
                <w:szCs w:val="24"/>
                <w:shd w:val="clear" w:color="auto" w:fill="FFFFFF"/>
              </w:rPr>
            </w:pPr>
            <w:r w:rsidRPr="00B65AB7">
              <w:rPr>
                <w:rFonts w:ascii="Helvetica" w:hAnsi="Helvetica"/>
                <w:color w:val="5A5A5A"/>
                <w:sz w:val="24"/>
                <w:szCs w:val="24"/>
                <w:shd w:val="clear" w:color="auto" w:fill="FFFFFF"/>
              </w:rPr>
              <w:t>Fast@net Srl Agenzia autorizzata Fastweb ed Enel Energia per la nuovissima sede di Bari Poggiofranco (BA) ricerca operatori telemarketing (no vendita) per ampliamento organico sia consumer che micro business.</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Chi cerchiamo?</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Risorse fortemente motivate ad intraprendere un percorso di crescita professionale all'interno della nostra azienda con il brand più tecnologico ed innovativo del mercato. Predisposte al problem solving e con forte propensione al guadagno ed al raggiungimenti degli obiettivi in team.</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Cosa offriamo?</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Fisso mensile con contratto collettivo nazionale</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Gare, incentivi ed extra gare per i top performanti, maggiori rispetto ad altri call center.</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lastRenderedPageBreak/>
              <w:t>- Formazioni continue e affiancamenti</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Ambiente giovanile e dinamico. Corso di formazione altamente professionale.</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Le nostre sedi:</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Bari Poggiofranco(BA)</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Mariano Comense (CO)</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Milano (nuovissima apertura)</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Ferrandina (MT)</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Se vuoi far parte anche tu della nostra squadra inviaci una mail all'indirizzo</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selezionetls@fastnetsrl.it</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oppure chiamaci al 3511277165 e 3348503368 (solo WhatsApp)</w:t>
            </w:r>
            <w:r w:rsidRPr="00B65AB7">
              <w:rPr>
                <w:rStyle w:val="apple-converted-space"/>
                <w:rFonts w:ascii="Helvetica" w:hAnsi="Helvetica"/>
                <w:color w:val="5A5A5A"/>
                <w:sz w:val="24"/>
                <w:szCs w:val="24"/>
                <w:shd w:val="clear" w:color="auto" w:fill="FFFFFF"/>
              </w:rPr>
              <w:t> </w:t>
            </w:r>
          </w:p>
          <w:p w:rsidR="00B65AB7" w:rsidRPr="00B65AB7" w:rsidRDefault="00B65AB7" w:rsidP="00B250BB">
            <w:pPr>
              <w:widowControl w:val="0"/>
              <w:autoSpaceDE w:val="0"/>
              <w:rPr>
                <w:rStyle w:val="apple-converted-space"/>
                <w:rFonts w:ascii="Helvetica" w:hAnsi="Helvetica"/>
                <w:color w:val="5A5A5A"/>
                <w:sz w:val="24"/>
                <w:szCs w:val="24"/>
              </w:rPr>
            </w:pPr>
            <w:r w:rsidRPr="00B65AB7">
              <w:rPr>
                <w:rStyle w:val="apple-converted-space"/>
                <w:rFonts w:ascii="Helvetica" w:hAnsi="Helvetica"/>
                <w:color w:val="5A5A5A"/>
                <w:sz w:val="24"/>
                <w:szCs w:val="24"/>
              </w:rPr>
              <w:t>OPERATORI CALL CENTER</w:t>
            </w:r>
          </w:p>
          <w:p w:rsidR="00B65AB7" w:rsidRPr="00B65AB7" w:rsidRDefault="00B65AB7" w:rsidP="00B250BB">
            <w:pPr>
              <w:widowControl w:val="0"/>
              <w:autoSpaceDE w:val="0"/>
              <w:rPr>
                <w:rFonts w:ascii="Helvetica" w:hAnsi="Helvetica"/>
                <w:color w:val="5A5A5A"/>
                <w:sz w:val="24"/>
                <w:szCs w:val="24"/>
                <w:shd w:val="clear" w:color="auto" w:fill="FFFFFF"/>
              </w:rPr>
            </w:pPr>
            <w:r w:rsidRPr="00B65AB7">
              <w:rPr>
                <w:rFonts w:ascii="Helvetica" w:hAnsi="Helvetica"/>
                <w:color w:val="5A5A5A"/>
                <w:sz w:val="24"/>
                <w:szCs w:val="24"/>
                <w:shd w:val="clear" w:color="auto" w:fill="FFFFFF"/>
              </w:rPr>
              <w:t>Sentel Srl, importante realtà nel campo delle telecomunicazioni, nell'ambito del potenziamento della propria forza vendita, offre una opportunità di lavoro immediata ricercando operatori telefonici out bound per la propria sede situata in VIA GIUSEPPE FANELLI N° 236 BARI.</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Le figure selezionate saranno inserite in un corso di formazione professionale riguardante le tecniche di vendita, comunicazione e conoscenza completa dei prodotti e servizi offerti.</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Al candidato si richiedono i seguenti requisiti:</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Capacità di lavorare in team</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Buona dialettica</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Attitudini alla vendita</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Conoscenza base del pc</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Si offre:</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Compenso fisso tra i più elevati</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Compenso variabile tra i più elevati</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Bonus al raggiungimento di obiettivi</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Formazione a carico dell'azienda</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Supporto costante</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Possibilità di crescita professionale</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Per contatti inviare curriculum a colloqui@sentel.it o chiamare il numero 0809727599.</w:t>
            </w:r>
          </w:p>
          <w:p w:rsidR="00B65AB7" w:rsidRPr="00B65AB7" w:rsidRDefault="00B65AB7" w:rsidP="00B250BB">
            <w:pPr>
              <w:widowControl w:val="0"/>
              <w:autoSpaceDE w:val="0"/>
              <w:rPr>
                <w:rFonts w:ascii="Helvetica" w:hAnsi="Helvetica"/>
                <w:color w:val="5A5A5A"/>
                <w:sz w:val="24"/>
                <w:szCs w:val="24"/>
                <w:shd w:val="clear" w:color="auto" w:fill="FFFFFF"/>
              </w:rPr>
            </w:pPr>
            <w:r w:rsidRPr="00B65AB7">
              <w:rPr>
                <w:rFonts w:ascii="Helvetica" w:hAnsi="Helvetica"/>
                <w:color w:val="5A5A5A"/>
                <w:sz w:val="24"/>
                <w:szCs w:val="24"/>
                <w:shd w:val="clear" w:color="auto" w:fill="FFFFFF"/>
              </w:rPr>
              <w:t>ADDETTA MARKETING</w:t>
            </w:r>
          </w:p>
          <w:p w:rsidR="00B65AB7" w:rsidRPr="00B65AB7" w:rsidRDefault="00B65AB7" w:rsidP="00B250BB">
            <w:pPr>
              <w:widowControl w:val="0"/>
              <w:autoSpaceDE w:val="0"/>
              <w:rPr>
                <w:rFonts w:ascii="Helvetica" w:hAnsi="Helvetica"/>
                <w:color w:val="5A5A5A"/>
                <w:sz w:val="24"/>
                <w:szCs w:val="24"/>
                <w:shd w:val="clear" w:color="auto" w:fill="FFFFFF"/>
              </w:rPr>
            </w:pPr>
            <w:r w:rsidRPr="00B65AB7">
              <w:rPr>
                <w:rFonts w:ascii="Helvetica" w:hAnsi="Helvetica"/>
                <w:color w:val="5A5A5A"/>
                <w:sz w:val="24"/>
                <w:szCs w:val="24"/>
                <w:shd w:val="clear" w:color="auto" w:fill="FFFFFF"/>
              </w:rPr>
              <w:t>Cerchiamo nella zona di Bari, nr. 1 figura professionale con ottime doti comunicative che abbia già esperienza con il telemarketing e la presa appuntamenti.</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Offriamo l'opportunità di lavorare direttamente da casa e con orari molto flessibili.</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Verrà dotata di una Sim e un telefono aziendale, si riconosce un fisso mensile di 500€ più ulteriori incentivi ed eventuali altri premi concordati in base all'impegno.</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Inviare il Cv al seguente indirizzo email:</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hyperlink r:id="rId91" w:history="1">
              <w:r w:rsidRPr="00B65AB7">
                <w:rPr>
                  <w:rStyle w:val="Collegamentoipertestuale"/>
                  <w:rFonts w:ascii="Helvetica" w:hAnsi="Helvetica"/>
                  <w:sz w:val="24"/>
                  <w:szCs w:val="24"/>
                  <w:shd w:val="clear" w:color="auto" w:fill="FFFFFF"/>
                </w:rPr>
                <w:t>ferraradomenico1@hotmail.it</w:t>
              </w:r>
            </w:hyperlink>
          </w:p>
          <w:p w:rsidR="00B65AB7" w:rsidRPr="00B65AB7" w:rsidRDefault="00B65AB7" w:rsidP="00B250BB">
            <w:pPr>
              <w:widowControl w:val="0"/>
              <w:autoSpaceDE w:val="0"/>
              <w:rPr>
                <w:rFonts w:ascii="Helvetica" w:hAnsi="Helvetica"/>
                <w:color w:val="5A5A5A"/>
                <w:sz w:val="24"/>
                <w:szCs w:val="24"/>
                <w:shd w:val="clear" w:color="auto" w:fill="FFFFFF"/>
              </w:rPr>
            </w:pPr>
            <w:r w:rsidRPr="00B65AB7">
              <w:rPr>
                <w:rFonts w:ascii="Helvetica" w:hAnsi="Helvetica"/>
                <w:color w:val="5A5A5A"/>
                <w:sz w:val="24"/>
                <w:szCs w:val="24"/>
                <w:shd w:val="clear" w:color="auto" w:fill="FFFFFF"/>
              </w:rPr>
              <w:t>OPERATORI TELEFONICI</w:t>
            </w:r>
          </w:p>
          <w:p w:rsidR="00B65AB7" w:rsidRPr="00B65AB7" w:rsidRDefault="00B65AB7" w:rsidP="00B250BB">
            <w:pPr>
              <w:widowControl w:val="0"/>
              <w:autoSpaceDE w:val="0"/>
              <w:rPr>
                <w:rFonts w:ascii="Helvetica" w:hAnsi="Helvetica"/>
                <w:color w:val="5A5A5A"/>
                <w:sz w:val="24"/>
                <w:szCs w:val="24"/>
                <w:shd w:val="clear" w:color="auto" w:fill="FFFFFF"/>
              </w:rPr>
            </w:pPr>
            <w:r w:rsidRPr="00B65AB7">
              <w:rPr>
                <w:rFonts w:ascii="Helvetica" w:hAnsi="Helvetica"/>
                <w:color w:val="5A5A5A"/>
                <w:sz w:val="24"/>
                <w:szCs w:val="24"/>
                <w:shd w:val="clear" w:color="auto" w:fill="FFFFFF"/>
              </w:rPr>
              <w:t xml:space="preserve">Ricerchiamo e selezioniamo consulenti telefonici outbound, agenti e promoter per immediato inserimento con possibilità di crescita professionale in un ambiente dinamico. Le risorse saranno inserite all'interno del team dedicato e si occuperanno di promuovere e </w:t>
            </w:r>
            <w:r w:rsidRPr="00B65AB7">
              <w:rPr>
                <w:rFonts w:ascii="Helvetica" w:hAnsi="Helvetica"/>
                <w:color w:val="5A5A5A"/>
                <w:sz w:val="24"/>
                <w:szCs w:val="24"/>
                <w:shd w:val="clear" w:color="auto" w:fill="FFFFFF"/>
              </w:rPr>
              <w:lastRenderedPageBreak/>
              <w:t>vendere prodotti e servizi ai potenziali clienti. La risorsa ideale è in possesso di buone capacità relazionali, dialettica, affidabilità e precisione.</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Offriamo:</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Inquadramento a norma di legge</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Fisso + provvigioni.</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Se interessati inviare c.v. a candidature@phonetim.it oppure contattare il numero 0805968498</w:t>
            </w:r>
          </w:p>
          <w:p w:rsidR="00B65AB7" w:rsidRPr="00B65AB7" w:rsidRDefault="00B65AB7" w:rsidP="00B250BB">
            <w:pPr>
              <w:widowControl w:val="0"/>
              <w:autoSpaceDE w:val="0"/>
              <w:rPr>
                <w:rFonts w:ascii="Helvetica" w:hAnsi="Helvetica"/>
                <w:color w:val="5A5A5A"/>
                <w:sz w:val="24"/>
                <w:szCs w:val="24"/>
                <w:shd w:val="clear" w:color="auto" w:fill="FFFFFF"/>
              </w:rPr>
            </w:pPr>
            <w:r w:rsidRPr="00B65AB7">
              <w:rPr>
                <w:rFonts w:ascii="Helvetica" w:hAnsi="Helvetica"/>
                <w:color w:val="5A5A5A"/>
                <w:sz w:val="24"/>
                <w:szCs w:val="24"/>
                <w:shd w:val="clear" w:color="auto" w:fill="FFFFFF"/>
              </w:rPr>
              <w:t>BADANTE</w:t>
            </w:r>
          </w:p>
          <w:p w:rsidR="00B65AB7" w:rsidRPr="00B65AB7" w:rsidRDefault="00B65AB7" w:rsidP="00B250BB">
            <w:pPr>
              <w:widowControl w:val="0"/>
              <w:autoSpaceDE w:val="0"/>
              <w:rPr>
                <w:rFonts w:ascii="Helvetica" w:hAnsi="Helvetica"/>
                <w:color w:val="5A5A5A"/>
                <w:sz w:val="24"/>
                <w:szCs w:val="24"/>
                <w:shd w:val="clear" w:color="auto" w:fill="FFFFFF"/>
              </w:rPr>
            </w:pPr>
            <w:r w:rsidRPr="00B65AB7">
              <w:rPr>
                <w:rFonts w:ascii="Helvetica" w:hAnsi="Helvetica"/>
                <w:color w:val="5A5A5A"/>
                <w:sz w:val="24"/>
                <w:szCs w:val="24"/>
                <w:shd w:val="clear" w:color="auto" w:fill="FFFFFF"/>
              </w:rPr>
              <w:t>Ad Adelfia (BA) zona centralissima, a studentessa che lavora o a signora adulta NON FUMATRICE offresi alloggio gratuito tutto arredato, wi-fi e PC free, bollette di gas pagate, quote di condominio comprese - tutto questo in condivisione con signora anziana autosufficiente che richiede in cambio piccola assistenza quotidiana. Non si offre compenso ma si offre l'appartamento con tutte le facilitazioni su descritte.</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Adelfia dista 17,7 km da Bari e la spesa del biglietto del treno o del bus sola andata è di euro 1,20.</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xml:space="preserve">Si richiede compartecipazione alle spese di acqua e luce solo per la quota eccedente la media dei consumi, verificabile. Richiedesi serieta', pulizia, foto e lettera di presentazione all'indirizzo </w:t>
            </w:r>
            <w:hyperlink r:id="rId92" w:history="1">
              <w:r w:rsidRPr="00B65AB7">
                <w:rPr>
                  <w:rStyle w:val="Collegamentoipertestuale"/>
                  <w:rFonts w:ascii="Helvetica" w:hAnsi="Helvetica"/>
                  <w:sz w:val="24"/>
                  <w:szCs w:val="24"/>
                  <w:shd w:val="clear" w:color="auto" w:fill="FFFFFF"/>
                </w:rPr>
                <w:t>logantony@gmail.com</w:t>
              </w:r>
            </w:hyperlink>
          </w:p>
          <w:p w:rsidR="00B65AB7" w:rsidRPr="00B65AB7" w:rsidRDefault="00B65AB7" w:rsidP="00B250BB">
            <w:pPr>
              <w:widowControl w:val="0"/>
              <w:autoSpaceDE w:val="0"/>
              <w:rPr>
                <w:rFonts w:ascii="Helvetica" w:hAnsi="Helvetica"/>
                <w:color w:val="5A5A5A"/>
                <w:sz w:val="24"/>
                <w:szCs w:val="24"/>
                <w:shd w:val="clear" w:color="auto" w:fill="FFFFFF"/>
              </w:rPr>
            </w:pPr>
            <w:r w:rsidRPr="00B65AB7">
              <w:rPr>
                <w:rFonts w:ascii="Helvetica" w:hAnsi="Helvetica"/>
                <w:color w:val="5A5A5A"/>
                <w:sz w:val="24"/>
                <w:szCs w:val="24"/>
                <w:shd w:val="clear" w:color="auto" w:fill="FFFFFF"/>
              </w:rPr>
              <w:t>ESTETISTA</w:t>
            </w:r>
          </w:p>
          <w:p w:rsidR="00B65AB7" w:rsidRPr="00B65AB7" w:rsidRDefault="00B65AB7" w:rsidP="00B250BB">
            <w:pPr>
              <w:widowControl w:val="0"/>
              <w:autoSpaceDE w:val="0"/>
              <w:rPr>
                <w:rFonts w:ascii="Helvetica" w:hAnsi="Helvetica"/>
                <w:color w:val="5A5A5A"/>
                <w:sz w:val="24"/>
                <w:szCs w:val="24"/>
                <w:shd w:val="clear" w:color="auto" w:fill="FFFFFF"/>
              </w:rPr>
            </w:pPr>
            <w:r w:rsidRPr="00B65AB7">
              <w:rPr>
                <w:rFonts w:ascii="Helvetica" w:hAnsi="Helvetica"/>
                <w:color w:val="5A5A5A"/>
                <w:sz w:val="24"/>
                <w:szCs w:val="24"/>
                <w:shd w:val="clear" w:color="auto" w:fill="FFFFFF"/>
              </w:rPr>
              <w:t>Cerchiamo un estetista con diploma o che frequenti il 2^ 3^ anno di scuola estetica, per inserimento nell'organico del nostro centro estetico sito in zona centro a Bari.</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Se interessate inviare curriculum 3453887789</w:t>
            </w:r>
          </w:p>
          <w:p w:rsidR="00B65AB7" w:rsidRPr="00B65AB7" w:rsidRDefault="00B65AB7" w:rsidP="00B250BB">
            <w:pPr>
              <w:widowControl w:val="0"/>
              <w:autoSpaceDE w:val="0"/>
              <w:rPr>
                <w:rFonts w:ascii="Helvetica" w:hAnsi="Helvetica"/>
                <w:color w:val="5A5A5A"/>
                <w:sz w:val="24"/>
                <w:szCs w:val="24"/>
                <w:shd w:val="clear" w:color="auto" w:fill="FFFFFF"/>
              </w:rPr>
            </w:pPr>
            <w:r w:rsidRPr="00B65AB7">
              <w:rPr>
                <w:rFonts w:ascii="Helvetica" w:hAnsi="Helvetica"/>
                <w:color w:val="5A5A5A"/>
                <w:sz w:val="24"/>
                <w:szCs w:val="24"/>
                <w:shd w:val="clear" w:color="auto" w:fill="FFFFFF"/>
              </w:rPr>
              <w:t>AGENTE IMMOBILIARE</w:t>
            </w:r>
          </w:p>
          <w:p w:rsidR="00B65AB7" w:rsidRPr="00B65AB7" w:rsidRDefault="00B65AB7" w:rsidP="00B250BB">
            <w:pPr>
              <w:widowControl w:val="0"/>
              <w:autoSpaceDE w:val="0"/>
              <w:rPr>
                <w:rStyle w:val="apple-converted-space"/>
                <w:rFonts w:ascii="Helvetica" w:hAnsi="Helvetica"/>
                <w:color w:val="5A5A5A"/>
                <w:sz w:val="24"/>
                <w:szCs w:val="24"/>
                <w:shd w:val="clear" w:color="auto" w:fill="FFFFFF"/>
              </w:rPr>
            </w:pPr>
            <w:r w:rsidRPr="00B65AB7">
              <w:rPr>
                <w:rFonts w:ascii="Helvetica" w:hAnsi="Helvetica"/>
                <w:color w:val="5A5A5A"/>
                <w:sz w:val="24"/>
                <w:szCs w:val="24"/>
                <w:shd w:val="clear" w:color="auto" w:fill="FFFFFF"/>
              </w:rPr>
              <w:t>Affiliato TECNOCASA di Bari Zona Parco Due Giugno cerca nuovi collaboratori per ampliamento organico.</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Se hai un'età tra i 18 e i 28 anni, un titolo di studio di media superiore o di laurea, entusiasmo e determinazione e se quello che cerchi è un lavoro dinamico in un ambiente giovane che ti offra reali possibilità di crescita, ti stiamo cercando</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Sono indispensabili conoscenze multidisciplinari ed una spiccata attitudine per i rapporti interpersonali.</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Cosa offriamo:</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buon fisso mensile;</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prospettive di crescita professionali (reali!);</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formazione costante;</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provvigioni e incentivi.</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Requisiti richiesti:</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Diploma di scuola superiore</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Ottima dialettica e bella presenza</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Forte autostima e motivazione personale</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Dinamismo, entusiasmo e intraprendenza</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Predisposizione alle relazioni sociali ed interpersonali</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Serietà e massima disponibilità</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Attitudine al lavoro in Team</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Impegno e dedizione al lavoro</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Patente B, automuniti per sporadici spostamenti</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lastRenderedPageBreak/>
              <w:t>INVIARE CURRICULUM ALL'INDIRIZZO:</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bacf7@tecnocasa.it</w:t>
            </w:r>
            <w:r w:rsidRPr="00B65AB7">
              <w:rPr>
                <w:rStyle w:val="apple-converted-space"/>
                <w:rFonts w:ascii="Helvetica" w:hAnsi="Helvetica"/>
                <w:color w:val="5A5A5A"/>
                <w:sz w:val="24"/>
                <w:szCs w:val="24"/>
                <w:shd w:val="clear" w:color="auto" w:fill="FFFFFF"/>
              </w:rPr>
              <w:t> </w:t>
            </w:r>
          </w:p>
          <w:p w:rsidR="00B65AB7" w:rsidRPr="00B65AB7" w:rsidRDefault="00B65AB7" w:rsidP="00B250BB">
            <w:pPr>
              <w:widowControl w:val="0"/>
              <w:autoSpaceDE w:val="0"/>
              <w:rPr>
                <w:rStyle w:val="apple-converted-space"/>
                <w:rFonts w:ascii="Helvetica" w:hAnsi="Helvetica"/>
                <w:color w:val="5A5A5A"/>
                <w:sz w:val="24"/>
                <w:szCs w:val="24"/>
              </w:rPr>
            </w:pPr>
            <w:r w:rsidRPr="00B65AB7">
              <w:rPr>
                <w:rStyle w:val="apple-converted-space"/>
                <w:rFonts w:ascii="Helvetica" w:hAnsi="Helvetica"/>
                <w:color w:val="5A5A5A"/>
                <w:sz w:val="24"/>
                <w:szCs w:val="24"/>
              </w:rPr>
              <w:t>PARRUCCHIERE</w:t>
            </w:r>
          </w:p>
          <w:p w:rsidR="00B65AB7" w:rsidRPr="00B65AB7" w:rsidRDefault="00B65AB7" w:rsidP="00B250BB">
            <w:pPr>
              <w:widowControl w:val="0"/>
              <w:autoSpaceDE w:val="0"/>
              <w:rPr>
                <w:rStyle w:val="apple-converted-space"/>
                <w:rFonts w:ascii="Helvetica" w:hAnsi="Helvetica"/>
                <w:color w:val="5A5A5A"/>
                <w:sz w:val="24"/>
                <w:szCs w:val="24"/>
                <w:shd w:val="clear" w:color="auto" w:fill="FFFFFF"/>
              </w:rPr>
            </w:pPr>
            <w:r w:rsidRPr="00B65AB7">
              <w:rPr>
                <w:rFonts w:ascii="Helvetica" w:hAnsi="Helvetica"/>
                <w:color w:val="5A5A5A"/>
                <w:sz w:val="24"/>
                <w:szCs w:val="24"/>
                <w:shd w:val="clear" w:color="auto" w:fill="FFFFFF"/>
              </w:rPr>
              <w:t>BITETTO PARRUCCHIERI è sempre alla ricerca nuovi talenti con spiccate DOTI ARTISTICHE, che possano esprimere la propria CREATIVITÀ attraverso i capelli, in un contesto che garantisce professionalità ed una piacevole esperienza ai nostri clienti.</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Attenzione, curiosità, dinamicità, grande voglia di imparare e crescere sono elementi chiave che ci hanno consentito e ci consentono da alcuni decenni di ottenere ottimi risultati.</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Questi stessi valori li ricerchiamo nella figura professionale da selezionare.</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BITETTO parrucchieri, seleziona il prorpio Team avvalendosi di un sistema di valutazione chiaro e imprescindibile, che ti sarà spiegato al momento della selezione. Per garantirti la possibilità di partecipare alla nostra selezione inviaci il Tuo Curriculum_Vitae alla mail info@bitettoparrucchieri.it</w:t>
            </w:r>
            <w:r w:rsidRPr="00B65AB7">
              <w:rPr>
                <w:rStyle w:val="apple-converted-space"/>
                <w:rFonts w:ascii="Helvetica" w:hAnsi="Helvetica"/>
                <w:color w:val="5A5A5A"/>
                <w:sz w:val="24"/>
                <w:szCs w:val="24"/>
                <w:shd w:val="clear" w:color="auto" w:fill="FFFFFF"/>
              </w:rPr>
              <w:t> </w:t>
            </w:r>
          </w:p>
          <w:p w:rsidR="00B65AB7" w:rsidRPr="00B65AB7" w:rsidRDefault="00B65AB7" w:rsidP="00B250BB">
            <w:pPr>
              <w:widowControl w:val="0"/>
              <w:autoSpaceDE w:val="0"/>
              <w:rPr>
                <w:rStyle w:val="apple-converted-space"/>
                <w:rFonts w:ascii="Helvetica" w:hAnsi="Helvetica"/>
                <w:color w:val="5A5A5A"/>
                <w:sz w:val="24"/>
                <w:szCs w:val="24"/>
              </w:rPr>
            </w:pPr>
            <w:r w:rsidRPr="00B65AB7">
              <w:rPr>
                <w:rStyle w:val="apple-converted-space"/>
                <w:rFonts w:ascii="Helvetica" w:hAnsi="Helvetica"/>
                <w:color w:val="5A5A5A"/>
                <w:sz w:val="24"/>
                <w:szCs w:val="24"/>
              </w:rPr>
              <w:t>IMPIEGATI</w:t>
            </w:r>
          </w:p>
          <w:p w:rsidR="00B65AB7" w:rsidRPr="00B65AB7" w:rsidRDefault="00B65AB7" w:rsidP="00B250BB">
            <w:pPr>
              <w:widowControl w:val="0"/>
              <w:autoSpaceDE w:val="0"/>
              <w:rPr>
                <w:rFonts w:ascii="Helvetica" w:hAnsi="Helvetica"/>
                <w:color w:val="5A5A5A"/>
                <w:sz w:val="24"/>
                <w:szCs w:val="24"/>
                <w:shd w:val="clear" w:color="auto" w:fill="FFFFFF"/>
              </w:rPr>
            </w:pPr>
            <w:r w:rsidRPr="00B65AB7">
              <w:rPr>
                <w:rFonts w:ascii="Helvetica" w:hAnsi="Helvetica"/>
                <w:color w:val="5A5A5A"/>
                <w:sz w:val="24"/>
                <w:szCs w:val="24"/>
                <w:shd w:val="clear" w:color="auto" w:fill="FFFFFF"/>
              </w:rPr>
              <w:t>Agenzia 3 T GROUP SRL Business cerca figure con esperienza per ampliamento organico.</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Il lavoro si svolgerà dal lunedì al venerdì in una delle 2 fasce orarie: 9.30/13.00 opp 16.00/19.00</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Nello specifico l'operatore si occuperà di fissare appuntamenti per i consulenti aziendali e non svolgerà attività di vendita</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Si richiede:</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Disponibilità immediata</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Carattere solare e determinato al raggiungimento degli obiettivi</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Capacità relazionale</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Ottima dialettica</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Forte orientamento al mercato del lavoro e motivazione individuale</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Utilizzo pc</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Si offre:</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Contratto Part-time</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Fisso mensile</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Bonus</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Formazione costante</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La sede di lavoro e' BARI STAZIONE CENTRALE</w:t>
            </w:r>
            <w:r w:rsidRPr="00B65AB7">
              <w:rPr>
                <w:rStyle w:val="apple-converted-space"/>
                <w:rFonts w:ascii="Helvetica" w:hAnsi="Helvetica"/>
                <w:color w:val="5A5A5A"/>
                <w:sz w:val="24"/>
                <w:szCs w:val="24"/>
                <w:shd w:val="clear" w:color="auto" w:fill="FFFFFF"/>
              </w:rPr>
              <w:t xml:space="preserve">  </w:t>
            </w:r>
            <w:r w:rsidRPr="00B65AB7">
              <w:rPr>
                <w:rFonts w:ascii="Helvetica" w:hAnsi="Helvetica"/>
                <w:color w:val="5A5A5A"/>
                <w:sz w:val="24"/>
                <w:szCs w:val="24"/>
                <w:shd w:val="clear" w:color="auto" w:fill="FFFFFF"/>
              </w:rPr>
              <w:t>0809149698</w:t>
            </w:r>
          </w:p>
          <w:p w:rsidR="00B65AB7" w:rsidRPr="00B65AB7" w:rsidRDefault="00B65AB7" w:rsidP="00B250BB">
            <w:pPr>
              <w:widowControl w:val="0"/>
              <w:autoSpaceDE w:val="0"/>
              <w:rPr>
                <w:rFonts w:ascii="Helvetica" w:hAnsi="Helvetica"/>
                <w:color w:val="5A5A5A"/>
                <w:sz w:val="24"/>
                <w:szCs w:val="24"/>
                <w:shd w:val="clear" w:color="auto" w:fill="FFFFFF"/>
              </w:rPr>
            </w:pPr>
            <w:r w:rsidRPr="00B65AB7">
              <w:rPr>
                <w:rFonts w:ascii="Helvetica" w:hAnsi="Helvetica"/>
                <w:color w:val="5A5A5A"/>
                <w:sz w:val="24"/>
                <w:szCs w:val="24"/>
                <w:shd w:val="clear" w:color="auto" w:fill="FFFFFF"/>
              </w:rPr>
              <w:t>PROMOTER</w:t>
            </w:r>
          </w:p>
          <w:p w:rsidR="00B65AB7" w:rsidRPr="00B65AB7" w:rsidRDefault="00B65AB7" w:rsidP="00B250BB">
            <w:pPr>
              <w:widowControl w:val="0"/>
              <w:autoSpaceDE w:val="0"/>
              <w:rPr>
                <w:rStyle w:val="apple-converted-space"/>
                <w:rFonts w:ascii="Helvetica" w:hAnsi="Helvetica"/>
                <w:color w:val="5A5A5A"/>
                <w:sz w:val="24"/>
                <w:szCs w:val="24"/>
                <w:shd w:val="clear" w:color="auto" w:fill="FFFFFF"/>
              </w:rPr>
            </w:pPr>
            <w:r w:rsidRPr="00B65AB7">
              <w:rPr>
                <w:rFonts w:ascii="Helvetica" w:hAnsi="Helvetica"/>
                <w:color w:val="5A5A5A"/>
                <w:sz w:val="24"/>
                <w:szCs w:val="24"/>
                <w:shd w:val="clear" w:color="auto" w:fill="FFFFFF"/>
              </w:rPr>
              <w:t>Azienda esperta nei settori del marketing diretto e della raccolta fondi (in favore delle principali ONG e ONLUS internazionali) seleziona a BARI nuove risorse da inserire in organico con il ruolo di "Operatori di dialogo - Promoter per ONG / ONLUS".</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I selezionati lavoreranno su stand, in team da 4/5 operatori, presso luoghi d'interesse e di alta affluenza (fiere, centri commerciali, eventi fieristici, aeroporti ecc...) svolgendo attività di sensibilizzazione su incarico di UNICEF.</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Requisiti richiesti:</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Entusiasmo, determinazione e voglia di comunicare</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Propensione al lavoro in team</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Domicilio nell'area di pertinenza</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Disponibilità a lavorare almeno 3 giorni a settimana</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lastRenderedPageBreak/>
              <w:t>Offriamo:</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Inquadramento a termine di legge</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Meritocratici percorsi di crescita professionale</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Formazione continua di altissimo profilo in aula e sul campo</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Guadagni ai più alti livelli di mercato</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Retribuzione mensile: fisso + variabile + bonus produttività</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Le nostre campagne non si fermano mai: se pensi di essere la persona che stiamo cercando, invia il tuo CV a bari@ravess.com oppure attraverso il seguente link: http://www.ravess.com/form.html.</w:t>
            </w:r>
            <w:r w:rsidRPr="00B65AB7">
              <w:rPr>
                <w:rStyle w:val="apple-converted-space"/>
                <w:rFonts w:ascii="Helvetica" w:hAnsi="Helvetica"/>
                <w:color w:val="5A5A5A"/>
                <w:sz w:val="24"/>
                <w:szCs w:val="24"/>
                <w:shd w:val="clear" w:color="auto" w:fill="FFFFFF"/>
              </w:rPr>
              <w:t> </w:t>
            </w:r>
          </w:p>
          <w:p w:rsidR="00B65AB7" w:rsidRPr="00B65AB7" w:rsidRDefault="00B65AB7" w:rsidP="00B250BB">
            <w:pPr>
              <w:widowControl w:val="0"/>
              <w:autoSpaceDE w:val="0"/>
              <w:rPr>
                <w:rStyle w:val="apple-converted-space"/>
                <w:rFonts w:ascii="Helvetica" w:hAnsi="Helvetica"/>
                <w:color w:val="5A5A5A"/>
                <w:sz w:val="24"/>
                <w:szCs w:val="24"/>
              </w:rPr>
            </w:pPr>
            <w:r w:rsidRPr="00B65AB7">
              <w:rPr>
                <w:rStyle w:val="apple-converted-space"/>
                <w:rFonts w:ascii="Helvetica" w:hAnsi="Helvetica"/>
                <w:color w:val="5A5A5A"/>
                <w:sz w:val="24"/>
                <w:szCs w:val="24"/>
              </w:rPr>
              <w:t>BARLADY</w:t>
            </w:r>
          </w:p>
          <w:p w:rsidR="00B65AB7" w:rsidRPr="00B65AB7" w:rsidRDefault="00B65AB7" w:rsidP="00B250BB">
            <w:pPr>
              <w:widowControl w:val="0"/>
              <w:autoSpaceDE w:val="0"/>
              <w:rPr>
                <w:rFonts w:ascii="Helvetica" w:hAnsi="Helvetica"/>
                <w:color w:val="5A5A5A"/>
                <w:sz w:val="24"/>
                <w:szCs w:val="24"/>
                <w:shd w:val="clear" w:color="auto" w:fill="FFFFFF"/>
              </w:rPr>
            </w:pPr>
            <w:r w:rsidRPr="00B65AB7">
              <w:rPr>
                <w:rFonts w:ascii="Helvetica" w:hAnsi="Helvetica"/>
                <w:color w:val="5A5A5A"/>
                <w:sz w:val="24"/>
                <w:szCs w:val="24"/>
                <w:shd w:val="clear" w:color="auto" w:fill="FFFFFF"/>
              </w:rPr>
              <w:t>Si cerca in zona sammichele barrista solo donna per il bar nella stazione di servizio eni ex ss100 di buona presenza ed esperta nel settore gradita visione personalmente sul posto di lavoro. 3510451748</w:t>
            </w:r>
          </w:p>
          <w:p w:rsidR="00B65AB7" w:rsidRPr="00B65AB7" w:rsidRDefault="00B65AB7" w:rsidP="00B250BB">
            <w:pPr>
              <w:widowControl w:val="0"/>
              <w:autoSpaceDE w:val="0"/>
              <w:rPr>
                <w:rFonts w:ascii="Helvetica" w:hAnsi="Helvetica"/>
                <w:color w:val="5A5A5A"/>
                <w:sz w:val="24"/>
                <w:szCs w:val="24"/>
                <w:shd w:val="clear" w:color="auto" w:fill="FFFFFF"/>
              </w:rPr>
            </w:pPr>
            <w:r w:rsidRPr="00B65AB7">
              <w:rPr>
                <w:rFonts w:ascii="Helvetica" w:hAnsi="Helvetica"/>
                <w:color w:val="5A5A5A"/>
                <w:sz w:val="24"/>
                <w:szCs w:val="24"/>
                <w:shd w:val="clear" w:color="auto" w:fill="FFFFFF"/>
              </w:rPr>
              <w:t>EDUCATORI</w:t>
            </w:r>
          </w:p>
          <w:p w:rsidR="00B65AB7" w:rsidRPr="00B65AB7" w:rsidRDefault="00B65AB7" w:rsidP="00B250BB">
            <w:pPr>
              <w:widowControl w:val="0"/>
              <w:autoSpaceDE w:val="0"/>
              <w:rPr>
                <w:rStyle w:val="apple-converted-space"/>
                <w:rFonts w:ascii="Helvetica" w:hAnsi="Helvetica"/>
                <w:color w:val="5A5A5A"/>
                <w:sz w:val="24"/>
                <w:szCs w:val="24"/>
                <w:shd w:val="clear" w:color="auto" w:fill="FFFFFF"/>
              </w:rPr>
            </w:pPr>
            <w:r w:rsidRPr="00B65AB7">
              <w:rPr>
                <w:rFonts w:ascii="Helvetica" w:hAnsi="Helvetica"/>
                <w:color w:val="5A5A5A"/>
                <w:sz w:val="24"/>
                <w:szCs w:val="24"/>
                <w:shd w:val="clear" w:color="auto" w:fill="FFFFFF"/>
              </w:rPr>
              <w:t>Per la stagione estiva 2017 si selezionano EDUCATORI</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IN VILLAGGI TURISTICI 4*</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ABRUZZO- PUGLIA -CALABRIA-SICILIA-SARDEGNA</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TURNI DA 2 SETTIMANE MINIMO A MASSIMO 6 SETTIMANE</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PERIODO</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DAL 20 GIUGNO AL 4 AGOSTO</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Requisiti richiesti:</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età compresa fra i 20 e i 30 anni</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esperienza nel ruolo</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attitudine al gioco (saper organizzare tornei di calcio, beach volley, pallavolo, tennis)</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simpatia ed entusiasmo</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saper socializzare e a far socializzare</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spiccato senso di responsabilità</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predisposizione al dialogo e all'ascolto</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buone doti creative, espressive e comunicative (laboratori di teatro, ballo)</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forte orientamento al lavoro in team</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conoscenza delle dinamiche di gruppo</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predisposizione alla risoluzione di conflitti</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forte attenzione ai bisogni e capacità di dare risposta a diverse fasce di utenza e a diverse situazioni</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capacità di stimolare la partecipazione attiva</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conoscenza della lingua inglese</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Disponibilità a viaggiare e risiedere in strutture ricettive per un periodo di un minimo di 2 settimane.</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Si offrono, oltre alla retribuzione, vitto e alloggio per tutta la durata del periodo di lavoro. Per candidarsi inviare il proprio curriculum aggiornato e completo di foto all'indirizzo email :</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INPS@EUROTOUR.IT</w:t>
            </w:r>
            <w:r w:rsidRPr="00B65AB7">
              <w:rPr>
                <w:rStyle w:val="apple-converted-space"/>
                <w:rFonts w:ascii="Helvetica" w:hAnsi="Helvetica"/>
                <w:color w:val="5A5A5A"/>
                <w:sz w:val="24"/>
                <w:szCs w:val="24"/>
                <w:shd w:val="clear" w:color="auto" w:fill="FFFFFF"/>
              </w:rPr>
              <w:t> </w:t>
            </w:r>
          </w:p>
          <w:p w:rsidR="00B65AB7" w:rsidRPr="00B65AB7" w:rsidRDefault="00B65AB7" w:rsidP="00B250BB">
            <w:pPr>
              <w:widowControl w:val="0"/>
              <w:autoSpaceDE w:val="0"/>
              <w:rPr>
                <w:rStyle w:val="apple-converted-space"/>
                <w:rFonts w:ascii="Helvetica" w:hAnsi="Helvetica"/>
                <w:color w:val="5A5A5A"/>
                <w:sz w:val="24"/>
                <w:szCs w:val="24"/>
              </w:rPr>
            </w:pPr>
            <w:r w:rsidRPr="00B65AB7">
              <w:rPr>
                <w:rStyle w:val="apple-converted-space"/>
                <w:rFonts w:ascii="Helvetica" w:hAnsi="Helvetica"/>
                <w:color w:val="5A5A5A"/>
                <w:sz w:val="24"/>
                <w:szCs w:val="24"/>
              </w:rPr>
              <w:t>SALUMIERE</w:t>
            </w:r>
          </w:p>
          <w:p w:rsidR="00B65AB7" w:rsidRPr="00B65AB7" w:rsidRDefault="00B65AB7" w:rsidP="00B250BB">
            <w:pPr>
              <w:widowControl w:val="0"/>
              <w:autoSpaceDE w:val="0"/>
              <w:rPr>
                <w:rFonts w:ascii="Helvetica" w:hAnsi="Helvetica"/>
                <w:color w:val="5A5A5A"/>
                <w:sz w:val="24"/>
                <w:szCs w:val="24"/>
                <w:shd w:val="clear" w:color="auto" w:fill="FFFFFF"/>
              </w:rPr>
            </w:pPr>
            <w:r w:rsidRPr="00B65AB7">
              <w:rPr>
                <w:rFonts w:ascii="Helvetica" w:hAnsi="Helvetica"/>
                <w:color w:val="5A5A5A"/>
                <w:sz w:val="24"/>
                <w:szCs w:val="24"/>
                <w:shd w:val="clear" w:color="auto" w:fill="FFFFFF"/>
              </w:rPr>
              <w:t>Urgente bisogno di un salumiere con tata voglia di lavorare, in grado di stare a contatto con il pubblico. Lavoro a corato (ba). Contratto di lavoro a tempo indeterminato 3468684190</w:t>
            </w:r>
          </w:p>
          <w:p w:rsidR="00B65AB7" w:rsidRPr="00B65AB7" w:rsidRDefault="00B65AB7" w:rsidP="00B250BB">
            <w:pPr>
              <w:widowControl w:val="0"/>
              <w:autoSpaceDE w:val="0"/>
              <w:rPr>
                <w:rFonts w:ascii="Helvetica" w:hAnsi="Helvetica"/>
                <w:color w:val="5A5A5A"/>
                <w:sz w:val="24"/>
                <w:szCs w:val="24"/>
                <w:shd w:val="clear" w:color="auto" w:fill="FFFFFF"/>
              </w:rPr>
            </w:pPr>
            <w:r w:rsidRPr="00B65AB7">
              <w:rPr>
                <w:rFonts w:ascii="Helvetica" w:hAnsi="Helvetica"/>
                <w:color w:val="5A5A5A"/>
                <w:sz w:val="24"/>
                <w:szCs w:val="24"/>
                <w:shd w:val="clear" w:color="auto" w:fill="FFFFFF"/>
              </w:rPr>
              <w:t>AGENTE IMMOBILIARE</w:t>
            </w:r>
          </w:p>
          <w:p w:rsidR="00B65AB7" w:rsidRPr="00AD0899" w:rsidRDefault="00B65AB7" w:rsidP="00B250BB">
            <w:pPr>
              <w:widowControl w:val="0"/>
              <w:autoSpaceDE w:val="0"/>
              <w:rPr>
                <w:color w:val="786953"/>
                <w:sz w:val="24"/>
                <w:szCs w:val="24"/>
                <w:shd w:val="clear" w:color="auto" w:fill="FFFFFF"/>
              </w:rPr>
            </w:pPr>
            <w:r w:rsidRPr="00B65AB7">
              <w:rPr>
                <w:rFonts w:ascii="Helvetica" w:hAnsi="Helvetica"/>
                <w:color w:val="5A5A5A"/>
                <w:sz w:val="24"/>
                <w:szCs w:val="24"/>
                <w:shd w:val="clear" w:color="auto" w:fill="FFFFFF"/>
              </w:rPr>
              <w:t xml:space="preserve">Affiliato TECNOCASA di Bari Santo Spirito cerca nuovi collaboratori </w:t>
            </w:r>
            <w:r w:rsidRPr="00B65AB7">
              <w:rPr>
                <w:rFonts w:ascii="Helvetica" w:hAnsi="Helvetica"/>
                <w:color w:val="5A5A5A"/>
                <w:sz w:val="24"/>
                <w:szCs w:val="24"/>
                <w:shd w:val="clear" w:color="auto" w:fill="FFFFFF"/>
              </w:rPr>
              <w:lastRenderedPageBreak/>
              <w:t>per ampliamento organico.</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Se hai un'età tra i 18 e i 28 anni, un titolo di studio di media superiore o di laurea, entusiasmo e determinazione e se quello che cerchi è un lavoro dinamico in un ambiente giovane che ti offra reali possibilità di crescita, ti stiamo cercando</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Sono indispensabili conoscenze multidisciplinari ed una spiccata attitudine per i rapporti interpersonali.</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Cosa offriamo:</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ottimo fisso mensile;</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prospettive di crescita professionali;</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formazione costante;</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provvigioni e incentivi.</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Requisiti richiesti:</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Diploma di scuola superiore</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Ottima dialettica e bella presenza</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Forte autostima e motivazione personale</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Dinamismo, entusiasmo e intraprendenza</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Predisposizione alle relazioni sociali ed interpersonali</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Serietà e massima disponibilità</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Attitudine al lavoro in Team</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Impegno e dedizione al lavoro</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 Patente B, automuniti per sporadici spostamenti</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INVIARE CURRICULUM ALL'INDIRIZZO:</w:t>
            </w:r>
            <w:r w:rsidRPr="00B65AB7">
              <w:rPr>
                <w:rStyle w:val="apple-converted-space"/>
                <w:rFonts w:ascii="Helvetica" w:hAnsi="Helvetica"/>
                <w:color w:val="5A5A5A"/>
                <w:sz w:val="24"/>
                <w:szCs w:val="24"/>
                <w:shd w:val="clear" w:color="auto" w:fill="FFFFFF"/>
              </w:rPr>
              <w:t> </w:t>
            </w:r>
            <w:r w:rsidRPr="00B65AB7">
              <w:rPr>
                <w:rFonts w:ascii="Helvetica" w:hAnsi="Helvetica"/>
                <w:color w:val="5A5A5A"/>
                <w:sz w:val="24"/>
                <w:szCs w:val="24"/>
              </w:rPr>
              <w:br/>
            </w:r>
            <w:r w:rsidRPr="00B65AB7">
              <w:rPr>
                <w:rFonts w:ascii="Helvetica" w:hAnsi="Helvetica"/>
                <w:color w:val="5A5A5A"/>
                <w:sz w:val="24"/>
                <w:szCs w:val="24"/>
                <w:shd w:val="clear" w:color="auto" w:fill="FFFFFF"/>
              </w:rPr>
              <w:t>bahd1@tecnocasa.it</w:t>
            </w:r>
            <w:r>
              <w:rPr>
                <w:rStyle w:val="apple-converted-space"/>
                <w:rFonts w:ascii="Helvetica" w:hAnsi="Helvetica"/>
                <w:color w:val="5A5A5A"/>
                <w:sz w:val="13"/>
                <w:szCs w:val="13"/>
                <w:shd w:val="clear" w:color="auto" w:fill="FFFFFF"/>
              </w:rPr>
              <w:t> </w:t>
            </w: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Pr="00150FF0" w:rsidRDefault="003E4852" w:rsidP="00B250BB">
            <w:pPr>
              <w:widowControl w:val="0"/>
              <w:autoSpaceDE w:val="0"/>
              <w:jc w:val="center"/>
              <w:rPr>
                <w:b/>
                <w:bCs/>
                <w:sz w:val="24"/>
                <w:szCs w:val="24"/>
              </w:rPr>
            </w:pPr>
          </w:p>
        </w:tc>
        <w:tc>
          <w:tcPr>
            <w:tcW w:w="6517" w:type="dxa"/>
          </w:tcPr>
          <w:p w:rsidR="003E4852" w:rsidRPr="001C514A" w:rsidRDefault="003E4852" w:rsidP="00B250BB">
            <w:pPr>
              <w:widowControl w:val="0"/>
              <w:autoSpaceDE w:val="0"/>
              <w:jc w:val="center"/>
              <w:rPr>
                <w:b/>
                <w:bCs/>
                <w:sz w:val="24"/>
                <w:szCs w:val="24"/>
              </w:rPr>
            </w:pPr>
            <w:r w:rsidRPr="001C514A">
              <w:rPr>
                <w:b/>
                <w:bCs/>
                <w:sz w:val="24"/>
                <w:szCs w:val="24"/>
              </w:rPr>
              <w:t>Barletta-andra-trani e provincia</w:t>
            </w:r>
          </w:p>
          <w:p w:rsidR="003E4852" w:rsidRPr="001C514A" w:rsidRDefault="00460E80" w:rsidP="00B250BB">
            <w:pPr>
              <w:widowControl w:val="0"/>
              <w:autoSpaceDE w:val="0"/>
              <w:rPr>
                <w:color w:val="3D3D3E"/>
                <w:sz w:val="24"/>
                <w:szCs w:val="24"/>
                <w:shd w:val="clear" w:color="auto" w:fill="FFFFFF"/>
              </w:rPr>
            </w:pPr>
            <w:r w:rsidRPr="001C514A">
              <w:rPr>
                <w:color w:val="3D3D3E"/>
                <w:sz w:val="24"/>
                <w:szCs w:val="24"/>
                <w:shd w:val="clear" w:color="auto" w:fill="FFFFFF"/>
              </w:rPr>
              <w:t>BANCONISTA</w:t>
            </w:r>
          </w:p>
          <w:p w:rsidR="00460E80" w:rsidRPr="001C514A" w:rsidRDefault="00460E80"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Friggitoria itinerante cerca banconista o cassiere/a per tutto il periodo estivo. Si fanno eventi di street Food in giro per l'Italia. Disponibilità dal giovedì alla domenica. Inviare email poi verrete contattati.</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shd w:val="clear" w:color="auto" w:fill="FFFFFF"/>
              </w:rPr>
              <w:t>3896941572</w:t>
            </w:r>
          </w:p>
          <w:p w:rsidR="00460E80" w:rsidRPr="001C514A" w:rsidRDefault="00460E80"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IDRAULICO</w:t>
            </w:r>
          </w:p>
          <w:p w:rsidR="00460E80" w:rsidRPr="001C514A" w:rsidRDefault="00460E80"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Acqua Igea,azienda leader nel settore purificazione d'acqua,per ampliamento organico aziendale, ricerca tecnico esperto settore idraulico preferibilmente in possesso di partita iva e con precedente esperienza nel settore trattamento acqua, part time e/o full time.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Si offrono condizioni economiche particolarmente vantaggiose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Per candidarsi inviare il cv a ezio@acquaigea.it e/o telefonare al 3930656466</w:t>
            </w:r>
          </w:p>
          <w:p w:rsidR="00460E80" w:rsidRPr="001C514A" w:rsidRDefault="00460E80"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RAGIONIERA</w:t>
            </w:r>
          </w:p>
          <w:p w:rsidR="00460E80" w:rsidRPr="001C514A" w:rsidRDefault="00460E80"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Studio commerciale TIANI in Barletta cerca RAGIONIERA/E da inserire nel proprio organico. Sono Titoli preferenziali:</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xml:space="preserve">la giovane età e una precedente esperienza in altri studi commerciali . Si accettano solo candidature di persone residenti nella città di Barletta. Inviare i curriculum al seguente indirizzo di posta elettronica </w:t>
            </w:r>
            <w:hyperlink r:id="rId93" w:history="1">
              <w:r w:rsidRPr="001C514A">
                <w:rPr>
                  <w:rStyle w:val="Collegamentoipertestuale"/>
                  <w:rFonts w:ascii="Helvetica" w:hAnsi="Helvetica"/>
                  <w:sz w:val="24"/>
                  <w:szCs w:val="24"/>
                  <w:shd w:val="clear" w:color="auto" w:fill="FFFFFF"/>
                </w:rPr>
                <w:t>cv.studiobarletta@gmail.com</w:t>
              </w:r>
            </w:hyperlink>
          </w:p>
          <w:p w:rsidR="00460E80" w:rsidRPr="001C514A" w:rsidRDefault="00460E80"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OPERATORI CALL CENTER</w:t>
            </w:r>
          </w:p>
          <w:p w:rsidR="00460E80" w:rsidRPr="001C514A" w:rsidRDefault="00460E80" w:rsidP="00B250BB">
            <w:pPr>
              <w:widowControl w:val="0"/>
              <w:autoSpaceDE w:val="0"/>
              <w:rPr>
                <w:rStyle w:val="apple-converted-space"/>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CONSORZIO TLC LEADER nel settore TELEMARKETING (presa appuntamenti per agenti in tutta Italia) per ampliamento del proprio organico per la sede di BISCEGLIE, SELEZIONA LE SEGUENTI FIGURE CON COMPROVATA ESPERIENZA:</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xml:space="preserve">- 10 OPERATORI telefonici outbound a cui assegnare una delle </w:t>
            </w:r>
            <w:r w:rsidRPr="001C514A">
              <w:rPr>
                <w:rFonts w:ascii="Helvetica" w:hAnsi="Helvetica"/>
                <w:color w:val="5A5A5A"/>
                <w:sz w:val="24"/>
                <w:szCs w:val="24"/>
                <w:shd w:val="clear" w:color="auto" w:fill="FFFFFF"/>
              </w:rPr>
              <w:lastRenderedPageBreak/>
              <w:t>nostre commesse.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REQUISITI:</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COMPROVATA ESPERIENZA PREGRESSA NEL SETTORE;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BUONA DIALETTICA;</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Predisposizione a lavorare in team e a fare gruppo;</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SI OFFRE: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Retribuzione con fisso minimo garantito mensile di € 400,00 più gettone per ogni appuntamento fissato.</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La nostra è un'azienda giovane, dinamica e fondata sulla meritocrazia ed ad ognuno è offerta la POSSIBILITA' DI CRESCITA PROFESSIONALE;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SE CREDI IN TE STESSO ED HAI TUTTE LE QUALITA' RICHIESTE, ENTRA ANCHE TU A FAR PARTE DEL NOSTRO TEAM!!!</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MY TELEFONIKA S.r.l.s.</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Inviare curriculum a human.resources@mytelefonika.it</w:t>
            </w:r>
            <w:r w:rsidRPr="001C514A">
              <w:rPr>
                <w:rStyle w:val="apple-converted-space"/>
                <w:rFonts w:ascii="Helvetica" w:hAnsi="Helvetica"/>
                <w:color w:val="5A5A5A"/>
                <w:sz w:val="24"/>
                <w:szCs w:val="24"/>
                <w:shd w:val="clear" w:color="auto" w:fill="FFFFFF"/>
              </w:rPr>
              <w:t> </w:t>
            </w:r>
          </w:p>
          <w:p w:rsidR="00460E80" w:rsidRPr="001C514A" w:rsidRDefault="00460E80" w:rsidP="00B250BB">
            <w:pPr>
              <w:widowControl w:val="0"/>
              <w:autoSpaceDE w:val="0"/>
              <w:rPr>
                <w:rStyle w:val="apple-converted-space"/>
                <w:rFonts w:ascii="Helvetica" w:hAnsi="Helvetica"/>
                <w:color w:val="5A5A5A"/>
                <w:sz w:val="24"/>
                <w:szCs w:val="24"/>
              </w:rPr>
            </w:pPr>
            <w:r w:rsidRPr="001C514A">
              <w:rPr>
                <w:rStyle w:val="apple-converted-space"/>
                <w:rFonts w:ascii="Helvetica" w:hAnsi="Helvetica"/>
                <w:color w:val="5A5A5A"/>
                <w:sz w:val="24"/>
                <w:szCs w:val="24"/>
              </w:rPr>
              <w:t>COMMERCIALE</w:t>
            </w:r>
          </w:p>
          <w:p w:rsidR="00460E80" w:rsidRPr="001C514A" w:rsidRDefault="00460E80"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Sede di lavoro BAT(BAT)</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Settore Commerciale, Sicurezza - Vigilanza</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Orario Part time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Titolo di Studio Scuola dell'obbligo</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Partita IVA 07876450722</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Azienda 2G Sicurezza, affermata da più di 10 anni nel settore sicurezza e sistemi di allarme,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Cerca procacciatore d' affari operante nel settore della sicurezza elettronica, sistemi video sorveglianza, sistemi di allarme e novità, " NEBBIOGENO " per vendita prodotti diretti al cliente finale aziendale.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Zone Barletta-Molfetta- Trani- BAT</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Offresi:</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PAGAMENTI OGNI 15 GG</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premi, incentivi e rimborso spese commisurati alle reali capacità di sviluppo clientela e all'effettiva attività svolta sul territorio assegnato,</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supporto tecnico</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Si richiedono:</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buone doti relazionali</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buona conoscenza della lingua italiana</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abitudine a lavorare per obiettivi</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indubbia e comprovata moralità</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Non si richiede esperienza nel settore.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I candidati, ambi sesso , interessati ad un colloquio conoscitivo possono inviare il proprio CV a f.sivo2gsicurezza@gmail.com o telefonare per appuntamento al numero 3701352208</w:t>
            </w:r>
          </w:p>
          <w:p w:rsidR="00460E80" w:rsidRPr="001C514A" w:rsidRDefault="00460E80"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SEGRETARIA</w:t>
            </w:r>
          </w:p>
          <w:p w:rsidR="00460E80" w:rsidRPr="001C514A" w:rsidRDefault="00460E80"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Società che opera nel campo allestimenti fieristici cin sede a Trani seleziona segretaria esperta contabilità addetta al commerciale. Si richiede conoscenza pc pacchetto office e lingua inglese. Conoscenza principi marketing. Ottima dizione lingua italiana e predisposizione al contatto con il pubblico.</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xml:space="preserve">Si richiede Curriculum da inviare alla mail </w:t>
            </w:r>
            <w:hyperlink r:id="rId94" w:history="1">
              <w:r w:rsidRPr="001C514A">
                <w:rPr>
                  <w:rStyle w:val="Collegamentoipertestuale"/>
                  <w:rFonts w:ascii="Helvetica" w:hAnsi="Helvetica"/>
                  <w:sz w:val="24"/>
                  <w:szCs w:val="24"/>
                  <w:shd w:val="clear" w:color="auto" w:fill="FFFFFF"/>
                </w:rPr>
                <w:t>fcservicesrls@libero.it</w:t>
              </w:r>
            </w:hyperlink>
            <w:r w:rsidRPr="001C514A">
              <w:rPr>
                <w:rFonts w:ascii="Helvetica" w:hAnsi="Helvetica"/>
                <w:color w:val="5A5A5A"/>
                <w:sz w:val="24"/>
                <w:szCs w:val="24"/>
                <w:shd w:val="clear" w:color="auto" w:fill="FFFFFF"/>
              </w:rPr>
              <w:t>.</w:t>
            </w:r>
          </w:p>
          <w:p w:rsidR="00460E80" w:rsidRPr="001C514A" w:rsidRDefault="00460E80"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AGENTE IMMOBILIARE</w:t>
            </w:r>
          </w:p>
          <w:p w:rsidR="00460E80" w:rsidRPr="001C514A" w:rsidRDefault="00460E80" w:rsidP="00460E80">
            <w:pPr>
              <w:shd w:val="clear" w:color="auto" w:fill="FFFFFF"/>
              <w:spacing w:line="169" w:lineRule="atLeast"/>
              <w:jc w:val="both"/>
              <w:textAlignment w:val="baseline"/>
              <w:rPr>
                <w:rFonts w:ascii="inherit" w:hAnsi="inherit"/>
                <w:color w:val="5A5A5A"/>
                <w:sz w:val="24"/>
                <w:szCs w:val="24"/>
                <w:lang w:eastAsia="it-IT"/>
              </w:rPr>
            </w:pPr>
            <w:r w:rsidRPr="001C514A">
              <w:rPr>
                <w:rFonts w:ascii="Helvetica" w:hAnsi="Helvetica"/>
                <w:color w:val="5A5A5A"/>
                <w:sz w:val="24"/>
                <w:szCs w:val="24"/>
                <w:shd w:val="clear" w:color="auto" w:fill="FFFFFF"/>
              </w:rPr>
              <w:t xml:space="preserve">AGENZIA IMMOBILIARE IN BISCEGLIE E' ALLA RICERCA DI </w:t>
            </w:r>
            <w:r w:rsidRPr="001C514A">
              <w:rPr>
                <w:rFonts w:ascii="Helvetica" w:hAnsi="Helvetica"/>
                <w:color w:val="5A5A5A"/>
                <w:sz w:val="24"/>
                <w:szCs w:val="24"/>
                <w:shd w:val="clear" w:color="auto" w:fill="FFFFFF"/>
              </w:rPr>
              <w:lastRenderedPageBreak/>
              <w:t>AGENTI IMMOBILIARI. L'ATTIVITA' E LO SVOLGIMENTO DI OPERAZIONE DI INTERMEDIAZIONE IMMOBILIARE. RICHIESTO DIPLOMA DI MATURITA' . BUONA CAPACITA' DI COMUNICAZIONE E VOGLIA DI EMERGERE. RAPPORTO DI LAVORO A TEMPO INDETERMINATO. TERRITORIO DI RICERCA BISCEGLIE/MOLFETTA.</w:t>
            </w:r>
            <w:r w:rsidRPr="001C514A">
              <w:rPr>
                <w:rFonts w:ascii="inherit" w:hAnsi="inherit"/>
                <w:color w:val="5A5A5A"/>
                <w:sz w:val="24"/>
                <w:szCs w:val="24"/>
                <w:bdr w:val="none" w:sz="0" w:space="0" w:color="auto" w:frame="1"/>
              </w:rPr>
              <w:t xml:space="preserve"> </w:t>
            </w:r>
            <w:r w:rsidRPr="001C514A">
              <w:rPr>
                <w:rFonts w:ascii="inherit" w:hAnsi="inherit"/>
                <w:color w:val="5A5A5A"/>
                <w:sz w:val="24"/>
                <w:szCs w:val="24"/>
                <w:bdr w:val="none" w:sz="0" w:space="0" w:color="auto" w:frame="1"/>
                <w:lang w:eastAsia="it-IT"/>
              </w:rPr>
              <w:t>3407206990</w:t>
            </w:r>
          </w:p>
          <w:p w:rsidR="00460E80" w:rsidRPr="001C514A" w:rsidRDefault="00460E80" w:rsidP="00460E80">
            <w:pPr>
              <w:widowControl w:val="0"/>
              <w:autoSpaceDE w:val="0"/>
              <w:jc w:val="both"/>
              <w:rPr>
                <w:color w:val="3D3D3E"/>
                <w:sz w:val="24"/>
                <w:szCs w:val="24"/>
                <w:shd w:val="clear" w:color="auto" w:fill="FFFFFF"/>
              </w:rPr>
            </w:pPr>
            <w:r w:rsidRPr="001C514A">
              <w:rPr>
                <w:color w:val="3D3D3E"/>
                <w:sz w:val="24"/>
                <w:szCs w:val="24"/>
                <w:shd w:val="clear" w:color="auto" w:fill="FFFFFF"/>
              </w:rPr>
              <w:t>OPERAIO</w:t>
            </w:r>
          </w:p>
          <w:p w:rsidR="00460E80" w:rsidRPr="001C514A" w:rsidRDefault="00460E80" w:rsidP="00460E80">
            <w:pPr>
              <w:widowControl w:val="0"/>
              <w:autoSpaceDE w:val="0"/>
              <w:jc w:val="both"/>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Si cerca operaio esperto prevalentemente nel settore degli allestimenti di veicoli industriali, autonomia sul lavoro di centinature, ribaltabili, montaggio gru, idraulica, con conoscenza di saldature a filo elettrodo e tig su inox.</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Astenersi se privi di requisiti, e gradito curriculum. 330432731</w:t>
            </w:r>
          </w:p>
          <w:p w:rsidR="00460E80" w:rsidRPr="001C514A" w:rsidRDefault="00460E80" w:rsidP="00460E80">
            <w:pPr>
              <w:widowControl w:val="0"/>
              <w:autoSpaceDE w:val="0"/>
              <w:jc w:val="both"/>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OPERATORI CALL CENTER</w:t>
            </w:r>
          </w:p>
          <w:p w:rsidR="00460E80" w:rsidRPr="001C514A" w:rsidRDefault="00460E80" w:rsidP="00460E80">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PUBLITALIA SERVICE seleziona operatori/ci telefoniche.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Si richiede: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Esperienza nel settore,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-Disponibilità immediata,</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-massima serietà,</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-buona dialettica,</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-forti motivazioni e ambizione alla crescita.</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Si offre: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-Contesto giovane e professionale,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-massima trasparenza e puntualità nei pagamenti,</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Part time / Full Time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Retribuzione: FISSO</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Sedi di lavoro: BARLETTA</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xml:space="preserve">INVIA IL TUO CURRICULUM VITAE VIA EMAIL A </w:t>
            </w:r>
            <w:hyperlink r:id="rId95" w:history="1">
              <w:r w:rsidRPr="001C514A">
                <w:rPr>
                  <w:rStyle w:val="Collegamentoipertestuale"/>
                  <w:rFonts w:ascii="Helvetica" w:hAnsi="Helvetica"/>
                  <w:sz w:val="24"/>
                  <w:szCs w:val="24"/>
                  <w:shd w:val="clear" w:color="auto" w:fill="FFFFFF"/>
                </w:rPr>
                <w:t>info.publitaliaservice@yahoo.it</w:t>
              </w:r>
            </w:hyperlink>
          </w:p>
          <w:p w:rsidR="00460E80" w:rsidRPr="001C514A" w:rsidRDefault="00460E80" w:rsidP="00460E80">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BARMAN CAMERIERA</w:t>
            </w:r>
          </w:p>
          <w:p w:rsidR="00460E80" w:rsidRPr="001C514A" w:rsidRDefault="00460E80" w:rsidP="00460E80">
            <w:pPr>
              <w:widowControl w:val="0"/>
              <w:autoSpaceDE w:val="0"/>
              <w:rPr>
                <w:color w:val="3D3D3E"/>
                <w:sz w:val="24"/>
                <w:szCs w:val="24"/>
                <w:shd w:val="clear" w:color="auto" w:fill="FFFFFF"/>
              </w:rPr>
            </w:pPr>
            <w:r w:rsidRPr="001C514A">
              <w:rPr>
                <w:rFonts w:ascii="Helvetica" w:hAnsi="Helvetica"/>
                <w:color w:val="5A5A5A"/>
                <w:sz w:val="24"/>
                <w:szCs w:val="24"/>
                <w:shd w:val="clear" w:color="auto" w:fill="FFFFFF"/>
              </w:rPr>
              <w:t>cerco ragazza seria con esperienza barista cameriera,e con voglia di lavorare.... x info contattare il 327/8341965 o invaare cv.</w:t>
            </w: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widowControl w:val="0"/>
              <w:autoSpaceDE w:val="0"/>
              <w:jc w:val="center"/>
              <w:rPr>
                <w:b/>
                <w:bCs/>
              </w:rPr>
            </w:pPr>
          </w:p>
        </w:tc>
        <w:tc>
          <w:tcPr>
            <w:tcW w:w="6517" w:type="dxa"/>
          </w:tcPr>
          <w:p w:rsidR="003E4852" w:rsidRPr="001C514A" w:rsidRDefault="003E4852" w:rsidP="00B250BB">
            <w:pPr>
              <w:widowControl w:val="0"/>
              <w:autoSpaceDE w:val="0"/>
              <w:jc w:val="center"/>
              <w:rPr>
                <w:b/>
                <w:bCs/>
                <w:sz w:val="24"/>
                <w:szCs w:val="24"/>
              </w:rPr>
            </w:pPr>
            <w:r w:rsidRPr="001C514A">
              <w:rPr>
                <w:b/>
                <w:bCs/>
                <w:sz w:val="24"/>
                <w:szCs w:val="24"/>
              </w:rPr>
              <w:t>Brindisi e provincia</w:t>
            </w:r>
          </w:p>
          <w:p w:rsidR="003E4852" w:rsidRPr="001C514A" w:rsidRDefault="00460E80" w:rsidP="00B250BB">
            <w:pPr>
              <w:widowControl w:val="0"/>
              <w:autoSpaceDE w:val="0"/>
              <w:rPr>
                <w:color w:val="3D3D3E"/>
                <w:sz w:val="24"/>
                <w:szCs w:val="24"/>
                <w:shd w:val="clear" w:color="auto" w:fill="FFFFFF"/>
              </w:rPr>
            </w:pPr>
            <w:r w:rsidRPr="001C514A">
              <w:rPr>
                <w:color w:val="3D3D3E"/>
                <w:sz w:val="24"/>
                <w:szCs w:val="24"/>
                <w:shd w:val="clear" w:color="auto" w:fill="FFFFFF"/>
              </w:rPr>
              <w:t>ADDETTE</w:t>
            </w:r>
          </w:p>
          <w:p w:rsidR="00460E80" w:rsidRPr="001C514A" w:rsidRDefault="00460E80" w:rsidP="00B250BB">
            <w:pPr>
              <w:widowControl w:val="0"/>
              <w:autoSpaceDE w:val="0"/>
              <w:rPr>
                <w:rStyle w:val="apple-converted-space"/>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Le candidate prescelte avranno il compito di svolgere attività informativa sui sistemi di riposo innovativi all' interno delle Farmacie.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I profili con cui si desidera entrare in contatto devono avere un forte orientamento alle pubbliche relazioni, buone capacità comunicative e di problem solving.</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Requisiti richiesti:</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Età compresa tra 25 e 55 anni;</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Residenza in Bari e provincia;</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Buona conoscenza del pc;</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Indispensabile essere AUTOMUNITI.</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A seconda della residenza, ciascuna risorsa sarà inserita nell' area di lavoro di competenza.</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Completano il profilo capacità di leadership, standing elevato e professionalità.</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Si offre fisso mensile di € 800 più incentivi per 20 giorni lavorativi mensili e contratto a norma di legge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xml:space="preserve">Per candidarsi è necessario rispondere direttamente all' annuncio inviando un curriculum o inviare un CV aggiornato con foto </w:t>
            </w:r>
            <w:r w:rsidRPr="001C514A">
              <w:rPr>
                <w:rFonts w:ascii="Helvetica" w:hAnsi="Helvetica"/>
                <w:color w:val="5A5A5A"/>
                <w:sz w:val="24"/>
                <w:szCs w:val="24"/>
                <w:shd w:val="clear" w:color="auto" w:fill="FFFFFF"/>
              </w:rPr>
              <w:lastRenderedPageBreak/>
              <w:t>all'indirizzo: hr@farbed.com specificando la posizione nell'oggetto della mail</w:t>
            </w:r>
            <w:r w:rsidRPr="001C514A">
              <w:rPr>
                <w:rStyle w:val="apple-converted-space"/>
                <w:rFonts w:ascii="Helvetica" w:hAnsi="Helvetica"/>
                <w:color w:val="5A5A5A"/>
                <w:sz w:val="24"/>
                <w:szCs w:val="24"/>
                <w:shd w:val="clear" w:color="auto" w:fill="FFFFFF"/>
              </w:rPr>
              <w:t> </w:t>
            </w:r>
          </w:p>
          <w:p w:rsidR="00460E80" w:rsidRPr="001C514A" w:rsidRDefault="00460E80" w:rsidP="00B250BB">
            <w:pPr>
              <w:widowControl w:val="0"/>
              <w:autoSpaceDE w:val="0"/>
              <w:rPr>
                <w:rStyle w:val="apple-converted-space"/>
                <w:rFonts w:ascii="Helvetica" w:hAnsi="Helvetica"/>
                <w:color w:val="5A5A5A"/>
                <w:sz w:val="24"/>
                <w:szCs w:val="24"/>
              </w:rPr>
            </w:pPr>
            <w:r w:rsidRPr="001C514A">
              <w:rPr>
                <w:rStyle w:val="apple-converted-space"/>
                <w:rFonts w:ascii="Helvetica" w:hAnsi="Helvetica"/>
                <w:color w:val="5A5A5A"/>
                <w:sz w:val="24"/>
                <w:szCs w:val="24"/>
              </w:rPr>
              <w:t>BANCONISTA</w:t>
            </w:r>
          </w:p>
          <w:p w:rsidR="00460E80" w:rsidRPr="001C514A" w:rsidRDefault="00460E80"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Anche se con poca esperienza si cerca una collaboratrice che abbia voglia di lavorare e imparare, ma con una buona cognizione della cura e l'igiene di un attività commerciale. 3355876051</w:t>
            </w:r>
          </w:p>
          <w:p w:rsidR="00460E80" w:rsidRPr="001C514A" w:rsidRDefault="00460E80"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AREA MANAGER</w:t>
            </w:r>
          </w:p>
          <w:p w:rsidR="00460E80" w:rsidRPr="001C514A" w:rsidRDefault="00460E80" w:rsidP="00B250BB">
            <w:pPr>
              <w:widowControl w:val="0"/>
              <w:autoSpaceDE w:val="0"/>
              <w:rPr>
                <w:rStyle w:val="apple-converted-space"/>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LENERGIA Azienda fornitrice diretta di energia elettrica e gas, operante nel settore dello small business sta cercando Area Manager per rafforzare la propria Rete Vendita. I candidati saranno responsabili dell'area di riferimento e dovranno svolgere le seguenti attività:</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o Concordare, con gli agenti operanti sotto la propria conduzione, gli obiettivi di vendita individuali e verificarne costantemente il raggiungimento.</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o Secondo le linee guida della direzione Commerciale, i candidati dovranno sviluppare nuove aree, curare la ricerca di nuovi Collaboratori e contribuire alla valutazione e alla selezione degli stessi.</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o Affiancare i Consulenti nelle trattative più rilevanti ove necessario, curando offerte personalizzate sino alla stipula dei contratti di fornitura.</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o Supportare la direzione Commerciale nella valutazione delle capacità, delle competenze e dei risultati della rete commerciale nella zona di pertinenza.</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Caratteristiche richieste: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o Provenienza da settori di servizi alle imprese (pubblicitario, editoriale, finanziario, assicurativo, utilities).</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o Esperienza nella gestione di reti vendita.</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o Ottime attitudini relazionali, orientamento all'obiettivo, talento negoziale e capacità di formulare piani strategici.</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o Determinazione nel raggiungimento dei risultati di fatturato per l'area assegnata</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Trattamento economico e benefit da concordare in sede.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Se interessati inviare i propri riferimenti ed il proprio curriculum vitae all'indirizzo di posta elettronica: personale@lenergia.eu. Specificando nell'oggetto della mail la regione/area di riferimento. Per info sull'azienda consultare il sito web www.lenergia.eu.</w:t>
            </w:r>
            <w:r w:rsidRPr="001C514A">
              <w:rPr>
                <w:rStyle w:val="apple-converted-space"/>
                <w:rFonts w:ascii="Helvetica" w:hAnsi="Helvetica"/>
                <w:color w:val="5A5A5A"/>
                <w:sz w:val="24"/>
                <w:szCs w:val="24"/>
                <w:shd w:val="clear" w:color="auto" w:fill="FFFFFF"/>
              </w:rPr>
              <w:t> </w:t>
            </w:r>
          </w:p>
          <w:p w:rsidR="00460E80" w:rsidRPr="001C514A" w:rsidRDefault="00460E80" w:rsidP="00B250BB">
            <w:pPr>
              <w:widowControl w:val="0"/>
              <w:autoSpaceDE w:val="0"/>
              <w:rPr>
                <w:rStyle w:val="apple-converted-space"/>
                <w:rFonts w:ascii="Helvetica" w:hAnsi="Helvetica"/>
                <w:color w:val="5A5A5A"/>
                <w:sz w:val="24"/>
                <w:szCs w:val="24"/>
              </w:rPr>
            </w:pPr>
            <w:r w:rsidRPr="001C514A">
              <w:rPr>
                <w:rStyle w:val="apple-converted-space"/>
                <w:rFonts w:ascii="Helvetica" w:hAnsi="Helvetica"/>
                <w:color w:val="5A5A5A"/>
                <w:sz w:val="24"/>
                <w:szCs w:val="24"/>
              </w:rPr>
              <w:t>LAVAPIATTI</w:t>
            </w:r>
          </w:p>
          <w:p w:rsidR="00460E80" w:rsidRPr="001C514A" w:rsidRDefault="00460E80"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struttura agrituristica sita a Ostuni cerca figura femminile, possibilmente con sede ad Ostuni,ceglie m.ca ,San Michele S.no, da inserire nell'organico del personale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orario spezzato mattino e sera, cercasi persona molto discreta, seria e professionale no perditempo inviare curricula con foto 3488757072</w:t>
            </w:r>
          </w:p>
          <w:p w:rsidR="00460E80" w:rsidRPr="001C514A" w:rsidRDefault="00460E80"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CAMERIERA</w:t>
            </w:r>
          </w:p>
          <w:p w:rsidR="00460E80" w:rsidRPr="001C514A" w:rsidRDefault="00460E80"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bar rosso e nero -via santi 13-72100 brindisi</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contratto a tempo determinato</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orari 17-21/22-24 venerdì sabato domenica</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esperienza documentata-maturità alberghiera conseguita 3494418249</w:t>
            </w:r>
          </w:p>
          <w:p w:rsidR="00460E80" w:rsidRPr="001C514A" w:rsidRDefault="00460E80"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PERSONALE</w:t>
            </w:r>
          </w:p>
          <w:p w:rsidR="00460E80" w:rsidRPr="001C514A" w:rsidRDefault="00460E80"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lastRenderedPageBreak/>
              <w:t>Locale situato in piazza ad Ostuni, ricerca da subito 2 camerieri e 1 addetto alla cucina(preparazione piccola cucina, panineria, aperitivi, quindi: NO Chef).</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Richiesta voglia di lavorare, no claustrofobia e perfett conoscenza della situazione salutare dei propri parenti!</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La candidatura puÒ essere inviata qui, oppure alla mail:</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hyperlink r:id="rId96" w:history="1">
              <w:r w:rsidRPr="001C514A">
                <w:rPr>
                  <w:rStyle w:val="Collegamentoipertestuale"/>
                  <w:rFonts w:ascii="Helvetica" w:hAnsi="Helvetica"/>
                  <w:sz w:val="24"/>
                  <w:szCs w:val="24"/>
                  <w:shd w:val="clear" w:color="auto" w:fill="FFFFFF"/>
                </w:rPr>
                <w:t>casbahartcafe@libero.it</w:t>
              </w:r>
            </w:hyperlink>
          </w:p>
          <w:p w:rsidR="00460E80" w:rsidRPr="001C514A" w:rsidRDefault="00460E80"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AGENTE</w:t>
            </w:r>
          </w:p>
          <w:p w:rsidR="00460E80" w:rsidRPr="001C514A" w:rsidRDefault="00460E80"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Cerchiamo professionisti del mondo Ho.Re.Ca., appassionati di FOOD e riconosciuti nel proprio territorio.</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Le risorse si occuperanno di sviluppare la clientela Ho.Re.Ca. (Ristoranti, Bar, Hotel, Catering) in modalità Food Service, ponendosi come riferimento nella ZONA DI BRINDISIsud.</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I candidati sono pregati di inviare dettagliato CV e/o presentazione aziendale 3204151240</w:t>
            </w:r>
          </w:p>
          <w:p w:rsidR="00460E80" w:rsidRPr="001C514A" w:rsidRDefault="00460E80"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CUOCO</w:t>
            </w:r>
          </w:p>
          <w:p w:rsidR="00460E80" w:rsidRPr="001C514A" w:rsidRDefault="00460E80"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Cercasi cuoco qualificato per ristorante situato a Francavilla Fontana. 3341409328</w:t>
            </w:r>
          </w:p>
          <w:p w:rsidR="00295763" w:rsidRPr="001C514A" w:rsidRDefault="00295763"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BARMAN</w:t>
            </w:r>
          </w:p>
          <w:p w:rsidR="00295763" w:rsidRPr="001C514A" w:rsidRDefault="00295763"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stabilimento balneare LIDO VERDE in Torre Canne di Fasano (BR), per la stagione estiva 2017, cerca RAGAZZE BARISTE MAGGIORENNI per completamento organico BAR-PANINOTECA.</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Si richiede esperienza nella mansione, anche minima: caffetteria, preparazione panini, insalate.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Luogo di lavoro: Torre Canne di Fasano (BR)</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xml:space="preserve">Per la candidatura inviare CV con trattamento dei dati personali ex D.Lgs. 196/2003 + FOTO ESCLUSIVAMENTE alla mail </w:t>
            </w:r>
            <w:hyperlink r:id="rId97" w:history="1">
              <w:r w:rsidRPr="001C514A">
                <w:rPr>
                  <w:rStyle w:val="Collegamentoipertestuale"/>
                  <w:rFonts w:ascii="Helvetica" w:hAnsi="Helvetica"/>
                  <w:sz w:val="24"/>
                  <w:szCs w:val="24"/>
                  <w:shd w:val="clear" w:color="auto" w:fill="FFFFFF"/>
                </w:rPr>
                <w:t>lidoverdesrl@hotmail.com</w:t>
              </w:r>
            </w:hyperlink>
          </w:p>
          <w:p w:rsidR="00295763" w:rsidRPr="001C514A" w:rsidRDefault="00295763"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ASSISTENTE</w:t>
            </w:r>
          </w:p>
          <w:p w:rsidR="00295763" w:rsidRPr="001C514A" w:rsidRDefault="00295763"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ASSISTENTINVALIGIA di Barbara Portelli &amp; Co SNC, importante azienda di servizi nel settore del turismo in costante crescita ricerca una figura ambosessi come assistente turistico telefonico, in collaborazione in Partita Iva, ottima conoscenza dell'italiano e dell'inglese scritto e parlato, disponibilità a lavorare nei weekend, feste e turni serali nella zona di Ceglie Messapica (BR).</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Richiesta propensione al problem solving, alla gestione dello stress ed al lavoro in team. Ambiente giovanile ed informale. No telemarketing o outbound</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Contratto di lavoro: Partita Iva</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xml:space="preserve">Prego inviare candidatura via mail a </w:t>
            </w:r>
            <w:hyperlink r:id="rId98" w:history="1">
              <w:r w:rsidRPr="001C514A">
                <w:rPr>
                  <w:rStyle w:val="Collegamentoipertestuale"/>
                  <w:rFonts w:ascii="Helvetica" w:hAnsi="Helvetica"/>
                  <w:sz w:val="24"/>
                  <w:szCs w:val="24"/>
                  <w:shd w:val="clear" w:color="auto" w:fill="FFFFFF"/>
                </w:rPr>
                <w:t>info@assistentinvaligia.it</w:t>
              </w:r>
            </w:hyperlink>
          </w:p>
          <w:p w:rsidR="00295763" w:rsidRPr="001C514A" w:rsidRDefault="00295763"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PROMOTER</w:t>
            </w:r>
          </w:p>
          <w:p w:rsidR="00295763" w:rsidRPr="001C514A" w:rsidRDefault="00295763"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 xml:space="preserve">Azienda operante nel settore servizi telefonici, situa in Fasano, cerca ragazzi/e da inserire come promoter. Per info: 3299374310 </w:t>
            </w:r>
          </w:p>
          <w:p w:rsidR="00295763" w:rsidRPr="001C514A" w:rsidRDefault="00295763"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CHEF</w:t>
            </w:r>
          </w:p>
          <w:p w:rsidR="00295763" w:rsidRPr="001C514A" w:rsidRDefault="00295763" w:rsidP="00B250BB">
            <w:pPr>
              <w:widowControl w:val="0"/>
              <w:autoSpaceDE w:val="0"/>
              <w:rPr>
                <w:color w:val="3D3D3E"/>
                <w:sz w:val="24"/>
                <w:szCs w:val="24"/>
                <w:shd w:val="clear" w:color="auto" w:fill="FFFFFF"/>
              </w:rPr>
            </w:pPr>
            <w:r w:rsidRPr="001C514A">
              <w:rPr>
                <w:rFonts w:ascii="Helvetica" w:hAnsi="Helvetica"/>
                <w:color w:val="5A5A5A"/>
                <w:sz w:val="24"/>
                <w:szCs w:val="24"/>
                <w:shd w:val="clear" w:color="auto" w:fill="FFFFFF"/>
              </w:rPr>
              <w:t>CALAMARETTO Beach Club Food and Drink</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Seleziona personale per stagione 2017:</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Giovane Chef ambizioso conoscenza nuove tendenze ristorative.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Bartender Ragazzi e ragazze bella presenza, buona volontà, conoscenza caffetteria e cocktail, anche prima esperienza. 3927466654</w:t>
            </w: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Pr="003E533F" w:rsidRDefault="003E4852" w:rsidP="00B250BB">
            <w:pPr>
              <w:widowControl w:val="0"/>
              <w:autoSpaceDE w:val="0"/>
              <w:jc w:val="center"/>
              <w:rPr>
                <w:b/>
                <w:bCs/>
                <w:sz w:val="24"/>
                <w:szCs w:val="24"/>
              </w:rPr>
            </w:pPr>
          </w:p>
        </w:tc>
        <w:tc>
          <w:tcPr>
            <w:tcW w:w="6517" w:type="dxa"/>
          </w:tcPr>
          <w:p w:rsidR="003E4852" w:rsidRPr="001C514A" w:rsidRDefault="003E4852" w:rsidP="00B250BB">
            <w:pPr>
              <w:widowControl w:val="0"/>
              <w:autoSpaceDE w:val="0"/>
              <w:jc w:val="center"/>
              <w:rPr>
                <w:b/>
                <w:bCs/>
                <w:sz w:val="24"/>
                <w:szCs w:val="24"/>
              </w:rPr>
            </w:pPr>
            <w:r w:rsidRPr="001C514A">
              <w:rPr>
                <w:b/>
                <w:bCs/>
                <w:sz w:val="24"/>
                <w:szCs w:val="24"/>
              </w:rPr>
              <w:t>Foggia e provincia</w:t>
            </w:r>
          </w:p>
          <w:p w:rsidR="003E4852" w:rsidRPr="001C514A" w:rsidRDefault="00295763" w:rsidP="00B250BB">
            <w:pPr>
              <w:widowControl w:val="0"/>
              <w:autoSpaceDE w:val="0"/>
              <w:rPr>
                <w:rFonts w:ascii="Arial" w:hAnsi="Arial" w:cs="Arial"/>
                <w:color w:val="454545"/>
                <w:sz w:val="24"/>
                <w:szCs w:val="24"/>
                <w:shd w:val="clear" w:color="auto" w:fill="FFFFFF"/>
              </w:rPr>
            </w:pPr>
            <w:r w:rsidRPr="001C514A">
              <w:rPr>
                <w:rFonts w:ascii="Arial" w:hAnsi="Arial" w:cs="Arial"/>
                <w:color w:val="454545"/>
                <w:sz w:val="24"/>
                <w:szCs w:val="24"/>
                <w:shd w:val="clear" w:color="auto" w:fill="FFFFFF"/>
              </w:rPr>
              <w:lastRenderedPageBreak/>
              <w:t>APPRENDISTI</w:t>
            </w:r>
          </w:p>
          <w:p w:rsidR="00295763" w:rsidRPr="001C514A" w:rsidRDefault="00295763" w:rsidP="00B250BB">
            <w:pPr>
              <w:widowControl w:val="0"/>
              <w:autoSpaceDE w:val="0"/>
              <w:rPr>
                <w:rStyle w:val="apple-converted-space"/>
                <w:rFonts w:ascii="Helvetica" w:hAnsi="Helvetica"/>
                <w:color w:val="5A5A5A"/>
                <w:sz w:val="24"/>
                <w:szCs w:val="24"/>
                <w:shd w:val="clear" w:color="auto" w:fill="FFFFFF"/>
              </w:rPr>
            </w:pP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shd w:val="clear" w:color="auto" w:fill="FFFFFF"/>
              </w:rPr>
              <w:t>nostra societa', attiva da piu' di 10 anni nel settore delle utility, e' una societa' di servizi volta alla gestione degli ordini di piu' partner.</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Nello specifico al momento l' azienda e' concentrata allo sviluppo delle richieste di rientro fatte dai clienti stessi.</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Le attivita' principali sono quelle di verifica e validazione degli ordini stessi.</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L' azienda, inoltre crede fortemente sui giovani, infatti si ricercano anche apprendisti alla prima esperienza.</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si offre: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-inserimento full time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-inquadramento a norma</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-opportunita' di crescita professionale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-stipendio medio mese 1100</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si richiede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-eta' preferibile tra i 18 e i 30 anni</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-predisposizione alla gestione dei clienti</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-capacita' di lavorare in team</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per info e candidature: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makework@libero.it</w:t>
            </w:r>
            <w:r w:rsidRPr="001C514A">
              <w:rPr>
                <w:rStyle w:val="apple-converted-space"/>
                <w:rFonts w:ascii="Helvetica" w:hAnsi="Helvetica"/>
                <w:color w:val="5A5A5A"/>
                <w:sz w:val="24"/>
                <w:szCs w:val="24"/>
                <w:shd w:val="clear" w:color="auto" w:fill="FFFFFF"/>
              </w:rPr>
              <w:t> </w:t>
            </w:r>
          </w:p>
          <w:p w:rsidR="00295763" w:rsidRPr="001C514A" w:rsidRDefault="00295763" w:rsidP="00B250BB">
            <w:pPr>
              <w:widowControl w:val="0"/>
              <w:autoSpaceDE w:val="0"/>
              <w:rPr>
                <w:rStyle w:val="apple-converted-space"/>
                <w:rFonts w:ascii="Helvetica" w:hAnsi="Helvetica"/>
                <w:color w:val="5A5A5A"/>
                <w:sz w:val="24"/>
                <w:szCs w:val="24"/>
              </w:rPr>
            </w:pPr>
            <w:r w:rsidRPr="001C514A">
              <w:rPr>
                <w:rStyle w:val="apple-converted-space"/>
                <w:rFonts w:ascii="Helvetica" w:hAnsi="Helvetica"/>
                <w:color w:val="5A5A5A"/>
                <w:sz w:val="24"/>
                <w:szCs w:val="24"/>
              </w:rPr>
              <w:t>PERSONALE</w:t>
            </w:r>
          </w:p>
          <w:p w:rsidR="00295763" w:rsidRPr="001C514A" w:rsidRDefault="00295763" w:rsidP="00B250BB">
            <w:pPr>
              <w:widowControl w:val="0"/>
              <w:autoSpaceDE w:val="0"/>
              <w:rPr>
                <w:rStyle w:val="apple-converted-space"/>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PER LO SVILUPPO DELLA SEDE REGIONALE DI FOGGIA SI SELEZIONANO 6 RISORSE ANCHE ALLA PRIMA ESPERIENZA.</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NELLO SPECIFICO LA SOCIETA' E' SPECIALIZZATA NELLA GESTIONE DEI RIENTRI IN ENEL.</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SI RICHIEDE: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-DISPONIBILITA' FULL TIME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-MINIMO UTILIZZO PC E TABLET</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SI OFFRE: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-INQUADRAMENTOA NORMA</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-STIPENDIO MEDIO 1100</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-OPPORTUNITA' DI CRESCITA PROFESSIONALE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per info e candidature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makework@libero.it</w:t>
            </w:r>
            <w:r w:rsidRPr="001C514A">
              <w:rPr>
                <w:rStyle w:val="apple-converted-space"/>
                <w:rFonts w:ascii="Helvetica" w:hAnsi="Helvetica"/>
                <w:color w:val="5A5A5A"/>
                <w:sz w:val="24"/>
                <w:szCs w:val="24"/>
                <w:shd w:val="clear" w:color="auto" w:fill="FFFFFF"/>
              </w:rPr>
              <w:t> </w:t>
            </w:r>
          </w:p>
          <w:p w:rsidR="00295763" w:rsidRPr="001C514A" w:rsidRDefault="00295763" w:rsidP="00B250BB">
            <w:pPr>
              <w:widowControl w:val="0"/>
              <w:autoSpaceDE w:val="0"/>
              <w:rPr>
                <w:rStyle w:val="apple-converted-space"/>
                <w:rFonts w:ascii="Helvetica" w:hAnsi="Helvetica"/>
                <w:color w:val="5A5A5A"/>
                <w:sz w:val="24"/>
                <w:szCs w:val="24"/>
              </w:rPr>
            </w:pPr>
            <w:r w:rsidRPr="001C514A">
              <w:rPr>
                <w:rStyle w:val="apple-converted-space"/>
                <w:rFonts w:ascii="Helvetica" w:hAnsi="Helvetica"/>
                <w:color w:val="5A5A5A"/>
                <w:sz w:val="24"/>
                <w:szCs w:val="24"/>
              </w:rPr>
              <w:t>PROMOTER</w:t>
            </w:r>
          </w:p>
          <w:p w:rsidR="00295763" w:rsidRPr="001C514A" w:rsidRDefault="00295763" w:rsidP="00B250BB">
            <w:pPr>
              <w:widowControl w:val="0"/>
              <w:autoSpaceDE w:val="0"/>
              <w:rPr>
                <w:rStyle w:val="apple-converted-space"/>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Master Group, azienda leader nel settore delle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telecomunicazioni, ricerca Promoter da impiegare full time nei centri commerciali di Foggia (FG), Manfredonia (FG), San Severo (FG), Barletta (BT) e Molfetta (BT).</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La ricerca è rivolta a specifiche figure professionali con esperienza di vendita nel settore della telefonia cellulare, con spiccate doti comunicative, abitudine a lavorare per obiettivi e orientamento al cliente.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L'azienda offre: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Rimborso spese/premio mensile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Gare su periodo</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Formazione tecnica</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Affiancamento.</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Si prega di inviare curriculum vitae a</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supporto@master-dealer.it. Si richiede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disponibilità immediata.</w:t>
            </w:r>
            <w:r w:rsidRPr="001C514A">
              <w:rPr>
                <w:rStyle w:val="apple-converted-space"/>
                <w:rFonts w:ascii="Helvetica" w:hAnsi="Helvetica"/>
                <w:color w:val="5A5A5A"/>
                <w:sz w:val="24"/>
                <w:szCs w:val="24"/>
                <w:shd w:val="clear" w:color="auto" w:fill="FFFFFF"/>
              </w:rPr>
              <w:t> </w:t>
            </w:r>
          </w:p>
          <w:p w:rsidR="00295763" w:rsidRPr="001C514A" w:rsidRDefault="00295763" w:rsidP="00B250BB">
            <w:pPr>
              <w:widowControl w:val="0"/>
              <w:autoSpaceDE w:val="0"/>
              <w:rPr>
                <w:rStyle w:val="apple-converted-space"/>
                <w:rFonts w:ascii="Helvetica" w:hAnsi="Helvetica"/>
                <w:color w:val="5A5A5A"/>
                <w:sz w:val="24"/>
                <w:szCs w:val="24"/>
              </w:rPr>
            </w:pPr>
            <w:r w:rsidRPr="001C514A">
              <w:rPr>
                <w:rStyle w:val="apple-converted-space"/>
                <w:rFonts w:ascii="Helvetica" w:hAnsi="Helvetica"/>
                <w:color w:val="5A5A5A"/>
                <w:sz w:val="24"/>
                <w:szCs w:val="24"/>
              </w:rPr>
              <w:lastRenderedPageBreak/>
              <w:t>PRATICANTE</w:t>
            </w:r>
          </w:p>
          <w:p w:rsidR="00295763" w:rsidRPr="001C514A" w:rsidRDefault="00295763"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Si esaminano C.V. di candidati con laurea in materie economiche per stage lavorativo e con possibilità di inserimento stabile nello Studio professionale. Inizialmente, anche part time. Solo contatti via Mail.</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michelecocco@virgilio.it;</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hyperlink r:id="rId99" w:history="1">
              <w:r w:rsidRPr="001C514A">
                <w:rPr>
                  <w:rStyle w:val="Collegamentoipertestuale"/>
                  <w:rFonts w:ascii="Helvetica" w:hAnsi="Helvetica"/>
                  <w:sz w:val="24"/>
                  <w:szCs w:val="24"/>
                  <w:shd w:val="clear" w:color="auto" w:fill="FFFFFF"/>
                </w:rPr>
                <w:t>michelecocco@alice.it</w:t>
              </w:r>
            </w:hyperlink>
            <w:r w:rsidRPr="001C514A">
              <w:rPr>
                <w:rFonts w:ascii="Helvetica" w:hAnsi="Helvetica"/>
                <w:color w:val="5A5A5A"/>
                <w:sz w:val="24"/>
                <w:szCs w:val="24"/>
                <w:shd w:val="clear" w:color="auto" w:fill="FFFFFF"/>
              </w:rPr>
              <w:t>;</w:t>
            </w:r>
          </w:p>
          <w:p w:rsidR="00295763" w:rsidRPr="001C514A" w:rsidRDefault="00295763"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COMMERCIALI</w:t>
            </w:r>
          </w:p>
          <w:p w:rsidR="00295763" w:rsidRPr="001C514A" w:rsidRDefault="00295763"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Generali Italia è la grande realtà assicurativa del paese nata dalla fusione di Generali, Ina Assitalia, Toro,</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Lloyd Italico e Augusta. L'Agenzia di San Severo via Minuziano rappresenta Generali Italia sul territorio con la solidità degli agenti con oltre 45 anni di esperienza.</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GeneraTalent è il nuovissimo progetto di formazione delll'Agenzia Generali di San Severo via Minuziano rivolto a giovani ambiziosi che desiderano emergere nel mercato del lavoro, diventando dei professionisti nel settore assicurativo. La nostra idea del progetto è di creare team di consulenti specializzati nelle diverse aree assicurative , attraverso la formazione e l'affiancamento continuo nei primi mesi di attività.</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Vogliamo offrire un percorso formativo che generi Talenti nel settore. Professionisti preparati dal punto di vista tecnico e commerciale, che possano offrire la migliore soddifazione ed assistenza al cliente.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Il nostro obiettivo è creare un nuovo approccio al mondo assicurativo, tramite tecniche innovative e strumenti di supporto dedicati, che consentiranno alle persone del team di ambire a posizioni sempre più rilevanti all'interno dell'agenzia.</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COSA OFFRIAMO:</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Percorso formativo e supporto nei primi 8/12 mesi di attivtà</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Ambiente dinamico e competitivo in cui confrontarsi e crescere professionalmente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Retribuzione costruita (Fisso + provvigioni)</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Possibilità concrete di crescita con avanzamenti di carriera</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Strumenti operativi di supporto all'attività lavorativa</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CHI CERCHIAMO:</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- 3 Laureati in materie economico/giuridiche/sociali o diplomati con una forte motivazione volta all'apprendimento</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Domicilio nel territorio</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Predisposizione al lavoro in team e per obiettivi</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Propensione alla crescita professionale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Persone dinamiche, volenterose, ambiziose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xml:space="preserve">Gli interessati possono candidarsi tramite il sito allegando un CV o inviando un'email con oggetto "Candidatura GeneraTalent di Cognome Nome" all'indirizzo </w:t>
            </w:r>
            <w:hyperlink r:id="rId100" w:history="1">
              <w:r w:rsidRPr="001C514A">
                <w:rPr>
                  <w:rStyle w:val="Collegamentoipertestuale"/>
                  <w:rFonts w:ascii="Helvetica" w:hAnsi="Helvetica"/>
                  <w:sz w:val="24"/>
                  <w:szCs w:val="24"/>
                  <w:shd w:val="clear" w:color="auto" w:fill="FFFFFF"/>
                </w:rPr>
                <w:t>lavoraconnoi@generalisansevero.it</w:t>
              </w:r>
            </w:hyperlink>
          </w:p>
          <w:p w:rsidR="00295763" w:rsidRPr="001C514A" w:rsidRDefault="00295763"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PERSONALE</w:t>
            </w:r>
          </w:p>
          <w:p w:rsidR="00295763" w:rsidRPr="001C514A" w:rsidRDefault="00295763"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PER LA NUOVA CAMPAGNA ENEL SI SELEZIONANO 3 RISORSE PER SOSTITUZIONE ANCHE ALLA PRIMA ESPERIENZA</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NELLO SPECIFICO LA SOCIETA' SI OCCUPA DI GESTIRE I RIENTRI IN ENEL.</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SI OFFRE: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-PAGAMENTO SETTIMANALE-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1)STIPENDIO MEDIO 1100</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lastRenderedPageBreak/>
              <w:t>2)INSERIMENTO IMMEDIATO</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3)OPPORTUNITA' DI CRESCITA PROFESSIONALE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SI RICHIEDE: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MINIMO UTILIZZO PC E TABLET</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ETA' PREFERIBILE TRA I 18 E I 35 ANNI</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PER CANDIDARTI SCRIVI QUI:</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hyperlink r:id="rId101" w:history="1">
              <w:r w:rsidRPr="001C514A">
                <w:rPr>
                  <w:rStyle w:val="Collegamentoipertestuale"/>
                  <w:rFonts w:ascii="Helvetica" w:hAnsi="Helvetica"/>
                  <w:sz w:val="24"/>
                  <w:szCs w:val="24"/>
                  <w:shd w:val="clear" w:color="auto" w:fill="FFFFFF"/>
                </w:rPr>
                <w:t>MAKEWORK@LIBERO.IT</w:t>
              </w:r>
            </w:hyperlink>
          </w:p>
          <w:p w:rsidR="00295763" w:rsidRPr="001C514A" w:rsidRDefault="00295763"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CONSULENTE</w:t>
            </w:r>
          </w:p>
          <w:p w:rsidR="00295763" w:rsidRPr="001C514A" w:rsidRDefault="00295763"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Azienda fornitrice di energia elettrica e gas al fine di incrementare la propria rete vendita su tutto il territorio nazionale,ricerca agenti per lo sviluppo commerciale del proprio territorio.</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Si offre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-provvigioni di acquisizione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-provvigioni sui consumi per tutta la durata del rapporto commerciale con il cliente(tali provvigioni garantiscono con pochi clienti un reddito mensile costante garantito)</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-opportunità di crescita professionale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-mandato diretto senza intermediazione di agenzie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Si richiede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-serietà professionale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-esperienza commerciale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-ottime attitudini relazionali</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xml:space="preserve">Inviare il proprio curriculum alla mail a </w:t>
            </w:r>
            <w:hyperlink r:id="rId102" w:history="1">
              <w:r w:rsidRPr="001C514A">
                <w:rPr>
                  <w:rStyle w:val="Collegamentoipertestuale"/>
                  <w:rFonts w:ascii="Helvetica" w:hAnsi="Helvetica"/>
                  <w:sz w:val="24"/>
                  <w:szCs w:val="24"/>
                  <w:shd w:val="clear" w:color="auto" w:fill="FFFFFF"/>
                </w:rPr>
                <w:t>info@cheenergia.it</w:t>
              </w:r>
            </w:hyperlink>
          </w:p>
          <w:p w:rsidR="00295763" w:rsidRPr="001C514A" w:rsidRDefault="00295763"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AGENTE</w:t>
            </w:r>
          </w:p>
          <w:p w:rsidR="00295763" w:rsidRPr="001C514A" w:rsidRDefault="00295763"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M2G Solution srl, Business Partrner E.ON Energia, ricerca candidati per ampliamento settore commerciale in tutta la Regione Puglia.</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Il ruolo da ricoprire è quello del Consulente Commerciale, mirato ad operare esclusivamente su appuntamenti Business internamente prefissati nella zona di competenza.</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L'Azienda offre: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Rimborso spese o auto aziendale (trascorsi almeno 3 mesi dall'apertura del mandato, finalizzati alla reciproca conoscenza);</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Inquadramento a norma di legge e/o Enasarco;</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-Personale addetto alla formazione tecnico/commerciale dei candidati selezionati;</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-Pacchetto appuntamenti presso clientela business (5/6 appuntamenti al giorno) prefissato da Call Center interno;</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-Portafoglio clienti;</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-Provvigioni ai massimi livelli di mercato;</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-Incentivi di produzione mensili, semestrali , annuali;</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-Classifiche di produzione redatte settimanalmente online;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Progetto di crescita professionale.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In seguito alla candidatura verrà effettuato un colloquio di lavoro c/o sede da definirsi.</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L'inserimento all'interno del nostro organico avverrà previo periodo prestabilito di affiancamento e formazione.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Per ulteriori informazioni, visitare il nostro sito: m2gsolution.it</w:t>
            </w:r>
          </w:p>
          <w:p w:rsidR="00295763" w:rsidRPr="001C514A" w:rsidRDefault="00295763"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OPERATORI CALL CENTER</w:t>
            </w:r>
          </w:p>
          <w:p w:rsidR="00295763" w:rsidRPr="001C514A" w:rsidRDefault="00295763"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it company</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casa editrice affermata da anni</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seleziona personale per la mansione di</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lastRenderedPageBreak/>
              <w:t>operatore telefonico per la vendita di prodotti editoriali</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all' interno del suo call center, nella</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sede di foggia centro nei pressi della stazione ferroviaria</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ottima retribuzione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si offre fisso piu' provigioni,</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possibilita' di full time e part time.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E' richiesta buona padronanza comunicativa</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con possibilita' di crescita lavorativa.</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xml:space="preserve">Se interessati allegare curriculum o contatto telefonico, sarete ricontattati per fissare un colloquio conoscitivo </w:t>
            </w:r>
            <w:r w:rsidR="00195231" w:rsidRPr="001C514A">
              <w:rPr>
                <w:rFonts w:ascii="Helvetica" w:hAnsi="Helvetica"/>
                <w:color w:val="5A5A5A"/>
                <w:sz w:val="24"/>
                <w:szCs w:val="24"/>
                <w:shd w:val="clear" w:color="auto" w:fill="FFFFFF"/>
              </w:rPr>
              <w:t>3888195362</w:t>
            </w:r>
          </w:p>
          <w:p w:rsidR="00195231" w:rsidRPr="001C514A" w:rsidRDefault="00195231" w:rsidP="00B250BB">
            <w:pPr>
              <w:widowControl w:val="0"/>
              <w:autoSpaceDE w:val="0"/>
              <w:rPr>
                <w:rFonts w:ascii="Arial" w:hAnsi="Arial" w:cs="Arial"/>
                <w:color w:val="454545"/>
                <w:sz w:val="24"/>
                <w:szCs w:val="24"/>
                <w:shd w:val="clear" w:color="auto" w:fill="FFFFFF"/>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widowControl w:val="0"/>
              <w:autoSpaceDE w:val="0"/>
              <w:jc w:val="center"/>
              <w:rPr>
                <w:b/>
                <w:bCs/>
              </w:rPr>
            </w:pPr>
          </w:p>
        </w:tc>
        <w:tc>
          <w:tcPr>
            <w:tcW w:w="6517" w:type="dxa"/>
          </w:tcPr>
          <w:p w:rsidR="003E4852" w:rsidRPr="001C514A" w:rsidRDefault="003E4852" w:rsidP="00B250BB">
            <w:pPr>
              <w:widowControl w:val="0"/>
              <w:autoSpaceDE w:val="0"/>
              <w:jc w:val="center"/>
              <w:rPr>
                <w:b/>
                <w:bCs/>
                <w:sz w:val="24"/>
                <w:szCs w:val="24"/>
              </w:rPr>
            </w:pPr>
            <w:r w:rsidRPr="001C514A">
              <w:rPr>
                <w:b/>
                <w:bCs/>
                <w:sz w:val="24"/>
                <w:szCs w:val="24"/>
              </w:rPr>
              <w:t>Lecce e provincia</w:t>
            </w:r>
          </w:p>
          <w:p w:rsidR="003E4852" w:rsidRPr="001C514A" w:rsidRDefault="001C514A" w:rsidP="00B250BB">
            <w:pPr>
              <w:widowControl w:val="0"/>
              <w:autoSpaceDE w:val="0"/>
              <w:rPr>
                <w:rFonts w:ascii="LatoRegular" w:hAnsi="LatoRegular"/>
                <w:color w:val="3D3D3E"/>
                <w:sz w:val="24"/>
                <w:szCs w:val="24"/>
                <w:shd w:val="clear" w:color="auto" w:fill="FFFFFF"/>
              </w:rPr>
            </w:pPr>
            <w:r w:rsidRPr="001C514A">
              <w:rPr>
                <w:rFonts w:ascii="LatoRegular" w:hAnsi="LatoRegular"/>
                <w:color w:val="3D3D3E"/>
                <w:sz w:val="24"/>
                <w:szCs w:val="24"/>
                <w:shd w:val="clear" w:color="auto" w:fill="FFFFFF"/>
              </w:rPr>
              <w:t>ESTETISTA</w:t>
            </w:r>
          </w:p>
          <w:p w:rsidR="001C514A" w:rsidRPr="001C514A" w:rsidRDefault="001C514A" w:rsidP="00B250BB">
            <w:pPr>
              <w:widowControl w:val="0"/>
              <w:autoSpaceDE w:val="0"/>
              <w:rPr>
                <w:rStyle w:val="apple-converted-space"/>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CITY SPA Centro benessere ricerca estetista con le seguenti caratteristiche: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Esperienza nel settore estetico e trattamenti viso/corpo</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-Possesso di diploma specifico</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-Flessibilità di orari</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-Capacità di gestire lo stress</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-Capacità di lavorare per obiettivi</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-Ottime doti relazionali, carisma</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-Forte passione e determinazione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-Gentilezza nei modi, cura di se, bella presenza</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Se corrispondi al profilo richiesto invia il tuo curriculum dettagliato corredato da foto ed autorizzazione al trattamento dei dati personali, all'indirizzo info@relaxariacityspa.it</w:t>
            </w:r>
            <w:r w:rsidRPr="001C514A">
              <w:rPr>
                <w:rStyle w:val="apple-converted-space"/>
                <w:rFonts w:ascii="Helvetica" w:hAnsi="Helvetica"/>
                <w:color w:val="5A5A5A"/>
                <w:sz w:val="24"/>
                <w:szCs w:val="24"/>
                <w:shd w:val="clear" w:color="auto" w:fill="FFFFFF"/>
              </w:rPr>
              <w:t> </w:t>
            </w:r>
          </w:p>
          <w:p w:rsidR="001C514A" w:rsidRPr="001C514A" w:rsidRDefault="001C514A" w:rsidP="00B250BB">
            <w:pPr>
              <w:widowControl w:val="0"/>
              <w:autoSpaceDE w:val="0"/>
              <w:rPr>
                <w:rStyle w:val="apple-converted-space"/>
                <w:rFonts w:ascii="Helvetica" w:hAnsi="Helvetica"/>
                <w:color w:val="5A5A5A"/>
                <w:sz w:val="24"/>
                <w:szCs w:val="24"/>
              </w:rPr>
            </w:pPr>
            <w:r w:rsidRPr="001C514A">
              <w:rPr>
                <w:rStyle w:val="apple-converted-space"/>
                <w:rFonts w:ascii="Helvetica" w:hAnsi="Helvetica"/>
                <w:color w:val="5A5A5A"/>
                <w:sz w:val="24"/>
                <w:szCs w:val="24"/>
              </w:rPr>
              <w:t>ADDETTA</w:t>
            </w:r>
          </w:p>
          <w:p w:rsidR="001C514A" w:rsidRPr="001C514A" w:rsidRDefault="001C514A"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FLB GROUP SRL Importante azienda operante nella GDO ricerca, per ampliamento organico,una figura addetta all'interno del deposito-magazzino.</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La figura ricercata si occuperà:</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-carico/scarico merce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-sistemazione della merce all'interno dei vari scaffali</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-compilazione DDT</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-fatture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-collaudi</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Requisiti indispensabili:</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-disponibilità immediata a tempo pieno</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-buona conoscenza del pacchetto office in particolare di exce</w:t>
            </w:r>
            <w:r w:rsidRPr="001C514A">
              <w:rPr>
                <w:rFonts w:ascii="Helvetica" w:hAnsi="Helvetica"/>
                <w:color w:val="5A5A5A"/>
                <w:sz w:val="24"/>
                <w:szCs w:val="24"/>
              </w:rPr>
              <w:br/>
            </w:r>
            <w:r w:rsidRPr="001C514A">
              <w:rPr>
                <w:rFonts w:ascii="Helvetica" w:hAnsi="Helvetica"/>
                <w:color w:val="5A5A5A"/>
                <w:sz w:val="24"/>
                <w:szCs w:val="24"/>
                <w:shd w:val="clear" w:color="auto" w:fill="FFFFFF"/>
              </w:rPr>
              <w:t>-capacità relazionali e comunicative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Sede di lavoro: MAGLIE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Orario: TEMPO PIENO</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xml:space="preserve">Per un colloquio con la responsabile inoltrare il curriculum vitae all'indirizzo </w:t>
            </w:r>
            <w:hyperlink r:id="rId103" w:history="1">
              <w:r w:rsidRPr="001C514A">
                <w:rPr>
                  <w:rStyle w:val="Collegamentoipertestuale"/>
                  <w:rFonts w:ascii="Helvetica" w:hAnsi="Helvetica"/>
                  <w:sz w:val="24"/>
                  <w:szCs w:val="24"/>
                  <w:shd w:val="clear" w:color="auto" w:fill="FFFFFF"/>
                </w:rPr>
                <w:t>flbgroupsrl.maglie@gmail.com</w:t>
              </w:r>
            </w:hyperlink>
          </w:p>
          <w:p w:rsidR="001C514A" w:rsidRPr="001C514A" w:rsidRDefault="001C514A"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AGENTE IMMOBILIARE</w:t>
            </w:r>
          </w:p>
          <w:p w:rsidR="001C514A" w:rsidRPr="001C514A" w:rsidRDefault="001C514A"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 xml:space="preserve">Consulente Immobiliare - neo diplomati o primo impiego Tempocasa Spa - Milano, Lombardia Tempocasa seleziona per continuo ampliamento del proprio organico dell'Area Lecce e provincia: 5 CONSULENTI IMMOBILIARI. Il candidato ideale è un ragazzo/a giovane, dinamico, ambizioso ed estroverso che sia in grado di relazionarsi con naturalezza con numerosi clienti o potenziali tali. Non </w:t>
            </w:r>
            <w:r w:rsidRPr="001C514A">
              <w:rPr>
                <w:rFonts w:ascii="Helvetica" w:hAnsi="Helvetica"/>
                <w:color w:val="5A5A5A"/>
                <w:sz w:val="24"/>
                <w:szCs w:val="24"/>
                <w:shd w:val="clear" w:color="auto" w:fill="FFFFFF"/>
              </w:rPr>
              <w:lastRenderedPageBreak/>
              <w:t>è richiesta una precedente esperienza nel settore. Il candidato/a si occuperà di: ricerca immobili da intermediare, attività di marketing, gestione del portafoglio clienti, Offriamo compenso fisso di Euro 700,00 oltre a provvigioni, bonus e incentivi. Possibilità di carriera rapida. Il candidato dovrà possedere i seguenti requisiti: ottime doti relazionali, propensione alla crescita professionale, ambizione e ottime capacità di teamworking. Si richiede disponibilità immediata e full time. TEMPOCASA è leader nel settore dell'intermediazione immobiliare in Italia, Spagna e Lussemburgo. La strategia aziendale di puntare esclusivamente sulle risorse umane interne, supportate da una eccezionale Scuola di Formazione, ha consentito un rapido sviluppo delle rete e omogeneità nel modo di operare degli Affiliati di tutto il mondo 08321946112</w:t>
            </w:r>
          </w:p>
          <w:p w:rsidR="001C514A" w:rsidRPr="001C514A" w:rsidRDefault="001C514A"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ADDETTE VENDITE</w:t>
            </w:r>
          </w:p>
          <w:p w:rsidR="001C514A" w:rsidRPr="001C514A" w:rsidRDefault="001C514A" w:rsidP="00B250BB">
            <w:pPr>
              <w:widowControl w:val="0"/>
              <w:autoSpaceDE w:val="0"/>
              <w:rPr>
                <w:rStyle w:val="apple-converted-space"/>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SELEZIONIAMO ADDETTE ALLE VENDITE, per i nostri punti vendita di Torre San Giovanni, per la stagione estiva 2017.</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Requisiti richiesti:</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maggiore età</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residenza nei paesi limitrofi ad Ugento</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esperienza nel settore vendite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serietà e puntualità</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buone capacità relazionali e comunicative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non indispensabile ma preferibile conoscenza della lingua inglese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molto graditi attestati di corso di formazione HACCP, corsi sulla sicurezza, prevenzione incendi e primo soccorso.</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Inviare Curriculum dettagliato, comprensivo di foto e recapito telefonico, all'indirizzo info@isalentelli.it</w:t>
            </w:r>
            <w:r w:rsidRPr="001C514A">
              <w:rPr>
                <w:rStyle w:val="apple-converted-space"/>
                <w:rFonts w:ascii="Helvetica" w:hAnsi="Helvetica"/>
                <w:color w:val="5A5A5A"/>
                <w:sz w:val="24"/>
                <w:szCs w:val="24"/>
                <w:shd w:val="clear" w:color="auto" w:fill="FFFFFF"/>
              </w:rPr>
              <w:t> </w:t>
            </w:r>
          </w:p>
          <w:p w:rsidR="001C514A" w:rsidRPr="001C514A" w:rsidRDefault="001C514A" w:rsidP="00B250BB">
            <w:pPr>
              <w:widowControl w:val="0"/>
              <w:autoSpaceDE w:val="0"/>
              <w:rPr>
                <w:rFonts w:ascii="LatoRegular" w:hAnsi="LatoRegular"/>
                <w:color w:val="3D3D3E"/>
                <w:sz w:val="24"/>
                <w:szCs w:val="24"/>
                <w:shd w:val="clear" w:color="auto" w:fill="FFFFFF"/>
              </w:rPr>
            </w:pPr>
            <w:r w:rsidRPr="001C514A">
              <w:rPr>
                <w:rFonts w:ascii="LatoRegular" w:hAnsi="LatoRegular"/>
                <w:color w:val="3D3D3E"/>
                <w:sz w:val="24"/>
                <w:szCs w:val="24"/>
                <w:shd w:val="clear" w:color="auto" w:fill="FFFFFF"/>
              </w:rPr>
              <w:t>ADDETTA RICEVIMENTO</w:t>
            </w:r>
          </w:p>
          <w:p w:rsidR="001C514A" w:rsidRPr="001C514A" w:rsidRDefault="001C514A"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Struttura ricettiva seleziona personale per stagione 2017. Sono richieste le seguenti figure: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1) Addetta ricevimento ospiti ( con disponibilità ad accudire gli ospiti più piccini)</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2) Barista per colazioni.</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Fondamentale la conoscenza della lingua inglese.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No alloggio.</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xml:space="preserve">Si prega di inviare candidatura con foto all'indirizzo: </w:t>
            </w:r>
            <w:hyperlink r:id="rId104" w:history="1">
              <w:r w:rsidRPr="001C514A">
                <w:rPr>
                  <w:rStyle w:val="Collegamentoipertestuale"/>
                  <w:rFonts w:ascii="Helvetica" w:hAnsi="Helvetica"/>
                  <w:sz w:val="24"/>
                  <w:szCs w:val="24"/>
                  <w:shd w:val="clear" w:color="auto" w:fill="FFFFFF"/>
                </w:rPr>
                <w:t>teresa2002r@libero.it</w:t>
              </w:r>
            </w:hyperlink>
          </w:p>
          <w:p w:rsidR="001C514A" w:rsidRPr="001C514A" w:rsidRDefault="001C514A" w:rsidP="00B250BB">
            <w:pPr>
              <w:widowControl w:val="0"/>
              <w:autoSpaceDE w:val="0"/>
              <w:rPr>
                <w:rFonts w:ascii="LatoRegular" w:hAnsi="LatoRegular"/>
                <w:color w:val="3D3D3E"/>
                <w:sz w:val="24"/>
                <w:szCs w:val="24"/>
                <w:shd w:val="clear" w:color="auto" w:fill="FFFFFF"/>
              </w:rPr>
            </w:pPr>
            <w:r w:rsidRPr="001C514A">
              <w:rPr>
                <w:rFonts w:ascii="LatoRegular" w:hAnsi="LatoRegular"/>
                <w:color w:val="3D3D3E"/>
                <w:sz w:val="24"/>
                <w:szCs w:val="24"/>
                <w:shd w:val="clear" w:color="auto" w:fill="FFFFFF"/>
              </w:rPr>
              <w:t>PIZZAIOLO</w:t>
            </w:r>
          </w:p>
          <w:p w:rsidR="001C514A" w:rsidRPr="001C514A" w:rsidRDefault="001C514A"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Cerco aiutante pizzaiolo dai 25 ai 30 anni anche alle prime armi... serio responsabile e con la voglia di lavorare... no e mail no alloggio chiamare il num 3274495495</w:t>
            </w:r>
          </w:p>
          <w:p w:rsidR="001C514A" w:rsidRPr="001C514A" w:rsidRDefault="001C514A"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CUOCO</w:t>
            </w:r>
          </w:p>
          <w:p w:rsidR="001C514A" w:rsidRPr="001C514A" w:rsidRDefault="001C514A" w:rsidP="00B250BB">
            <w:pPr>
              <w:widowControl w:val="0"/>
              <w:autoSpaceDE w:val="0"/>
              <w:rPr>
                <w:rFonts w:ascii="Helvetica" w:hAnsi="Helvetica"/>
                <w:color w:val="5A5A5A"/>
                <w:sz w:val="24"/>
                <w:szCs w:val="24"/>
                <w:shd w:val="clear" w:color="auto" w:fill="FFFFFF"/>
              </w:rPr>
            </w:pP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shd w:val="clear" w:color="auto" w:fill="FFFFFF"/>
              </w:rPr>
              <w:t>struttura in questione è "Pescheria Friggitoria da Claudio" in Lido Marini (LE).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Siamo alla ricerca di un cuoco che dovrà svolgere le seguenti mansioni: Responsabile cucina, predisporre gli alimenti per la preparazione alla cottura o, per i cibi crudi, per la distribuzione, cottura del cibo.</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Il contratto in questione avrà la durata di tre mesi, nonché il periodo estivo. 3294099544</w:t>
            </w:r>
          </w:p>
          <w:p w:rsidR="001C514A" w:rsidRPr="001C514A" w:rsidRDefault="001C514A"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COMMESSA</w:t>
            </w:r>
          </w:p>
          <w:p w:rsidR="001C514A" w:rsidRPr="001C514A" w:rsidRDefault="001C514A"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lastRenderedPageBreak/>
              <w:t>Negozio di compro oro sito in Poggiardo cerca figura da inserire nell immediato.</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Si cerca figura Partime/Full time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xml:space="preserve">Mandare curriculum con foto a : </w:t>
            </w:r>
            <w:hyperlink r:id="rId105" w:history="1">
              <w:r w:rsidRPr="001C514A">
                <w:rPr>
                  <w:rStyle w:val="Collegamentoipertestuale"/>
                  <w:rFonts w:ascii="Helvetica" w:hAnsi="Helvetica"/>
                  <w:sz w:val="24"/>
                  <w:szCs w:val="24"/>
                  <w:shd w:val="clear" w:color="auto" w:fill="FFFFFF"/>
                </w:rPr>
                <w:t>mengoliargenti@gmail.com</w:t>
              </w:r>
            </w:hyperlink>
          </w:p>
          <w:p w:rsidR="001C514A" w:rsidRPr="001C514A" w:rsidRDefault="001C514A"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BARMAN</w:t>
            </w:r>
          </w:p>
          <w:p w:rsidR="001C514A" w:rsidRPr="001C514A" w:rsidRDefault="001C514A"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La società Chiusurelle Village Srl cerca, per la stagione estiva 2017, Barman/Barlady con esperienza nel settore.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xml:space="preserve">Inviare CV con foto al seguente indirizzo e-mail </w:t>
            </w:r>
            <w:hyperlink r:id="rId106" w:history="1">
              <w:r w:rsidRPr="001C514A">
                <w:rPr>
                  <w:rStyle w:val="Collegamentoipertestuale"/>
                  <w:rFonts w:ascii="Helvetica" w:hAnsi="Helvetica"/>
                  <w:sz w:val="24"/>
                  <w:szCs w:val="24"/>
                  <w:shd w:val="clear" w:color="auto" w:fill="FFFFFF"/>
                </w:rPr>
                <w:t>amministrazione@chiusurelle.com</w:t>
              </w:r>
            </w:hyperlink>
          </w:p>
          <w:p w:rsidR="001C514A" w:rsidRPr="001C514A" w:rsidRDefault="001C514A" w:rsidP="00B250BB">
            <w:pPr>
              <w:widowControl w:val="0"/>
              <w:autoSpaceDE w:val="0"/>
              <w:rPr>
                <w:rFonts w:ascii="LatoRegular" w:hAnsi="LatoRegular"/>
                <w:color w:val="3D3D3E"/>
                <w:sz w:val="24"/>
                <w:szCs w:val="24"/>
                <w:shd w:val="clear" w:color="auto" w:fill="FFFFFF"/>
              </w:rPr>
            </w:pPr>
            <w:r w:rsidRPr="001C514A">
              <w:rPr>
                <w:rFonts w:ascii="LatoRegular" w:hAnsi="LatoRegular"/>
                <w:color w:val="3D3D3E"/>
                <w:sz w:val="24"/>
                <w:szCs w:val="24"/>
                <w:shd w:val="clear" w:color="auto" w:fill="FFFFFF"/>
              </w:rPr>
              <w:t>GRAFICI</w:t>
            </w:r>
          </w:p>
          <w:p w:rsidR="001C514A" w:rsidRPr="001C514A" w:rsidRDefault="001C514A"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Cerchiamo Grafici di MATRIMONIO e Montatori Video con esperienza nel settore di MATRIMONI, con lavori da visionare.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Zona Lecce e zona limitrofa.</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Non cerchiamo Grafici Pubblicitari.</w:t>
            </w:r>
            <w:r w:rsidRPr="001C514A">
              <w:rPr>
                <w:rStyle w:val="apple-converted-space"/>
                <w:rFonts w:ascii="Helvetica" w:hAnsi="Helvetica"/>
                <w:color w:val="5A5A5A"/>
                <w:sz w:val="24"/>
                <w:szCs w:val="24"/>
                <w:shd w:val="clear" w:color="auto" w:fill="FFFFFF"/>
              </w:rPr>
              <w:t xml:space="preserve">  </w:t>
            </w:r>
            <w:r w:rsidRPr="001C514A">
              <w:rPr>
                <w:rFonts w:ascii="Helvetica" w:hAnsi="Helvetica"/>
                <w:color w:val="5A5A5A"/>
                <w:sz w:val="24"/>
                <w:szCs w:val="24"/>
                <w:shd w:val="clear" w:color="auto" w:fill="FFFFFF"/>
              </w:rPr>
              <w:t>3200519775</w:t>
            </w:r>
          </w:p>
          <w:p w:rsidR="001C514A" w:rsidRPr="001C514A" w:rsidRDefault="001C514A"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ECONOMO</w:t>
            </w:r>
          </w:p>
          <w:p w:rsidR="001C514A" w:rsidRPr="001C514A" w:rsidRDefault="001C514A"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La società Chiusurelle Village Srl cerca per la stagione estiva 2017 Economo con esperienza.</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xml:space="preserve">Inviare il proprio Curriculum (con foto) al seguente indirizzo e-mail: </w:t>
            </w:r>
            <w:hyperlink r:id="rId107" w:history="1">
              <w:r w:rsidRPr="001C514A">
                <w:rPr>
                  <w:rStyle w:val="Collegamentoipertestuale"/>
                  <w:rFonts w:ascii="Helvetica" w:hAnsi="Helvetica"/>
                  <w:sz w:val="24"/>
                  <w:szCs w:val="24"/>
                  <w:shd w:val="clear" w:color="auto" w:fill="FFFFFF"/>
                </w:rPr>
                <w:t>amministrazione@chiusurelle.com</w:t>
              </w:r>
            </w:hyperlink>
          </w:p>
          <w:p w:rsidR="001C514A" w:rsidRPr="001C514A" w:rsidRDefault="001C514A"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RECEPTIONIST</w:t>
            </w:r>
          </w:p>
          <w:p w:rsidR="001C514A" w:rsidRPr="001C514A" w:rsidRDefault="001C514A" w:rsidP="00B250BB">
            <w:pPr>
              <w:widowControl w:val="0"/>
              <w:autoSpaceDE w:val="0"/>
              <w:rPr>
                <w:rFonts w:ascii="Helvetica" w:hAnsi="Helvetica"/>
                <w:color w:val="5A5A5A"/>
                <w:sz w:val="24"/>
                <w:szCs w:val="24"/>
                <w:shd w:val="clear" w:color="auto" w:fill="FFFFFF"/>
              </w:rPr>
            </w:pP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shd w:val="clear" w:color="auto" w:fill="FFFFFF"/>
              </w:rPr>
              <w:t>società Chiusurelle Village Srl cerca, per la stagione estiva 2017, Receptionist con esperienza nel settore.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xml:space="preserve">Inviare CV con foto al seguente indirizzo e-mail </w:t>
            </w:r>
            <w:hyperlink r:id="rId108" w:history="1">
              <w:r w:rsidRPr="001C514A">
                <w:rPr>
                  <w:rStyle w:val="Collegamentoipertestuale"/>
                  <w:rFonts w:ascii="Helvetica" w:hAnsi="Helvetica"/>
                  <w:sz w:val="24"/>
                  <w:szCs w:val="24"/>
                  <w:shd w:val="clear" w:color="auto" w:fill="FFFFFF"/>
                </w:rPr>
                <w:t>amministrazione@chiusurelle.com</w:t>
              </w:r>
            </w:hyperlink>
          </w:p>
          <w:p w:rsidR="001C514A" w:rsidRPr="001C514A" w:rsidRDefault="001C514A"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CUOCHI</w:t>
            </w:r>
          </w:p>
          <w:p w:rsidR="001C514A" w:rsidRPr="001C514A" w:rsidRDefault="001C514A" w:rsidP="00B250BB">
            <w:pPr>
              <w:widowControl w:val="0"/>
              <w:autoSpaceDE w:val="0"/>
              <w:rPr>
                <w:rStyle w:val="apple-converted-space"/>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Cuochi/capopartita sushi-man e commis di cucina</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Selezioniamo brigata per la stagione estiva 2017 in villaggio Turistico.</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In particolare cuoco capo-partita ai primi, capo-partita ai secondi, capo-partita al buffet antipasti/contorni caldi e freddi.</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Per altra struttura, con ristorazione alla carta, selezioniamo capo-partita ai secondi di pesce, esperto sushi e capo-partita ai primi piatti di pesce.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rPr>
              <w:br/>
            </w:r>
            <w:r w:rsidRPr="001C514A">
              <w:rPr>
                <w:rFonts w:ascii="Helvetica" w:hAnsi="Helvetica"/>
                <w:color w:val="5A5A5A"/>
                <w:sz w:val="24"/>
                <w:szCs w:val="24"/>
                <w:shd w:val="clear" w:color="auto" w:fill="FFFFFF"/>
              </w:rPr>
              <w:t>Si cercano figure con esperienza di stagioni in strutture ricettive analoghe e con grossi numeri.</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Si ricercano inoltre commis di cucina e aiuto cuochi con minima esperienza nel settore e voglia di crescere.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Si prega di inviare CV completo di foto e autorizzazione al trattamento dei dati personali; se fuori sede aggiungere anche il numero Skype per eventuale colloquio a distanza. Indirizzo e-mail: chefandreacarriero@gmail.com</w:t>
            </w:r>
            <w:r w:rsidRPr="001C514A">
              <w:rPr>
                <w:rStyle w:val="apple-converted-space"/>
                <w:rFonts w:ascii="Helvetica" w:hAnsi="Helvetica"/>
                <w:color w:val="5A5A5A"/>
                <w:sz w:val="24"/>
                <w:szCs w:val="24"/>
                <w:shd w:val="clear" w:color="auto" w:fill="FFFFFF"/>
              </w:rPr>
              <w:t> </w:t>
            </w:r>
          </w:p>
          <w:p w:rsidR="001C514A" w:rsidRPr="001C514A" w:rsidRDefault="001C514A" w:rsidP="00B250BB">
            <w:pPr>
              <w:widowControl w:val="0"/>
              <w:autoSpaceDE w:val="0"/>
              <w:rPr>
                <w:rStyle w:val="apple-converted-space"/>
                <w:rFonts w:ascii="Helvetica" w:hAnsi="Helvetica"/>
                <w:color w:val="5A5A5A"/>
                <w:sz w:val="24"/>
                <w:szCs w:val="24"/>
              </w:rPr>
            </w:pPr>
            <w:r w:rsidRPr="001C514A">
              <w:rPr>
                <w:rStyle w:val="apple-converted-space"/>
                <w:rFonts w:ascii="Helvetica" w:hAnsi="Helvetica"/>
                <w:color w:val="5A5A5A"/>
                <w:sz w:val="24"/>
                <w:szCs w:val="24"/>
              </w:rPr>
              <w:t>OPERATORI OUTBOUND</w:t>
            </w:r>
          </w:p>
          <w:p w:rsidR="001C514A" w:rsidRPr="001C514A" w:rsidRDefault="001C514A" w:rsidP="00B250BB">
            <w:pPr>
              <w:widowControl w:val="0"/>
              <w:autoSpaceDE w:val="0"/>
              <w:rPr>
                <w:rFonts w:ascii="LatoRegular" w:hAnsi="LatoRegular"/>
                <w:color w:val="3D3D3E"/>
                <w:sz w:val="24"/>
                <w:szCs w:val="24"/>
                <w:shd w:val="clear" w:color="auto" w:fill="FFFFFF"/>
              </w:rPr>
            </w:pPr>
            <w:r w:rsidRPr="001C514A">
              <w:rPr>
                <w:rFonts w:ascii="Helvetica" w:hAnsi="Helvetica"/>
                <w:color w:val="5A5A5A"/>
                <w:sz w:val="24"/>
                <w:szCs w:val="24"/>
                <w:shd w:val="clear" w:color="auto" w:fill="FFFFFF"/>
              </w:rPr>
              <w:t xml:space="preserve">ANCIA SRL Agenzia di telefonia canale Business seleziona operatori professionisti call center out bound, settore telefonia, per ampliamento sede di Gallipoli. Si offre: - retribuzione legata a provvigioni più incentivi - training formativo iniziale - affiancamento con Tutor Aziendale - possibilità di contratto a tempo indeterminato - possibilità di carriera da team leader e back office Requisiti richiesti: - diploma/laurea - buone doti comunicative - capacità di lavorare per obiettivi Si accettano candidature anche alla prima esperienza. Per </w:t>
            </w:r>
            <w:r w:rsidRPr="001C514A">
              <w:rPr>
                <w:rFonts w:ascii="Helvetica" w:hAnsi="Helvetica"/>
                <w:color w:val="5A5A5A"/>
                <w:sz w:val="24"/>
                <w:szCs w:val="24"/>
                <w:shd w:val="clear" w:color="auto" w:fill="FFFFFF"/>
              </w:rPr>
              <w:lastRenderedPageBreak/>
              <w:t>candidarsi ad un colloquio inviare il proprio curriculum vitae, seguirà contatto telefonico da parte della nostra agenzia. Il presente annuncio è rivolto ad entrambi i sessi, ai sensi delle leggi 903/77 e 125/91, e a persone di tutte le età e tutte le nazionalità, ai sensi dei decreti legislativi 215/03 e 216/03 Invia Email a vodafone-for-business@vodafone.it oppure telefona al: 3498709959</w:t>
            </w: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widowControl w:val="0"/>
              <w:autoSpaceDE w:val="0"/>
              <w:jc w:val="center"/>
              <w:rPr>
                <w:b/>
                <w:bCs/>
              </w:rPr>
            </w:pPr>
          </w:p>
        </w:tc>
        <w:tc>
          <w:tcPr>
            <w:tcW w:w="6517" w:type="dxa"/>
          </w:tcPr>
          <w:p w:rsidR="003E4852" w:rsidRPr="001C514A" w:rsidRDefault="003E4852" w:rsidP="00B250BB">
            <w:pPr>
              <w:widowControl w:val="0"/>
              <w:autoSpaceDE w:val="0"/>
              <w:jc w:val="center"/>
              <w:rPr>
                <w:b/>
                <w:bCs/>
                <w:sz w:val="24"/>
                <w:szCs w:val="24"/>
              </w:rPr>
            </w:pPr>
            <w:r w:rsidRPr="001C514A">
              <w:rPr>
                <w:b/>
                <w:bCs/>
                <w:sz w:val="24"/>
                <w:szCs w:val="24"/>
              </w:rPr>
              <w:t>Taranto e provincia</w:t>
            </w:r>
          </w:p>
          <w:p w:rsidR="003E4852" w:rsidRPr="001C514A" w:rsidRDefault="001C514A" w:rsidP="00B250BB">
            <w:pPr>
              <w:widowControl w:val="0"/>
              <w:autoSpaceDE w:val="0"/>
              <w:rPr>
                <w:rFonts w:ascii="LatoRegular" w:hAnsi="LatoRegular"/>
                <w:color w:val="3D3D3E"/>
                <w:sz w:val="24"/>
                <w:szCs w:val="24"/>
                <w:shd w:val="clear" w:color="auto" w:fill="FFFFFF"/>
              </w:rPr>
            </w:pPr>
            <w:r w:rsidRPr="001C514A">
              <w:rPr>
                <w:rFonts w:ascii="LatoRegular" w:hAnsi="LatoRegular"/>
                <w:color w:val="3D3D3E"/>
                <w:sz w:val="24"/>
                <w:szCs w:val="24"/>
                <w:shd w:val="clear" w:color="auto" w:fill="FFFFFF"/>
              </w:rPr>
              <w:t>CAMERIERA</w:t>
            </w:r>
          </w:p>
          <w:p w:rsidR="001C514A" w:rsidRPr="001C514A" w:rsidRDefault="001C514A"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Selezioniamo cameriera con max esperienza nella gestione di sala, ordinazioni palmare, per lavoro serale dalle 17.30 alle 1.00 compreso festivi, per lavoro annuale. NO VITTO E ALLOGGIO.</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Precisiamo solo con massima esperienza nelle caratteristiche richieste.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Se interessati contattare il 3383986151</w:t>
            </w:r>
          </w:p>
          <w:p w:rsidR="001C514A" w:rsidRPr="001C514A" w:rsidRDefault="001C514A"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TIROCINIO</w:t>
            </w:r>
          </w:p>
          <w:p w:rsidR="001C514A" w:rsidRPr="001C514A" w:rsidRDefault="001C514A"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Alma S.p.A. Agenzia per il Lavoro ricerca, per la propria filiale di Martina Franca (TA), un/a tirocinante da inserire all'interno del proprio contesto lavorativo. Il/la candidato/a ideale si occuperà, in affiancamento al personale dipendente, della gestione amministrativa della filiale, della redazione delle pratiche di collocamento del personale somministrato, dello screening dei curricula pervenuti in filiale e dell'inserimento nel gestionale delle ore lavorative mensili.</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Si richiede: - Diploma di maturità; - Ottimo uso del PC e del pacchetto Office; - Disponibilità full time (Lunedì-Venerdì); - Ottime doti relazionali e comunicative.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Requisito preferenziale sarà la residenza nel Comune di Martina Franca (TA).</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Gradita, ma non indispensabile, sarà l'esperienza maturata nel settore delle risorse umane.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Il tirocinio avrà la durata di 6 mesi con possibilità di successiva trasformazione.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xml:space="preserve">Gli interessati potranno inviare il proprio curriculum vitae all'indirizzo </w:t>
            </w:r>
            <w:hyperlink r:id="rId109" w:history="1">
              <w:r w:rsidRPr="001C514A">
                <w:rPr>
                  <w:rStyle w:val="Collegamentoipertestuale"/>
                  <w:rFonts w:ascii="Helvetica" w:hAnsi="Helvetica"/>
                  <w:sz w:val="24"/>
                  <w:szCs w:val="24"/>
                  <w:shd w:val="clear" w:color="auto" w:fill="FFFFFF"/>
                </w:rPr>
                <w:t>puglia@almasolutions.it</w:t>
              </w:r>
            </w:hyperlink>
            <w:r w:rsidRPr="001C514A">
              <w:rPr>
                <w:rFonts w:ascii="Helvetica" w:hAnsi="Helvetica"/>
                <w:color w:val="5A5A5A"/>
                <w:sz w:val="24"/>
                <w:szCs w:val="24"/>
                <w:shd w:val="clear" w:color="auto" w:fill="FFFFFF"/>
              </w:rPr>
              <w:t>.</w:t>
            </w:r>
          </w:p>
          <w:p w:rsidR="001C514A" w:rsidRPr="001C514A" w:rsidRDefault="001C514A"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CONSULENTI</w:t>
            </w:r>
          </w:p>
          <w:p w:rsidR="001C514A" w:rsidRPr="001C514A" w:rsidRDefault="001C514A"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Agenzia primaria Partner Eni gas Power, con sede operativa al sud Italia, per ampliamento organico ricerca Consulenti Commerciali per l'ufficio di MATERA.</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Le figure che ricerchiamo si occuperanno dell'attività di promozione di prodotti/servizi su Matera e provincia.</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Si richiede buona dialettica, capacità comunicative e disponibilità immediata.</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Si offre spostamento con mezzi aziendali e vitto ed alloggio aziendale Gratuito!</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Saranno prese in considerazione soltanto candidati realmente interessati allo svolgimento dell'attività con serietà ed impegno; no perditempo.</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xml:space="preserve">Per partecipare alla selezione inviare Curriculum Vitae a </w:t>
            </w:r>
            <w:hyperlink r:id="rId110" w:history="1">
              <w:r w:rsidRPr="001C514A">
                <w:rPr>
                  <w:rStyle w:val="Collegamentoipertestuale"/>
                  <w:rFonts w:ascii="Helvetica" w:hAnsi="Helvetica"/>
                  <w:sz w:val="24"/>
                  <w:szCs w:val="24"/>
                  <w:shd w:val="clear" w:color="auto" w:fill="FFFFFF"/>
                </w:rPr>
                <w:t>flashmemory1@libero.it</w:t>
              </w:r>
            </w:hyperlink>
          </w:p>
          <w:p w:rsidR="001C514A" w:rsidRPr="001C514A" w:rsidRDefault="001C514A"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ADDETTE MARKETING</w:t>
            </w:r>
          </w:p>
          <w:p w:rsidR="001C514A" w:rsidRPr="001C514A" w:rsidRDefault="001C514A" w:rsidP="00B250BB">
            <w:pPr>
              <w:widowControl w:val="0"/>
              <w:autoSpaceDE w:val="0"/>
              <w:rPr>
                <w:rStyle w:val="apple-converted-space"/>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 xml:space="preserve">Agenzia Partner WIND-TRE, seleziona 5 operatori/ci TELEFONICHE CON ESPERIENZA RECENTE nella presa appuntamenti per </w:t>
            </w:r>
            <w:r w:rsidRPr="001C514A">
              <w:rPr>
                <w:rFonts w:ascii="Helvetica" w:hAnsi="Helvetica"/>
                <w:color w:val="5A5A5A"/>
                <w:sz w:val="24"/>
                <w:szCs w:val="24"/>
                <w:shd w:val="clear" w:color="auto" w:fill="FFFFFF"/>
              </w:rPr>
              <w:lastRenderedPageBreak/>
              <w:t>LAVORO DA CASA.</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Si richiede: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ESPERIENZA SPECIFICA DI "PRESA APPUNTAMENTI", preferibilmente Telefonia Aziende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-Disponibilità immediata (MINIMO 3 ORE consecutive ore ufficio)</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-PC con uso base di Excel</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-Telefono con chiamate illimitate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-Costanza e regolarità</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Si offre: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-lavoro da casa (no spese per spostamenti, traffico ecc...</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-contributo spese per uso telefono</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-inquadramento a norma di legge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-massima trasparenza e puntualità nei pagamenti,</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orario flessibile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Ottima opportunità per mamme con bimbi in età pre/scolare CON ALMENO 3 ORE CONSECUTIVE LIBERE IN ORARIO UFFICIO (8,30-13,00 / 14,30 - 18,00)</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INVIA IL TUO CURRICULUM VITAE con foto VIA EMAIL a: selezione@topconsultingsrl.net</w:t>
            </w:r>
            <w:r w:rsidRPr="001C514A">
              <w:rPr>
                <w:rStyle w:val="apple-converted-space"/>
                <w:rFonts w:ascii="Helvetica" w:hAnsi="Helvetica"/>
                <w:color w:val="5A5A5A"/>
                <w:sz w:val="24"/>
                <w:szCs w:val="24"/>
                <w:shd w:val="clear" w:color="auto" w:fill="FFFFFF"/>
              </w:rPr>
              <w:t> </w:t>
            </w:r>
          </w:p>
          <w:p w:rsidR="001C514A" w:rsidRPr="001C514A" w:rsidRDefault="001C514A" w:rsidP="00B250BB">
            <w:pPr>
              <w:widowControl w:val="0"/>
              <w:autoSpaceDE w:val="0"/>
              <w:rPr>
                <w:rStyle w:val="apple-converted-space"/>
                <w:rFonts w:ascii="Helvetica" w:hAnsi="Helvetica"/>
                <w:color w:val="5A5A5A"/>
                <w:sz w:val="24"/>
                <w:szCs w:val="24"/>
              </w:rPr>
            </w:pPr>
            <w:r w:rsidRPr="001C514A">
              <w:rPr>
                <w:rStyle w:val="apple-converted-space"/>
                <w:rFonts w:ascii="Helvetica" w:hAnsi="Helvetica"/>
                <w:color w:val="5A5A5A"/>
                <w:sz w:val="24"/>
                <w:szCs w:val="24"/>
              </w:rPr>
              <w:t>CUOCO</w:t>
            </w:r>
          </w:p>
          <w:p w:rsidR="001C514A" w:rsidRPr="001C514A" w:rsidRDefault="001C514A"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Cuoco o cuoca 100 % socio/a Possibilità riscatto con formula " Rent Buy Azienda" prestabilito</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"Gastronomia d'asporto con negozio di prodotti tipici alimentari, Sede in Martina Franca Cerca cuoco/a o sig.ra molto capace in cucina , in piena autonomia per attività di gastronomia d'asporto con una decina di posti a sedere per consumazione veloce a pranzo . Possibilità di organizzare servizio serale con focacce , panzerotti e preparazioni serali. Utile la collaborazione familiare o comunque lavoro di coppia ( soci). Opportuno avere capacita imprenditoriali per "condurre" e riscattare attività. Ottima opportunità di lavoro con grandi sviluppi. Collaboratore al 100 percento!!!</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Possibilità in formula Rent Buy Azienda con acquisto già prestabilito 3381502783</w:t>
            </w:r>
          </w:p>
          <w:p w:rsidR="001C514A" w:rsidRPr="001C514A" w:rsidRDefault="001C514A"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BADANTE</w:t>
            </w:r>
          </w:p>
          <w:p w:rsidR="001C514A" w:rsidRPr="001C514A" w:rsidRDefault="001C514A"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Cercasi x un uomo di 80 anni nn del tutto autosufficiente ma non allettato, badante a24h oppure turnazione lunga compresi le notti...chiamare solo se davvero interessati nn si accettano numero anonimo, messaggi solo contatto telefonico grazie 3494135838</w:t>
            </w:r>
          </w:p>
          <w:p w:rsidR="001C514A" w:rsidRPr="001C514A" w:rsidRDefault="001C514A"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BADANTE</w:t>
            </w:r>
          </w:p>
          <w:p w:rsidR="001C514A" w:rsidRPr="001C514A" w:rsidRDefault="001C514A"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BADANTE. cercasi persona seria per fare la badante H24 a signora di 84 anni, necessita pulizia della persona e della casa. si richiede:buona conoscenza dell'italiano,massima educazione e serietà, rispetto per gli anziani,tanta voglia di lavorare, ottima esperienza nel settore. OFFRO VITTO, ALLOGGIO E COMPENSO UGUALE A COLORO CHE SVOLGONO DETTO LAVORO. SE TI RICONOSCI IN QUESTI VALORI E NON HAI MOLTE PRETESE CHIAMAMI ALTRIMENTI NON CHIAMARMI COSI' EVITI DI FAR PERDERE TEMPO A ME E A TE. SPERO DI ESSERE STATO CHIARO PERCHE' HO GIA' AVUTO ESPERIENZE NEGATIVE LUOGO DI LAVORO è MANDURIA. CELL 389-5790474</w:t>
            </w:r>
          </w:p>
          <w:p w:rsidR="001C514A" w:rsidRPr="001C514A" w:rsidRDefault="001C514A"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CUOCO</w:t>
            </w:r>
          </w:p>
          <w:p w:rsidR="001C514A" w:rsidRPr="001C514A" w:rsidRDefault="001C514A"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lastRenderedPageBreak/>
              <w:t>Cerco cuoco MAX 40 anni con esperienza pregressa di almeno 5 anni serietà dinamismo e passione . No perditempo 3923538029</w:t>
            </w:r>
          </w:p>
          <w:p w:rsidR="001C514A" w:rsidRPr="001C514A" w:rsidRDefault="001C514A"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INSEGNANTE</w:t>
            </w:r>
          </w:p>
          <w:p w:rsidR="001C514A" w:rsidRPr="001C514A" w:rsidRDefault="001C514A"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Cercasi figura professionale abilitata all'insegnamento della scuola dell'infanzia.</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Si prega di portare personalmente il curriculum presso la scuola " Il Mondo dei Piccoli" sita in via G. Peluso 7 Talsano.</w:t>
            </w:r>
          </w:p>
          <w:p w:rsidR="001C514A" w:rsidRPr="001C514A" w:rsidRDefault="001C514A"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AGENTE</w:t>
            </w:r>
          </w:p>
          <w:p w:rsidR="001C514A" w:rsidRPr="001C514A" w:rsidRDefault="001C514A"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4G Tecnologie leader nel settore delle telecomunicazioni ricerca agenti per ampliamento della rete commerciale: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Si offre: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Corso di formazione gratuito</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Affiancamento continuo</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Le più alte provvigioni del settore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Gare ed incentivi periodici</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Back office dedicato</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Si richiede: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Disponibilità full time e immediata</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Professionalita'</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Propensione nel lavoro in team</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Ambizione e voglia di crescere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Esperienza nel settore vendita gradita ma non indispensabile.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Se in possesso di queste caratteristiche, manda il tuo curriculum per email all''indirizzo selezioneagenti4g@libero.it</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NO PERDITEMPO</w:t>
            </w:r>
          </w:p>
          <w:p w:rsidR="001C514A" w:rsidRPr="001C514A" w:rsidRDefault="001C514A"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VOLANTINATORI</w:t>
            </w:r>
          </w:p>
          <w:p w:rsidR="001C514A" w:rsidRPr="001C514A" w:rsidRDefault="001C514A"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Ricerchiamo addetti per attività di distribuzione di materiale pubblicitario nella zona di Taranto e territorio limitrofo. Il candidato ideale ha particolari attitudini al lavoro di gruppo e spiccate capacità di "problem solving". Anche prima esperienza.</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Requisiti necessari:</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auto propria (per la posizione di responsabile);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residenza nella città di Taranto (TA) e comuni limitrofi;</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serietà e puntualità.</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Offriamo ottima retribuzione e lavoro continuativo per tutto l'anno.</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Per info e colloqui, inviare necessariamente il proprio Curriculum Vitae, sarete prontamente ricontattati. In alternativa, nella risposta, indicare nominativo e recapito telefonico e qualche riga inerente all'ultima esperienza lavorativa. 08321992843</w:t>
            </w:r>
          </w:p>
          <w:p w:rsidR="001C514A" w:rsidRPr="001C514A" w:rsidRDefault="001C514A"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VENDITORI</w:t>
            </w:r>
          </w:p>
          <w:p w:rsidR="001C514A" w:rsidRPr="001C514A" w:rsidRDefault="001C514A"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Thermoclima di Morano Domenico &amp; C. sas cerca per la zona di Taranto e provincia venditori/trici per la presentazione e la vendita di un prodotto assolutamente innovativo e senza concorrenza.</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Il prodotto da presentare è una asciugastiratrice per uso domestico e l'azienda opera direttamente dal produttore al consumatore garantendo ottime possibilità di guadagno.</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No porta a porta e partita iva per i prima sei mesi.</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I candidati, meglio se provenienti dal settore vendita diretta (es. folletto, bimby, tupperware, just, macic cooker), saranno inquadrati come incaricati alle vendite a domicilio.</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xml:space="preserve">Per informazioni più dettagliate inviare CV con foto a </w:t>
            </w:r>
            <w:r w:rsidRPr="001C514A">
              <w:rPr>
                <w:rFonts w:ascii="Helvetica" w:hAnsi="Helvetica"/>
                <w:color w:val="5A5A5A"/>
                <w:sz w:val="24"/>
                <w:szCs w:val="24"/>
                <w:shd w:val="clear" w:color="auto" w:fill="FFFFFF"/>
              </w:rPr>
              <w:lastRenderedPageBreak/>
              <w:t>thermoclimasas@gmail.com oppure telefonare al 3408060415</w:t>
            </w:r>
          </w:p>
          <w:p w:rsidR="001C514A" w:rsidRPr="001C514A" w:rsidRDefault="001C514A"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CONSULENTE</w:t>
            </w:r>
          </w:p>
          <w:p w:rsidR="001C514A" w:rsidRPr="001C514A" w:rsidRDefault="001C514A"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La Full S.r.l. società con mandato diretto Enel Energia, ricerca per la zona di Taranto e provincia, agenti con esperienza nel settore luce, gas e/o telefonia ai quali affidare zone libere.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Si offre: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Provvigioni tra le più alte sul mercato;</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Fisso + provvigioni a raggiungimento obiettivi;</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Bonus settimanali e mensili;</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Si richiede:</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Esperienza nel settore luce, gas o telefonia;</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Auto munito;</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Predisposizione al lavoro in team;</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 Predisposizione al raggiungimento degli obiettivi aziendali predisposti.</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Gli interessati possono inviare la propria candidatura all indirizzo mail: zito.giuseppe@fullsrl.it o contattare il num. 3200485893</w:t>
            </w:r>
          </w:p>
          <w:p w:rsidR="001C514A" w:rsidRPr="001C514A" w:rsidRDefault="001C514A"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BADANTE</w:t>
            </w:r>
          </w:p>
          <w:p w:rsidR="001C514A" w:rsidRPr="001C514A" w:rsidRDefault="001C514A"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Privato Cerca badante (Donna) per un uomo anziano autosufficiente. Il periodo e di un mese ad iniziare dal giorno 20 Aprile. Orario dalle 20:00 alle ore 14:00. Retribuzione 500 EURO.</w:t>
            </w:r>
            <w:r w:rsidRPr="001C514A">
              <w:rPr>
                <w:rStyle w:val="apple-converted-space"/>
                <w:rFonts w:ascii="Helvetica" w:hAnsi="Helvetica"/>
                <w:color w:val="5A5A5A"/>
                <w:sz w:val="24"/>
                <w:szCs w:val="24"/>
                <w:shd w:val="clear" w:color="auto" w:fill="FFFFFF"/>
              </w:rPr>
              <w:t> </w:t>
            </w:r>
            <w:r w:rsidRPr="001C514A">
              <w:rPr>
                <w:rFonts w:ascii="Helvetica" w:hAnsi="Helvetica"/>
                <w:color w:val="5A5A5A"/>
                <w:sz w:val="24"/>
                <w:szCs w:val="24"/>
              </w:rPr>
              <w:br/>
            </w:r>
            <w:r w:rsidRPr="001C514A">
              <w:rPr>
                <w:rFonts w:ascii="Helvetica" w:hAnsi="Helvetica"/>
                <w:color w:val="5A5A5A"/>
                <w:sz w:val="24"/>
                <w:szCs w:val="24"/>
                <w:shd w:val="clear" w:color="auto" w:fill="FFFFFF"/>
              </w:rPr>
              <w:t>Per contatto chiamare 3477126876 Ciro</w:t>
            </w:r>
          </w:p>
          <w:p w:rsidR="001C514A" w:rsidRPr="001C514A" w:rsidRDefault="001C514A" w:rsidP="00B250BB">
            <w:pPr>
              <w:widowControl w:val="0"/>
              <w:autoSpaceDE w:val="0"/>
              <w:rPr>
                <w:rFonts w:ascii="Helvetica" w:hAnsi="Helvetica"/>
                <w:color w:val="5A5A5A"/>
                <w:sz w:val="24"/>
                <w:szCs w:val="24"/>
                <w:shd w:val="clear" w:color="auto" w:fill="FFFFFF"/>
              </w:rPr>
            </w:pPr>
            <w:r w:rsidRPr="001C514A">
              <w:rPr>
                <w:rFonts w:ascii="Helvetica" w:hAnsi="Helvetica"/>
                <w:color w:val="5A5A5A"/>
                <w:sz w:val="24"/>
                <w:szCs w:val="24"/>
                <w:shd w:val="clear" w:color="auto" w:fill="FFFFFF"/>
              </w:rPr>
              <w:t>RESPONSABILE</w:t>
            </w:r>
          </w:p>
          <w:p w:rsidR="001C514A" w:rsidRPr="001C514A" w:rsidRDefault="001C514A" w:rsidP="00B250BB">
            <w:pPr>
              <w:widowControl w:val="0"/>
              <w:autoSpaceDE w:val="0"/>
              <w:rPr>
                <w:rFonts w:ascii="LatoRegular" w:hAnsi="LatoRegular"/>
                <w:color w:val="3D3D3E"/>
                <w:sz w:val="24"/>
                <w:szCs w:val="24"/>
                <w:shd w:val="clear" w:color="auto" w:fill="FFFFFF"/>
              </w:rPr>
            </w:pPr>
            <w:r w:rsidRPr="001C514A">
              <w:rPr>
                <w:rFonts w:ascii="Helvetica" w:hAnsi="Helvetica"/>
                <w:color w:val="5A5A5A"/>
                <w:sz w:val="24"/>
                <w:szCs w:val="24"/>
                <w:shd w:val="clear" w:color="auto" w:fill="FFFFFF"/>
              </w:rPr>
              <w:t>Azienda di integrazione nutrizionale sportiva e estetica, per ampliamento organico selezioniamo ambosessi da assumere come responsabile comunicazione, assistenti e consulenti. Cerchiamo preferibilmente persone che abbiano familiarità con i settori dello sport e dell'estetica o studenti/laureati in scienze motorie, biologia, dietistica, scienze della nutrizione. Non è richiesta una specifica esperienza, è prevista una formazione gratuita interna all'azienda e un tutoring in fase di avviamento. Inizialmente part time con contratto a norma di legge, no partita iva, no porta a porta. Requisiti minimi: diploma di scuola media superiore. Dettagliate info verranno date in sede di colloquio ai candidati selezionati. Per candidarsi ai colloqui inviare cv. a: larizzadom@yahoo.com</w:t>
            </w: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widowControl w:val="0"/>
              <w:autoSpaceDE w:val="0"/>
              <w:rPr>
                <w:b/>
                <w:bCs/>
              </w:rPr>
            </w:pPr>
          </w:p>
        </w:tc>
        <w:tc>
          <w:tcPr>
            <w:tcW w:w="6517" w:type="dxa"/>
          </w:tcPr>
          <w:p w:rsidR="003E4852" w:rsidRDefault="003E4852" w:rsidP="00B250BB">
            <w:pPr>
              <w:widowControl w:val="0"/>
              <w:autoSpaceDE w:val="0"/>
              <w:rPr>
                <w:b/>
                <w:bCs/>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widowControl w:val="0"/>
              <w:autoSpaceDE w:val="0"/>
              <w:rPr>
                <w:b/>
                <w:bCs/>
              </w:rPr>
            </w:pPr>
          </w:p>
        </w:tc>
        <w:tc>
          <w:tcPr>
            <w:tcW w:w="6517" w:type="dxa"/>
          </w:tcPr>
          <w:p w:rsidR="003E4852" w:rsidRDefault="003E4852" w:rsidP="00B250BB">
            <w:pPr>
              <w:widowControl w:val="0"/>
              <w:autoSpaceDE w:val="0"/>
              <w:rPr>
                <w:b/>
                <w:bCs/>
              </w:rPr>
            </w:pPr>
          </w:p>
        </w:tc>
        <w:tc>
          <w:tcPr>
            <w:tcW w:w="2400" w:type="dxa"/>
          </w:tcPr>
          <w:p w:rsidR="003E4852" w:rsidRDefault="003E4852" w:rsidP="00B250BB">
            <w:pPr>
              <w:jc w:val="center"/>
              <w:rPr>
                <w:b/>
                <w:sz w:val="28"/>
                <w:szCs w:val="28"/>
              </w:rPr>
            </w:pPr>
            <w:r>
              <w:rPr>
                <w:b/>
                <w:sz w:val="28"/>
                <w:szCs w:val="28"/>
              </w:rPr>
              <w:t>SARDEGNA</w:t>
            </w:r>
          </w:p>
        </w:tc>
      </w:tr>
      <w:tr w:rsidR="003E4852" w:rsidRPr="00E53AD1" w:rsidTr="00B250BB">
        <w:tc>
          <w:tcPr>
            <w:tcW w:w="937" w:type="dxa"/>
          </w:tcPr>
          <w:p w:rsidR="003E4852" w:rsidRDefault="003E4852" w:rsidP="00B250BB">
            <w:pPr>
              <w:widowControl w:val="0"/>
              <w:autoSpaceDE w:val="0"/>
              <w:jc w:val="center"/>
              <w:rPr>
                <w:b/>
                <w:bCs/>
              </w:rPr>
            </w:pPr>
          </w:p>
        </w:tc>
        <w:tc>
          <w:tcPr>
            <w:tcW w:w="6517" w:type="dxa"/>
          </w:tcPr>
          <w:p w:rsidR="003E4852" w:rsidRPr="0072440D" w:rsidRDefault="003E4852" w:rsidP="00B250BB">
            <w:pPr>
              <w:widowControl w:val="0"/>
              <w:autoSpaceDE w:val="0"/>
              <w:jc w:val="center"/>
              <w:rPr>
                <w:rFonts w:asciiTheme="minorHAnsi" w:hAnsiTheme="minorHAnsi"/>
                <w:b/>
                <w:bCs/>
                <w:sz w:val="24"/>
                <w:szCs w:val="24"/>
              </w:rPr>
            </w:pPr>
            <w:r w:rsidRPr="0072440D">
              <w:rPr>
                <w:rFonts w:asciiTheme="minorHAnsi" w:hAnsiTheme="minorHAnsi"/>
                <w:b/>
                <w:bCs/>
                <w:sz w:val="24"/>
                <w:szCs w:val="24"/>
              </w:rPr>
              <w:t>Cagliari e provincia</w:t>
            </w:r>
          </w:p>
          <w:p w:rsidR="003E4852" w:rsidRPr="0072440D" w:rsidRDefault="0096319B" w:rsidP="00B250BB">
            <w:pPr>
              <w:rPr>
                <w:rFonts w:asciiTheme="minorHAnsi" w:hAnsiTheme="minorHAnsi"/>
                <w:color w:val="3D3D3E"/>
                <w:sz w:val="24"/>
                <w:szCs w:val="24"/>
                <w:shd w:val="clear" w:color="auto" w:fill="FFFFFF"/>
              </w:rPr>
            </w:pPr>
            <w:r w:rsidRPr="0072440D">
              <w:rPr>
                <w:rFonts w:asciiTheme="minorHAnsi" w:hAnsiTheme="minorHAnsi"/>
                <w:color w:val="3D3D3E"/>
                <w:sz w:val="24"/>
                <w:szCs w:val="24"/>
                <w:shd w:val="clear" w:color="auto" w:fill="FFFFFF"/>
              </w:rPr>
              <w:t>OPERAI</w:t>
            </w:r>
          </w:p>
          <w:p w:rsidR="0096319B" w:rsidRPr="0072440D" w:rsidRDefault="0096319B"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Manpower srl ricerca 4 operai edili in possesso di patentino per lo smaltimento dell'amianto per cantiere nella zona di Cagliari che partirà a metà maggio. La durata del contratto sarà di circa 45 giorni. Si offre assunzione con Manpower, full time, ccnl Edilizia liv. 1.</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Per candidarsi inviare con urgenza il curriculum a cagliari.pola@manpower.it specificando nell'oggetto dell'email il titolo dell'annuncio.</w:t>
            </w:r>
          </w:p>
          <w:p w:rsidR="0096319B" w:rsidRPr="0072440D" w:rsidRDefault="0096319B"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ESTETISTA</w:t>
            </w:r>
          </w:p>
          <w:p w:rsidR="0096319B" w:rsidRPr="0072440D" w:rsidRDefault="0096319B"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Manpower srl ricerca con urgenza Estetista con titolo di Direttrice Tecnica per gestione centro estetico a Cagliari.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xml:space="preserve">Il profilo si occuperà di svolgere i trattamenti del centro, in particolar modo </w:t>
            </w:r>
            <w:r w:rsidRPr="0072440D">
              <w:rPr>
                <w:rFonts w:asciiTheme="minorHAnsi" w:hAnsiTheme="minorHAnsi"/>
                <w:color w:val="5A5A5A"/>
                <w:sz w:val="24"/>
                <w:szCs w:val="24"/>
                <w:shd w:val="clear" w:color="auto" w:fill="FFFFFF"/>
              </w:rPr>
              <w:lastRenderedPageBreak/>
              <w:t>dovrà saper utilizzare i macchinari, (Laser, Radiofrequenza), si occuperà della gestione del personale in collaborazione con la proprietà. Requisiti richiesti: - specializzazione triennale come Estetista, esperienza nella mansione di almeno 3 anni continuativi, esperienza nell'utilizzo Laser, buon utilizzo del pc, office e email, passione per il proprio lavoro. E' richiesta disponibilità full time, su turni anche nei giorni festivi. Si offre assunzione iniziale in somministrazione con possibilità di stabilizzazione.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Per candidarsi inviare il curriculum a cagliari.pola@manpower.it specificando nell'oggetto dell'email il titolo dell'annuncio.</w:t>
            </w:r>
          </w:p>
          <w:p w:rsidR="0096319B" w:rsidRPr="0072440D" w:rsidRDefault="0096319B"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VENDITORE</w:t>
            </w:r>
          </w:p>
          <w:p w:rsidR="0096319B" w:rsidRPr="0072440D" w:rsidRDefault="0096319B" w:rsidP="00B250BB">
            <w:pPr>
              <w:rPr>
                <w:rStyle w:val="apple-converted-space"/>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ARETE' CONTACT CENTER CERCA PER LA SUA SEDE DI CAGLIARI 20 COLLABORATORI PER VENDITA DI PRODOTTI SUPERMONEY ENERGIA E FONIA.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SI CERCANO FIGURE SPIGLIATE E DINAMICHE CON ATTITUDINE ALLA VENDITA DISPONIBILI AL LAVORO DI SQUADRA.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SI OFFRE CORSO DI FORMAZIONE INIZIALE E AFFIANCAMENTO COSTANTE.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FISSO GARANTITO PIU' INCENTIVI AL RAGGIUNGIMENTO DI FACILI OBIETTIVI.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INVIARE IL PROPRIO CV ALL'INDIRIZZO MAIL infoplus2016@libero.it</w:t>
            </w:r>
            <w:r w:rsidRPr="0072440D">
              <w:rPr>
                <w:rStyle w:val="apple-converted-space"/>
                <w:rFonts w:asciiTheme="minorHAnsi" w:hAnsiTheme="minorHAnsi"/>
                <w:color w:val="5A5A5A"/>
                <w:sz w:val="24"/>
                <w:szCs w:val="24"/>
                <w:shd w:val="clear" w:color="auto" w:fill="FFFFFF"/>
              </w:rPr>
              <w:t> </w:t>
            </w:r>
          </w:p>
          <w:p w:rsidR="0096319B" w:rsidRPr="0072440D" w:rsidRDefault="0096319B" w:rsidP="00B250BB">
            <w:pPr>
              <w:rPr>
                <w:rStyle w:val="apple-converted-space"/>
                <w:rFonts w:asciiTheme="minorHAnsi" w:hAnsiTheme="minorHAnsi"/>
                <w:color w:val="5A5A5A"/>
                <w:sz w:val="24"/>
                <w:szCs w:val="24"/>
              </w:rPr>
            </w:pPr>
            <w:r w:rsidRPr="0072440D">
              <w:rPr>
                <w:rStyle w:val="apple-converted-space"/>
                <w:rFonts w:asciiTheme="minorHAnsi" w:hAnsiTheme="minorHAnsi"/>
                <w:color w:val="5A5A5A"/>
                <w:sz w:val="24"/>
                <w:szCs w:val="24"/>
              </w:rPr>
              <w:t>VENDITORI</w:t>
            </w:r>
          </w:p>
          <w:p w:rsidR="0096319B" w:rsidRPr="0072440D" w:rsidRDefault="0096319B" w:rsidP="00B250BB">
            <w:pPr>
              <w:rPr>
                <w:rStyle w:val="apple-converted-space"/>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iCall Srl è una realtà che si affida a personale qualificato con esperienza decennale nel settore della vendita telefonica.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Stiamo cercando persone che come te hanno voglia di crescere, migliorare e lavorare. Persone da inserire fin da subito nella nostra squadra di Operatori Telefonici per la sede di Cagliari per la vendita di prodotti di Upselling TIM.</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Requisiti richiesti: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Buona dialettica e capacità comunicative;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Attitudine alla vendita;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Buona conoscenza dei sistemi informatici;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Preferibilmente con esperienza nel mercato Micro Business e Telefonia.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Per questo ti assicuriamo: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Paga sicura e puntuale con retribuzione oraria garantita 5,70€ secondo normative vigenti.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Incentivi al raggiungimento degli obiettivi che sono: chiari, misurabili e raggiungibili.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Corso di formazione gratuito in aula su: comunicazione, tecniche di vendita, gestione delle obiezioni, privacy, ecc.</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Supporto costante: i nostri Assistenti di sala saranno totalmente dedicati a voi per supportarvi, motivarvi e raggiungere gli obiettivi.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Rispondi a questo annuncio inviando il tuo curriculum vitae con autorizzazione al trattamento dei dati all'indirizzo: cv.cagliari@icallsrl.it oppure rispondi a questo annuncio.</w:t>
            </w:r>
            <w:r w:rsidRPr="0072440D">
              <w:rPr>
                <w:rStyle w:val="apple-converted-space"/>
                <w:rFonts w:asciiTheme="minorHAnsi" w:hAnsiTheme="minorHAnsi"/>
                <w:color w:val="5A5A5A"/>
                <w:sz w:val="24"/>
                <w:szCs w:val="24"/>
                <w:shd w:val="clear" w:color="auto" w:fill="FFFFFF"/>
              </w:rPr>
              <w:t> </w:t>
            </w:r>
          </w:p>
          <w:p w:rsidR="0096319B" w:rsidRPr="0072440D" w:rsidRDefault="0096319B" w:rsidP="00B250BB">
            <w:pPr>
              <w:rPr>
                <w:rStyle w:val="apple-converted-space"/>
                <w:rFonts w:asciiTheme="minorHAnsi" w:hAnsiTheme="minorHAnsi"/>
                <w:color w:val="5A5A5A"/>
                <w:sz w:val="24"/>
                <w:szCs w:val="24"/>
              </w:rPr>
            </w:pPr>
            <w:r w:rsidRPr="0072440D">
              <w:rPr>
                <w:rStyle w:val="apple-converted-space"/>
                <w:rFonts w:asciiTheme="minorHAnsi" w:hAnsiTheme="minorHAnsi"/>
                <w:color w:val="5A5A5A"/>
                <w:sz w:val="24"/>
                <w:szCs w:val="24"/>
              </w:rPr>
              <w:t>STAGE</w:t>
            </w:r>
          </w:p>
          <w:p w:rsidR="0096319B" w:rsidRPr="0072440D" w:rsidRDefault="0096319B"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 xml:space="preserve">Azienda propone opportunità di stage per neolaureato o studente universitario, per posizione di addetto web marketing e gestione informatica. Le principali mansioni saranno: Aggiornamento e gestione pagine web, gestione social network dei vari marchi aziendali, Gestione </w:t>
            </w:r>
            <w:r w:rsidRPr="0072440D">
              <w:rPr>
                <w:rFonts w:asciiTheme="minorHAnsi" w:hAnsiTheme="minorHAnsi"/>
                <w:color w:val="5A5A5A"/>
                <w:sz w:val="24"/>
                <w:szCs w:val="24"/>
                <w:shd w:val="clear" w:color="auto" w:fill="FFFFFF"/>
              </w:rPr>
              <w:lastRenderedPageBreak/>
              <w:t>comunicazione e pubbliche relazioni - Campagne DEM</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Si richiedono competenze in ambito informatico con conoscenze fra Html5 linguaggi JavaScript e Php, Database relazionali SQL e utilizzo piattaforma Joomla.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Si garantisce il pieno coinvolgimento in tutte le dinamiche e settori aziendali per garantire una eccellente esperienza formativa.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Il candidato ideale è una persona creativa, dinamica, motivata e collaborativa, propensa al team working e con una spiccata leadership.</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Sede di lavoro: Sestu - Cagliari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Disponibilità: immediata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Contratto di lavoro: Stage 30 ore settimanali con rimborso spese 070229027</w:t>
            </w:r>
          </w:p>
          <w:p w:rsidR="0096319B" w:rsidRPr="0072440D" w:rsidRDefault="0096319B"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AIUTO CUOCO</w:t>
            </w:r>
          </w:p>
          <w:p w:rsidR="0096319B" w:rsidRPr="0072440D" w:rsidRDefault="0096319B"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 xml:space="preserve">Per fast food a cagliari si seleziona un aiuto cuoco con minima esperienza , bella presenza e con voglia di lavorare...assunzione immediata inviare cv con foto alla mail </w:t>
            </w:r>
            <w:hyperlink r:id="rId111" w:history="1">
              <w:r w:rsidRPr="0072440D">
                <w:rPr>
                  <w:rStyle w:val="Collegamentoipertestuale"/>
                  <w:rFonts w:asciiTheme="minorHAnsi" w:hAnsiTheme="minorHAnsi"/>
                  <w:sz w:val="24"/>
                  <w:szCs w:val="24"/>
                  <w:shd w:val="clear" w:color="auto" w:fill="FFFFFF"/>
                </w:rPr>
                <w:t>maurotrudu82@gmail.com</w:t>
              </w:r>
            </w:hyperlink>
          </w:p>
          <w:p w:rsidR="0096319B" w:rsidRPr="0072440D" w:rsidRDefault="0096319B"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TELEFONISTA</w:t>
            </w:r>
          </w:p>
          <w:p w:rsidR="0096319B" w:rsidRPr="0072440D" w:rsidRDefault="0096319B"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 xml:space="preserve">Azienda specializzata nel settore della comunicazione ricerca persona esperta nel telemarketing,con buona capacità di dialettica.Offresi retribuzione fissa+provvigioni.Inviare curriculum con foto a </w:t>
            </w:r>
            <w:hyperlink r:id="rId112" w:history="1">
              <w:r w:rsidRPr="0072440D">
                <w:rPr>
                  <w:rStyle w:val="Collegamentoipertestuale"/>
                  <w:rFonts w:asciiTheme="minorHAnsi" w:hAnsiTheme="minorHAnsi"/>
                  <w:sz w:val="24"/>
                  <w:szCs w:val="24"/>
                  <w:shd w:val="clear" w:color="auto" w:fill="FFFFFF"/>
                </w:rPr>
                <w:t>dscomunicazione@tiscali.it</w:t>
              </w:r>
            </w:hyperlink>
            <w:r w:rsidRPr="0072440D">
              <w:rPr>
                <w:rFonts w:asciiTheme="minorHAnsi" w:hAnsiTheme="minorHAnsi"/>
                <w:color w:val="5A5A5A"/>
                <w:sz w:val="24"/>
                <w:szCs w:val="24"/>
                <w:shd w:val="clear" w:color="auto" w:fill="FFFFFF"/>
              </w:rPr>
              <w:t>.</w:t>
            </w:r>
          </w:p>
          <w:p w:rsidR="0096319B" w:rsidRPr="0072440D" w:rsidRDefault="0096319B"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250 OPERATORI CALL CENTER</w:t>
            </w:r>
          </w:p>
          <w:p w:rsidR="0096319B" w:rsidRPr="0072440D" w:rsidRDefault="0096319B"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Konnexio contact center a Cagliari cerca collaboratori per ampliamento del proprio organico.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250 collaboratori già lavorano con noi con la certezza di portarsi a casa uno stipendio sicuro tutti i mesi!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xml:space="preserve">Si parte da un compenso minimo di 500 </w:t>
            </w:r>
            <w:r w:rsidRPr="0072440D">
              <w:rPr>
                <w:rFonts w:ascii="Helvetica" w:hAnsi="Helvetica" w:cs="Helvetica"/>
                <w:color w:val="5A5A5A"/>
                <w:sz w:val="24"/>
                <w:szCs w:val="24"/>
                <w:shd w:val="clear" w:color="auto" w:fill="FFFFFF"/>
              </w:rPr>
              <w:t></w:t>
            </w:r>
            <w:r w:rsidRPr="0072440D">
              <w:rPr>
                <w:rFonts w:asciiTheme="minorHAnsi" w:hAnsiTheme="minorHAnsi" w:cs="Helvetica"/>
                <w:color w:val="5A5A5A"/>
                <w:sz w:val="24"/>
                <w:szCs w:val="24"/>
                <w:shd w:val="clear" w:color="auto" w:fill="FFFFFF"/>
              </w:rPr>
              <w:t xml:space="preserve"> euro in su' a seconda della lavorazione indipendentemente dalla produzione piu' le provviggioni al raggiungimento di facili obiettivi.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Se hai voglia e necessità di lavorare subito, questa e' l'occasione adatta a te.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L'azienda si occupa di vendita di prodotti Vodafone sia per i gia' clienti che per i nuovi: adsl sim tablet per aziende e privati.</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Avrai a disposizione una postazione con scrivania, computer, sistemi informatici semplicissimi.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Formazione iniziale e affiancamento costante.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Se vuoi conoscerci e saperne di piu' invia il curriculum a: hrselezione@konnexio.it sarai richiamato per un colloquio.</w:t>
            </w:r>
          </w:p>
          <w:p w:rsidR="0096319B" w:rsidRPr="0072440D" w:rsidRDefault="0096319B"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30 OPERATORI MARKETING</w:t>
            </w:r>
          </w:p>
          <w:p w:rsidR="0096319B" w:rsidRPr="0072440D" w:rsidRDefault="0096319B"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Konnexio nota azienda nel settore delle telecomunicazioni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Ricerca 30 Operatori per inserimento immediato per la sede di Cagliari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Requisiti richiesti: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Buona Dialettica e capacità comunicative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predisposizione al lavoro di gruppo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massima serietà</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Si offre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-costante affiancamento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-fisso mensile + incentivi al raggiungimento di obiettivi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lastRenderedPageBreak/>
              <w:t>-opportunità di crescita professionale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-supporto costante per il raggiungimento di obiettivi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Come candidarsi: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inviare il proprio CV con autorizzazione al trattamento dei dati all'indirizzo: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HRSELEZIONE@KONNEXIO.IT</w:t>
            </w:r>
          </w:p>
        </w:tc>
        <w:tc>
          <w:tcPr>
            <w:tcW w:w="2400" w:type="dxa"/>
          </w:tcPr>
          <w:p w:rsidR="003E4852" w:rsidRDefault="003E4852" w:rsidP="00B250BB">
            <w:pPr>
              <w:jc w:val="center"/>
              <w:rPr>
                <w:b/>
                <w:sz w:val="28"/>
                <w:szCs w:val="28"/>
              </w:rPr>
            </w:pPr>
          </w:p>
        </w:tc>
      </w:tr>
      <w:tr w:rsidR="003E4852" w:rsidRPr="00E53AD1" w:rsidTr="00B250BB">
        <w:trPr>
          <w:trHeight w:val="827"/>
        </w:trPr>
        <w:tc>
          <w:tcPr>
            <w:tcW w:w="937" w:type="dxa"/>
          </w:tcPr>
          <w:p w:rsidR="003E4852" w:rsidRDefault="003E4852" w:rsidP="00B250BB">
            <w:pPr>
              <w:widowControl w:val="0"/>
              <w:autoSpaceDE w:val="0"/>
              <w:jc w:val="center"/>
              <w:rPr>
                <w:b/>
                <w:bCs/>
              </w:rPr>
            </w:pPr>
          </w:p>
        </w:tc>
        <w:tc>
          <w:tcPr>
            <w:tcW w:w="6517" w:type="dxa"/>
          </w:tcPr>
          <w:p w:rsidR="003E4852" w:rsidRPr="0072440D" w:rsidRDefault="003E4852" w:rsidP="00B250BB">
            <w:pPr>
              <w:widowControl w:val="0"/>
              <w:autoSpaceDE w:val="0"/>
              <w:jc w:val="center"/>
              <w:rPr>
                <w:rFonts w:asciiTheme="minorHAnsi" w:hAnsiTheme="minorHAnsi"/>
                <w:b/>
                <w:bCs/>
                <w:sz w:val="24"/>
                <w:szCs w:val="24"/>
              </w:rPr>
            </w:pPr>
            <w:r w:rsidRPr="0072440D">
              <w:rPr>
                <w:rFonts w:asciiTheme="minorHAnsi" w:hAnsiTheme="minorHAnsi"/>
                <w:b/>
                <w:bCs/>
                <w:sz w:val="24"/>
                <w:szCs w:val="24"/>
              </w:rPr>
              <w:t>Carbonia-iglesias e provincia</w:t>
            </w:r>
          </w:p>
          <w:p w:rsidR="003E4852" w:rsidRPr="0072440D" w:rsidRDefault="0096319B" w:rsidP="00B250BB">
            <w:pPr>
              <w:rPr>
                <w:rFonts w:asciiTheme="minorHAnsi" w:hAnsiTheme="minorHAnsi" w:cs="Tahoma"/>
                <w:color w:val="786953"/>
                <w:sz w:val="24"/>
                <w:szCs w:val="24"/>
                <w:shd w:val="clear" w:color="auto" w:fill="FFFFFF"/>
              </w:rPr>
            </w:pPr>
            <w:r w:rsidRPr="0072440D">
              <w:rPr>
                <w:rFonts w:asciiTheme="minorHAnsi" w:hAnsiTheme="minorHAnsi" w:cs="Tahoma"/>
                <w:color w:val="786953"/>
                <w:sz w:val="24"/>
                <w:szCs w:val="24"/>
                <w:shd w:val="clear" w:color="auto" w:fill="FFFFFF"/>
              </w:rPr>
              <w:t>VENDITORE</w:t>
            </w:r>
          </w:p>
          <w:p w:rsidR="0096319B" w:rsidRPr="0072440D" w:rsidRDefault="0096319B"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KONNEXIO AZIENDA OPERANTE NEL SETTORE DELLE TELECOMUNICAZIONI CERCA OPERATORI PER VENDITA TELEFONICA PER LA SUA SEDE DI CARBONIA.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CERCHIAMO COLLABORATORI SERI, MOTIVATI, DETERMINATI E INTRAPRENDENTI.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L'AZIENDA OFFRE: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-CORSO DI FORMAZIONE INIZIALE A CHI E' ALLA PRIMA ESPERIENZA AFFIANCAMENTO COSTANTE E CORSI DI AGGIORNAMENTO PERIODICI SUCCESSIVI.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SI OFFRE FISSO GARANTITO + INCENTIVI AL RAGGIUNGIMENTO DI FACILI OBIETTIVI.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xml:space="preserve">INVIARE IL PROPRIO CV CON AUTORIZZAZIONE AL TRATTAMENTO DATI ALL'INDIRIZZO MAIL </w:t>
            </w:r>
            <w:hyperlink r:id="rId113" w:history="1">
              <w:r w:rsidRPr="0072440D">
                <w:rPr>
                  <w:rStyle w:val="Collegamentoipertestuale"/>
                  <w:rFonts w:asciiTheme="minorHAnsi" w:hAnsiTheme="minorHAnsi"/>
                  <w:sz w:val="24"/>
                  <w:szCs w:val="24"/>
                  <w:shd w:val="clear" w:color="auto" w:fill="FFFFFF"/>
                </w:rPr>
                <w:t>hrselezione@konnexio.it</w:t>
              </w:r>
            </w:hyperlink>
          </w:p>
          <w:p w:rsidR="0096319B" w:rsidRPr="0072440D" w:rsidRDefault="0096319B" w:rsidP="00B250BB">
            <w:pPr>
              <w:rPr>
                <w:rFonts w:asciiTheme="minorHAnsi" w:hAnsiTheme="minorHAnsi" w:cs="Tahoma"/>
                <w:color w:val="786953"/>
                <w:sz w:val="24"/>
                <w:szCs w:val="24"/>
                <w:shd w:val="clear" w:color="auto" w:fill="FFFFFF"/>
              </w:rPr>
            </w:pPr>
            <w:r w:rsidRPr="0072440D">
              <w:rPr>
                <w:rFonts w:asciiTheme="minorHAnsi" w:hAnsiTheme="minorHAnsi" w:cs="Tahoma"/>
                <w:color w:val="786953"/>
                <w:sz w:val="24"/>
                <w:szCs w:val="24"/>
                <w:shd w:val="clear" w:color="auto" w:fill="FFFFFF"/>
              </w:rPr>
              <w:t>CUOCO</w:t>
            </w:r>
          </w:p>
          <w:p w:rsidR="0096319B" w:rsidRPr="0072440D" w:rsidRDefault="0096319B"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CERCO cuoco per spaghetteria pizzeria , solo persone capaci isola di sant'antioco. no alloggio . Aperto solo la sera da giugno a settembre. P.S. Prima di chiamare mandate un mess. perchè mi stanno chiamando tutti i giorni una miriade di call center e non ho tempo da dedicare a loro. Grazie ! 3397082019</w:t>
            </w:r>
          </w:p>
          <w:p w:rsidR="0096319B" w:rsidRPr="0072440D" w:rsidRDefault="0096319B"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CONSULENTI ASSICURATIVI</w:t>
            </w:r>
          </w:p>
          <w:p w:rsidR="0096319B" w:rsidRPr="0072440D" w:rsidRDefault="0096319B"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GENERA ACCADEMY è il progetto di selezione e formazione dell'agenzia Generali CAGLIARI PORTO dedicato a chi vuole diventare professionista del settore assicurativo. Una concreta opportunità di lavoro, unica per chi decide di misurarsi con gli standard più elevati in un contesto innovativo. La nostra Azienda interpreta in un modo nuovo la figura del consulente assicurativo: un Professionista moderno, preparato, specializzato in un ambito preciso di attività. Un Professionista che svolge la sua attività supportato da una piattaforma digitale appositamente creata per operare con specifiche applicazioni, in modo scientifico, con contenuti sofisticati ed elaborati grazie ad una profonda conoscenza della materia assicurativa.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I candidati prescelti verranno inseriti all'interno di uno speciale progetto di consulenza commerciale dedicato alla tematica previdenziale e opereranno sul mercato assicurativo come consulenti esclusivi e di livello, sia nei contenuti che nell'approccio con il cliente. Professionisti che possano offrire, con la competenza dovuta, risposte coerenti con le esigenze del mercato. Un modus operandi completamente diverso da quello che è lo stereotipo del consulente assicurativo nell'immaginario collettivo.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La continua ricerca di un'elevata professionalità, l'utilizzo di strumenti digitali all'avanguardia e la valorizzazione del concetto di specializzazione è ciò che ci rappresenta.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LA NOSTRA OFFERTA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lastRenderedPageBreak/>
              <w:t>- percorso formativo specializzato e permanente interno all'azienda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strumenti digitali e materiale elaborato all'interno dell'agenzia a supporto della professione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lavoro di squadra e affiancamento continuo per minimo 8 mesi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fisso + provvigioni + incentivi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CHI CERCHIAMO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Laurea preferibilmente in materie giuridiche o economiche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Predisposizione al lavoro di team e a obiettivi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Propensione ed interesse ad una crescita manageriale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CONTATTI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xml:space="preserve">Gli interessati potranno inviare un CV all'indirizzo email: </w:t>
            </w:r>
            <w:hyperlink r:id="rId114" w:history="1">
              <w:r w:rsidRPr="0072440D">
                <w:rPr>
                  <w:rStyle w:val="Collegamentoipertestuale"/>
                  <w:rFonts w:asciiTheme="minorHAnsi" w:hAnsiTheme="minorHAnsi"/>
                  <w:sz w:val="24"/>
                  <w:szCs w:val="24"/>
                  <w:shd w:val="clear" w:color="auto" w:fill="FFFFFF"/>
                </w:rPr>
                <w:t>lorenza.malaguti@inacagliari.it</w:t>
              </w:r>
            </w:hyperlink>
          </w:p>
          <w:p w:rsidR="0096319B" w:rsidRPr="0072440D" w:rsidRDefault="0096319B"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PERSONALE</w:t>
            </w:r>
          </w:p>
          <w:p w:rsidR="0096319B" w:rsidRPr="0072440D" w:rsidRDefault="0096319B"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Campeggio Le Saline, per creazione nuovo staff si ricerca personale stagionale .</w:t>
            </w:r>
            <w:r w:rsidRPr="0072440D">
              <w:rPr>
                <w:rStyle w:val="apple-converted-space"/>
                <w:rFonts w:asciiTheme="minorHAnsi" w:hAnsiTheme="minorHAnsi"/>
                <w:color w:val="5A5A5A"/>
                <w:sz w:val="24"/>
                <w:szCs w:val="24"/>
                <w:shd w:val="clear" w:color="auto" w:fill="FFFFFF"/>
              </w:rPr>
              <w:t xml:space="preserve">  </w:t>
            </w:r>
            <w:r w:rsidRPr="0072440D">
              <w:rPr>
                <w:rFonts w:asciiTheme="minorHAnsi" w:hAnsiTheme="minorHAnsi"/>
                <w:color w:val="5A5A5A"/>
                <w:sz w:val="24"/>
                <w:szCs w:val="24"/>
                <w:shd w:val="clear" w:color="auto" w:fill="FFFFFF"/>
              </w:rPr>
              <w:t>078188615</w:t>
            </w:r>
          </w:p>
          <w:p w:rsidR="0096319B" w:rsidRPr="0072440D" w:rsidRDefault="0096319B"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BADANTE</w:t>
            </w:r>
          </w:p>
          <w:p w:rsidR="0096319B" w:rsidRPr="0072440D" w:rsidRDefault="0096319B"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Famiglia cerca urgentemente badante per assistenza ad una signora anziana di 72 anni, affetta da demenza, non autosufficiente, attualmente non allettata.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L'età deve essere compresa tra i 40 ed i 55 anni, con alle spalle esperienze nel settore dell'assistenza ad anziani.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Il lavoro si svolgerà in un comune della provincia del Sulcis- Iglesiente, a Fluminimaggiore e sarà comprensivo anche di vitto e alloggio.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E' previsto un breve periodo di prova, regolarmente retribuito, superato il quale si passa all'assunzione con regolare contratto.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E' richiesto un regolare permesso di soggiorno. Astenersi privi di requisiti e poco interessate.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Rispondere all'annuncio via mail e/o contattare per via telefonica. 3479342730</w:t>
            </w:r>
          </w:p>
          <w:p w:rsidR="00660842" w:rsidRPr="0072440D" w:rsidRDefault="00660842"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RESPONSABILE</w:t>
            </w:r>
          </w:p>
          <w:p w:rsidR="00660842" w:rsidRPr="0072440D" w:rsidRDefault="00660842"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SARDAGESTIONI PROPONE UN'OCCASIONE UNICA per diventare un professionista della vendita di servizi web marketing e leads generation.</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Un importante progetto di sviluppo della Rete Commerciale MG GROUP ITALIA la più grande azienda nel centro Italia di servizi b&amp;b ricerca: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05 FIGURE TRA AREA MANAGER E AGENTI DIRETTI e/o INCARICATI ALLA VENDITA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per promuovere servizi di marketing per generare clienti ai nostri clienti.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I servizi da noi promossi sono innovativi e senza concorrenza, incontrano un mercato in piena espansione.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Il candidato ideale deve essere dinamico e avere spirito imprenditoriale.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Completano il profilo ottime capacità relazionali, iniziativa e determinazione nel raggiungimento dei risultati, unitamente ad una visione innovativa dell'attività.</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Tramite una formazione aziendale a doc. mettiamo in condizioni i candidati di poter raggiungere dei guadagni oltre 5000,00 (valore stimato medio aziendale).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SE SEI ALLA RICERCA DI CRESCITA PROFESSIONALE E GUADAGNI ELEVATI ALLORA INOLTRA LA TUA CANDIDATURA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lastRenderedPageBreak/>
              <w:t>OFFERTA: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esclusività territoriale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crescita meritocratica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Provvigioni oltre 30%</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Premi aziendali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Formazione aziendale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back office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crm aziendale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INVIARE CURRICULICUM A :</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hyperlink r:id="rId115" w:history="1">
              <w:r w:rsidRPr="0072440D">
                <w:rPr>
                  <w:rStyle w:val="Collegamentoipertestuale"/>
                  <w:rFonts w:asciiTheme="minorHAnsi" w:hAnsiTheme="minorHAnsi"/>
                  <w:sz w:val="24"/>
                  <w:szCs w:val="24"/>
                  <w:shd w:val="clear" w:color="auto" w:fill="FFFFFF"/>
                </w:rPr>
                <w:t>sardagestioni@gmail.com</w:t>
              </w:r>
            </w:hyperlink>
          </w:p>
          <w:p w:rsidR="00660842" w:rsidRPr="0072440D" w:rsidRDefault="00660842"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PERSONALE</w:t>
            </w:r>
          </w:p>
          <w:p w:rsidR="00660842" w:rsidRPr="0072440D" w:rsidRDefault="00660842"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Friznet srl, società informatica seleziona una figura informatica che si occuperà di un progetto di sviluppo di tre portali tematici legati al Sulcis.</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Si propone contratto a tempo indeterminato (almeno inizialmente part time).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Il candidato ideale ha un'età compresa tra i 23 e i 30 anni ed è laureato (laurea specialistica o vecchio ordinamento) con ottima votazione in informatica. Si richiede la disponibilità a lavorare nel Sulcis e costituirà titolo preferenziale la residenza / l'essere nati nel Sulcis.</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Si richiede inoltre: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forte interesse per progetti legati al web</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ottime doti comunicative e relazionali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ottima conoscenza della lingua inglese parlata e scritta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flessibilità ed attitudine a lavorare in gruppo.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Costituirà titolo preferenziale, aver maturato una precedente esperienza in analoga posizione.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Si richiede l'invio di CV dettagliato all'indirizzo selezionesulcis@email.it specificando: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Anno di nascita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Anno di laurea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Voto di laurea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Conoscenza della lingua inglese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Conoscenza dell'informatica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Ruolo e durata delle precedenti esperienze lavorative.</w:t>
            </w:r>
          </w:p>
          <w:p w:rsidR="00660842" w:rsidRPr="0072440D" w:rsidRDefault="00660842"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CAMERIERI</w:t>
            </w:r>
          </w:p>
          <w:p w:rsidR="00660842" w:rsidRPr="0072440D" w:rsidRDefault="00660842" w:rsidP="00B250BB">
            <w:pPr>
              <w:rPr>
                <w:rFonts w:asciiTheme="minorHAnsi" w:hAnsiTheme="minorHAnsi" w:cs="Tahoma"/>
                <w:color w:val="786953"/>
                <w:sz w:val="24"/>
                <w:szCs w:val="24"/>
                <w:shd w:val="clear" w:color="auto" w:fill="FFFFFF"/>
              </w:rPr>
            </w:pPr>
            <w:r w:rsidRPr="0072440D">
              <w:rPr>
                <w:rFonts w:asciiTheme="minorHAnsi" w:hAnsiTheme="minorHAnsi"/>
                <w:color w:val="5A5A5A"/>
                <w:sz w:val="24"/>
                <w:szCs w:val="24"/>
                <w:shd w:val="clear" w:color="auto" w:fill="FFFFFF"/>
              </w:rPr>
              <w:t>ristorante la caletta seleziona per stagione estiva camerieri di sala con esperienza pregressa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e passione verso il lavoro svolto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e preferibile la conoscenza della lingua inglese.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inviare curriculum con foto .</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si offre vitto e alloggio 3452533184</w:t>
            </w: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widowControl w:val="0"/>
              <w:autoSpaceDE w:val="0"/>
              <w:jc w:val="center"/>
              <w:rPr>
                <w:b/>
                <w:bCs/>
              </w:rPr>
            </w:pPr>
          </w:p>
        </w:tc>
        <w:tc>
          <w:tcPr>
            <w:tcW w:w="6517" w:type="dxa"/>
          </w:tcPr>
          <w:p w:rsidR="003E4852" w:rsidRPr="0072440D" w:rsidRDefault="003E4852" w:rsidP="00B250BB">
            <w:pPr>
              <w:widowControl w:val="0"/>
              <w:autoSpaceDE w:val="0"/>
              <w:jc w:val="center"/>
              <w:rPr>
                <w:rFonts w:asciiTheme="minorHAnsi" w:hAnsiTheme="minorHAnsi"/>
                <w:b/>
                <w:bCs/>
                <w:sz w:val="24"/>
                <w:szCs w:val="24"/>
              </w:rPr>
            </w:pPr>
            <w:r w:rsidRPr="0072440D">
              <w:rPr>
                <w:rFonts w:asciiTheme="minorHAnsi" w:hAnsiTheme="minorHAnsi"/>
                <w:b/>
                <w:bCs/>
                <w:sz w:val="24"/>
                <w:szCs w:val="24"/>
              </w:rPr>
              <w:t>Medio campidano e provincia</w:t>
            </w:r>
          </w:p>
          <w:p w:rsidR="003E4852" w:rsidRPr="0072440D" w:rsidRDefault="00660842" w:rsidP="00B250BB">
            <w:pPr>
              <w:widowControl w:val="0"/>
              <w:autoSpaceDE w:val="0"/>
              <w:rPr>
                <w:rFonts w:asciiTheme="minorHAnsi" w:hAnsiTheme="minorHAnsi"/>
                <w:sz w:val="24"/>
                <w:szCs w:val="24"/>
              </w:rPr>
            </w:pPr>
            <w:r w:rsidRPr="0072440D">
              <w:rPr>
                <w:rFonts w:asciiTheme="minorHAnsi" w:hAnsiTheme="minorHAnsi"/>
                <w:sz w:val="24"/>
                <w:szCs w:val="24"/>
              </w:rPr>
              <w:t>PIZZAIOLO</w:t>
            </w:r>
          </w:p>
          <w:p w:rsidR="00660842" w:rsidRPr="0072440D" w:rsidRDefault="00660842" w:rsidP="00B250BB">
            <w:pPr>
              <w:widowControl w:val="0"/>
              <w:autoSpaceDE w:val="0"/>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cerco pizzaiolo referenziato per pizzeria di nuova apertura,si richiede esperienza di lavoro nel forno a legna,disponibilita' immediata serieta' professionale si richiede il possesso della residenza in zona limitrofe al posto di lavoro. 3480511009</w:t>
            </w:r>
          </w:p>
          <w:p w:rsidR="00660842" w:rsidRPr="0072440D" w:rsidRDefault="00660842" w:rsidP="00B250BB">
            <w:pPr>
              <w:widowControl w:val="0"/>
              <w:autoSpaceDE w:val="0"/>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lastRenderedPageBreak/>
              <w:t>OPERATORI TELEFONICI</w:t>
            </w:r>
          </w:p>
          <w:p w:rsidR="00660842" w:rsidRPr="0072440D" w:rsidRDefault="00660842" w:rsidP="00B250BB">
            <w:pPr>
              <w:widowControl w:val="0"/>
              <w:autoSpaceDE w:val="0"/>
              <w:rPr>
                <w:rStyle w:val="apple-converted-space"/>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Alkansa srl, azienda del settore delle telecomunicazioni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Ricerca n° 4 Operatori per inserimento immediato per la sede di Gonnosfanadiga. Non è necessario avere esperienza.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Si richiede: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Buona Dialettica e capacità comunicative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predisposizione al lavoro di gruppo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massima serietà</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Si offre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-affiancamento costante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-formazione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-fisso mensile € 500 slegato dalla produzione + incentivi al raggiungimento di facili obiettivi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-opportunità di crescita professionale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Come candidarsi: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inviare il proprio CV con autorizzazione al trattamento dei dati all'indirizzo: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selezione.gonnosfanadiga@konnexio.it</w:t>
            </w:r>
            <w:r w:rsidRPr="0072440D">
              <w:rPr>
                <w:rStyle w:val="apple-converted-space"/>
                <w:rFonts w:asciiTheme="minorHAnsi" w:hAnsiTheme="minorHAnsi"/>
                <w:color w:val="5A5A5A"/>
                <w:sz w:val="24"/>
                <w:szCs w:val="24"/>
                <w:shd w:val="clear" w:color="auto" w:fill="FFFFFF"/>
              </w:rPr>
              <w:t> </w:t>
            </w:r>
          </w:p>
          <w:p w:rsidR="00660842" w:rsidRPr="0072440D" w:rsidRDefault="00660842" w:rsidP="00B250BB">
            <w:pPr>
              <w:widowControl w:val="0"/>
              <w:autoSpaceDE w:val="0"/>
              <w:rPr>
                <w:rStyle w:val="apple-converted-space"/>
                <w:rFonts w:asciiTheme="minorHAnsi" w:hAnsiTheme="minorHAnsi"/>
                <w:color w:val="5A5A5A"/>
                <w:sz w:val="24"/>
                <w:szCs w:val="24"/>
                <w:shd w:val="clear" w:color="auto" w:fill="FFFFFF"/>
              </w:rPr>
            </w:pPr>
            <w:r w:rsidRPr="0072440D">
              <w:rPr>
                <w:rStyle w:val="apple-converted-space"/>
                <w:rFonts w:asciiTheme="minorHAnsi" w:hAnsiTheme="minorHAnsi"/>
                <w:color w:val="5A5A5A"/>
                <w:sz w:val="24"/>
                <w:szCs w:val="24"/>
                <w:shd w:val="clear" w:color="auto" w:fill="FFFFFF"/>
              </w:rPr>
              <w:t>CHEF</w:t>
            </w:r>
          </w:p>
          <w:p w:rsidR="00660842" w:rsidRPr="0072440D" w:rsidRDefault="00660842" w:rsidP="00B250BB">
            <w:pPr>
              <w:widowControl w:val="0"/>
              <w:autoSpaceDE w:val="0"/>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L'Agenzia per il Lavoro New Training School ricerca per locale sito a San Gavino Monreale un CHEF DE RANG.</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Requisiti richiesti: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iscrizione al Programma Garanzia Giovani (età massima 30 anni non compiuti);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preferibile domicilio a San Gavino Monreale o paesi limitrofi;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automuniti;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esperienza nel settore;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buone doti di organizzazione e gestione della sala e dei collaboratori;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responsabile e puntuale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Orari di lavoro: 18:00-3:00</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Inviare il curriculum vitae aggiornato corredato di foto all'indirizzo candidature@newtrainingschool.it con oggetto "candidatura CHEF DE RANG" e specificare il livello di Garanzia Giovani assegnato</w:t>
            </w:r>
          </w:p>
          <w:p w:rsidR="00660842" w:rsidRPr="0072440D" w:rsidRDefault="00660842" w:rsidP="00B250BB">
            <w:pPr>
              <w:widowControl w:val="0"/>
              <w:autoSpaceDE w:val="0"/>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AGENTI</w:t>
            </w:r>
          </w:p>
          <w:p w:rsidR="00660842" w:rsidRPr="0072440D" w:rsidRDefault="00660842" w:rsidP="00B250BB">
            <w:pPr>
              <w:widowControl w:val="0"/>
              <w:autoSpaceDE w:val="0"/>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Primaria Società Operante nel Settore delle Energia Proveniente Esclusivamente da fonti Rinnovabili.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Ricerca in tutto il Territorio Regionale, Agenti/Procacciatori, per la promozione presso le PMI, vi verrà fornita formazione e supporto costante, appuntamenti prefissati, ottimo piano provvigionale, possibilità di carriera.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Si Richiede forte determinazione, capacità organizzativa, propensione ai rapporti interpersonali, serietà, diploma di maturità .</w:t>
            </w:r>
          </w:p>
          <w:p w:rsidR="00660842" w:rsidRPr="0072440D" w:rsidRDefault="00660842" w:rsidP="00B250BB">
            <w:pPr>
              <w:widowControl w:val="0"/>
              <w:autoSpaceDE w:val="0"/>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3931107180</w:t>
            </w:r>
          </w:p>
          <w:p w:rsidR="00660842" w:rsidRPr="0072440D" w:rsidRDefault="00660842" w:rsidP="00B250BB">
            <w:pPr>
              <w:widowControl w:val="0"/>
              <w:autoSpaceDE w:val="0"/>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OPERATORI TELEFONICI</w:t>
            </w:r>
          </w:p>
          <w:p w:rsidR="00660842" w:rsidRPr="0072440D" w:rsidRDefault="00660842" w:rsidP="00B250BB">
            <w:pPr>
              <w:widowControl w:val="0"/>
              <w:autoSpaceDE w:val="0"/>
              <w:rPr>
                <w:rStyle w:val="apple-converted-space"/>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Alkansa srl, azienda del settore delle telecomunicazioni , per campagna outbound Vodafone Fibra / ADSL Ricerca Operatori per inserimento immediato per la sede di Gonnosfanadiga.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Si richiede: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Buona Dialettica e capacità comunicative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predisposizione al lavoro di gruppo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lastRenderedPageBreak/>
              <w:t>- massima serietà</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Si offre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-affiancamento costante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-formazione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-fisso mensile + incentivi al raggiungimento di facili obiettivi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-opportunità di crescita professionale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Come candidarsi: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inviare il proprio CV con autorizzazione al trattamento dei dati all'indirizzo: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selezione.gonnosfanadiga@konnexio.it</w:t>
            </w:r>
            <w:r w:rsidRPr="0072440D">
              <w:rPr>
                <w:rStyle w:val="apple-converted-space"/>
                <w:rFonts w:asciiTheme="minorHAnsi" w:hAnsiTheme="minorHAnsi"/>
                <w:color w:val="5A5A5A"/>
                <w:sz w:val="24"/>
                <w:szCs w:val="24"/>
                <w:shd w:val="clear" w:color="auto" w:fill="FFFFFF"/>
              </w:rPr>
              <w:t> </w:t>
            </w:r>
          </w:p>
          <w:p w:rsidR="00660842" w:rsidRPr="0072440D" w:rsidRDefault="00660842" w:rsidP="00B250BB">
            <w:pPr>
              <w:widowControl w:val="0"/>
              <w:autoSpaceDE w:val="0"/>
              <w:rPr>
                <w:rStyle w:val="apple-converted-space"/>
                <w:rFonts w:asciiTheme="minorHAnsi" w:hAnsiTheme="minorHAnsi"/>
                <w:color w:val="5A5A5A"/>
                <w:sz w:val="24"/>
                <w:szCs w:val="24"/>
                <w:shd w:val="clear" w:color="auto" w:fill="FFFFFF"/>
              </w:rPr>
            </w:pPr>
            <w:r w:rsidRPr="0072440D">
              <w:rPr>
                <w:rStyle w:val="apple-converted-space"/>
                <w:rFonts w:asciiTheme="minorHAnsi" w:hAnsiTheme="minorHAnsi"/>
                <w:color w:val="5A5A5A"/>
                <w:sz w:val="24"/>
                <w:szCs w:val="24"/>
                <w:shd w:val="clear" w:color="auto" w:fill="FFFFFF"/>
              </w:rPr>
              <w:t>RESPONSABILE</w:t>
            </w:r>
          </w:p>
          <w:p w:rsidR="00660842" w:rsidRPr="0072440D" w:rsidRDefault="00660842" w:rsidP="00B250BB">
            <w:pPr>
              <w:widowControl w:val="0"/>
              <w:autoSpaceDE w:val="0"/>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Cerchiamo persona seria, determinata e intraprendente da inserire nella nostra azienda come Responsabile del personale e di Magazzino.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Richiesta esperienza nel settore magazzino per guida di carrello elevatore e massima serietà età minima dai 35 anni in su.</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Inviare curriculum via mail a: info@publi2.eu e verrete contattati per un colloquio</w:t>
            </w:r>
          </w:p>
          <w:p w:rsidR="00660842" w:rsidRPr="0072440D" w:rsidRDefault="00660842" w:rsidP="00B250BB">
            <w:pPr>
              <w:widowControl w:val="0"/>
              <w:autoSpaceDE w:val="0"/>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ADDETTA PULIZIE</w:t>
            </w:r>
          </w:p>
          <w:p w:rsidR="00660842" w:rsidRPr="0072440D" w:rsidRDefault="00660842" w:rsidP="00B250BB">
            <w:pPr>
              <w:widowControl w:val="0"/>
              <w:autoSpaceDE w:val="0"/>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Offro lavoro per pulizie domestiche, cerco donna con esperienza nel settore. Orario di lavoro mattina. Compenso mensile da concordare. 3270809823</w:t>
            </w:r>
          </w:p>
          <w:p w:rsidR="00660842" w:rsidRPr="0072440D" w:rsidRDefault="00660842" w:rsidP="00B250BB">
            <w:pPr>
              <w:widowControl w:val="0"/>
              <w:autoSpaceDE w:val="0"/>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CUOCO</w:t>
            </w:r>
          </w:p>
          <w:p w:rsidR="00660842" w:rsidRPr="0072440D" w:rsidRDefault="00660842" w:rsidP="00B250BB">
            <w:pPr>
              <w:widowControl w:val="0"/>
              <w:autoSpaceDE w:val="0"/>
              <w:rPr>
                <w:rFonts w:asciiTheme="minorHAnsi" w:hAnsiTheme="minorHAnsi"/>
                <w:sz w:val="24"/>
                <w:szCs w:val="24"/>
              </w:rPr>
            </w:pPr>
            <w:r w:rsidRPr="0072440D">
              <w:rPr>
                <w:rFonts w:asciiTheme="minorHAnsi" w:hAnsiTheme="minorHAnsi"/>
                <w:color w:val="5A5A5A"/>
                <w:sz w:val="24"/>
                <w:szCs w:val="24"/>
                <w:shd w:val="clear" w:color="auto" w:fill="FFFFFF"/>
              </w:rPr>
              <w:t>Agenzia per il Lavoro New Training School ricerca per locale sito a San Gavino Monreale un cuoco addetto alla preparazione di piatti semplici (secondi, panini, insalate, buffet freddi)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Requisiti richiesti: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iscrizione al Programma Garanzia Giovani (età massima 30 anni non compiuti);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preferibile domicilio a San Gavino Monreale o paesi limitrofi;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automuniti;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esperienza minima nel settore, praticità nella preparazione dei secondi.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Orari di lavoro: 18:00-3:00</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Inviare il curriculum vitae aggiornato corredato di foto all'indirizzo candidature@newtrainingschool.it con oggetto "candidatura CUOCO" e specificare il livello di Garanzia Giovani assegnato</w:t>
            </w: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Pr="000F6428" w:rsidRDefault="003E4852" w:rsidP="00B250BB">
            <w:pPr>
              <w:widowControl w:val="0"/>
              <w:autoSpaceDE w:val="0"/>
              <w:jc w:val="center"/>
              <w:rPr>
                <w:b/>
                <w:bCs/>
                <w:sz w:val="24"/>
                <w:szCs w:val="24"/>
              </w:rPr>
            </w:pPr>
          </w:p>
        </w:tc>
        <w:tc>
          <w:tcPr>
            <w:tcW w:w="6517" w:type="dxa"/>
          </w:tcPr>
          <w:p w:rsidR="003E4852" w:rsidRPr="0072440D" w:rsidRDefault="003E4852" w:rsidP="00B250BB">
            <w:pPr>
              <w:widowControl w:val="0"/>
              <w:autoSpaceDE w:val="0"/>
              <w:jc w:val="center"/>
              <w:rPr>
                <w:rFonts w:asciiTheme="minorHAnsi" w:hAnsiTheme="minorHAnsi"/>
                <w:b/>
                <w:bCs/>
                <w:sz w:val="24"/>
                <w:szCs w:val="24"/>
              </w:rPr>
            </w:pPr>
            <w:r w:rsidRPr="0072440D">
              <w:rPr>
                <w:rFonts w:asciiTheme="minorHAnsi" w:hAnsiTheme="minorHAnsi"/>
                <w:b/>
                <w:bCs/>
                <w:sz w:val="24"/>
                <w:szCs w:val="24"/>
              </w:rPr>
              <w:t>Nuoro e provincia</w:t>
            </w:r>
          </w:p>
          <w:p w:rsidR="003E4852" w:rsidRPr="0072440D" w:rsidRDefault="00660842" w:rsidP="00B250BB">
            <w:pPr>
              <w:rPr>
                <w:rFonts w:asciiTheme="minorHAnsi" w:hAnsiTheme="minorHAnsi" w:cs="Tahoma"/>
                <w:color w:val="786953"/>
                <w:sz w:val="24"/>
                <w:szCs w:val="24"/>
                <w:shd w:val="clear" w:color="auto" w:fill="FFFFFF"/>
              </w:rPr>
            </w:pPr>
            <w:r w:rsidRPr="0072440D">
              <w:rPr>
                <w:rFonts w:asciiTheme="minorHAnsi" w:hAnsiTheme="minorHAnsi" w:cs="Tahoma"/>
                <w:color w:val="786953"/>
                <w:sz w:val="24"/>
                <w:szCs w:val="24"/>
                <w:shd w:val="clear" w:color="auto" w:fill="FFFFFF"/>
              </w:rPr>
              <w:t>PERSONALE</w:t>
            </w:r>
          </w:p>
          <w:p w:rsidR="00660842" w:rsidRPr="0072440D" w:rsidRDefault="00660842"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Cercasi ragazza riferenziata che sappia usare macchine da cuccire ,esperta in vendita merceria.seria e educata. Contati 3349075071-3382586414</w:t>
            </w:r>
          </w:p>
          <w:p w:rsidR="00660842" w:rsidRPr="0072440D" w:rsidRDefault="00660842" w:rsidP="00B250BB">
            <w:pPr>
              <w:rPr>
                <w:rStyle w:val="apple-converted-space"/>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PIZZAIOLORistorante Pizzeria a fonni (nu) cerca pizzaiolo con esperienza... per turno serale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Disponibilità immediata...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È richiesta massima serietà e pulizia...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max 35 anni....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forno a legna e stesura a mano...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Offriamo regolare contratto di lavoro a tempo indeterminato..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inviare cv con foto a mattu.maria1990@gmail.com</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3488689538</w:t>
            </w:r>
            <w:r w:rsidRPr="0072440D">
              <w:rPr>
                <w:rStyle w:val="apple-converted-space"/>
                <w:rFonts w:asciiTheme="minorHAnsi" w:hAnsiTheme="minorHAnsi"/>
                <w:color w:val="5A5A5A"/>
                <w:sz w:val="24"/>
                <w:szCs w:val="24"/>
                <w:shd w:val="clear" w:color="auto" w:fill="FFFFFF"/>
              </w:rPr>
              <w:t> </w:t>
            </w:r>
          </w:p>
          <w:p w:rsidR="00660842" w:rsidRPr="0072440D" w:rsidRDefault="00660842" w:rsidP="00B250BB">
            <w:pPr>
              <w:rPr>
                <w:rFonts w:asciiTheme="minorHAnsi" w:hAnsiTheme="minorHAnsi"/>
                <w:color w:val="5A5A5A"/>
                <w:sz w:val="24"/>
                <w:szCs w:val="24"/>
                <w:shd w:val="clear" w:color="auto" w:fill="FFFFFF"/>
              </w:rPr>
            </w:pPr>
            <w:r w:rsidRPr="0072440D">
              <w:rPr>
                <w:rStyle w:val="apple-converted-space"/>
                <w:rFonts w:asciiTheme="minorHAnsi" w:hAnsiTheme="minorHAnsi"/>
                <w:color w:val="5A5A5A"/>
                <w:sz w:val="24"/>
                <w:szCs w:val="24"/>
                <w:shd w:val="clear" w:color="auto" w:fill="FFFFFF"/>
              </w:rPr>
              <w:t>CONSULENTI ASSICURATIVI</w:t>
            </w:r>
          </w:p>
          <w:p w:rsidR="00660842" w:rsidRPr="0072440D" w:rsidRDefault="00660842" w:rsidP="00B250BB">
            <w:pPr>
              <w:rPr>
                <w:rFonts w:asciiTheme="minorHAnsi" w:hAnsiTheme="minorHAnsi" w:cs="Tahoma"/>
                <w:color w:val="786953"/>
                <w:sz w:val="24"/>
                <w:szCs w:val="24"/>
                <w:shd w:val="clear" w:color="auto" w:fill="FFFFFF"/>
              </w:rPr>
            </w:pPr>
            <w:r w:rsidRPr="0072440D">
              <w:rPr>
                <w:rFonts w:asciiTheme="minorHAnsi" w:hAnsiTheme="minorHAnsi"/>
                <w:color w:val="5A5A5A"/>
                <w:sz w:val="24"/>
                <w:szCs w:val="24"/>
                <w:shd w:val="clear" w:color="auto" w:fill="FFFFFF"/>
              </w:rPr>
              <w:lastRenderedPageBreak/>
              <w:t>GENERA ACCADEMY è il progetto di selezione e formazione dell'agenzia Generali CAGLIARI PORTO dedicato a chi vuole diventare professionista del settore assicurativo. Una concreta opportunità di lavoro, unica per chi decide di misurarsi con gli standard più elevati in un contesto innovativo. La nostra Azienda interpreta in un modo nuovo la figura del consulente assicurativo: un Professionista moderno, preparato, specializzato in un ambito preciso di attività. Un Professionista che svolge la sua attività supportato da una piattaforma digitale appositamente creata per operare con specifiche applicazioni, in modo scientifico, con contenuti sofisticati ed elaborati grazie ad una profonda conoscenza della materia assicurativa.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I candidati prescelti verranno inseriti all'interno di uno speciale progetto di consulenza commerciale dedicato alla tematica previdenziale e opereranno sul mercato assicurativo come consulenti esclusivi e di livello, sia nei contenuti che nell'approccio con il cliente. Professionisti che possano offrire, con la competenza dovuta, risposte coerenti con le esigenze del mercato. Un modus operandi completamente diverso da quello che è lo stereotipo del consulente assicurativo nell'immaginario collettivo.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La continua ricerca di un'elevata professionalità, l'utilizzo di strumenti digitali all'avanguardia e la valorizzazione del concetto di specializzazione è ciò che ci rappresenta.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LA NOSTRA OFFERTA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percorso formativo specializzato e permanente interno all'azienda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strumenti digitali e materiale elaborato all'interno dell'agenzia a supporto della professione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lavoro di squadra e affiancamento continuo per minimo 8 mesi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fisso + provvigioni + incentivi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CHI CERCHIAMO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Laurea preferibilmente in materie giuridiche o economiche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Predisposizione al lavoro di team e a obiettivi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Propensione ed interesse ad una crescita manageriale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CONTATTI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Gli interessati potranno inviare un CV all'indirizzo email: lorenza.malaguti@inacagliari.it</w:t>
            </w:r>
          </w:p>
          <w:p w:rsidR="003E4852" w:rsidRPr="0072440D" w:rsidRDefault="00660842" w:rsidP="00B250BB">
            <w:pPr>
              <w:rPr>
                <w:rFonts w:asciiTheme="minorHAnsi" w:hAnsiTheme="minorHAnsi" w:cs="Tahoma"/>
                <w:color w:val="786953"/>
                <w:sz w:val="24"/>
                <w:szCs w:val="24"/>
                <w:shd w:val="clear" w:color="auto" w:fill="FFFFFF"/>
              </w:rPr>
            </w:pPr>
            <w:r w:rsidRPr="0072440D">
              <w:rPr>
                <w:rFonts w:asciiTheme="minorHAnsi" w:hAnsiTheme="minorHAnsi" w:cs="Tahoma"/>
                <w:color w:val="786953"/>
                <w:sz w:val="24"/>
                <w:szCs w:val="24"/>
                <w:shd w:val="clear" w:color="auto" w:fill="FFFFFF"/>
              </w:rPr>
              <w:t>COMMESSA</w:t>
            </w:r>
          </w:p>
          <w:p w:rsidR="00660842" w:rsidRPr="0072440D" w:rsidRDefault="00660842" w:rsidP="00B250BB">
            <w:pPr>
              <w:rPr>
                <w:rStyle w:val="apple-converted-space"/>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Negozio abbigliamento e accessori donna cerca commessa anni 23/28 anni bella presenza buona conoscenza lingua inglese per lavoro di commessa per stagione estiva a porto rotondo sardegna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( 20 maggio 30 settembre) Contratto di 950.00 lorde mensili più alloggio Inviare cv con 2/3 foto senza tali requisiti non verranno visionare le mail</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Inviare a cartesiosrls@tiscali.it</w:t>
            </w:r>
            <w:r w:rsidRPr="0072440D">
              <w:rPr>
                <w:rStyle w:val="apple-converted-space"/>
                <w:rFonts w:asciiTheme="minorHAnsi" w:hAnsiTheme="minorHAnsi"/>
                <w:color w:val="5A5A5A"/>
                <w:sz w:val="24"/>
                <w:szCs w:val="24"/>
                <w:shd w:val="clear" w:color="auto" w:fill="FFFFFF"/>
              </w:rPr>
              <w:t> </w:t>
            </w:r>
          </w:p>
          <w:p w:rsidR="00660842" w:rsidRPr="0072440D" w:rsidRDefault="00660842" w:rsidP="00B250BB">
            <w:pPr>
              <w:rPr>
                <w:rStyle w:val="apple-converted-space"/>
                <w:rFonts w:asciiTheme="minorHAnsi" w:hAnsiTheme="minorHAnsi"/>
                <w:color w:val="5A5A5A"/>
                <w:sz w:val="24"/>
                <w:szCs w:val="24"/>
              </w:rPr>
            </w:pPr>
            <w:r w:rsidRPr="0072440D">
              <w:rPr>
                <w:rStyle w:val="apple-converted-space"/>
                <w:rFonts w:asciiTheme="minorHAnsi" w:hAnsiTheme="minorHAnsi"/>
                <w:color w:val="5A5A5A"/>
                <w:sz w:val="24"/>
                <w:szCs w:val="24"/>
              </w:rPr>
              <w:t>BADANTE</w:t>
            </w:r>
          </w:p>
          <w:p w:rsidR="00660842" w:rsidRPr="0072440D" w:rsidRDefault="00660842"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Cerco urgentemente donna sarda /italiana per assistere solo di giorno, donna anziana nel comune di Olzai in provincia di Nuoro. Chi fosse interessata mi contatti al seguente numero: 3494763781</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Antonietta</w:t>
            </w:r>
          </w:p>
          <w:p w:rsidR="00660842" w:rsidRPr="0072440D" w:rsidRDefault="00660842"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ADDETTO VENDITA</w:t>
            </w:r>
          </w:p>
          <w:p w:rsidR="00660842" w:rsidRPr="0072440D" w:rsidRDefault="00660842"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Adecco Italia Spa - filiale di Sassari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xml:space="preserve">Ricerca per importante azienda della Grande Distribuzione - leader nel </w:t>
            </w:r>
            <w:r w:rsidRPr="0072440D">
              <w:rPr>
                <w:rFonts w:asciiTheme="minorHAnsi" w:hAnsiTheme="minorHAnsi"/>
                <w:color w:val="5A5A5A"/>
                <w:sz w:val="24"/>
                <w:szCs w:val="24"/>
                <w:shd w:val="clear" w:color="auto" w:fill="FFFFFF"/>
              </w:rPr>
              <w:lastRenderedPageBreak/>
              <w:t>settore delle calzature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ADDETTO/A ALLA VENDITA DA INSERIRE IN TIROCINIO FORMATIVO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Il/la tirocinante, in affiancamento al personale esperto, dovra' svolgere le seguenti attività legate alla vendita dei prodotti: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lavorazione della merce (controllo e rifornimento, applicazione dei dispositivi antitaccheggio, applicazione dei prezzi, ecc.);</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esposizione della merce in accordo con i criteri espositivi individuati dall'Azienda;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attuazione di un attento monitoraggio del reparto di assegnazione.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I tirocinanti svilupperanno, inoltre, il rapporto con la clientela, supportandola nella scelta del prodotto e fornendo informazioni su eventuali servizi/promozioni.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Requisiti necessari: diploma, predisposizione all'organizzazione e ai rapporti interpersonali.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L'inserimento avverrà tramite tirocinio formativo di 6 mesi .</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E' previsto un rimborso spese.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Luogo di lavoro: Nuoro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I candidati interessati possono rispondere all'annuncio inviando il curriculum vitae con l'autorizzazione al trattamento dei dati personali a veronica.bussu@adecco.it con specificato in oggetto "STAGE ADDETTO VENDITA".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I candidati ambosessi (L. 903/77) sono invitati a leggere su www.adecco.it l'informativa sulla privacy (art. 13, D. Lgs. 163/03). Un facsimile di domanda di candidatura comprensivo di informativa sulla privacy (art. 9, comma 3, D. Lgs. 273/03) è presente al seguente indirizzo internet : http://www.adecco.it/candidato/orientamento/facsimilecv.asp Adecco Italia Spa (Aut. Min. Prot. N. 1100 - SG del 26/11/2004).</w:t>
            </w:r>
          </w:p>
          <w:p w:rsidR="00660842" w:rsidRPr="0072440D" w:rsidRDefault="00660842"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COMMESSA</w:t>
            </w:r>
          </w:p>
          <w:p w:rsidR="00660842" w:rsidRPr="0072440D" w:rsidRDefault="00660842"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In vista dell'apertura della prossima stagione turistica estiva 2017, 4Factory s.c.a.r.l. proprietaria del marchio Peter Pan Entertainment, noto brand attivo da piu' di vent'anni nel settore dell'organizzazione di eventi e dell'animazione turistica, ricerca e seleziona commessa per negozio di abbigliamento da inserire in villaggi turistici e hotel, anche alla prima esperienza.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I requisiti minimi richiesti sono: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Disponibilità agli spostamenti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Predisposizione al rapporto con il pubblico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Predisposizione al lavoro di gruppo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Capacità di gestione di un punto vendita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Conoscenza di apertura e chiusura cassa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Buona conoscenza della lingua inglese.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shd w:val="clear" w:color="auto" w:fill="FFFFFF"/>
              </w:rPr>
              <w:t>800199663</w:t>
            </w:r>
          </w:p>
          <w:p w:rsidR="00660842" w:rsidRPr="0072440D" w:rsidRDefault="00660842"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CUOCO</w:t>
            </w:r>
          </w:p>
          <w:p w:rsidR="00660842" w:rsidRPr="0072440D" w:rsidRDefault="00660842" w:rsidP="00B250BB">
            <w:pPr>
              <w:rPr>
                <w:rFonts w:asciiTheme="minorHAnsi" w:hAnsiTheme="minorHAnsi" w:cs="Tahoma"/>
                <w:color w:val="786953"/>
                <w:sz w:val="24"/>
                <w:szCs w:val="24"/>
                <w:shd w:val="clear" w:color="auto" w:fill="FFFFFF"/>
              </w:rPr>
            </w:pPr>
            <w:r w:rsidRPr="0072440D">
              <w:rPr>
                <w:rFonts w:asciiTheme="minorHAnsi" w:hAnsiTheme="minorHAnsi"/>
                <w:color w:val="5A5A5A"/>
                <w:sz w:val="24"/>
                <w:szCs w:val="24"/>
                <w:shd w:val="clear" w:color="auto" w:fill="FFFFFF"/>
              </w:rPr>
              <w:t xml:space="preserve">Aurora cerca per il proprio ristorante con sede a Nuoro un cuoco/a ben avviato alla professione. Si richiede massima serietà ed impegno. Cucina regionale ed internazionale. Il contrato è a tempo determinato con possibilità di assunzione annuale. Stipendio adeguato alle capacità Inviare i curriculum a : </w:t>
            </w:r>
            <w:hyperlink r:id="rId116" w:history="1">
              <w:r w:rsidRPr="0072440D">
                <w:rPr>
                  <w:rStyle w:val="Collegamentoipertestuale"/>
                  <w:rFonts w:asciiTheme="minorHAnsi" w:hAnsiTheme="minorHAnsi"/>
                  <w:sz w:val="24"/>
                  <w:szCs w:val="24"/>
                  <w:shd w:val="clear" w:color="auto" w:fill="FFFFFF"/>
                </w:rPr>
                <w:t>aurorasrl2014@gmail.com</w:t>
              </w:r>
            </w:hyperlink>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Pr="000F6428" w:rsidRDefault="003E4852" w:rsidP="00B250BB">
            <w:pPr>
              <w:widowControl w:val="0"/>
              <w:autoSpaceDE w:val="0"/>
              <w:jc w:val="center"/>
              <w:rPr>
                <w:b/>
                <w:bCs/>
                <w:sz w:val="24"/>
                <w:szCs w:val="24"/>
              </w:rPr>
            </w:pPr>
          </w:p>
        </w:tc>
        <w:tc>
          <w:tcPr>
            <w:tcW w:w="6517" w:type="dxa"/>
          </w:tcPr>
          <w:p w:rsidR="003E4852" w:rsidRPr="0072440D" w:rsidRDefault="003E4852" w:rsidP="00B250BB">
            <w:pPr>
              <w:widowControl w:val="0"/>
              <w:autoSpaceDE w:val="0"/>
              <w:jc w:val="center"/>
              <w:rPr>
                <w:rFonts w:asciiTheme="minorHAnsi" w:hAnsiTheme="minorHAnsi"/>
                <w:b/>
                <w:bCs/>
                <w:sz w:val="24"/>
                <w:szCs w:val="24"/>
              </w:rPr>
            </w:pPr>
            <w:r w:rsidRPr="0072440D">
              <w:rPr>
                <w:rFonts w:asciiTheme="minorHAnsi" w:hAnsiTheme="minorHAnsi"/>
                <w:b/>
                <w:bCs/>
                <w:sz w:val="24"/>
                <w:szCs w:val="24"/>
              </w:rPr>
              <w:t>Ogliastra e provincia</w:t>
            </w:r>
          </w:p>
          <w:p w:rsidR="003E4852" w:rsidRPr="0072440D" w:rsidRDefault="00660842" w:rsidP="00B250BB">
            <w:pPr>
              <w:widowControl w:val="0"/>
              <w:autoSpaceDE w:val="0"/>
              <w:rPr>
                <w:rFonts w:asciiTheme="minorHAnsi" w:hAnsiTheme="minorHAnsi" w:cs="Tahoma"/>
                <w:color w:val="786953"/>
                <w:sz w:val="24"/>
                <w:szCs w:val="24"/>
                <w:shd w:val="clear" w:color="auto" w:fill="FFFFFF"/>
              </w:rPr>
            </w:pPr>
            <w:r w:rsidRPr="0072440D">
              <w:rPr>
                <w:rFonts w:asciiTheme="minorHAnsi" w:hAnsiTheme="minorHAnsi" w:cs="Tahoma"/>
                <w:color w:val="786953"/>
                <w:sz w:val="24"/>
                <w:szCs w:val="24"/>
                <w:shd w:val="clear" w:color="auto" w:fill="FFFFFF"/>
              </w:rPr>
              <w:lastRenderedPageBreak/>
              <w:t>PROMOTER</w:t>
            </w:r>
          </w:p>
          <w:p w:rsidR="00660842" w:rsidRPr="0072440D" w:rsidRDefault="00660842" w:rsidP="00B250BB">
            <w:pPr>
              <w:widowControl w:val="0"/>
              <w:autoSpaceDE w:val="0"/>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Cerchiamo urgentemente una ragazza/signora per promozione alimentare in un supermercato di Tortolì per OGGI E DOMANI. Contattarmi se disponibili inviando cv con foto a lavoraconnoi@vanillaservice.com scrivendo nell'oggetto "Promoter Tortolì. Oppure chimare allo 070826486. Grazie</w:t>
            </w:r>
          </w:p>
          <w:p w:rsidR="00660842" w:rsidRPr="0072440D" w:rsidRDefault="00660842" w:rsidP="00B250BB">
            <w:pPr>
              <w:widowControl w:val="0"/>
              <w:autoSpaceDE w:val="0"/>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CAMERIERI</w:t>
            </w:r>
          </w:p>
          <w:p w:rsidR="00660842" w:rsidRPr="0072440D" w:rsidRDefault="00660842" w:rsidP="00B250BB">
            <w:pPr>
              <w:widowControl w:val="0"/>
              <w:autoSpaceDE w:val="0"/>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Stiamo cercando due Camerieri/e, di età compresa tra i 25 e i 35 anni, con esperienze di almeno 2 anni e padronanza della lingua inglese.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Ne abbiamo bisogno a partire da Maggio 2017.</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xml:space="preserve">Se il vostro profilo corrisponde alle nostre richieste, inviate il cv a : </w:t>
            </w:r>
            <w:hyperlink r:id="rId117" w:history="1">
              <w:r w:rsidRPr="0072440D">
                <w:rPr>
                  <w:rStyle w:val="Collegamentoipertestuale"/>
                  <w:rFonts w:asciiTheme="minorHAnsi" w:hAnsiTheme="minorHAnsi"/>
                  <w:sz w:val="24"/>
                  <w:szCs w:val="24"/>
                  <w:shd w:val="clear" w:color="auto" w:fill="FFFFFF"/>
                </w:rPr>
                <w:t>gtegas80@gmail.com</w:t>
              </w:r>
            </w:hyperlink>
          </w:p>
          <w:p w:rsidR="00660842" w:rsidRPr="0072440D" w:rsidRDefault="00660842" w:rsidP="00B250BB">
            <w:pPr>
              <w:widowControl w:val="0"/>
              <w:autoSpaceDE w:val="0"/>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CAMERIERE</w:t>
            </w:r>
          </w:p>
          <w:p w:rsidR="00660842" w:rsidRPr="0072440D" w:rsidRDefault="00660842" w:rsidP="00B250BB">
            <w:pPr>
              <w:widowControl w:val="0"/>
              <w:autoSpaceDE w:val="0"/>
              <w:rPr>
                <w:rFonts w:asciiTheme="minorHAnsi" w:hAnsiTheme="minorHAnsi"/>
                <w:color w:val="5A5A5A"/>
                <w:sz w:val="24"/>
                <w:szCs w:val="24"/>
                <w:shd w:val="clear" w:color="auto" w:fill="FFFFFF"/>
              </w:rPr>
            </w:pP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shd w:val="clear" w:color="auto" w:fill="FFFFFF"/>
              </w:rPr>
              <w:t>Ristorante Pizzeria il Castello a Lotzorai (OG) ricerca un/una lavapiatti con esperienza, in grado all'occorrenza di prestare supporto alla cucina,e un/una cameriere/a di sala ugualmente con esperienza, per i mesi di Luglio e Agosto3404761386</w:t>
            </w:r>
          </w:p>
          <w:p w:rsidR="00660842" w:rsidRPr="0072440D" w:rsidRDefault="00660842" w:rsidP="00B250BB">
            <w:pPr>
              <w:widowControl w:val="0"/>
              <w:autoSpaceDE w:val="0"/>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PERSONALE</w:t>
            </w:r>
          </w:p>
          <w:p w:rsidR="00660842" w:rsidRPr="0072440D" w:rsidRDefault="00660842" w:rsidP="00B250BB">
            <w:pPr>
              <w:widowControl w:val="0"/>
              <w:autoSpaceDE w:val="0"/>
              <w:rPr>
                <w:rStyle w:val="apple-converted-space"/>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Cercasi cuoco e cameriere/a di sala con esperianza per la stagione estiva. Se interessati inviare CV a info@birdesu.com o chiamare al 340 4257528</w:t>
            </w:r>
            <w:r w:rsidRPr="0072440D">
              <w:rPr>
                <w:rStyle w:val="apple-converted-space"/>
                <w:rFonts w:asciiTheme="minorHAnsi" w:hAnsiTheme="minorHAnsi"/>
                <w:color w:val="5A5A5A"/>
                <w:sz w:val="24"/>
                <w:szCs w:val="24"/>
                <w:shd w:val="clear" w:color="auto" w:fill="FFFFFF"/>
              </w:rPr>
              <w:t> </w:t>
            </w:r>
          </w:p>
          <w:p w:rsidR="00660842" w:rsidRPr="0072440D" w:rsidRDefault="00660842" w:rsidP="00B250BB">
            <w:pPr>
              <w:widowControl w:val="0"/>
              <w:autoSpaceDE w:val="0"/>
              <w:rPr>
                <w:rStyle w:val="apple-converted-space"/>
                <w:rFonts w:asciiTheme="minorHAnsi" w:hAnsiTheme="minorHAnsi"/>
                <w:color w:val="5A5A5A"/>
                <w:sz w:val="24"/>
                <w:szCs w:val="24"/>
              </w:rPr>
            </w:pPr>
            <w:r w:rsidRPr="0072440D">
              <w:rPr>
                <w:rStyle w:val="apple-converted-space"/>
                <w:rFonts w:asciiTheme="minorHAnsi" w:hAnsiTheme="minorHAnsi"/>
                <w:color w:val="5A5A5A"/>
                <w:sz w:val="24"/>
                <w:szCs w:val="24"/>
              </w:rPr>
              <w:t>CHEF</w:t>
            </w:r>
          </w:p>
          <w:p w:rsidR="00660842" w:rsidRPr="0072440D" w:rsidRDefault="00660842" w:rsidP="00B250BB">
            <w:pPr>
              <w:widowControl w:val="0"/>
              <w:autoSpaceDE w:val="0"/>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cerchiamo chef con esperienza per affidargli la nostra cucina , sarà coaudivato da 2 aiuto cuoco , il nostro è un ristorante pizzeria con 350 posti cucina mediterranea e tipica mare e monti , cerimonie e matrimoni sono all'ordine del giorno3283374338</w:t>
            </w:r>
          </w:p>
          <w:p w:rsidR="00660842" w:rsidRPr="0072440D" w:rsidRDefault="00660842" w:rsidP="00B250BB">
            <w:pPr>
              <w:widowControl w:val="0"/>
              <w:autoSpaceDE w:val="0"/>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ADDETTO VENDITA</w:t>
            </w:r>
          </w:p>
          <w:p w:rsidR="00660842" w:rsidRPr="0072440D" w:rsidRDefault="00660842" w:rsidP="00B250BB">
            <w:pPr>
              <w:widowControl w:val="0"/>
              <w:autoSpaceDE w:val="0"/>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GRANITA FUN cerca personale nei comuni: Barisardo, Baunei, Lotzorai e Tortolì per la stagione estiva 2017.</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Mansione: venditore in spiaggia.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Offriamo: max serietà, contratto a norma di legge.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xml:space="preserve">Mandare CV con foto e contatto AL SEGUENTE INDIRIZZO MAIL: </w:t>
            </w:r>
            <w:hyperlink r:id="rId118" w:history="1">
              <w:r w:rsidRPr="0072440D">
                <w:rPr>
                  <w:rStyle w:val="Collegamentoipertestuale"/>
                  <w:rFonts w:asciiTheme="minorHAnsi" w:hAnsiTheme="minorHAnsi"/>
                  <w:sz w:val="24"/>
                  <w:szCs w:val="24"/>
                  <w:shd w:val="clear" w:color="auto" w:fill="FFFFFF"/>
                </w:rPr>
                <w:t>mattiabong@hotmail.it</w:t>
              </w:r>
            </w:hyperlink>
          </w:p>
          <w:p w:rsidR="00660842" w:rsidRPr="0072440D" w:rsidRDefault="00660842" w:rsidP="00B250BB">
            <w:pPr>
              <w:widowControl w:val="0"/>
              <w:autoSpaceDE w:val="0"/>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FARMACISTA</w:t>
            </w:r>
          </w:p>
          <w:p w:rsidR="00660842" w:rsidRPr="0072440D" w:rsidRDefault="00660842" w:rsidP="00B250BB">
            <w:pPr>
              <w:widowControl w:val="0"/>
              <w:autoSpaceDE w:val="0"/>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Manpower ricerca una figura di farmacista da inserire all'interno di una Parafarmacia.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Requisiti richiesti: Laurea in Farmacia; esperienza minima nel settore.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E' richiesta disponibilità a lavorare su turni.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Contratto iniziale a tempo determinato e part time.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Sede di lavoro: Tortolì</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Per candidarsi è necessario inviare il curriculum a cagliari.pola@manpower.it specificando nell'oggetto dell'email il titolo dell'annuncio.</w:t>
            </w:r>
          </w:p>
          <w:p w:rsidR="00660842" w:rsidRPr="0072440D" w:rsidRDefault="00660842" w:rsidP="00B250BB">
            <w:pPr>
              <w:widowControl w:val="0"/>
              <w:autoSpaceDE w:val="0"/>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CUOCO</w:t>
            </w:r>
          </w:p>
          <w:p w:rsidR="00660842" w:rsidRPr="0072440D" w:rsidRDefault="00660842" w:rsidP="00B250BB">
            <w:pPr>
              <w:widowControl w:val="0"/>
              <w:autoSpaceDE w:val="0"/>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Cerco cuoco...disponibilità immediata...per maggiori informazioni chiamate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Eugenio: 3287137212</w:t>
            </w:r>
          </w:p>
          <w:p w:rsidR="00660842" w:rsidRPr="0072440D" w:rsidRDefault="008A503C" w:rsidP="00B250BB">
            <w:pPr>
              <w:widowControl w:val="0"/>
              <w:autoSpaceDE w:val="0"/>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HOSTESS</w:t>
            </w:r>
          </w:p>
          <w:p w:rsidR="008A503C" w:rsidRPr="0072440D" w:rsidRDefault="008A503C" w:rsidP="00B250BB">
            <w:pPr>
              <w:widowControl w:val="0"/>
              <w:autoSpaceDE w:val="0"/>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Cerco hostess bella presenza, autominita X svolgere indagini di mercato su Tortoli e dintorni3392644312</w:t>
            </w:r>
          </w:p>
          <w:p w:rsidR="008A503C" w:rsidRPr="0072440D" w:rsidRDefault="008A503C" w:rsidP="00B250BB">
            <w:pPr>
              <w:widowControl w:val="0"/>
              <w:autoSpaceDE w:val="0"/>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lastRenderedPageBreak/>
              <w:t>ESTETISTA</w:t>
            </w:r>
          </w:p>
          <w:p w:rsidR="008A503C" w:rsidRPr="0072440D" w:rsidRDefault="008A503C" w:rsidP="00B250BB">
            <w:pPr>
              <w:widowControl w:val="0"/>
              <w:autoSpaceDE w:val="0"/>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Camping-Village 4 Stelle ad Arbatax, ricerca estetista con direzione tecnica per la stagione estiva 2017. Inviare curriculum a telisca@tiscali.it oppure via fax al numero 0782 667621</w:t>
            </w:r>
          </w:p>
          <w:p w:rsidR="008A503C" w:rsidRPr="0072440D" w:rsidRDefault="008A503C" w:rsidP="00B250BB">
            <w:pPr>
              <w:widowControl w:val="0"/>
              <w:autoSpaceDE w:val="0"/>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CUOCO</w:t>
            </w:r>
          </w:p>
          <w:p w:rsidR="008A503C" w:rsidRPr="0072440D" w:rsidRDefault="008A503C" w:rsidP="00B250BB">
            <w:pPr>
              <w:widowControl w:val="0"/>
              <w:autoSpaceDE w:val="0"/>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Hotel Ristorante la Torre di Bari Sardo cerca per inserimento brigata di cucina,"chef capo partita" .</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E' richiesta buona conoscenza della cucina mediterranea ed esperienza documentata di lavoro di almeno 3 anni nella mansione richiesta, presso ristoranti e/o ristoranti di hotel .-</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xml:space="preserve">Se interessati si prega di inviare CV alla seguente email: </w:t>
            </w:r>
            <w:hyperlink r:id="rId119" w:history="1">
              <w:r w:rsidRPr="0072440D">
                <w:rPr>
                  <w:rStyle w:val="Collegamentoipertestuale"/>
                  <w:rFonts w:asciiTheme="minorHAnsi" w:hAnsiTheme="minorHAnsi"/>
                  <w:sz w:val="24"/>
                  <w:szCs w:val="24"/>
                  <w:shd w:val="clear" w:color="auto" w:fill="FFFFFF"/>
                </w:rPr>
                <w:t>cv@hotellatorresardegna.com</w:t>
              </w:r>
            </w:hyperlink>
          </w:p>
          <w:p w:rsidR="008A503C" w:rsidRPr="0072440D" w:rsidRDefault="008A503C" w:rsidP="00B250BB">
            <w:pPr>
              <w:widowControl w:val="0"/>
              <w:autoSpaceDE w:val="0"/>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PERSONALE</w:t>
            </w:r>
          </w:p>
          <w:p w:rsidR="008A503C" w:rsidRPr="0072440D" w:rsidRDefault="008A503C" w:rsidP="00B250BB">
            <w:pPr>
              <w:widowControl w:val="0"/>
              <w:autoSpaceDE w:val="0"/>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Hotel Ristorante la Torre di Bari Sardo cerca per inserimento brigata di cucina,"chef capo partita" .</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E' richiesta buona conoscenza della cucina mediterranea ed esperienza documentata di lavoro di almeno 3 anni nella mansione richiesta, presso ristoranti e/o ristoranti di hotel .-</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xml:space="preserve">Se interessati si prega di inviare CV alla seguente email: </w:t>
            </w:r>
            <w:hyperlink r:id="rId120" w:history="1">
              <w:r w:rsidRPr="0072440D">
                <w:rPr>
                  <w:rStyle w:val="Collegamentoipertestuale"/>
                  <w:rFonts w:asciiTheme="minorHAnsi" w:hAnsiTheme="minorHAnsi"/>
                  <w:sz w:val="24"/>
                  <w:szCs w:val="24"/>
                  <w:shd w:val="clear" w:color="auto" w:fill="FFFFFF"/>
                </w:rPr>
                <w:t>cv@hotellatorresardegna.com</w:t>
              </w:r>
            </w:hyperlink>
          </w:p>
          <w:p w:rsidR="008A503C" w:rsidRPr="0072440D" w:rsidRDefault="008A503C" w:rsidP="00B250BB">
            <w:pPr>
              <w:widowControl w:val="0"/>
              <w:autoSpaceDE w:val="0"/>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ESTETISTA/MASSAGGIATRICE</w:t>
            </w:r>
          </w:p>
          <w:p w:rsidR="008A503C" w:rsidRPr="0072440D" w:rsidRDefault="008A503C" w:rsidP="00B250BB">
            <w:pPr>
              <w:widowControl w:val="0"/>
              <w:autoSpaceDE w:val="0"/>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Arbatax Park Resort s.r.l.</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ricerca per la stagione estiva 2017:</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Estetista Massaggiatrice Olistica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eceptionist SPA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Requisiti Richiesti: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Attestato di qualifica professionale in Estetica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Capacità di Lavorare in Team</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Visione del Business</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Cura e Visione Olistica della Persona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Atteggiamento positivo all'ascolto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Inglese e / o Francese livello Buono / Ottimo.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xml:space="preserve">Inviare il CV corredato di foto a: </w:t>
            </w:r>
            <w:hyperlink r:id="rId121" w:history="1">
              <w:r w:rsidRPr="0072440D">
                <w:rPr>
                  <w:rStyle w:val="Collegamentoipertestuale"/>
                  <w:rFonts w:asciiTheme="minorHAnsi" w:hAnsiTheme="minorHAnsi"/>
                  <w:sz w:val="24"/>
                  <w:szCs w:val="24"/>
                  <w:shd w:val="clear" w:color="auto" w:fill="FFFFFF"/>
                </w:rPr>
                <w:t>hr@arbataxpark.com</w:t>
              </w:r>
            </w:hyperlink>
          </w:p>
          <w:p w:rsidR="008A503C" w:rsidRPr="0072440D" w:rsidRDefault="008A503C" w:rsidP="00B250BB">
            <w:pPr>
              <w:widowControl w:val="0"/>
              <w:autoSpaceDE w:val="0"/>
              <w:rPr>
                <w:rFonts w:asciiTheme="minorHAnsi" w:hAnsiTheme="minorHAnsi" w:cs="Tahoma"/>
                <w:color w:val="786953"/>
                <w:sz w:val="24"/>
                <w:szCs w:val="24"/>
                <w:shd w:val="clear" w:color="auto" w:fill="FFFFFF"/>
              </w:rPr>
            </w:pPr>
            <w:r w:rsidRPr="0072440D">
              <w:rPr>
                <w:rFonts w:asciiTheme="minorHAnsi" w:hAnsiTheme="minorHAnsi" w:cs="Tahoma"/>
                <w:color w:val="786953"/>
                <w:sz w:val="24"/>
                <w:szCs w:val="24"/>
                <w:shd w:val="clear" w:color="auto" w:fill="FFFFFF"/>
              </w:rPr>
              <w:t>ASSISTENTE</w:t>
            </w:r>
          </w:p>
          <w:p w:rsidR="008A503C" w:rsidRPr="0072440D" w:rsidRDefault="008A503C" w:rsidP="00B250BB">
            <w:pPr>
              <w:widowControl w:val="0"/>
              <w:autoSpaceDE w:val="0"/>
              <w:rPr>
                <w:rFonts w:asciiTheme="minorHAnsi" w:hAnsiTheme="minorHAnsi" w:cs="Tahoma"/>
                <w:color w:val="786953"/>
                <w:sz w:val="24"/>
                <w:szCs w:val="24"/>
                <w:shd w:val="clear" w:color="auto" w:fill="FFFFFF"/>
              </w:rPr>
            </w:pPr>
            <w:r w:rsidRPr="0072440D">
              <w:rPr>
                <w:rFonts w:asciiTheme="minorHAnsi" w:hAnsiTheme="minorHAnsi"/>
                <w:color w:val="5A5A5A"/>
                <w:sz w:val="24"/>
                <w:szCs w:val="24"/>
                <w:shd w:val="clear" w:color="auto" w:fill="FFFFFF"/>
              </w:rPr>
              <w:t>Arbatax Park Resort s.r.l.</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ricerca per la stagione estiva 2017:</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Estetista Massaggiatrice Olistica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Receptionist SPA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Requisiti Richiesti: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Attestato di qualifica professionale in Estetica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Capacità di Lavorare in Team</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Visione del Business</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Cura e Visione Olistica della Persona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Atteggiamento positivo all'ascolto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Inglese e / o Francese livello Buono / Ottimo.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xml:space="preserve">Inviare il CV corredato di foto a: </w:t>
            </w:r>
            <w:hyperlink r:id="rId122" w:history="1">
              <w:r w:rsidRPr="0072440D">
                <w:rPr>
                  <w:rStyle w:val="Collegamentoipertestuale"/>
                  <w:rFonts w:asciiTheme="minorHAnsi" w:hAnsiTheme="minorHAnsi"/>
                  <w:sz w:val="24"/>
                  <w:szCs w:val="24"/>
                  <w:shd w:val="clear" w:color="auto" w:fill="FFFFFF"/>
                </w:rPr>
                <w:t>hr@arbataxpark.com</w:t>
              </w:r>
            </w:hyperlink>
            <w:r w:rsidRPr="0072440D">
              <w:rPr>
                <w:rFonts w:asciiTheme="minorHAnsi" w:hAnsiTheme="minorHAnsi"/>
                <w:color w:val="5A5A5A"/>
                <w:sz w:val="24"/>
                <w:szCs w:val="24"/>
                <w:shd w:val="clear" w:color="auto" w:fill="FFFFFF"/>
              </w:rPr>
              <w:t xml:space="preserve"> </w:t>
            </w: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widowControl w:val="0"/>
              <w:autoSpaceDE w:val="0"/>
              <w:jc w:val="center"/>
              <w:rPr>
                <w:b/>
                <w:bCs/>
              </w:rPr>
            </w:pPr>
          </w:p>
        </w:tc>
        <w:tc>
          <w:tcPr>
            <w:tcW w:w="6517" w:type="dxa"/>
          </w:tcPr>
          <w:p w:rsidR="003E4852" w:rsidRPr="0072440D" w:rsidRDefault="003E4852" w:rsidP="00B250BB">
            <w:pPr>
              <w:widowControl w:val="0"/>
              <w:autoSpaceDE w:val="0"/>
              <w:jc w:val="center"/>
              <w:rPr>
                <w:rFonts w:asciiTheme="minorHAnsi" w:hAnsiTheme="minorHAnsi"/>
                <w:b/>
                <w:bCs/>
                <w:sz w:val="24"/>
                <w:szCs w:val="24"/>
              </w:rPr>
            </w:pPr>
            <w:r w:rsidRPr="0072440D">
              <w:rPr>
                <w:rFonts w:asciiTheme="minorHAnsi" w:hAnsiTheme="minorHAnsi"/>
                <w:b/>
                <w:bCs/>
                <w:sz w:val="24"/>
                <w:szCs w:val="24"/>
              </w:rPr>
              <w:t>Olbia-tempio e provincia</w:t>
            </w:r>
          </w:p>
          <w:p w:rsidR="003E4852" w:rsidRPr="0072440D" w:rsidRDefault="008A503C" w:rsidP="00B250BB">
            <w:pPr>
              <w:rPr>
                <w:rFonts w:asciiTheme="minorHAnsi" w:hAnsiTheme="minorHAnsi" w:cs="Tahoma"/>
                <w:color w:val="786953"/>
                <w:sz w:val="24"/>
                <w:szCs w:val="24"/>
                <w:shd w:val="clear" w:color="auto" w:fill="FFFFFF"/>
              </w:rPr>
            </w:pPr>
            <w:r w:rsidRPr="0072440D">
              <w:rPr>
                <w:rFonts w:asciiTheme="minorHAnsi" w:hAnsiTheme="minorHAnsi" w:cs="Tahoma"/>
                <w:color w:val="786953"/>
                <w:sz w:val="24"/>
                <w:szCs w:val="24"/>
                <w:shd w:val="clear" w:color="auto" w:fill="FFFFFF"/>
              </w:rPr>
              <w:t>STAGISTI</w:t>
            </w:r>
          </w:p>
          <w:p w:rsidR="008A503C" w:rsidRPr="0072440D" w:rsidRDefault="008A503C"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lastRenderedPageBreak/>
              <w:t>TEMPOR FILIALE DI CHIAVARI ricerca per ZOOMARKET, insegna leader nel settore retail del petfood, per il Punto Vendita di Olbia addetto alla vendita, cassiere, addetto allo scaffale (FIGURA UNICA).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Si offre stage della durata di 3 mesi+3mesi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IL CANDIDATO DEVE ESSERE DIPLOMATO O LAUREATO NELL'ANNO2016-2017 LIBERI DA SUBITO 0185370101</w:t>
            </w:r>
          </w:p>
          <w:p w:rsidR="008A503C" w:rsidRPr="0072440D" w:rsidRDefault="008A503C"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LAVAPIATTI</w:t>
            </w:r>
          </w:p>
          <w:p w:rsidR="008A503C" w:rsidRPr="0072440D" w:rsidRDefault="008A503C"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Long Beach Service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cerca collaborazione "URGENTE"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di lavapiatti con pregressa esperienza 3356153203</w:t>
            </w:r>
          </w:p>
          <w:p w:rsidR="008A503C" w:rsidRPr="0072440D" w:rsidRDefault="008A503C"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ADDETTO</w:t>
            </w:r>
          </w:p>
          <w:p w:rsidR="008A503C" w:rsidRPr="0072440D" w:rsidRDefault="008A503C"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Xenia Group S.r.l.</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Azienda specializzata nella riparazione di smartphone, tablet e computer, ricerca tecnici elettronici da assumere a tempo indeterminato, da inserire presso il laboratorio tecnico situato ad Arzachena, in qualità di riparatore elettronico informatico.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Si richiede: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Diploma di maturità indirizzo elettronico - informatico - telecomunicazioni.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Ottima manualità ed utilizzo dei principali strumenti di laboratorio (tester - saldatore).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Conoscenza, a livello tecnico sistemico, dei prodotti informatici e di telefonia mobile.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Buone capacità di installazione e configurazione di ambienti operativi per dispositivi mobili .</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Capacità di relazione con i clienti e il pubblico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Disponibilità al lavoro di gruppo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Capacità organizzative.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Le candidature dovranno prevenire esclusivamente tramite mail all'indirizzo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hyperlink r:id="rId123" w:history="1">
              <w:r w:rsidRPr="0072440D">
                <w:rPr>
                  <w:rStyle w:val="Collegamentoipertestuale"/>
                  <w:rFonts w:asciiTheme="minorHAnsi" w:hAnsiTheme="minorHAnsi"/>
                  <w:sz w:val="24"/>
                  <w:szCs w:val="24"/>
                  <w:shd w:val="clear" w:color="auto" w:fill="FFFFFF"/>
                </w:rPr>
                <w:t>job.xeniagroup@gmail.com</w:t>
              </w:r>
            </w:hyperlink>
          </w:p>
          <w:p w:rsidR="008A503C" w:rsidRPr="0072440D" w:rsidRDefault="008A503C"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PERSONALE</w:t>
            </w:r>
          </w:p>
          <w:p w:rsidR="008A503C" w:rsidRPr="0072440D" w:rsidRDefault="008A503C"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MO.BAR SAS ricerca e seleziona promoter per nuova apertura e ampliamento organico ad Olbia, Costa Smeralda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L'azienda è specializzata nel settore della comunicazione, ricerca con urgenza 3 figure in stand, con capacità di lavoro in team, propensione al contatto con il pubblico, motivazione e dinamismo.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Viaggi a carico aziendale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Crescita professionale meritocratica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Lavoro di squadra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NO PARTITA IVA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Verranno presi in considerazione ESCLUSIVAMENTE candidati con domicilio a OLBIA e dintorni E CON DISPONIBILITA' IMMEDIATA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Inviare cv a mobar.risorseumane@gmail.com con oggetto OLBIA</w:t>
            </w:r>
          </w:p>
          <w:p w:rsidR="008A503C" w:rsidRPr="0072440D" w:rsidRDefault="008A503C"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PIZZAIOLO</w:t>
            </w:r>
          </w:p>
          <w:p w:rsidR="008A503C" w:rsidRPr="0072440D" w:rsidRDefault="008A503C" w:rsidP="00B250BB">
            <w:pPr>
              <w:rPr>
                <w:rStyle w:val="apple-converted-space"/>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 xml:space="preserve">Pizzeria con esperienza ventennale nel settore cerca un pizzaiolo o aiuto </w:t>
            </w:r>
            <w:r w:rsidRPr="0072440D">
              <w:rPr>
                <w:rFonts w:asciiTheme="minorHAnsi" w:hAnsiTheme="minorHAnsi"/>
                <w:color w:val="5A5A5A"/>
                <w:sz w:val="24"/>
                <w:szCs w:val="24"/>
                <w:shd w:val="clear" w:color="auto" w:fill="FFFFFF"/>
              </w:rPr>
              <w:lastRenderedPageBreak/>
              <w:t>pizzaiolo a tempo pieno.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Si offre un contratto a tempo indeterminato e una buona retribuzione!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I candidati interessati sono pregati di contattare solo telefonicamente!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Giovanna 3472671058</w:t>
            </w:r>
            <w:r w:rsidRPr="0072440D">
              <w:rPr>
                <w:rStyle w:val="apple-converted-space"/>
                <w:rFonts w:asciiTheme="minorHAnsi" w:hAnsiTheme="minorHAnsi"/>
                <w:color w:val="5A5A5A"/>
                <w:sz w:val="24"/>
                <w:szCs w:val="24"/>
                <w:shd w:val="clear" w:color="auto" w:fill="FFFFFF"/>
              </w:rPr>
              <w:t> </w:t>
            </w:r>
          </w:p>
          <w:p w:rsidR="008A503C" w:rsidRPr="0072440D" w:rsidRDefault="008A503C" w:rsidP="00B250BB">
            <w:pPr>
              <w:rPr>
                <w:rStyle w:val="apple-converted-space"/>
                <w:rFonts w:asciiTheme="minorHAnsi" w:hAnsiTheme="minorHAnsi"/>
                <w:sz w:val="24"/>
                <w:szCs w:val="24"/>
                <w:shd w:val="clear" w:color="auto" w:fill="FFFFFF"/>
              </w:rPr>
            </w:pPr>
            <w:r w:rsidRPr="0072440D">
              <w:rPr>
                <w:rStyle w:val="apple-converted-space"/>
                <w:rFonts w:asciiTheme="minorHAnsi" w:hAnsiTheme="minorHAnsi"/>
                <w:sz w:val="24"/>
                <w:szCs w:val="24"/>
                <w:shd w:val="clear" w:color="auto" w:fill="FFFFFF"/>
              </w:rPr>
              <w:t>COLLABORATORE</w:t>
            </w:r>
          </w:p>
          <w:p w:rsidR="008A503C" w:rsidRPr="0072440D" w:rsidRDefault="008A503C"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Primaria azienda, con sede in Cagliari, da 30 anni leader nelle lavorazioni metalliche per l'edilizia (capannoni, scale, coperture, amianto). Ricerca per zona di Olbia-Sassari collaboratore, preferibilmente residente in zona per potenziamento rete di vendita.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Requisiti preferenziali: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o Titolo di studio ad indirizzo tecnico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o Patente B</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Se interessati e motivati chiamare al 337/402734</w:t>
            </w:r>
          </w:p>
          <w:p w:rsidR="008A503C" w:rsidRPr="0072440D" w:rsidRDefault="008A503C"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CUOCO</w:t>
            </w:r>
          </w:p>
          <w:p w:rsidR="008A503C" w:rsidRPr="0072440D" w:rsidRDefault="008A503C"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San Teodoro.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Ricerchiamo un cuoco capo partita ai secondi per stagione estiva.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Trattasi di ristorante pizzereia a San Teodoro.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Richiesta esperienza,offresi vitto e alloggio....solo persone motivate!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shd w:val="clear" w:color="auto" w:fill="FFFFFF"/>
              </w:rPr>
              <w:t>3490076023</w:t>
            </w:r>
          </w:p>
          <w:p w:rsidR="008A503C" w:rsidRPr="0072440D" w:rsidRDefault="008A503C"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CUOCO</w:t>
            </w:r>
          </w:p>
          <w:p w:rsidR="008A503C" w:rsidRPr="0072440D" w:rsidRDefault="008A503C"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ristorante dama sito in olbia ricerca capopartita per la stagione estiva.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Si richiede esperienza, serietà, disponibilità full time.Si prenderanno in consideraione SOLAMENTE candidature munite di CV con foto.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xml:space="preserve">Inviare CV a </w:t>
            </w:r>
            <w:hyperlink r:id="rId124" w:history="1">
              <w:r w:rsidRPr="0072440D">
                <w:rPr>
                  <w:rStyle w:val="Collegamentoipertestuale"/>
                  <w:rFonts w:asciiTheme="minorHAnsi" w:hAnsiTheme="minorHAnsi"/>
                  <w:sz w:val="24"/>
                  <w:szCs w:val="24"/>
                  <w:shd w:val="clear" w:color="auto" w:fill="FFFFFF"/>
                </w:rPr>
                <w:t>obla81@gmail.com</w:t>
              </w:r>
            </w:hyperlink>
          </w:p>
          <w:p w:rsidR="008A503C" w:rsidRPr="0072440D" w:rsidRDefault="008A503C"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PIZZAIOLO</w:t>
            </w:r>
          </w:p>
          <w:p w:rsidR="008A503C" w:rsidRPr="0072440D" w:rsidRDefault="008A503C" w:rsidP="00B250BB">
            <w:pPr>
              <w:rPr>
                <w:rStyle w:val="apple-converted-space"/>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Cercasi Pizzaiolo presso Pizzeria Spaghetteria Sole Mare a Baja Sardinia. 3334332970</w:t>
            </w:r>
          </w:p>
          <w:p w:rsidR="008A503C" w:rsidRPr="0072440D" w:rsidRDefault="008A503C" w:rsidP="00B250BB">
            <w:pPr>
              <w:rPr>
                <w:rFonts w:asciiTheme="minorHAnsi" w:hAnsiTheme="minorHAnsi"/>
                <w:color w:val="5A5A5A"/>
                <w:sz w:val="24"/>
                <w:szCs w:val="24"/>
                <w:shd w:val="clear" w:color="auto" w:fill="FFFFFF"/>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widowControl w:val="0"/>
              <w:autoSpaceDE w:val="0"/>
              <w:jc w:val="center"/>
              <w:rPr>
                <w:b/>
                <w:bCs/>
              </w:rPr>
            </w:pPr>
          </w:p>
        </w:tc>
        <w:tc>
          <w:tcPr>
            <w:tcW w:w="6517" w:type="dxa"/>
          </w:tcPr>
          <w:p w:rsidR="003E4852" w:rsidRPr="0072440D" w:rsidRDefault="003E4852" w:rsidP="00B250BB">
            <w:pPr>
              <w:widowControl w:val="0"/>
              <w:autoSpaceDE w:val="0"/>
              <w:jc w:val="center"/>
              <w:rPr>
                <w:rFonts w:asciiTheme="minorHAnsi" w:hAnsiTheme="minorHAnsi"/>
                <w:b/>
                <w:bCs/>
                <w:sz w:val="24"/>
                <w:szCs w:val="24"/>
              </w:rPr>
            </w:pPr>
            <w:r w:rsidRPr="0072440D">
              <w:rPr>
                <w:rFonts w:asciiTheme="minorHAnsi" w:hAnsiTheme="minorHAnsi"/>
                <w:b/>
                <w:bCs/>
                <w:sz w:val="24"/>
                <w:szCs w:val="24"/>
              </w:rPr>
              <w:t>Oristano e provincia</w:t>
            </w:r>
          </w:p>
          <w:p w:rsidR="003E4852" w:rsidRPr="0072440D" w:rsidRDefault="008A503C" w:rsidP="00B250BB">
            <w:pPr>
              <w:rPr>
                <w:rFonts w:asciiTheme="minorHAnsi" w:hAnsiTheme="minorHAnsi" w:cs="Tahoma"/>
                <w:color w:val="786953"/>
                <w:sz w:val="24"/>
                <w:szCs w:val="24"/>
                <w:shd w:val="clear" w:color="auto" w:fill="FFFFFF"/>
              </w:rPr>
            </w:pPr>
            <w:r w:rsidRPr="0072440D">
              <w:rPr>
                <w:rFonts w:asciiTheme="minorHAnsi" w:hAnsiTheme="minorHAnsi" w:cs="Tahoma"/>
                <w:color w:val="786953"/>
                <w:sz w:val="24"/>
                <w:szCs w:val="24"/>
                <w:shd w:val="clear" w:color="auto" w:fill="FFFFFF"/>
              </w:rPr>
              <w:t>COMMESSA</w:t>
            </w:r>
          </w:p>
          <w:p w:rsidR="008A503C" w:rsidRPr="0072440D" w:rsidRDefault="008A503C"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commessa e commesso negozio prodotti tipici sardi, ortofrutta, salumeria, edicola in località funtana meiga, cabras.</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disponibilità dal 10 giugno al 15 settembre, tempo pieno.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richiesta conoscenza lingua inglese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no vitto no alloggio 3939005811</w:t>
            </w:r>
          </w:p>
          <w:p w:rsidR="008A503C" w:rsidRPr="0072440D" w:rsidRDefault="008A503C"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BAGNINO</w:t>
            </w:r>
          </w:p>
          <w:p w:rsidR="008A503C" w:rsidRPr="0072440D" w:rsidRDefault="0072440D"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cerchiamo bagnino per stagione estiva 2017 presso il bar piscina ristorante pizzeria l'oasi a Villanova truschedu</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inviare curriculum alla mail camedda10@gmail.com</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o consegnarlo al bar della piscina a villanova truschedu</w:t>
            </w:r>
          </w:p>
          <w:p w:rsidR="0072440D" w:rsidRPr="0072440D" w:rsidRDefault="0072440D"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CUOCO</w:t>
            </w:r>
          </w:p>
          <w:p w:rsidR="0072440D" w:rsidRPr="0072440D" w:rsidRDefault="0072440D"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Cercasi cuoco/a per stagione 2017 3471877652</w:t>
            </w:r>
          </w:p>
          <w:p w:rsidR="0072440D" w:rsidRPr="0072440D" w:rsidRDefault="0072440D"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CONSULENTI ASSICURATIVI</w:t>
            </w:r>
          </w:p>
          <w:p w:rsidR="0072440D" w:rsidRPr="0072440D" w:rsidRDefault="0072440D"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 xml:space="preserve">GENERA ACCADEMY è il progetto di selezione e formazione dell'agenzia Generali CAGLIARI PORTO dedicato a chi vuole diventare professionista del settore assicurativo. Una concreta opportunità di lavoro, unica per chi decide di misurarsi con gli standard più elevati in un contesto innovativo. La nostra Azienda interpreta in un modo nuovo la figura del consulente </w:t>
            </w:r>
            <w:r w:rsidRPr="0072440D">
              <w:rPr>
                <w:rFonts w:asciiTheme="minorHAnsi" w:hAnsiTheme="minorHAnsi"/>
                <w:color w:val="5A5A5A"/>
                <w:sz w:val="24"/>
                <w:szCs w:val="24"/>
                <w:shd w:val="clear" w:color="auto" w:fill="FFFFFF"/>
              </w:rPr>
              <w:lastRenderedPageBreak/>
              <w:t>assicurativo: un Professionista moderno, preparato, specializzato in un ambito preciso di attività. Un Professionista che svolge la sua attività supportato da una piattaforma digitale appositamente creata per operare con specifiche applicazioni, in modo scientifico, con contenuti sofisticati ed elaborati grazie ad una profonda conoscenza della materia assicurativa.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I candidati prescelti verranno inseriti all'interno di uno speciale progetto di consulenza commerciale dedicato alla tematica previdenziale e opereranno sul mercato assicurativo come consulenti esclusivi e di livello, sia nei contenuti che nell'approccio con il cliente. Professionisti che possano offrire, con la competenza dovuta, risposte coerenti con le esigenze del mercato. Un modus operandi completamente diverso da quello che è lo stereotipo del consulente assicurativo nell'immaginario collettivo.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La continua ricerca di un'elevata professionalità, l'utilizzo di strumenti digitali all'avanguardia e la valorizzazione del concetto di specializzazione è ciò che ci rappresenta.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LA NOSTRA OFFERTA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percorso formativo specializzato e permanente interno all'azienda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strumenti digitali e materiale elaborato all'interno dell'agenzia a supporto della professione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lavoro di squadra e affiancamento continuo per minimo 8 mesi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fisso + provvigioni + incentivi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CHI CERCHIAMO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Laurea preferibilmente in materie giuridiche o economiche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Predisposizione al lavoro di team e a obiettivi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Propensione ed interesse ad una crescita manageriale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CONTATTI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xml:space="preserve">Gli interessati potranno inviare un CV all'indirizzo email: </w:t>
            </w:r>
            <w:hyperlink r:id="rId125" w:history="1">
              <w:r w:rsidRPr="0072440D">
                <w:rPr>
                  <w:rStyle w:val="Collegamentoipertestuale"/>
                  <w:rFonts w:asciiTheme="minorHAnsi" w:hAnsiTheme="minorHAnsi"/>
                  <w:sz w:val="24"/>
                  <w:szCs w:val="24"/>
                  <w:shd w:val="clear" w:color="auto" w:fill="FFFFFF"/>
                </w:rPr>
                <w:t>lorenza.malaguti@inacagliari.it</w:t>
              </w:r>
            </w:hyperlink>
          </w:p>
          <w:p w:rsidR="0072440D" w:rsidRPr="0072440D" w:rsidRDefault="0072440D"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AGENTE</w:t>
            </w:r>
          </w:p>
          <w:p w:rsidR="0072440D" w:rsidRPr="0072440D" w:rsidRDefault="0072440D" w:rsidP="00B250BB">
            <w:pPr>
              <w:rPr>
                <w:rStyle w:val="apple-converted-space"/>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Gi Group S.p.A.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agenzia per il lavoro (Aut.Min.26/11/04 Prot.N' 1101-SG)</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Per Società leader nel settore del calcestruzzo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Cerca, per la regione Sardegna: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AGENTE MONOMANDATARIO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Il candidato ideale è un giovane con esperienza nel settore della vendita diretta con diploma preferibilmente tecnico. Si occuperà della vendita da portafoglio clienti esistente e svilupperà il mercato assegnato, garantendo il raggiungimento degli obiettivi prefissati.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Completano il profilo conoscenza del territorio, buone doti di vendita e dinamismo.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Sede di lavoro: Oristano e provincia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Orario di lavoro: Full Time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I cv possono essere inoltrati via mail allindirizzo: cagliari.bonaria@gigroup.it</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Con riferimento: Agente</w:t>
            </w:r>
            <w:r w:rsidRPr="0072440D">
              <w:rPr>
                <w:rStyle w:val="apple-converted-space"/>
                <w:rFonts w:asciiTheme="minorHAnsi" w:hAnsiTheme="minorHAnsi"/>
                <w:color w:val="5A5A5A"/>
                <w:sz w:val="24"/>
                <w:szCs w:val="24"/>
                <w:shd w:val="clear" w:color="auto" w:fill="FFFFFF"/>
              </w:rPr>
              <w:t> </w:t>
            </w:r>
          </w:p>
          <w:p w:rsidR="0072440D" w:rsidRPr="0072440D" w:rsidRDefault="0072440D" w:rsidP="00B250BB">
            <w:pPr>
              <w:rPr>
                <w:rStyle w:val="apple-converted-space"/>
                <w:rFonts w:asciiTheme="minorHAnsi" w:hAnsiTheme="minorHAnsi"/>
                <w:color w:val="5A5A5A"/>
                <w:sz w:val="24"/>
                <w:szCs w:val="24"/>
              </w:rPr>
            </w:pPr>
            <w:r w:rsidRPr="0072440D">
              <w:rPr>
                <w:rStyle w:val="apple-converted-space"/>
                <w:rFonts w:asciiTheme="minorHAnsi" w:hAnsiTheme="minorHAnsi"/>
                <w:color w:val="5A5A5A"/>
                <w:sz w:val="24"/>
                <w:szCs w:val="24"/>
              </w:rPr>
              <w:t>AGENTE</w:t>
            </w:r>
          </w:p>
          <w:p w:rsidR="0072440D" w:rsidRPr="0072440D" w:rsidRDefault="0072440D"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 xml:space="preserve">GS Consulting, facente parte di un Consorzio di Aziende Italiane Leader nel settore del software per Palestre Piscine e Sporting Club, a livello nazionale, </w:t>
            </w:r>
            <w:r w:rsidRPr="0072440D">
              <w:rPr>
                <w:rFonts w:asciiTheme="minorHAnsi" w:hAnsiTheme="minorHAnsi"/>
                <w:color w:val="5A5A5A"/>
                <w:sz w:val="24"/>
                <w:szCs w:val="24"/>
                <w:shd w:val="clear" w:color="auto" w:fill="FFFFFF"/>
              </w:rPr>
              <w:lastRenderedPageBreak/>
              <w:t>per il proprio consolidamento regionale, ricerca 2 COMMERCIALI da inserire stabilmente nel proprio organico nelle sedi di Sassari e Cagliari.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OFFRIAMO: Affiancamento immediato, lunghissima esperienza, organizzazione e competenza dedicata interamente al supporto commerciale corsi di aggiornamento continui, ottime provvigioni, premi produzione e FISSO MENSILE al raggiungimento di un obiettivo minimo, PAGAMENTI PUNTUALI , Mandato a norma di legge.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REQUISITI RICHIESTI: ESPERIENZA DI ALMENO 2 ANNI NEL SETTORE DEI SERVIZI ALLE AZIENDE, AUTOMUNITO.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Cerchiamo agenti con esperienza commerciale, da formare nel ns settore specifico.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Astenersi no requisiti! Inviare CV a: lavoro@grupposia.com ( lavoro chiocciola grupposia punto com ) citando il</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codice AS517</w:t>
            </w:r>
          </w:p>
          <w:p w:rsidR="0072440D" w:rsidRPr="0072440D" w:rsidRDefault="0072440D"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AGENTE</w:t>
            </w:r>
          </w:p>
          <w:p w:rsidR="0072440D" w:rsidRPr="0072440D" w:rsidRDefault="0072440D"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Sia Group, nell'ambito di un progetto di sviluppo della propria Rete Commerciale regionale, è lieta di prendere in esame la tua posizione.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Se sei interessato a nuove opportunità di sviluppare un business nella tua Provincia, puoi contattarci e/o lasciarci i tuoi dati.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Sia Group è un azienda a livello nazionale con sedi in Roma Cagliari Sassari ed operante in tutta la regione, che sviluppa il suo business nella commercializzazione di software servizi e prodotti informatici per le aziende, e vuole potenziare la sua presenza sul territorio attraverso l'inserimento di Agenti di commercio. Il mercato target è rappresentato dalle piccole e medie imprese, dalle palestre, piscine centri sportivi, centri commerciali, negozi, hotel rispostanti stabilimenti balneari, studi medici, dentisti , ottici, fisioterapisti, beauty farm, e molto altro ancora.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REQUISITI RICHIESTI: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o Ottime capacità relazionali,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o Conoscenza di base del pacchetto Office Disponibilità immediata;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o Grande flessibilità, professionalità e determinazione;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o Automuniti;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Il collaboratore risponderà alla Direzione commerciale e verrà impiegato/a in un percorso di crescita professionale; le principali fasi di questo iter sono: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o Formazione sul campo congiuntamente a corsi di formazione online, miranti a potenziare le competenze tecniche e comunicative;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o Analisi del prodotto e del cliente per sviluppare le opportunità di business;</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o Conoscenza delle tecniche di marketing per sviluppare e fidelizzare il portafoglio clienti;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o Sviluppo e controllo dell'area assegnata.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OFFRIAMO: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INCENTIVI AL RAGGIUNGIMENTO DEGLI OBIETTIVI ASSEGNATI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ELEVATE PROVVIGIONI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ANTICIPI PROVVIGIONALI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GARANTITE POSSIBILITÀ DI CRESCITA PROFESSIONALE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xml:space="preserve">Inviare curriculum a marketing@grupposia.com ( marketing chiocciola </w:t>
            </w:r>
            <w:r w:rsidRPr="0072440D">
              <w:rPr>
                <w:rFonts w:asciiTheme="minorHAnsi" w:hAnsiTheme="minorHAnsi"/>
                <w:color w:val="5A5A5A"/>
                <w:sz w:val="24"/>
                <w:szCs w:val="24"/>
                <w:shd w:val="clear" w:color="auto" w:fill="FFFFFF"/>
              </w:rPr>
              <w:lastRenderedPageBreak/>
              <w:t>grupposia punto com) citando il codice AG511</w:t>
            </w:r>
          </w:p>
          <w:p w:rsidR="0072440D" w:rsidRPr="0072440D" w:rsidRDefault="0072440D"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OPERATORI TELEFONICI</w:t>
            </w:r>
          </w:p>
          <w:p w:rsidR="0072440D" w:rsidRPr="0072440D" w:rsidRDefault="0072440D"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Aton Srl è una realtà che si affida a personale qualificato con esperienza decennale nel settore della vendita telefonica. Attualmente ricerca 30 Risorse per svolgere attività di vendita di prodotti Iren Mercato Luce e Gas nelle seguenti campagne: Customer Base, Winback, Upselling.</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Abbiamo bisogno di potenziare la nostra struttura grazie alla collaborazione di Risorse motivate, determinate, grintose ed intraprendenti che vogliano realizzare con noi un progetto di crescita.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Cosa ti offriamo: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Compenso orario di 5,70? garantito con inquadramento CCNL, retribuzione certa secondo le normative vigenti.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Incentivi al raggiungimento degli obiettivi che sono: chiari, misurabili e raggiungibili.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Gare e bonus giornalieri, settimanali e mensili.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Corso di formazione in aula su: comunicazione, tecniche di vendita, gestione delle obiezioni, privacy, ecc.</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Supporto costante: i nostri Assistenti di sala saranno totalmente dedicati a voi per supportarvi, motivarvi e raggiungere gli obiettivi.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Se hai già esperienza nel settore puoi dimostrare le tue doti e sfruttare al meglio le tue esperienze.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Se non hai esperienza in questo settore, potresti scoprire di essere un talento ed uno degli artefici del nostro successo.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Non aspettare, cogli l'occasione ed invia il tuo Curriculum Vitae per fissare un colloquio conoscitivo ed incontraci personalmente.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Da noi sei il benvenuto, sei una Risorsa importante che può raggiungere ottimi risultati e compensi consistenti.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Rispondi a questo annuncio inviando il tuo curriculum vitae con autorizzazione al trattamento dei dati all'indirizzo : cv.terralba@icallsrl.it oppure rispondi a questo annuncio.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Il presente annuncio è rivolto ad entrambi i sessi, ai sensi delle leggi 903/77 e 125/91, e a persone di tutte le età</w:t>
            </w:r>
          </w:p>
          <w:p w:rsidR="0072440D" w:rsidRPr="0072440D" w:rsidRDefault="0072440D" w:rsidP="00B250BB">
            <w:pPr>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OPERAI</w:t>
            </w:r>
          </w:p>
          <w:p w:rsidR="0072440D" w:rsidRPr="0072440D" w:rsidRDefault="0072440D" w:rsidP="00B250BB">
            <w:pPr>
              <w:rPr>
                <w:rFonts w:asciiTheme="minorHAnsi" w:hAnsiTheme="minorHAnsi" w:cs="Tahoma"/>
                <w:color w:val="786953"/>
                <w:sz w:val="24"/>
                <w:szCs w:val="24"/>
                <w:shd w:val="clear" w:color="auto" w:fill="FFFFFF"/>
              </w:rPr>
            </w:pPr>
            <w:r w:rsidRPr="0072440D">
              <w:rPr>
                <w:rFonts w:asciiTheme="minorHAnsi" w:hAnsiTheme="minorHAnsi"/>
                <w:color w:val="5A5A5A"/>
                <w:sz w:val="24"/>
                <w:szCs w:val="24"/>
                <w:shd w:val="clear" w:color="auto" w:fill="FFFFFF"/>
              </w:rPr>
              <w:t>Adecco filiale di Cagliari ricerca per importante azienda cliente operante nel settore dei lavori stradali alcuni operai generici, che abbiano già maturato esperienza nei lavori su strada ( scavi, posa cavi, uso escavatore, uso martello pneumatico, etc.). Si richiede il possesso della patente C.</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Luogo di lavoro provincia di Oristano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Si offre iniziale contratto di un mese con possibilità di proroga.</w:t>
            </w:r>
            <w:r w:rsidRPr="0072440D">
              <w:rPr>
                <w:rFonts w:asciiTheme="minorHAnsi" w:hAnsiTheme="minorHAnsi"/>
                <w:color w:val="5A5A5A"/>
                <w:sz w:val="24"/>
                <w:szCs w:val="24"/>
              </w:rPr>
              <w:br/>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Inviare il curriculum a barbara.sebis@adecco.it, indicando in oggetto il titolo dell'annuncio.</w:t>
            </w: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widowControl w:val="0"/>
              <w:autoSpaceDE w:val="0"/>
              <w:jc w:val="center"/>
              <w:rPr>
                <w:b/>
                <w:bCs/>
              </w:rPr>
            </w:pPr>
          </w:p>
        </w:tc>
        <w:tc>
          <w:tcPr>
            <w:tcW w:w="6517" w:type="dxa"/>
          </w:tcPr>
          <w:p w:rsidR="003E4852" w:rsidRPr="0072440D" w:rsidRDefault="003E4852" w:rsidP="00B250BB">
            <w:pPr>
              <w:widowControl w:val="0"/>
              <w:autoSpaceDE w:val="0"/>
              <w:jc w:val="center"/>
              <w:rPr>
                <w:rFonts w:asciiTheme="minorHAnsi" w:hAnsiTheme="minorHAnsi"/>
                <w:b/>
                <w:bCs/>
                <w:sz w:val="24"/>
                <w:szCs w:val="24"/>
              </w:rPr>
            </w:pPr>
            <w:r w:rsidRPr="0072440D">
              <w:rPr>
                <w:rFonts w:asciiTheme="minorHAnsi" w:hAnsiTheme="minorHAnsi"/>
                <w:b/>
                <w:bCs/>
                <w:sz w:val="24"/>
                <w:szCs w:val="24"/>
              </w:rPr>
              <w:t>Sassari e provincia</w:t>
            </w:r>
          </w:p>
          <w:p w:rsidR="003E4852" w:rsidRPr="0072440D" w:rsidRDefault="0072440D" w:rsidP="00B250BB">
            <w:pPr>
              <w:widowControl w:val="0"/>
              <w:autoSpaceDE w:val="0"/>
              <w:rPr>
                <w:rFonts w:asciiTheme="minorHAnsi" w:hAnsiTheme="minorHAnsi" w:cs="Tahoma"/>
                <w:color w:val="786953"/>
                <w:sz w:val="24"/>
                <w:szCs w:val="24"/>
                <w:shd w:val="clear" w:color="auto" w:fill="FFFFFF"/>
              </w:rPr>
            </w:pPr>
            <w:r w:rsidRPr="0072440D">
              <w:rPr>
                <w:rFonts w:asciiTheme="minorHAnsi" w:hAnsiTheme="minorHAnsi" w:cs="Tahoma"/>
                <w:color w:val="786953"/>
                <w:sz w:val="24"/>
                <w:szCs w:val="24"/>
                <w:shd w:val="clear" w:color="auto" w:fill="FFFFFF"/>
              </w:rPr>
              <w:t>CAPO DEPOSITO</w:t>
            </w:r>
          </w:p>
          <w:p w:rsidR="0072440D" w:rsidRPr="0072440D" w:rsidRDefault="0072440D" w:rsidP="00B250BB">
            <w:pPr>
              <w:widowControl w:val="0"/>
              <w:autoSpaceDE w:val="0"/>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Manpower ricerca un Capo Deposito per importante azienda del settore arredamento.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xml:space="preserve">Il profilo dovrà gestire il personale impiegato nel deposito ed eventuale </w:t>
            </w:r>
            <w:r w:rsidRPr="0072440D">
              <w:rPr>
                <w:rFonts w:asciiTheme="minorHAnsi" w:hAnsiTheme="minorHAnsi"/>
                <w:color w:val="5A5A5A"/>
                <w:sz w:val="24"/>
                <w:szCs w:val="24"/>
                <w:shd w:val="clear" w:color="auto" w:fill="FFFFFF"/>
              </w:rPr>
              <w:lastRenderedPageBreak/>
              <w:t>società appaltatrice, avrà la responsabilità delle merci, del patrimonio e delle infrastrutture a lui affidati.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Controllerà i processi, sarà responsabile dei costi di gestione e manutenzione del parco mezzi. Organizzerà la turnazione dei propri collaboratori; controllerà periodicamente i costi in funzione dei volumi movimentati; Sarà preposto per la Sicurezza; avrà la responsabilità delle performance del magazzino e del corretto funzionamento della macchina operativa che esso rappresenta.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Dovrà identificare nuove soluzioni e migliorie per il processo operativo, curerà la formazione dei suoi sottoposti e la modifica e aggiorna il layout.</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Sede di lavoro: Sassari, ccnl commercio, livello di inquadramento da definire. Requisiti richiesti: Titolo di studio Laurea preferibilmente in ingegneria gestionale, esperienza nella gestione di un impianto di almeno 3 anni, esperienza nella gestione delle risorse umane.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xml:space="preserve">Per candidarsi inviare il curriculum vitae a </w:t>
            </w:r>
            <w:hyperlink r:id="rId126" w:history="1">
              <w:r w:rsidRPr="0072440D">
                <w:rPr>
                  <w:rStyle w:val="Collegamentoipertestuale"/>
                  <w:rFonts w:asciiTheme="minorHAnsi" w:hAnsiTheme="minorHAnsi"/>
                  <w:sz w:val="24"/>
                  <w:szCs w:val="24"/>
                  <w:shd w:val="clear" w:color="auto" w:fill="FFFFFF"/>
                </w:rPr>
                <w:t>cagliari.pola@manpower.it</w:t>
              </w:r>
            </w:hyperlink>
          </w:p>
          <w:p w:rsidR="0072440D" w:rsidRPr="0072440D" w:rsidRDefault="0072440D" w:rsidP="00B250BB">
            <w:pPr>
              <w:widowControl w:val="0"/>
              <w:autoSpaceDE w:val="0"/>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CUOCO</w:t>
            </w:r>
          </w:p>
          <w:p w:rsidR="0072440D" w:rsidRPr="0072440D" w:rsidRDefault="0072440D" w:rsidP="00B250BB">
            <w:pPr>
              <w:widowControl w:val="0"/>
              <w:autoSpaceDE w:val="0"/>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Cercasi cuoco/a con comprovata esperienza, per gestire la cucina di un ristorante sito nel cuore del centro storico di Sassari. Cucina prevalentemente marinara.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Cerchiamo una persona dinamica.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Per tutte le info chiamare il n. 3275908995</w:t>
            </w:r>
          </w:p>
          <w:p w:rsidR="0072440D" w:rsidRPr="0072440D" w:rsidRDefault="0072440D" w:rsidP="00B250BB">
            <w:pPr>
              <w:widowControl w:val="0"/>
              <w:autoSpaceDE w:val="0"/>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ANIMATORE</w:t>
            </w:r>
          </w:p>
          <w:p w:rsidR="0072440D" w:rsidRPr="0072440D" w:rsidRDefault="0072440D" w:rsidP="00B250BB">
            <w:pPr>
              <w:widowControl w:val="0"/>
              <w:autoSpaceDE w:val="0"/>
              <w:rPr>
                <w:rStyle w:val="apple-converted-space"/>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Brincup agenzia di comunicazione che opera su tutto il territorio regionale cerca per la stagione estiva animatori turistici con ESPERIENZA ( condizione minima al fine di valutare la candidatura) da inserire nel proprio organico.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La figura ricercata svolgerà le seguenti mansioni: attività di Fitness, Zumba, aerobica, attività di contatto.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Requisiti richiesta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Esperienza nel settore;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Conoscenza della lingua Inglese;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Propensione al team work ;</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Buona capacità di comunicazione;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Flessibilità;</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Automuniti.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Brincup offre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Formazione costante teorica e pratica;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Supporto nella pianificazione dell'attività;</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Benefit Vitto e Alloggio.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Vi invitiamo a inviarci il vostro CV e una breve lettera di presentazione a info@brincup.com</w:t>
            </w:r>
            <w:r w:rsidRPr="0072440D">
              <w:rPr>
                <w:rStyle w:val="apple-converted-space"/>
                <w:rFonts w:asciiTheme="minorHAnsi" w:hAnsiTheme="minorHAnsi"/>
                <w:color w:val="5A5A5A"/>
                <w:sz w:val="24"/>
                <w:szCs w:val="24"/>
                <w:shd w:val="clear" w:color="auto" w:fill="FFFFFF"/>
              </w:rPr>
              <w:t> </w:t>
            </w:r>
          </w:p>
          <w:p w:rsidR="0072440D" w:rsidRPr="0072440D" w:rsidRDefault="0072440D" w:rsidP="00B250BB">
            <w:pPr>
              <w:widowControl w:val="0"/>
              <w:autoSpaceDE w:val="0"/>
              <w:rPr>
                <w:rStyle w:val="apple-converted-space"/>
                <w:rFonts w:asciiTheme="minorHAnsi" w:hAnsiTheme="minorHAnsi"/>
                <w:color w:val="5A5A5A"/>
                <w:sz w:val="24"/>
                <w:szCs w:val="24"/>
              </w:rPr>
            </w:pPr>
            <w:r w:rsidRPr="0072440D">
              <w:rPr>
                <w:rStyle w:val="apple-converted-space"/>
                <w:rFonts w:asciiTheme="minorHAnsi" w:hAnsiTheme="minorHAnsi"/>
                <w:color w:val="5A5A5A"/>
                <w:sz w:val="24"/>
                <w:szCs w:val="24"/>
              </w:rPr>
              <w:t>RESPONSABILE</w:t>
            </w:r>
          </w:p>
          <w:p w:rsidR="0072440D" w:rsidRPr="0072440D" w:rsidRDefault="0072440D" w:rsidP="00B250BB">
            <w:pPr>
              <w:widowControl w:val="0"/>
              <w:autoSpaceDE w:val="0"/>
              <w:rPr>
                <w:rStyle w:val="apple-converted-space"/>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SIDA Group e Delphina Hotel apriranno le selezioni presso "Le Dune Resort" a Badesi (OT) nei giorni 13 aprile e 20 aprile 2017.</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Il candidato, superata la selezione, accederà al percorso formativo con l'affiancamento dei docenti della Federazione Italiana Cuochi, con diritto di vitto e alloggio presso il Resort stesso.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xml:space="preserve">A seguito del percorso, il Masterista selezionato sarà inserito automaticamente come tirocinante all'interno dell'Hotel con un rimborso </w:t>
            </w:r>
            <w:r w:rsidRPr="0072440D">
              <w:rPr>
                <w:rFonts w:asciiTheme="minorHAnsi" w:hAnsiTheme="minorHAnsi"/>
                <w:color w:val="5A5A5A"/>
                <w:sz w:val="24"/>
                <w:szCs w:val="24"/>
                <w:shd w:val="clear" w:color="auto" w:fill="FFFFFF"/>
              </w:rPr>
              <w:lastRenderedPageBreak/>
              <w:t>spese di almeno 500? al mese, comprensivo di vitto e alloggio per la stagione estiva 2017.</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FIGURE RICERCATE PER IL TIROCINIO FORMATIVO: RESPONSABILE SALA-BAR</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REQUISITI: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Età compresa preferibilmente tra i 18 e i 45 anni.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Diploma o laurea in discipline afferenti al turismo, comunicazione e/o linguistiche.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Buona conoscenza della lingua inglese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TIPOLOGIA DI AGEVOLAZIONE ECONOMICA: Riduzione fino al 50% della quota di partecipazione al master.</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PROGETTO FORMATIVO: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Frequenza al Master in Cucina Italiana di Qualità e Pasticceria d'Autore, progettato e gestito dalla Sida Group</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Tirocinio della durata di 4 mesi da svolgere presso la struttura stessa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Vi informiamo che i Vs. dati personali forniti volontariamente mediante il Vs. curriculum vitae, saranno trattati dalla SIDA GROUP S.r.l. titolare del trattamento con modalità manuali ed elettroniche al solo fine di valutare una Vs. possibile candidatura nel rispetto dei principi di sicurezza e riservatezza sanciti dal D. Lgs. 196/2003.</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Ai sensi dell'art. 29 del D. Lgs. 196/2003, il Responsabile del trattamento dei dati è il Responsabile Marketing e Formazione della società SIDA GROUP S.r.l. con sede in Via I Maggio 156 - 60131 Ancona, Tel. 071.28521 - Fax 071.2852245 –</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email: privacy.formazione@sidagroup.com</w:t>
            </w:r>
            <w:r w:rsidRPr="0072440D">
              <w:rPr>
                <w:rStyle w:val="apple-converted-space"/>
                <w:rFonts w:asciiTheme="minorHAnsi" w:hAnsiTheme="minorHAnsi"/>
                <w:color w:val="5A5A5A"/>
                <w:sz w:val="24"/>
                <w:szCs w:val="24"/>
                <w:shd w:val="clear" w:color="auto" w:fill="FFFFFF"/>
              </w:rPr>
              <w:t> </w:t>
            </w:r>
          </w:p>
          <w:p w:rsidR="0072440D" w:rsidRPr="0072440D" w:rsidRDefault="0072440D" w:rsidP="00B250BB">
            <w:pPr>
              <w:widowControl w:val="0"/>
              <w:autoSpaceDE w:val="0"/>
              <w:rPr>
                <w:rStyle w:val="apple-converted-space"/>
                <w:rFonts w:asciiTheme="minorHAnsi" w:hAnsiTheme="minorHAnsi"/>
                <w:color w:val="5A5A5A"/>
                <w:sz w:val="24"/>
                <w:szCs w:val="24"/>
                <w:shd w:val="clear" w:color="auto" w:fill="FFFFFF"/>
              </w:rPr>
            </w:pPr>
            <w:r w:rsidRPr="0072440D">
              <w:rPr>
                <w:rStyle w:val="apple-converted-space"/>
                <w:rFonts w:asciiTheme="minorHAnsi" w:hAnsiTheme="minorHAnsi"/>
                <w:color w:val="5A5A5A"/>
                <w:sz w:val="24"/>
                <w:szCs w:val="24"/>
                <w:shd w:val="clear" w:color="auto" w:fill="FFFFFF"/>
              </w:rPr>
              <w:t>RESPONSABILE</w:t>
            </w:r>
          </w:p>
          <w:p w:rsidR="0072440D" w:rsidRPr="0072440D" w:rsidRDefault="0072440D" w:rsidP="00B250BB">
            <w:pPr>
              <w:widowControl w:val="0"/>
              <w:autoSpaceDE w:val="0"/>
              <w:rPr>
                <w:rStyle w:val="apple-converted-space"/>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Leonardo Entertainment azienda d'animazione e spettacolo ricerca animatori da inserire all'interno dei propri staff estivi.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Figure ricercate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-Resp.Mini Club</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Per info e candidature inviare c.v a risorse@leonardoentertainment.it o chiama il 3938188080 verrai contattato da un nostro responsabile di zona.</w:t>
            </w:r>
            <w:r w:rsidRPr="0072440D">
              <w:rPr>
                <w:rStyle w:val="apple-converted-space"/>
                <w:rFonts w:asciiTheme="minorHAnsi" w:hAnsiTheme="minorHAnsi"/>
                <w:color w:val="5A5A5A"/>
                <w:sz w:val="24"/>
                <w:szCs w:val="24"/>
                <w:shd w:val="clear" w:color="auto" w:fill="FFFFFF"/>
              </w:rPr>
              <w:t> </w:t>
            </w:r>
          </w:p>
          <w:p w:rsidR="0072440D" w:rsidRPr="0072440D" w:rsidRDefault="0072440D" w:rsidP="00B250BB">
            <w:pPr>
              <w:widowControl w:val="0"/>
              <w:autoSpaceDE w:val="0"/>
              <w:rPr>
                <w:rStyle w:val="apple-converted-space"/>
                <w:rFonts w:asciiTheme="minorHAnsi" w:hAnsiTheme="minorHAnsi"/>
                <w:sz w:val="24"/>
                <w:szCs w:val="24"/>
              </w:rPr>
            </w:pPr>
            <w:r w:rsidRPr="0072440D">
              <w:rPr>
                <w:rStyle w:val="apple-converted-space"/>
                <w:rFonts w:asciiTheme="minorHAnsi" w:hAnsiTheme="minorHAnsi"/>
                <w:sz w:val="24"/>
                <w:szCs w:val="24"/>
              </w:rPr>
              <w:t>CAPO PARTITA</w:t>
            </w:r>
          </w:p>
          <w:p w:rsidR="0072440D" w:rsidRPr="0072440D" w:rsidRDefault="0072440D" w:rsidP="00B250BB">
            <w:pPr>
              <w:widowControl w:val="0"/>
              <w:autoSpaceDE w:val="0"/>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 xml:space="preserve">Ristorante centro storico Alghero, cerca Capo partita primi referenziato, con HCCP, maschio o femmina indifferente_ Disponibilità immediata_ Inviare curriculum a: </w:t>
            </w:r>
            <w:hyperlink r:id="rId127" w:history="1">
              <w:r w:rsidRPr="0072440D">
                <w:rPr>
                  <w:rStyle w:val="Collegamentoipertestuale"/>
                  <w:rFonts w:asciiTheme="minorHAnsi" w:hAnsiTheme="minorHAnsi"/>
                  <w:sz w:val="24"/>
                  <w:szCs w:val="24"/>
                  <w:shd w:val="clear" w:color="auto" w:fill="FFFFFF"/>
                </w:rPr>
                <w:t>algheropastaco@gmail.com</w:t>
              </w:r>
            </w:hyperlink>
            <w:r w:rsidRPr="0072440D">
              <w:rPr>
                <w:rFonts w:asciiTheme="minorHAnsi" w:hAnsiTheme="minorHAnsi"/>
                <w:color w:val="5A5A5A"/>
                <w:sz w:val="24"/>
                <w:szCs w:val="24"/>
                <w:shd w:val="clear" w:color="auto" w:fill="FFFFFF"/>
              </w:rPr>
              <w:t>.</w:t>
            </w:r>
          </w:p>
          <w:p w:rsidR="0072440D" w:rsidRPr="0072440D" w:rsidRDefault="0072440D" w:rsidP="00B250BB">
            <w:pPr>
              <w:widowControl w:val="0"/>
              <w:autoSpaceDE w:val="0"/>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ASSISTENTE SOCIALE</w:t>
            </w:r>
          </w:p>
          <w:p w:rsidR="0072440D" w:rsidRPr="0072440D" w:rsidRDefault="0072440D" w:rsidP="00B250BB">
            <w:pPr>
              <w:widowControl w:val="0"/>
              <w:autoSpaceDE w:val="0"/>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Randstad Italia Spa filiale di Sassari via Tempio, ricerca per importante cliente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ASSISTENTE SOCIALE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SÌ richiede:laurea in servizio sociale, abilitatazione e iscrizione all' Ordine, esperienza pluriennale in enti pubblici, cooperative sociali e/o strutture assistenziali di grandi dimensioni.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La ricerca ha carattere di urgenza.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La decorrenza del contratto è IMMEDIATA.</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Si offre contratto in somministrazione di 3 mesi di 24 ore settimanali, sede di lavoro Alghero.</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 xml:space="preserve">Si invitano i/le candidati/e a verificare di essere disponibili da subito nella </w:t>
            </w:r>
            <w:r w:rsidRPr="0072440D">
              <w:rPr>
                <w:rFonts w:asciiTheme="minorHAnsi" w:hAnsiTheme="minorHAnsi"/>
                <w:color w:val="5A5A5A"/>
                <w:sz w:val="24"/>
                <w:szCs w:val="24"/>
                <w:shd w:val="clear" w:color="auto" w:fill="FFFFFF"/>
              </w:rPr>
              <w:lastRenderedPageBreak/>
              <w:t>sede indicata e per la durata contrattuale.</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Inviare il.cv a sassari.viatempio@randstad.it indicando nell'oggetto "ASSISTENTE SOCIALE"</w:t>
            </w:r>
          </w:p>
          <w:p w:rsidR="0072440D" w:rsidRPr="0072440D" w:rsidRDefault="0072440D" w:rsidP="00B250BB">
            <w:pPr>
              <w:widowControl w:val="0"/>
              <w:autoSpaceDE w:val="0"/>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ADDETTI CASSA</w:t>
            </w:r>
          </w:p>
          <w:p w:rsidR="0072440D" w:rsidRPr="0072440D" w:rsidRDefault="0072440D" w:rsidP="00B250BB">
            <w:pPr>
              <w:widowControl w:val="0"/>
              <w:autoSpaceDE w:val="0"/>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Selezioniamo per importante azienda operante nel settore GDO della provincia di Sassari addetti/e cassa . Si richiede: diploma di istruzione superiore, almeno un anno di esperienza nel ruolo in ambienti dinamici con forti afflussi di clientela, capacità di gestire lo stress, buona presenza e ottime doti comunicative. Completano il profilo disponibilità a lavorare su turni e nei weekend.</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Inviare cv dettagliato con foto all'indirizzo mail sassari@randstad.it indicando nell'oggetto della mail il titolo dell'annuncio.</w:t>
            </w:r>
          </w:p>
          <w:p w:rsidR="0072440D" w:rsidRPr="0072440D" w:rsidRDefault="0072440D" w:rsidP="00B250BB">
            <w:pPr>
              <w:widowControl w:val="0"/>
              <w:autoSpaceDE w:val="0"/>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AGENTE</w:t>
            </w:r>
          </w:p>
          <w:p w:rsidR="0072440D" w:rsidRPr="0072440D" w:rsidRDefault="0072440D" w:rsidP="00B250BB">
            <w:pPr>
              <w:widowControl w:val="0"/>
              <w:autoSpaceDE w:val="0"/>
              <w:rPr>
                <w:rFonts w:asciiTheme="minorHAnsi" w:hAnsiTheme="minorHAnsi"/>
                <w:color w:val="5A5A5A"/>
                <w:sz w:val="24"/>
                <w:szCs w:val="24"/>
                <w:shd w:val="clear" w:color="auto" w:fill="FFFFFF"/>
              </w:rPr>
            </w:pPr>
            <w:r w:rsidRPr="0072440D">
              <w:rPr>
                <w:rFonts w:asciiTheme="minorHAnsi" w:hAnsiTheme="minorHAnsi"/>
                <w:color w:val="5A5A5A"/>
                <w:sz w:val="24"/>
                <w:szCs w:val="24"/>
                <w:shd w:val="clear" w:color="auto" w:fill="FFFFFF"/>
              </w:rPr>
              <w:t>Randstad Italia spa ricerca per azienda cliente operante nel settore lavanderie industriali, un agente di commercio per la zona di P. Torres e Olbia. La risorsa dovrà avere esperienza nella vendita di servizi, il suo obiettivo sarà quello di acquisire nuovi clienti.</w:t>
            </w:r>
            <w:r w:rsidRPr="0072440D">
              <w:rPr>
                <w:rStyle w:val="apple-converted-space"/>
                <w:rFonts w:asciiTheme="minorHAnsi" w:hAnsiTheme="minorHAnsi"/>
                <w:color w:val="5A5A5A"/>
                <w:sz w:val="24"/>
                <w:szCs w:val="24"/>
                <w:shd w:val="clear" w:color="auto" w:fill="FFFFFF"/>
              </w:rPr>
              <w:t> </w:t>
            </w:r>
            <w:r w:rsidRPr="0072440D">
              <w:rPr>
                <w:rFonts w:asciiTheme="minorHAnsi" w:hAnsiTheme="minorHAnsi"/>
                <w:color w:val="5A5A5A"/>
                <w:sz w:val="24"/>
                <w:szCs w:val="24"/>
              </w:rPr>
              <w:br/>
            </w:r>
            <w:r w:rsidRPr="0072440D">
              <w:rPr>
                <w:rFonts w:asciiTheme="minorHAnsi" w:hAnsiTheme="minorHAnsi"/>
                <w:color w:val="5A5A5A"/>
                <w:sz w:val="24"/>
                <w:szCs w:val="24"/>
                <w:shd w:val="clear" w:color="auto" w:fill="FFFFFF"/>
              </w:rPr>
              <w:t>Inviare cv dettagliato a sassari@randstad.it</w:t>
            </w: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widowControl w:val="0"/>
              <w:autoSpaceDE w:val="0"/>
              <w:jc w:val="center"/>
              <w:rPr>
                <w:b/>
                <w:bCs/>
              </w:rPr>
            </w:pPr>
          </w:p>
        </w:tc>
        <w:tc>
          <w:tcPr>
            <w:tcW w:w="6517" w:type="dxa"/>
          </w:tcPr>
          <w:p w:rsidR="003E4852" w:rsidRDefault="003E4852" w:rsidP="00B250BB">
            <w:pPr>
              <w:widowControl w:val="0"/>
              <w:autoSpaceDE w:val="0"/>
              <w:jc w:val="center"/>
              <w:rPr>
                <w:b/>
                <w:bCs/>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widowControl w:val="0"/>
              <w:autoSpaceDE w:val="0"/>
              <w:jc w:val="center"/>
              <w:rPr>
                <w:b/>
                <w:bCs/>
              </w:rPr>
            </w:pPr>
          </w:p>
        </w:tc>
        <w:tc>
          <w:tcPr>
            <w:tcW w:w="6517" w:type="dxa"/>
          </w:tcPr>
          <w:p w:rsidR="00953F28" w:rsidRPr="00953F28" w:rsidRDefault="00953F28" w:rsidP="00953F28">
            <w:pPr>
              <w:shd w:val="clear" w:color="auto" w:fill="FFFFFF"/>
              <w:suppressAutoHyphens w:val="0"/>
              <w:spacing w:after="70"/>
              <w:outlineLvl w:val="0"/>
              <w:rPr>
                <w:rFonts w:ascii="Arial" w:hAnsi="Arial" w:cs="Arial"/>
                <w:color w:val="800000"/>
                <w:kern w:val="36"/>
                <w:sz w:val="28"/>
                <w:szCs w:val="28"/>
                <w:lang w:eastAsia="it-IT"/>
              </w:rPr>
            </w:pPr>
            <w:r w:rsidRPr="00953F28">
              <w:rPr>
                <w:rFonts w:ascii="Arial" w:hAnsi="Arial" w:cs="Arial"/>
                <w:color w:val="800000"/>
                <w:kern w:val="36"/>
                <w:sz w:val="28"/>
                <w:szCs w:val="28"/>
                <w:lang w:eastAsia="it-IT"/>
              </w:rPr>
              <w:t>Sicilia: 9Mila posti di lavoro nella Sanità</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In arrivo numerosi posti di lavoro in Sicilia nel</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settore sanitario</w:t>
            </w:r>
            <w:r>
              <w:rPr>
                <w:rFonts w:ascii="Helvetica" w:hAnsi="Helvetica"/>
                <w:color w:val="000000"/>
                <w:sz w:val="17"/>
                <w:szCs w:val="17"/>
              </w:rPr>
              <w:t>.</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E’ stato approvato il piano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riordino</w:t>
            </w:r>
            <w:r>
              <w:rPr>
                <w:rStyle w:val="apple-converted-space"/>
                <w:rFonts w:ascii="Helvetica" w:eastAsiaTheme="majorEastAsia" w:hAnsi="Helvetica"/>
                <w:color w:val="000000"/>
                <w:sz w:val="17"/>
                <w:szCs w:val="17"/>
              </w:rPr>
              <w:t> </w:t>
            </w:r>
            <w:r>
              <w:rPr>
                <w:rFonts w:ascii="Helvetica" w:hAnsi="Helvetica"/>
                <w:color w:val="000000"/>
                <w:sz w:val="17"/>
                <w:szCs w:val="17"/>
              </w:rPr>
              <w:t>della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rete ospedaliera</w:t>
            </w:r>
            <w:r>
              <w:rPr>
                <w:rFonts w:ascii="Helvetica" w:hAnsi="Helvetica"/>
                <w:color w:val="000000"/>
                <w:sz w:val="17"/>
                <w:szCs w:val="17"/>
              </w:rPr>
              <w:t>siciliana, che porterà oltre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9Mila assunzioni</w:t>
            </w:r>
            <w:r>
              <w:rPr>
                <w:rStyle w:val="apple-converted-space"/>
                <w:rFonts w:ascii="Helvetica" w:eastAsiaTheme="majorEastAsia" w:hAnsi="Helvetica"/>
                <w:color w:val="000000"/>
                <w:sz w:val="17"/>
                <w:szCs w:val="17"/>
              </w:rPr>
              <w:t> </w:t>
            </w:r>
            <w:r>
              <w:rPr>
                <w:rFonts w:ascii="Helvetica" w:hAnsi="Helvetica"/>
                <w:color w:val="000000"/>
                <w:sz w:val="17"/>
                <w:szCs w:val="17"/>
              </w:rPr>
              <w:t>nella Sanità.</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Ecco tutte le informazioni e cosa sapere sulle opportunità di lavoro in Sicilia che saranno create.</w:t>
            </w:r>
          </w:p>
          <w:p w:rsidR="00953F28" w:rsidRDefault="00953F28" w:rsidP="00953F28">
            <w:pPr>
              <w:pStyle w:val="Titolo3"/>
              <w:shd w:val="clear" w:color="auto" w:fill="FFFFFF"/>
              <w:outlineLvl w:val="2"/>
              <w:rPr>
                <w:rFonts w:ascii="Arial" w:hAnsi="Arial" w:cs="Arial"/>
                <w:b w:val="0"/>
                <w:bCs w:val="0"/>
                <w:color w:val="800000"/>
              </w:rPr>
            </w:pPr>
            <w:r>
              <w:rPr>
                <w:rFonts w:ascii="Arial" w:hAnsi="Arial" w:cs="Arial"/>
                <w:b w:val="0"/>
                <w:bCs w:val="0"/>
                <w:color w:val="800000"/>
              </w:rPr>
              <w:t>SICILIA POSTI DI LAVORO CON NUOVA RETE OSPEDALIERA</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La notizia è stata diffusa da vari organi di informazione, attraverso</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recenti articoli</w:t>
            </w:r>
            <w:r>
              <w:rPr>
                <w:rStyle w:val="apple-converted-space"/>
                <w:rFonts w:ascii="Helvetica" w:eastAsiaTheme="majorEastAsia" w:hAnsi="Helvetica"/>
                <w:color w:val="000000"/>
                <w:sz w:val="17"/>
                <w:szCs w:val="17"/>
              </w:rPr>
              <w:t> </w:t>
            </w:r>
            <w:r>
              <w:rPr>
                <w:rFonts w:ascii="Helvetica" w:hAnsi="Helvetica"/>
                <w:color w:val="000000"/>
                <w:sz w:val="17"/>
                <w:szCs w:val="17"/>
              </w:rPr>
              <w:t>relativi alla nuova rete ospedaliera della Regione Siciliana e alle relative prospettive occupazionali. I ministeri all’Economia e alla Salute hanno approvato la</w:t>
            </w:r>
            <w:r>
              <w:rPr>
                <w:rStyle w:val="Enfasigrassetto"/>
                <w:rFonts w:ascii="Helvetica" w:hAnsi="Helvetica"/>
                <w:color w:val="000000"/>
                <w:sz w:val="17"/>
                <w:szCs w:val="17"/>
              </w:rPr>
              <w:t>riorganizzazione</w:t>
            </w:r>
            <w:r>
              <w:rPr>
                <w:rStyle w:val="apple-converted-space"/>
                <w:rFonts w:ascii="Helvetica" w:eastAsiaTheme="majorEastAsia" w:hAnsi="Helvetica"/>
                <w:color w:val="000000"/>
                <w:sz w:val="17"/>
                <w:szCs w:val="17"/>
              </w:rPr>
              <w:t> </w:t>
            </w:r>
            <w:r>
              <w:rPr>
                <w:rFonts w:ascii="Helvetica" w:hAnsi="Helvetica"/>
                <w:color w:val="000000"/>
                <w:sz w:val="17"/>
                <w:szCs w:val="17"/>
              </w:rPr>
              <w:t>delle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aziende sanitarie</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ospedaliere</w:t>
            </w:r>
            <w:r>
              <w:rPr>
                <w:rFonts w:ascii="Helvetica" w:hAnsi="Helvetica"/>
                <w:color w:val="000000"/>
                <w:sz w:val="17"/>
                <w:szCs w:val="17"/>
              </w:rPr>
              <w:t>siciliane, sbloccando nuove assunzioni nella Sanità. Stando alle stime sono circa 9mila i posti di lavoro in Sicilia da coprire nel comparto sanitario, con una</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ricaduta occupazionale più che positiva</w:t>
            </w:r>
            <w:r>
              <w:rPr>
                <w:rStyle w:val="apple-converted-space"/>
                <w:rFonts w:ascii="Helvetica" w:eastAsiaTheme="majorEastAsia" w:hAnsi="Helvetica"/>
                <w:color w:val="000000"/>
                <w:sz w:val="17"/>
                <w:szCs w:val="17"/>
              </w:rPr>
              <w:t> </w:t>
            </w:r>
            <w:r>
              <w:rPr>
                <w:rFonts w:ascii="Helvetica" w:hAnsi="Helvetica"/>
                <w:color w:val="000000"/>
                <w:sz w:val="17"/>
                <w:szCs w:val="17"/>
              </w:rPr>
              <w:t>per il territorio.</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Per reclutare il personale sanitario che potrà lavorare negli ospedali e nelle as siciliane, che, lo ricordiamo, sono 18, si procederà in parte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scorrendo</w:t>
            </w:r>
            <w:r>
              <w:rPr>
                <w:rStyle w:val="apple-converted-space"/>
                <w:rFonts w:ascii="Helvetica" w:eastAsiaTheme="majorEastAsia" w:hAnsi="Helvetica"/>
                <w:color w:val="000000"/>
                <w:sz w:val="17"/>
                <w:szCs w:val="17"/>
              </w:rPr>
              <w:t> </w:t>
            </w:r>
            <w:r>
              <w:rPr>
                <w:rFonts w:ascii="Helvetica" w:hAnsi="Helvetica"/>
                <w:color w:val="000000"/>
                <w:sz w:val="17"/>
                <w:szCs w:val="17"/>
              </w:rPr>
              <w:t>le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graduatorie</w:t>
            </w:r>
            <w:r>
              <w:rPr>
                <w:rStyle w:val="apple-converted-space"/>
                <w:rFonts w:ascii="Helvetica" w:eastAsiaTheme="majorEastAsia" w:hAnsi="Helvetica"/>
                <w:color w:val="000000"/>
                <w:sz w:val="17"/>
                <w:szCs w:val="17"/>
              </w:rPr>
              <w:t> </w:t>
            </w:r>
            <w:r>
              <w:rPr>
                <w:rFonts w:ascii="Helvetica" w:hAnsi="Helvetica"/>
                <w:color w:val="000000"/>
                <w:sz w:val="17"/>
                <w:szCs w:val="17"/>
              </w:rPr>
              <w:t>di concorsi già effettuati e mediante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stabilizzazioni</w:t>
            </w:r>
            <w:r>
              <w:rPr>
                <w:rFonts w:ascii="Helvetica" w:hAnsi="Helvetica"/>
                <w:color w:val="000000"/>
                <w:sz w:val="17"/>
                <w:szCs w:val="17"/>
              </w:rPr>
              <w:t>di</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precari.</w:t>
            </w:r>
            <w:r>
              <w:rPr>
                <w:rStyle w:val="apple-converted-space"/>
                <w:rFonts w:ascii="Helvetica" w:eastAsiaTheme="majorEastAsia" w:hAnsi="Helvetica"/>
                <w:color w:val="000000"/>
                <w:sz w:val="17"/>
                <w:szCs w:val="17"/>
              </w:rPr>
              <w:t> </w:t>
            </w:r>
            <w:r>
              <w:rPr>
                <w:rFonts w:ascii="Helvetica" w:hAnsi="Helvetica"/>
                <w:color w:val="000000"/>
                <w:sz w:val="17"/>
                <w:szCs w:val="17"/>
              </w:rPr>
              <w:t>Una volta esaurite queste procedure saranno pubblicati</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nuovi bandi</w:t>
            </w:r>
            <w:r>
              <w:rPr>
                <w:rStyle w:val="apple-converted-space"/>
                <w:rFonts w:ascii="Helvetica" w:eastAsiaTheme="majorEastAsia" w:hAnsi="Helvetica"/>
                <w:color w:val="000000"/>
                <w:sz w:val="17"/>
                <w:szCs w:val="17"/>
              </w:rPr>
              <w:t> </w:t>
            </w:r>
            <w:r>
              <w:rPr>
                <w:rFonts w:ascii="Helvetica" w:hAnsi="Helvetica"/>
                <w:color w:val="000000"/>
                <w:sz w:val="17"/>
                <w:szCs w:val="17"/>
              </w:rPr>
              <w:t>pubblici. I nuovi assunti serviranno anche a portare a termine il</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turnover</w:t>
            </w:r>
            <w:r>
              <w:rPr>
                <w:rStyle w:val="apple-converted-space"/>
                <w:rFonts w:ascii="Helvetica" w:eastAsiaTheme="majorEastAsia" w:hAnsi="Helvetica"/>
                <w:color w:val="000000"/>
                <w:sz w:val="17"/>
                <w:szCs w:val="17"/>
              </w:rPr>
              <w:t> </w:t>
            </w:r>
            <w:r>
              <w:rPr>
                <w:rFonts w:ascii="Helvetica" w:hAnsi="Helvetica"/>
                <w:color w:val="000000"/>
                <w:sz w:val="17"/>
                <w:szCs w:val="17"/>
              </w:rPr>
              <w:t>del personale per sostituire i lavoratori andati in pensione e a introdurre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nuove figure professionali</w:t>
            </w:r>
            <w:r>
              <w:rPr>
                <w:rFonts w:ascii="Helvetica" w:hAnsi="Helvetica"/>
                <w:color w:val="000000"/>
                <w:sz w:val="17"/>
                <w:szCs w:val="17"/>
              </w:rPr>
              <w:t>, quali Fisici e Radiologi Interventisti.</w:t>
            </w:r>
          </w:p>
          <w:p w:rsidR="00953F28" w:rsidRDefault="00953F28" w:rsidP="00953F28">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FIGURE RICERCATE</w:t>
            </w:r>
          </w:p>
          <w:p w:rsidR="00953F28" w:rsidRDefault="00953F28" w:rsidP="00953F28">
            <w:pPr>
              <w:pStyle w:val="Titolo3"/>
              <w:shd w:val="clear" w:color="auto" w:fill="FFFFFF"/>
              <w:outlineLvl w:val="2"/>
              <w:rPr>
                <w:rFonts w:ascii="Arial" w:hAnsi="Arial" w:cs="Arial"/>
                <w:b w:val="0"/>
                <w:bCs w:val="0"/>
                <w:color w:val="800000"/>
              </w:rPr>
            </w:pPr>
            <w:r>
              <w:rPr>
                <w:rFonts w:ascii="Helvetica" w:hAnsi="Helvetica"/>
                <w:color w:val="000000"/>
                <w:sz w:val="17"/>
                <w:szCs w:val="17"/>
              </w:rPr>
              <w:t>Delle assunzioni in Sicilia previste per il settore sanitario ben</w:t>
            </w:r>
            <w:r>
              <w:rPr>
                <w:rStyle w:val="apple-converted-space"/>
                <w:rFonts w:ascii="Helvetica" w:hAnsi="Helvetica"/>
                <w:color w:val="000000"/>
                <w:sz w:val="17"/>
                <w:szCs w:val="17"/>
              </w:rPr>
              <w:t> </w:t>
            </w:r>
            <w:r>
              <w:rPr>
                <w:rStyle w:val="Enfasigrassetto"/>
                <w:rFonts w:ascii="Helvetica" w:hAnsi="Helvetica"/>
                <w:color w:val="000000"/>
                <w:sz w:val="17"/>
                <w:szCs w:val="17"/>
              </w:rPr>
              <w:t>6.198</w:t>
            </w:r>
            <w:r>
              <w:rPr>
                <w:rStyle w:val="apple-converted-space"/>
                <w:rFonts w:ascii="Helvetica" w:hAnsi="Helvetica"/>
                <w:color w:val="000000"/>
                <w:sz w:val="17"/>
                <w:szCs w:val="17"/>
              </w:rPr>
              <w:t> </w:t>
            </w:r>
            <w:r>
              <w:rPr>
                <w:rFonts w:ascii="Helvetica" w:hAnsi="Helvetica"/>
                <w:color w:val="000000"/>
                <w:sz w:val="17"/>
                <w:szCs w:val="17"/>
              </w:rPr>
              <w:t>saranno rivolte ad</w:t>
            </w:r>
            <w:r>
              <w:rPr>
                <w:rStyle w:val="apple-converted-space"/>
                <w:rFonts w:ascii="Helvetica" w:hAnsi="Helvetica"/>
                <w:color w:val="000000"/>
                <w:sz w:val="17"/>
                <w:szCs w:val="17"/>
              </w:rPr>
              <w:t> </w:t>
            </w:r>
            <w:r>
              <w:rPr>
                <w:rStyle w:val="Enfasigrassetto"/>
                <w:rFonts w:ascii="Helvetica" w:hAnsi="Helvetica"/>
                <w:color w:val="000000"/>
                <w:sz w:val="17"/>
                <w:szCs w:val="17"/>
              </w:rPr>
              <w:t>Infermieri, Operatori Socio Sanitari, Tecnici</w:t>
            </w:r>
            <w:r>
              <w:rPr>
                <w:rStyle w:val="apple-converted-space"/>
                <w:rFonts w:ascii="Helvetica" w:hAnsi="Helvetica"/>
                <w:color w:val="000000"/>
                <w:sz w:val="17"/>
                <w:szCs w:val="17"/>
              </w:rPr>
              <w:t> </w:t>
            </w:r>
            <w:r>
              <w:rPr>
                <w:rFonts w:ascii="Helvetica" w:hAnsi="Helvetica"/>
                <w:color w:val="000000"/>
                <w:sz w:val="17"/>
                <w:szCs w:val="17"/>
              </w:rPr>
              <w:t>e</w:t>
            </w:r>
            <w:r>
              <w:rPr>
                <w:rStyle w:val="apple-converted-space"/>
                <w:rFonts w:ascii="Helvetica" w:hAnsi="Helvetica"/>
                <w:color w:val="000000"/>
                <w:sz w:val="17"/>
                <w:szCs w:val="17"/>
              </w:rPr>
              <w:t> </w:t>
            </w:r>
            <w:r>
              <w:rPr>
                <w:rStyle w:val="Enfasigrassetto"/>
                <w:rFonts w:ascii="Helvetica" w:hAnsi="Helvetica"/>
                <w:color w:val="000000"/>
                <w:sz w:val="17"/>
                <w:szCs w:val="17"/>
              </w:rPr>
              <w:t>Amministrativi</w:t>
            </w:r>
            <w:r>
              <w:rPr>
                <w:rFonts w:ascii="Helvetica" w:hAnsi="Helvetica"/>
                <w:color w:val="000000"/>
                <w:sz w:val="17"/>
                <w:szCs w:val="17"/>
              </w:rPr>
              <w:t>. Circa</w:t>
            </w:r>
            <w:r>
              <w:rPr>
                <w:rStyle w:val="apple-converted-space"/>
                <w:rFonts w:ascii="Helvetica" w:hAnsi="Helvetica"/>
                <w:color w:val="000000"/>
                <w:sz w:val="17"/>
                <w:szCs w:val="17"/>
              </w:rPr>
              <w:t> </w:t>
            </w:r>
            <w:r>
              <w:rPr>
                <w:rStyle w:val="Enfasigrassetto"/>
                <w:rFonts w:ascii="Helvetica" w:hAnsi="Helvetica"/>
                <w:color w:val="000000"/>
                <w:sz w:val="17"/>
                <w:szCs w:val="17"/>
              </w:rPr>
              <w:t>3.000</w:t>
            </w:r>
            <w:r>
              <w:rPr>
                <w:rStyle w:val="apple-converted-space"/>
                <w:rFonts w:ascii="Helvetica" w:hAnsi="Helvetica"/>
                <w:color w:val="000000"/>
                <w:sz w:val="17"/>
                <w:szCs w:val="17"/>
              </w:rPr>
              <w:t> </w:t>
            </w:r>
            <w:r>
              <w:rPr>
                <w:rFonts w:ascii="Helvetica" w:hAnsi="Helvetica"/>
                <w:color w:val="000000"/>
                <w:sz w:val="17"/>
                <w:szCs w:val="17"/>
              </w:rPr>
              <w:t>saranno i posti di lavoro per</w:t>
            </w:r>
            <w:r>
              <w:rPr>
                <w:rStyle w:val="apple-converted-space"/>
                <w:rFonts w:ascii="Helvetica" w:hAnsi="Helvetica"/>
                <w:color w:val="000000"/>
                <w:sz w:val="17"/>
                <w:szCs w:val="17"/>
              </w:rPr>
              <w:t> </w:t>
            </w:r>
            <w:r>
              <w:rPr>
                <w:rStyle w:val="Enfasigrassetto"/>
                <w:rFonts w:ascii="Helvetica" w:hAnsi="Helvetica"/>
                <w:color w:val="000000"/>
                <w:sz w:val="17"/>
                <w:szCs w:val="17"/>
              </w:rPr>
              <w:t>Medici</w:t>
            </w:r>
            <w:r>
              <w:rPr>
                <w:rFonts w:ascii="Helvetica" w:hAnsi="Helvetica"/>
                <w:color w:val="000000"/>
                <w:sz w:val="17"/>
                <w:szCs w:val="17"/>
              </w:rPr>
              <w:t>. Tra questi Anestesisti, Radiologi, Medici di pronto soccorso, Ginecologi, Pediatri, Chirurghi, Cardiologi, Ortopedici e Psichiatri</w:t>
            </w:r>
            <w:r>
              <w:rPr>
                <w:rFonts w:ascii="Arial" w:hAnsi="Arial" w:cs="Arial"/>
                <w:b w:val="0"/>
                <w:bCs w:val="0"/>
                <w:color w:val="800000"/>
              </w:rPr>
              <w:t>SEDI DI INSERIMENTO</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 xml:space="preserve">Le assunzioni saranno effettuate presso le 18 aziende sanitarie ed ospedaliere presenti in Sicilia. </w:t>
            </w:r>
            <w:r>
              <w:rPr>
                <w:rFonts w:ascii="Helvetica" w:hAnsi="Helvetica"/>
                <w:color w:val="000000"/>
                <w:sz w:val="17"/>
                <w:szCs w:val="17"/>
              </w:rPr>
              <w:lastRenderedPageBreak/>
              <w:t>In particolare, presso le</w:t>
            </w:r>
            <w:r>
              <w:rPr>
                <w:rStyle w:val="Enfasigrassetto"/>
                <w:rFonts w:ascii="Helvetica" w:eastAsiaTheme="majorEastAsia" w:hAnsi="Helvetica"/>
                <w:color w:val="000000"/>
                <w:sz w:val="17"/>
                <w:szCs w:val="17"/>
              </w:rPr>
              <w:t>seguenti strutture</w:t>
            </w:r>
            <w:r>
              <w:rPr>
                <w:rFonts w:ascii="Helvetica" w:hAnsi="Helvetica"/>
                <w:color w:val="000000"/>
                <w:sz w:val="17"/>
                <w:szCs w:val="17"/>
              </w:rPr>
              <w:t>:</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Palermo</w:t>
            </w:r>
            <w:r>
              <w:rPr>
                <w:rStyle w:val="apple-converted-space"/>
                <w:rFonts w:ascii="Helvetica" w:hAnsi="Helvetica"/>
                <w:color w:val="000000"/>
                <w:sz w:val="17"/>
                <w:szCs w:val="17"/>
              </w:rPr>
              <w:t> </w:t>
            </w:r>
            <w:r>
              <w:rPr>
                <w:rFonts w:ascii="Helvetica" w:hAnsi="Helvetica"/>
                <w:color w:val="000000"/>
                <w:sz w:val="17"/>
                <w:szCs w:val="17"/>
              </w:rPr>
              <w:t>– Asp Palermo, Ospedale Villa Sofia Cervello, Ospedale Civico, Policlinico;</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 –</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Siracusa</w:t>
            </w:r>
            <w:r>
              <w:rPr>
                <w:rStyle w:val="apple-converted-space"/>
                <w:rFonts w:ascii="Helvetica" w:eastAsiaTheme="majorEastAsia" w:hAnsi="Helvetica"/>
                <w:color w:val="000000"/>
                <w:sz w:val="17"/>
                <w:szCs w:val="17"/>
              </w:rPr>
              <w:t> </w:t>
            </w:r>
            <w:r>
              <w:rPr>
                <w:rFonts w:ascii="Helvetica" w:hAnsi="Helvetica"/>
                <w:color w:val="000000"/>
                <w:sz w:val="17"/>
                <w:szCs w:val="17"/>
              </w:rPr>
              <w:t>– Asp Siracusa;</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Catania</w:t>
            </w:r>
            <w:r>
              <w:rPr>
                <w:rStyle w:val="apple-converted-space"/>
                <w:rFonts w:ascii="Helvetica" w:eastAsiaTheme="majorEastAsia" w:hAnsi="Helvetica"/>
                <w:color w:val="000000"/>
                <w:sz w:val="17"/>
                <w:szCs w:val="17"/>
              </w:rPr>
              <w:t> </w:t>
            </w:r>
            <w:r>
              <w:rPr>
                <w:rFonts w:ascii="Helvetica" w:hAnsi="Helvetica"/>
                <w:color w:val="000000"/>
                <w:sz w:val="17"/>
                <w:szCs w:val="17"/>
              </w:rPr>
              <w:t>– Asp Catania, Ospedale Cannizzaro, Ospedale Garibaldi, Policlinico;</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Messina</w:t>
            </w:r>
            <w:r>
              <w:rPr>
                <w:rStyle w:val="apple-converted-space"/>
                <w:rFonts w:ascii="Helvetica" w:eastAsiaTheme="majorEastAsia" w:hAnsi="Helvetica"/>
                <w:color w:val="000000"/>
                <w:sz w:val="17"/>
                <w:szCs w:val="17"/>
              </w:rPr>
              <w:t> </w:t>
            </w:r>
            <w:r>
              <w:rPr>
                <w:rFonts w:ascii="Helvetica" w:hAnsi="Helvetica"/>
                <w:color w:val="000000"/>
                <w:sz w:val="17"/>
                <w:szCs w:val="17"/>
              </w:rPr>
              <w:t>– Asp Messina, Policlinico, Istituto Bonino Pulejo per Neurolesi, Ospedali Riuniti Piemonte Pepardo;</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Trapani</w:t>
            </w:r>
            <w:r>
              <w:rPr>
                <w:rStyle w:val="apple-converted-space"/>
                <w:rFonts w:ascii="Helvetica" w:eastAsiaTheme="majorEastAsia" w:hAnsi="Helvetica"/>
                <w:color w:val="000000"/>
                <w:sz w:val="17"/>
                <w:szCs w:val="17"/>
              </w:rPr>
              <w:t> </w:t>
            </w:r>
            <w:r>
              <w:rPr>
                <w:rFonts w:ascii="Helvetica" w:hAnsi="Helvetica"/>
                <w:color w:val="000000"/>
                <w:sz w:val="17"/>
                <w:szCs w:val="17"/>
              </w:rPr>
              <w:t>– Asp Trapani;</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Enna</w:t>
            </w:r>
            <w:r>
              <w:rPr>
                <w:rStyle w:val="apple-converted-space"/>
                <w:rFonts w:ascii="Helvetica" w:eastAsiaTheme="majorEastAsia" w:hAnsi="Helvetica"/>
                <w:color w:val="000000"/>
                <w:sz w:val="17"/>
                <w:szCs w:val="17"/>
              </w:rPr>
              <w:t> </w:t>
            </w:r>
            <w:r>
              <w:rPr>
                <w:rFonts w:ascii="Helvetica" w:hAnsi="Helvetica"/>
                <w:color w:val="000000"/>
                <w:sz w:val="17"/>
                <w:szCs w:val="17"/>
              </w:rPr>
              <w:t>– Asp Enna;</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Ragusa</w:t>
            </w:r>
            <w:r>
              <w:rPr>
                <w:rStyle w:val="apple-converted-space"/>
                <w:rFonts w:ascii="Helvetica" w:eastAsiaTheme="majorEastAsia" w:hAnsi="Helvetica"/>
                <w:color w:val="000000"/>
                <w:sz w:val="17"/>
                <w:szCs w:val="17"/>
              </w:rPr>
              <w:t> </w:t>
            </w:r>
            <w:r>
              <w:rPr>
                <w:rFonts w:ascii="Helvetica" w:hAnsi="Helvetica"/>
                <w:color w:val="000000"/>
                <w:sz w:val="17"/>
                <w:szCs w:val="17"/>
              </w:rPr>
              <w:t>– Asp Ragusa;</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Agrigento</w:t>
            </w:r>
            <w:r>
              <w:rPr>
                <w:rStyle w:val="apple-converted-space"/>
                <w:rFonts w:ascii="Helvetica" w:eastAsiaTheme="majorEastAsia" w:hAnsi="Helvetica"/>
                <w:color w:val="000000"/>
                <w:sz w:val="17"/>
                <w:szCs w:val="17"/>
              </w:rPr>
              <w:t> </w:t>
            </w:r>
            <w:r>
              <w:rPr>
                <w:rFonts w:ascii="Helvetica" w:hAnsi="Helvetica"/>
                <w:color w:val="000000"/>
                <w:sz w:val="17"/>
                <w:szCs w:val="17"/>
              </w:rPr>
              <w:t>– Asp Agrigento;</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Caltanissetta</w:t>
            </w:r>
            <w:r>
              <w:rPr>
                <w:rStyle w:val="apple-converted-space"/>
                <w:rFonts w:ascii="Helvetica" w:eastAsiaTheme="majorEastAsia" w:hAnsi="Helvetica"/>
                <w:color w:val="000000"/>
                <w:sz w:val="17"/>
                <w:szCs w:val="17"/>
              </w:rPr>
              <w:t> </w:t>
            </w:r>
            <w:r>
              <w:rPr>
                <w:rFonts w:ascii="Helvetica" w:hAnsi="Helvetica"/>
                <w:color w:val="000000"/>
                <w:sz w:val="17"/>
                <w:szCs w:val="17"/>
              </w:rPr>
              <w:t>– Asp Caltanissetta.</w:t>
            </w:r>
          </w:p>
          <w:p w:rsidR="00953F28" w:rsidRDefault="00953F28" w:rsidP="00953F28">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CANDIDATURE</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Gli interessati alle future assunzioni nella Sanità in Sicilia e alle opportunità di lavoro negli ospedali e nelle aziende sanitarie dovranno</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attendere</w:t>
            </w:r>
            <w:r>
              <w:rPr>
                <w:rStyle w:val="apple-converted-space"/>
                <w:rFonts w:ascii="Helvetica" w:eastAsiaTheme="majorEastAsia" w:hAnsi="Helvetica"/>
                <w:color w:val="000000"/>
                <w:sz w:val="17"/>
                <w:szCs w:val="17"/>
              </w:rPr>
              <w:t> </w:t>
            </w:r>
            <w:r>
              <w:rPr>
                <w:rFonts w:ascii="Helvetica" w:hAnsi="Helvetica"/>
                <w:color w:val="000000"/>
                <w:sz w:val="17"/>
                <w:szCs w:val="17"/>
              </w:rPr>
              <w:t>la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pubblicazione</w:t>
            </w:r>
            <w:r>
              <w:rPr>
                <w:rStyle w:val="apple-converted-space"/>
                <w:rFonts w:ascii="Helvetica" w:eastAsiaTheme="majorEastAsia" w:hAnsi="Helvetica"/>
                <w:color w:val="000000"/>
                <w:sz w:val="17"/>
                <w:szCs w:val="17"/>
              </w:rPr>
              <w:t> </w:t>
            </w:r>
            <w:r>
              <w:rPr>
                <w:rFonts w:ascii="Helvetica" w:hAnsi="Helvetica"/>
                <w:color w:val="000000"/>
                <w:sz w:val="17"/>
                <w:szCs w:val="17"/>
              </w:rPr>
              <w:t>dei nuovi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concorsi</w:t>
            </w:r>
            <w:r>
              <w:rPr>
                <w:rFonts w:ascii="Helvetica" w:hAnsi="Helvetica"/>
                <w:color w:val="000000"/>
                <w:sz w:val="17"/>
                <w:szCs w:val="17"/>
              </w:rPr>
              <w:t>.</w:t>
            </w:r>
          </w:p>
          <w:p w:rsidR="00953F28" w:rsidRDefault="00953F28" w:rsidP="00953F28">
            <w:pPr>
              <w:pStyle w:val="NormaleWeb"/>
              <w:shd w:val="clear" w:color="auto" w:fill="FFFFFF"/>
              <w:spacing w:line="255" w:lineRule="atLeast"/>
              <w:rPr>
                <w:rFonts w:ascii="Helvetica" w:hAnsi="Helvetica"/>
                <w:color w:val="000000"/>
                <w:sz w:val="17"/>
                <w:szCs w:val="17"/>
              </w:rPr>
            </w:pPr>
          </w:p>
          <w:p w:rsidR="003E4852" w:rsidRDefault="003E4852" w:rsidP="00953F28">
            <w:pPr>
              <w:widowControl w:val="0"/>
              <w:autoSpaceDE w:val="0"/>
              <w:rPr>
                <w:b/>
                <w:bCs/>
              </w:rPr>
            </w:pPr>
          </w:p>
        </w:tc>
        <w:tc>
          <w:tcPr>
            <w:tcW w:w="2400" w:type="dxa"/>
          </w:tcPr>
          <w:p w:rsidR="003E4852" w:rsidRDefault="003E4852" w:rsidP="00B250BB">
            <w:pPr>
              <w:jc w:val="center"/>
              <w:rPr>
                <w:b/>
                <w:sz w:val="28"/>
                <w:szCs w:val="28"/>
              </w:rPr>
            </w:pPr>
            <w:r>
              <w:rPr>
                <w:b/>
                <w:sz w:val="28"/>
                <w:szCs w:val="28"/>
              </w:rPr>
              <w:lastRenderedPageBreak/>
              <w:t>SICILIA</w:t>
            </w:r>
          </w:p>
        </w:tc>
      </w:tr>
      <w:tr w:rsidR="003E4852" w:rsidRPr="00E53AD1" w:rsidTr="00B250BB">
        <w:tc>
          <w:tcPr>
            <w:tcW w:w="937" w:type="dxa"/>
          </w:tcPr>
          <w:p w:rsidR="003E4852" w:rsidRDefault="003E4852" w:rsidP="00B250BB">
            <w:pPr>
              <w:widowControl w:val="0"/>
              <w:autoSpaceDE w:val="0"/>
              <w:jc w:val="center"/>
              <w:rPr>
                <w:b/>
                <w:bCs/>
              </w:rPr>
            </w:pPr>
          </w:p>
        </w:tc>
        <w:tc>
          <w:tcPr>
            <w:tcW w:w="6517" w:type="dxa"/>
          </w:tcPr>
          <w:p w:rsidR="003E4852" w:rsidRPr="00845D7C" w:rsidRDefault="003E4852" w:rsidP="00B250BB">
            <w:pPr>
              <w:widowControl w:val="0"/>
              <w:autoSpaceDE w:val="0"/>
              <w:jc w:val="center"/>
              <w:rPr>
                <w:b/>
                <w:bCs/>
                <w:sz w:val="24"/>
                <w:szCs w:val="24"/>
              </w:rPr>
            </w:pPr>
            <w:r w:rsidRPr="00845D7C">
              <w:rPr>
                <w:b/>
                <w:bCs/>
                <w:sz w:val="24"/>
                <w:szCs w:val="24"/>
              </w:rPr>
              <w:t>Palermo e provincia</w:t>
            </w:r>
          </w:p>
          <w:p w:rsidR="003E4852" w:rsidRPr="00845D7C" w:rsidRDefault="003B2D69" w:rsidP="00B250BB">
            <w:pPr>
              <w:rPr>
                <w:rFonts w:ascii="Tahoma" w:hAnsi="Tahoma" w:cs="Tahoma"/>
                <w:color w:val="786953"/>
                <w:sz w:val="24"/>
                <w:szCs w:val="24"/>
              </w:rPr>
            </w:pPr>
            <w:r w:rsidRPr="00845D7C">
              <w:rPr>
                <w:rFonts w:ascii="Tahoma" w:hAnsi="Tahoma" w:cs="Tahoma"/>
                <w:color w:val="786953"/>
                <w:sz w:val="24"/>
                <w:szCs w:val="24"/>
              </w:rPr>
              <w:t>BADANTE</w:t>
            </w:r>
          </w:p>
          <w:p w:rsidR="003B2D69" w:rsidRPr="00845D7C" w:rsidRDefault="003B2D69" w:rsidP="00B250BB">
            <w:pPr>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badante per anziana autosufficiente con trattamento alla pari con compiti di assistenza e cura della casa .Compenso e diritti dopo colloquio conoscitivo. 3661224173</w:t>
            </w:r>
          </w:p>
          <w:p w:rsidR="003B2D69" w:rsidRPr="00845D7C" w:rsidRDefault="003B2D69" w:rsidP="00B250BB">
            <w:pPr>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COLLABORATORE</w:t>
            </w:r>
          </w:p>
          <w:p w:rsidR="003B2D69" w:rsidRPr="00845D7C" w:rsidRDefault="003B2D69" w:rsidP="00B250BB">
            <w:pPr>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Affiliato TECNORETE Marconi Immobiliare di Palermo cerca una nuova figura come collaboratore da inserire all'interno della propria squadra.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E' necessario possedere: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Diploma di scuola superiore o Laurea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Ottima dialettica e predisposizione alle relazioni interpersonali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Motivazione personale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Entusiasmo e intraprendenza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Serietà e massima disponibilità</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Attitudine al lavoro in squadra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Offriamo: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fisso mensile, provvigioni e incentivi;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prospettive di crescita professionali e formazione costante.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INVIARE CURRICULUM VITAE con FOTO alla mail pa1cf@tecnorete.it: sarete ricontattati per un colloquio conoscitivo.</w:t>
            </w:r>
          </w:p>
          <w:p w:rsidR="003B2D69" w:rsidRPr="00845D7C" w:rsidRDefault="003B2D69" w:rsidP="00B250BB">
            <w:pPr>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PARRUCCHIERA</w:t>
            </w:r>
          </w:p>
          <w:p w:rsidR="003B2D69" w:rsidRPr="00845D7C" w:rsidRDefault="003B2D69" w:rsidP="00B250BB">
            <w:pPr>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 xml:space="preserve">Si cerca personale con esperienza addetto al settore tecnico </w:t>
            </w:r>
            <w:r w:rsidRPr="00845D7C">
              <w:rPr>
                <w:rFonts w:ascii="Helvetica" w:hAnsi="Helvetica"/>
                <w:color w:val="5A5A5A"/>
                <w:sz w:val="24"/>
                <w:szCs w:val="24"/>
                <w:shd w:val="clear" w:color="auto" w:fill="FFFFFF"/>
              </w:rPr>
              <w:lastRenderedPageBreak/>
              <w:t>stilistico.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Per Ampliamento del suo organico. 091542884</w:t>
            </w:r>
          </w:p>
          <w:p w:rsidR="003B2D69" w:rsidRPr="00845D7C" w:rsidRDefault="003B2D69" w:rsidP="00B250BB">
            <w:pPr>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CONSULENTE TELEFONICO</w:t>
            </w:r>
          </w:p>
          <w:p w:rsidR="003B2D69" w:rsidRPr="00845D7C" w:rsidRDefault="003B2D69" w:rsidP="00B250BB">
            <w:pPr>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ALMAVIVA CONTACT S.p.A. Azienda leader in Italia nella realizzazione di servizi di CRM RICERCA consulenti telefonici outbound per attività di teleselling a Palermo, offrendo un contratto a progetto, retribuzione fissa e incentivi economici sulla base dei risultati. I requisiti per accedere alla selezione sono: diploma di scuola superiore, ottime doti di comunicazione e relazione, buon utilizzo del PC, orientamento al raggiungimento degli obiettivi, disponibilità a lavorare in orari pomeridiani/serali. Una pregressa esperienza di lavoro come operatore call center outbound costituisce titolo preferenziale. Per candidarsi all'annuncio è necessario inviare il proprio cv a e-mail: curriculum.palermo@almaviva.it secondo quanto previsto dal D.Lgs. 196/2003. Il presente annuncio è rivolto ad entrambi i sessi, ai sensi delle leggi 903/77 e 125/91, e a persone di tutte le età e tutte le nazionalità, ai sensi dei decreti legislativi 215/03 e 216/03.</w:t>
            </w:r>
          </w:p>
          <w:p w:rsidR="003B2D69" w:rsidRPr="00845D7C" w:rsidRDefault="003B2D69" w:rsidP="00B250BB">
            <w:pPr>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ADDETTO VENDITA</w:t>
            </w:r>
          </w:p>
          <w:p w:rsidR="003B2D69" w:rsidRPr="00845D7C" w:rsidRDefault="003B2D69" w:rsidP="00B250BB">
            <w:pPr>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Stiamo cercando un/a addetto vendite solare, dinamico, motivato,con tanta voglia di raggiungere gli obiettivi.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Si richiede esperienza diretta nella vendita in store.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Disponibilità a lavorare su turno, domenica e festivi presso il centro Cc Poseidon e Cc La Torre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Età inferiore ai 30 anni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xml:space="preserve">INVIARE CV CON FOTO A : </w:t>
            </w:r>
            <w:hyperlink r:id="rId128" w:history="1">
              <w:r w:rsidRPr="00845D7C">
                <w:rPr>
                  <w:rStyle w:val="Collegamentoipertestuale"/>
                  <w:rFonts w:ascii="Helvetica" w:hAnsi="Helvetica"/>
                  <w:sz w:val="24"/>
                  <w:szCs w:val="24"/>
                  <w:shd w:val="clear" w:color="auto" w:fill="FFFFFF"/>
                </w:rPr>
                <w:t>equivalenzapa@gmail.com</w:t>
              </w:r>
            </w:hyperlink>
          </w:p>
          <w:p w:rsidR="003B2D69" w:rsidRPr="00845D7C" w:rsidRDefault="003B2D69" w:rsidP="00B250BB">
            <w:pPr>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IDRAULICO ELETTRICISTA</w:t>
            </w:r>
          </w:p>
          <w:p w:rsidR="003B2D69" w:rsidRPr="00845D7C" w:rsidRDefault="003B2D69" w:rsidP="00B250BB">
            <w:pPr>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Cerchiamo ragazzo disponibile per lavori idraulici ed elettrici e con ottime capacità relazionali.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Inviare curriculum vitae a indirizzo mail</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hyperlink r:id="rId129" w:history="1">
              <w:r w:rsidRPr="00845D7C">
                <w:rPr>
                  <w:rStyle w:val="Collegamentoipertestuale"/>
                  <w:rFonts w:ascii="Helvetica" w:hAnsi="Helvetica"/>
                  <w:sz w:val="24"/>
                  <w:szCs w:val="24"/>
                  <w:shd w:val="clear" w:color="auto" w:fill="FFFFFF"/>
                </w:rPr>
                <w:t>Arcoleowilliam@libero.it</w:t>
              </w:r>
            </w:hyperlink>
          </w:p>
          <w:p w:rsidR="003B2D69" w:rsidRPr="00845D7C" w:rsidRDefault="003B2D69" w:rsidP="00B250BB">
            <w:pPr>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50 OPERATORI CALL CENTER</w:t>
            </w:r>
          </w:p>
          <w:p w:rsidR="003B2D69" w:rsidRPr="00845D7C" w:rsidRDefault="003B2D69" w:rsidP="00B250BB">
            <w:pPr>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Per 3UP Srl, Call Center affiliato del gruppo MyBest, azienda leader nel settore delle telecomunicazioni, si ricercano operatori teleselling disponibili per lavoro part-time, dinamico e flessibile da svolgere in un ambiente giovane e stimolante con uno staff qualificato.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Si offre fisso come da contratto più provvigioni, bonus e gare aziendali.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L'attività di Teleselling si svolge dalle 09.00 alle 21.00 con fasce orarie di 4/6/8 ore.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Saranno ritenuti fondamentali i seguenti requisiti :</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Motivazione al lavoro proposto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Buon utilizzo del PC</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Buona dialettica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Predisposizione al lavoro di gruppo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Si richiede massima serietà e soprattutto disponibilità immediata.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Per candidarsi inviare il Curriculum Vitae, corredato di recapiti telefonici, tramite mail, all'indirizzo: selezione@3upservizi.it oppure tramite posta presso 3UP srl via Federico Garcia Lorca, 5 - 90146 Palermo.</w:t>
            </w:r>
          </w:p>
          <w:p w:rsidR="003B2D69" w:rsidRPr="00845D7C" w:rsidRDefault="003B2D69" w:rsidP="00B250BB">
            <w:pPr>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CONSULENTI TELEFONICI</w:t>
            </w:r>
          </w:p>
          <w:p w:rsidR="003B2D69" w:rsidRPr="00845D7C" w:rsidRDefault="003B2D69" w:rsidP="00B250BB">
            <w:pPr>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lastRenderedPageBreak/>
              <w:t>Verbal Srl ricerca per la sede di Palermo, sita in Via Roma 457, operatori telefonici per attività outbound che avranno il compito di promuovere servizi Fastweb ed Eni rivolti a strutture Business e clienti Residenziali. Attualmente ricerca 20 operatori telefonici per espansione attività nella sede di Palermo.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Offriamo inquadramento come da Accordo Collettivo con pagamento a base oraria slegato dalla produzione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Riconosciamo, inoltre, ai nostri collaboratori ulteriori compensi legati al raggiungimento di obiettivi chiari e raggiungibili.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Garantiamo la partecipazione gratuita ad un corso di formazione a cura del nostro staff di sala e del postvendita.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Richiediamo uso del pc, capacità comunicativa e relazionale, predisposizione al lavoro per obiettivi, diponibilità ad apprendere. Gradita ma non indispensabile pregressa esperienza.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Candidarsi esclusivamente se realmente interessati e con disponibilità immediata inviando il proprio curriculum via mail all'indirizzo di posta elettronica: jobs.it@verbalcc.com .</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Per maggiori informazioni rivolgersi ai numeri: 0912737277.</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I dati personali contenuti nei curricula saranno trattati e conservati esclusivamente per finalità di selezione, nel rispetto del D.lgs.vo 196/2003 Il presente annuncio è rivolto ad entrambi i sessi, ai sensi delle leggi 903/77 e 125/91 e a persone di tutte le età e tutte le nazionalità, ai sensi dei decreti legislativi 215/03 e 216/03.</w:t>
            </w:r>
          </w:p>
          <w:p w:rsidR="003B2D69" w:rsidRPr="00845D7C" w:rsidRDefault="003B2D69" w:rsidP="00B250BB">
            <w:pPr>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CONSULENTI</w:t>
            </w:r>
          </w:p>
          <w:p w:rsidR="003B2D69" w:rsidRPr="00845D7C" w:rsidRDefault="003B2D69" w:rsidP="00B250BB">
            <w:pPr>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Giusi Gullo agente indipendente dell'azienda ARTESCALATAFIMI ricerca 5 consulenti part-time da inserire nel propio gruppo personale per dimostrare un nuovo articolo esclusivo presso le famiglie consumatrici.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Le dimostrazioni saranno effettuate sulla provincia di palermo.</w:t>
            </w:r>
            <w:r w:rsidRPr="00845D7C">
              <w:rPr>
                <w:rFonts w:ascii="Helvetica" w:hAnsi="Helvetica"/>
                <w:color w:val="5A5A5A"/>
                <w:sz w:val="24"/>
                <w:szCs w:val="24"/>
              </w:rPr>
              <w:br/>
            </w:r>
            <w:r w:rsidRPr="00845D7C">
              <w:rPr>
                <w:rFonts w:ascii="Helvetica" w:hAnsi="Helvetica"/>
                <w:color w:val="5A5A5A"/>
                <w:sz w:val="24"/>
                <w:szCs w:val="24"/>
                <w:shd w:val="clear" w:color="auto" w:fill="FFFFFF"/>
              </w:rPr>
              <w:t>Si offre :prodotto esclusivo, affiancamento sul territorio,e fisso mensile di 250,00-500,00.+ bonus.</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I candidati non dovranno fare nessun investimento tranne il tempo da dedicare.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incarico occasionale non preclude nessun altro reddito.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per maggori in formazionichiamare al cell. 3288457070 oppure inviare email a:giusiartes@hotmail.it</w:t>
            </w:r>
          </w:p>
          <w:p w:rsidR="003B2D69" w:rsidRPr="00845D7C" w:rsidRDefault="003B2D69" w:rsidP="00B250BB">
            <w:pPr>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COMMESSA</w:t>
            </w:r>
          </w:p>
          <w:p w:rsidR="003B2D69" w:rsidRPr="00845D7C" w:rsidRDefault="003B2D69" w:rsidP="00B250BB">
            <w:pPr>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ricerchiamo commessa per internet point, si richiede buon uso del pc, madare curriculum corredato di foto tramite whatsapp a 3286232327</w:t>
            </w:r>
          </w:p>
          <w:p w:rsidR="003B2D69" w:rsidRPr="00845D7C" w:rsidRDefault="003B2D69" w:rsidP="00B250BB">
            <w:pPr>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OPERATORI CALL CENTER</w:t>
            </w:r>
          </w:p>
          <w:p w:rsidR="003B2D69" w:rsidRPr="00845D7C" w:rsidRDefault="003B2D69" w:rsidP="00B250BB">
            <w:pPr>
              <w:rPr>
                <w:rStyle w:val="apple-converted-space"/>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2biz srl azienda leader nel settore dei servizi, ricerca per la propria sede di Palermo,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4 OPERATORI TELEFONICI.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Si offre: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contratto a norma di legge,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-retribuzione fissa,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-incentivi economici.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I requisiti per accedere alla selezione sono :</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-ottime doti di comunicazione;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-buon utilizzo del PC;</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-minima esperienza.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lastRenderedPageBreak/>
              <w:t>ATTENZIONE, NON RISPONDERE IN AUTOMATICO, MA INVIARE IL PROPRIO CV,</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CON AUTORIZZAZIONE AL TRATTAMENTO DEI DATI PERSONALI A: selezioni.callcenter@worktype.it</w:t>
            </w:r>
            <w:r w:rsidRPr="00845D7C">
              <w:rPr>
                <w:rStyle w:val="apple-converted-space"/>
                <w:rFonts w:ascii="Helvetica" w:hAnsi="Helvetica"/>
                <w:color w:val="5A5A5A"/>
                <w:sz w:val="24"/>
                <w:szCs w:val="24"/>
                <w:shd w:val="clear" w:color="auto" w:fill="FFFFFF"/>
              </w:rPr>
              <w:t> </w:t>
            </w:r>
          </w:p>
          <w:p w:rsidR="003B2D69" w:rsidRPr="00845D7C" w:rsidRDefault="003B2D69" w:rsidP="00B250BB">
            <w:pPr>
              <w:rPr>
                <w:rStyle w:val="apple-converted-space"/>
                <w:rFonts w:ascii="Helvetica" w:hAnsi="Helvetica"/>
                <w:color w:val="5A5A5A"/>
                <w:sz w:val="24"/>
                <w:szCs w:val="24"/>
                <w:shd w:val="clear" w:color="auto" w:fill="FFFFFF"/>
              </w:rPr>
            </w:pPr>
            <w:r w:rsidRPr="00845D7C">
              <w:rPr>
                <w:rStyle w:val="apple-converted-space"/>
                <w:rFonts w:ascii="Helvetica" w:hAnsi="Helvetica"/>
                <w:color w:val="5A5A5A"/>
                <w:sz w:val="24"/>
                <w:szCs w:val="24"/>
                <w:shd w:val="clear" w:color="auto" w:fill="FFFFFF"/>
              </w:rPr>
              <w:t>PERSONALE</w:t>
            </w:r>
          </w:p>
          <w:p w:rsidR="003B2D69" w:rsidRPr="00845D7C" w:rsidRDefault="003B2D69" w:rsidP="00B250BB">
            <w:pPr>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Pizzoiparrucchieri seleziona personale x società in estetica (gestione cabina estetica) 3282796070</w:t>
            </w:r>
          </w:p>
          <w:p w:rsidR="003B2D69" w:rsidRPr="00845D7C" w:rsidRDefault="003B2D69" w:rsidP="00B250BB">
            <w:pPr>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CONSULENTE IMMOBILIARE</w:t>
            </w:r>
          </w:p>
          <w:p w:rsidR="003B2D69" w:rsidRPr="00845D7C" w:rsidRDefault="003B2D69" w:rsidP="00B250BB">
            <w:pPr>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Remax è il gruppo immobiliare numero 1 al mondo, riconosciuta dall'istituto GREAT PLACE TO WORK tra le dieci migliori aziende in cui lavorare e l'unica nel campo immobiliare!!!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L'Agenzia immobiliare Remax Hunters ricerca personale per acquisizione e vendite immobiliari, con o senza esperienza nel settore. Si ricercano persone serie, orientate alla carriera e determinate per la nostra società dinamica e in crescita. Non è previsto un fisso mensile ma, provvigioni che vanno dal 25% al 80% .</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E' previsto un corso di formazione iniziale per aiutarti a diventare il miglior professionista nel settore immobiliare locale.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Per candidarsi rispondere all'annuncio inviando C.V. munito di foto e autorizzazione dei dati personali.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Pregasi candidarsi solo persone realmente interessate ad intraprendere una carriera nel mondo immobiliare. NO PERDITEMPO. 0917774740</w:t>
            </w:r>
          </w:p>
          <w:p w:rsidR="003B2D69" w:rsidRPr="00845D7C" w:rsidRDefault="003B2D69" w:rsidP="00B250BB">
            <w:pPr>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PARRUCCHIERE</w:t>
            </w:r>
          </w:p>
          <w:p w:rsidR="003B2D69" w:rsidRPr="00845D7C" w:rsidRDefault="003B2D69" w:rsidP="00B250BB">
            <w:pPr>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Le perle della bellezza di Giovanni Di Gaetano, sita in via uditore 12/R, seleziona parrucchieri (sia completi che non) da inserire nel proprio staff.</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Minimo 5 anni di esperienza nel settore.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Max 30 anni.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Selezioniamo per ampliamento organico.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Inviare curriculum vitae a giovannidigaetano@icloud.com</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CERCHIAMO GENTE SERIA.</w:t>
            </w:r>
          </w:p>
          <w:p w:rsidR="003B2D69" w:rsidRPr="00845D7C" w:rsidRDefault="003B2D69" w:rsidP="00B250BB">
            <w:pPr>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BADANTE</w:t>
            </w:r>
          </w:p>
          <w:p w:rsidR="003B2D69" w:rsidRPr="00845D7C" w:rsidRDefault="003B2D69" w:rsidP="00B250BB">
            <w:pPr>
              <w:rPr>
                <w:rFonts w:ascii="Tahoma" w:hAnsi="Tahoma" w:cs="Tahoma"/>
                <w:color w:val="786953"/>
                <w:sz w:val="24"/>
                <w:szCs w:val="24"/>
              </w:rPr>
            </w:pPr>
            <w:r w:rsidRPr="00845D7C">
              <w:rPr>
                <w:rFonts w:ascii="Helvetica" w:hAnsi="Helvetica"/>
                <w:color w:val="5A5A5A"/>
                <w:sz w:val="24"/>
                <w:szCs w:val="24"/>
                <w:shd w:val="clear" w:color="auto" w:fill="FFFFFF"/>
              </w:rPr>
              <w:t>Cercasi badante donna h24, offresi vitto e alloggio, per persona autosufficiente. Per info contattatemi al 3297238107.</w:t>
            </w: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Pr="00A3364B" w:rsidRDefault="003E4852" w:rsidP="00B250BB">
            <w:pPr>
              <w:widowControl w:val="0"/>
              <w:autoSpaceDE w:val="0"/>
              <w:jc w:val="center"/>
              <w:rPr>
                <w:b/>
                <w:bCs/>
                <w:sz w:val="24"/>
                <w:szCs w:val="24"/>
              </w:rPr>
            </w:pPr>
          </w:p>
        </w:tc>
        <w:tc>
          <w:tcPr>
            <w:tcW w:w="6517" w:type="dxa"/>
          </w:tcPr>
          <w:p w:rsidR="003E4852" w:rsidRPr="00845D7C" w:rsidRDefault="003E4852" w:rsidP="00B250BB">
            <w:pPr>
              <w:widowControl w:val="0"/>
              <w:autoSpaceDE w:val="0"/>
              <w:jc w:val="center"/>
              <w:rPr>
                <w:b/>
                <w:bCs/>
                <w:sz w:val="24"/>
                <w:szCs w:val="24"/>
              </w:rPr>
            </w:pPr>
            <w:r w:rsidRPr="00845D7C">
              <w:rPr>
                <w:b/>
                <w:bCs/>
                <w:sz w:val="24"/>
                <w:szCs w:val="24"/>
              </w:rPr>
              <w:t>Agrigento e provincia</w:t>
            </w:r>
          </w:p>
          <w:p w:rsidR="003E4852" w:rsidRPr="00845D7C" w:rsidRDefault="00AF3E89" w:rsidP="00B250BB">
            <w:pPr>
              <w:widowControl w:val="0"/>
              <w:autoSpaceDE w:val="0"/>
              <w:rPr>
                <w:color w:val="3D3D3E"/>
                <w:sz w:val="24"/>
                <w:szCs w:val="24"/>
                <w:shd w:val="clear" w:color="auto" w:fill="FFFFFF"/>
              </w:rPr>
            </w:pPr>
            <w:r w:rsidRPr="00845D7C">
              <w:rPr>
                <w:color w:val="3D3D3E"/>
                <w:sz w:val="24"/>
                <w:szCs w:val="24"/>
                <w:shd w:val="clear" w:color="auto" w:fill="FFFFFF"/>
              </w:rPr>
              <w:t>CUOCO</w:t>
            </w:r>
          </w:p>
          <w:p w:rsidR="00AF3E89" w:rsidRPr="00845D7C" w:rsidRDefault="00AF3E89"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Ristorante Nuova sombrero srl cerca Cuoco con esperienza.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serietà nel lavoro che svolge ed educazione. 3288284980</w:t>
            </w:r>
          </w:p>
          <w:p w:rsidR="00AF3E89" w:rsidRPr="00845D7C" w:rsidRDefault="00AF3E89"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ADDETTO VENDITA</w:t>
            </w:r>
          </w:p>
          <w:p w:rsidR="00AF3E89" w:rsidRPr="00845D7C" w:rsidRDefault="00AF3E89"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Salve, vodafone store citta' dei templi cerca addetto per impiego presso vodafone store centro commerciale citta' dei templi, l'annuncio è esteso ad entrambi i sessi, ricerchiamo persone carismatiche con buon approccio verso la clientela e con tanta voglia di fare, persone giovani a cui piace il mondo della telefonia. Inviare i vostri curriculum a emanuele.Lionti@alice.It, si prega i candidati di non richiedere contatto telefonico in quanto non sarebbe possibile gestire le numerose richieste, consiglio di mettere nel cv anche il vostro contatto, sara nostra cura richiamarvi</w:t>
            </w:r>
          </w:p>
          <w:p w:rsidR="00AF3E89" w:rsidRPr="00845D7C" w:rsidRDefault="00AF3E89"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CONSULENTE</w:t>
            </w:r>
          </w:p>
          <w:p w:rsidR="00AF3E89" w:rsidRPr="00845D7C" w:rsidRDefault="00AF3E89"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NU CONSULTIG LTD</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lastRenderedPageBreak/>
              <w:t>Mandataria d'importante Società nazionale specializzata nell'ambito della consulenza aziendale ed in particolare nelle analisi delle anomalie finanziarie e bancarie come anatocismo e usura bancaria, per espansione del proprio organico,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rPr>
              <w:br/>
            </w:r>
            <w:r w:rsidRPr="00845D7C">
              <w:rPr>
                <w:rFonts w:ascii="Helvetica" w:hAnsi="Helvetica"/>
                <w:color w:val="5A5A5A"/>
                <w:sz w:val="24"/>
                <w:szCs w:val="24"/>
                <w:shd w:val="clear" w:color="auto" w:fill="FFFFFF"/>
              </w:rPr>
              <w:t>SELEZIONA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nuovi candidati da formare ed inserire stabilmente nella propria struttura commerciale con il ruolo di Consulente Aziendale. Il candidato ideale ha una età non inferiore ai 28 anni è Diplomato/Laureato, ha buone doti relazionali e di analisi. Completano il profilo, Etica professionale e capacità di negoziazione. Non è necessaria esperienza specifica nel settore o titoli di studio correlati all'attività svolta dall'azienda, poiché la formazione avverrà internamente attraverso corsi formativi gratuiti. Il candidato sarà responsabile della ricerca, dello sviluppo commerciale, dell'acquisizione e gestione del portafoglio clienti. Si offrono ottime provvigioni, un ambiente giovane e dinamico, formazione e metodologia, possibilità di crescita professionale ed economica, tramite carriera meritocratica.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xml:space="preserve">Per Valutazione preliminare Inviare curriculum vitae tramite e-mail: </w:t>
            </w:r>
            <w:hyperlink r:id="rId130" w:history="1">
              <w:r w:rsidRPr="00845D7C">
                <w:rPr>
                  <w:rStyle w:val="Collegamentoipertestuale"/>
                  <w:rFonts w:ascii="Helvetica" w:hAnsi="Helvetica"/>
                  <w:sz w:val="24"/>
                  <w:szCs w:val="24"/>
                  <w:shd w:val="clear" w:color="auto" w:fill="FFFFFF"/>
                </w:rPr>
                <w:t>nuconsulting.selezione@gmail.com</w:t>
              </w:r>
            </w:hyperlink>
          </w:p>
          <w:p w:rsidR="00AF3E89" w:rsidRPr="00845D7C" w:rsidRDefault="00AF3E89"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RAGIONIERE</w:t>
            </w:r>
          </w:p>
          <w:p w:rsidR="00AF3E89" w:rsidRPr="00845D7C" w:rsidRDefault="00AF3E89"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 xml:space="preserve">Siamo alla ricerca di un ragioniere e consulente del lavoro, esperto nella contabilità fiscale ed elaborazione bilanci, elaborazione cedolini mensili con annesso sviluppo contributi ed invio comunicazioni agli enti oltre alle normali attività di contabilità. Gli interessati possono inviare C.V. dettagliato e con FOTO a: </w:t>
            </w:r>
            <w:hyperlink r:id="rId131" w:history="1">
              <w:r w:rsidRPr="00845D7C">
                <w:rPr>
                  <w:rStyle w:val="Collegamentoipertestuale"/>
                  <w:rFonts w:ascii="Helvetica" w:hAnsi="Helvetica"/>
                  <w:sz w:val="24"/>
                  <w:szCs w:val="24"/>
                  <w:shd w:val="clear" w:color="auto" w:fill="FFFFFF"/>
                </w:rPr>
                <w:t>info@gruppoc.it</w:t>
              </w:r>
            </w:hyperlink>
          </w:p>
          <w:p w:rsidR="00AF3E89" w:rsidRPr="00845D7C" w:rsidRDefault="00AF3E89"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AUTISTA</w:t>
            </w:r>
          </w:p>
          <w:p w:rsidR="00AF3E89" w:rsidRPr="00845D7C" w:rsidRDefault="00AF3E89"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Azienda operante nel settore logistica cerca AUTISTA con patente CE - CQC E ADR con esperienza maturata nel settore. Si richiede oltre all'esperienza che sarà testata in sede, educazione, senso del dovere, propensione al lavoro, spirito di sacrificio e capacità nella risoluzione dei problemi.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xml:space="preserve">Gli interessati potranno inviare Curriculum con FOTO a </w:t>
            </w:r>
            <w:hyperlink r:id="rId132" w:history="1">
              <w:r w:rsidRPr="00845D7C">
                <w:rPr>
                  <w:rStyle w:val="Collegamentoipertestuale"/>
                  <w:rFonts w:ascii="Helvetica" w:hAnsi="Helvetica"/>
                  <w:sz w:val="24"/>
                  <w:szCs w:val="24"/>
                  <w:shd w:val="clear" w:color="auto" w:fill="FFFFFF"/>
                </w:rPr>
                <w:t>info@gruppoc.it</w:t>
              </w:r>
            </w:hyperlink>
          </w:p>
          <w:p w:rsidR="00AF3E89" w:rsidRPr="00845D7C" w:rsidRDefault="00AF3E89"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ADDETTA PULIZIE</w:t>
            </w:r>
          </w:p>
          <w:p w:rsidR="00AF3E89" w:rsidRPr="00845D7C" w:rsidRDefault="00AF3E89"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Ricerchiamo cn urgenza per azienda cliente un/a add. alle pulizie con esperienza nella pulizia di uffici, banche, scuole ............</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dal 24 al 26 aprile dalle 16.00 alle 16.30. Luogo di lavoro: Sciacca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Si richiede domicilio in zona.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xml:space="preserve">Per candidarsi inviare il cv tramite il sito subito.it o a mezzo mail a: </w:t>
            </w:r>
            <w:hyperlink r:id="rId133" w:history="1">
              <w:r w:rsidRPr="00845D7C">
                <w:rPr>
                  <w:rStyle w:val="Collegamentoipertestuale"/>
                  <w:rFonts w:ascii="Helvetica" w:hAnsi="Helvetica"/>
                  <w:sz w:val="24"/>
                  <w:szCs w:val="24"/>
                  <w:shd w:val="clear" w:color="auto" w:fill="FFFFFF"/>
                </w:rPr>
                <w:t>trapani@during.it</w:t>
              </w:r>
            </w:hyperlink>
          </w:p>
          <w:p w:rsidR="00AF3E89" w:rsidRPr="00845D7C" w:rsidRDefault="00AF3E89"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PIZZAIOLO</w:t>
            </w:r>
          </w:p>
          <w:p w:rsidR="00AF3E89" w:rsidRPr="00845D7C" w:rsidRDefault="00AF3E89"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cercasi aiuto pizzaiolo anche con poca esperienza per fina settimana a canicatti ristorante pizzeria 3283625420</w:t>
            </w:r>
          </w:p>
          <w:p w:rsidR="00AF3E89" w:rsidRPr="00845D7C" w:rsidRDefault="00AF3E89"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SALES</w:t>
            </w:r>
          </w:p>
          <w:p w:rsidR="00AF3E89" w:rsidRPr="00845D7C" w:rsidRDefault="00AF3E89"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TechLabItalia è un' Azienda del settore Engineering &amp; Telco, seleziona ambosessi per ampliamento del proprio organico sales account manager area Government &amp; B2B.</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Il candidato ideale possiede i seguenti requisiti: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Laurea /Diploma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lastRenderedPageBreak/>
              <w:t>- Età compresa tra i 25 e 40</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Esperienza nella gestione dei rapporti con il cliente, conoscenza del territorio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Esperienza di sviluppo opportunità presso P.A.C./P.A.L., o esperienza di sviluppo progetti IT area b2b</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Dinamicità ed autonomia gestionale nello sviluppo attività sul territorio.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Il candidato verrà inserito nel team sales a riporto della direzione commerciale e si occuperà principalmente dello sviluppo business nell'area assegnata .</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Il presente annuncio è rivolto ad entrambi i sessi, ai sensi delle leggi 903/77 e 125/91.</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Aree di ricerca: Palermo e Catania , Roma , Latina , Bologna , Genova, Agrigento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xml:space="preserve">Inviare cv al seguente indirizzo mail: </w:t>
            </w:r>
            <w:hyperlink r:id="rId134" w:history="1">
              <w:r w:rsidRPr="00845D7C">
                <w:rPr>
                  <w:rStyle w:val="Collegamentoipertestuale"/>
                  <w:rFonts w:ascii="Helvetica" w:hAnsi="Helvetica"/>
                  <w:sz w:val="24"/>
                  <w:szCs w:val="24"/>
                  <w:shd w:val="clear" w:color="auto" w:fill="FFFFFF"/>
                </w:rPr>
                <w:t>humanresource@techlabitalia.it</w:t>
              </w:r>
            </w:hyperlink>
          </w:p>
          <w:p w:rsidR="00AF3E89" w:rsidRPr="00845D7C" w:rsidRDefault="00AF3E89"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ESATTORE</w:t>
            </w:r>
          </w:p>
          <w:p w:rsidR="00AF3E89" w:rsidRPr="00845D7C" w:rsidRDefault="00AF3E89"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WCM Srl (www.wcmsrl.it) è tra i primari Player Nazionali nel settore del Credit Collection.</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Per la zona lavorativa di Agrigento e Caltanissetta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Agente Esattoriale - Settore B2B - B2C - NPL</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La risorse selezionata, inserite in un contesto di lavoro notevolmente strutturato e professionalizzato, si occuperanno di recupero crediti per prestigiose aziende clienti.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Il candidato ideale con cui si desidera entrare in contatto possiede le seguenti caratteristiche: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diploma - laurea;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buona conoscenza dei principali strumenti informatici e navigazione internet;</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ottime capacità comunicative;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forte motivazione e orientamento al raggiungimento dei risultati;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pregressa esperienza in ambito commerciale e/o finanziario/bancario e/o attività nel contesto contabile.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Si offre: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un coach dedicato e formazione continua;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flessibilità oraria ed organizzativa;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compenso provvigionale da Leader di mercato con eventuali anticipi provvigionali.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Continuità di flussi di lavoro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shd w:val="clear" w:color="auto" w:fill="FFFFFF"/>
              </w:rPr>
              <w:t>ncentivi al raggiungimento degli obiettivi.</w:t>
            </w:r>
            <w:r w:rsidRPr="00845D7C">
              <w:rPr>
                <w:rStyle w:val="apple-converted-space"/>
                <w:rFonts w:ascii="Helvetica" w:hAnsi="Helvetica"/>
                <w:color w:val="5A5A5A"/>
                <w:sz w:val="24"/>
                <w:szCs w:val="24"/>
                <w:shd w:val="clear" w:color="auto" w:fill="FFFFFF"/>
              </w:rPr>
              <w:t xml:space="preserve">  </w:t>
            </w:r>
            <w:r w:rsidRPr="00845D7C">
              <w:rPr>
                <w:rFonts w:ascii="Helvetica" w:hAnsi="Helvetica"/>
                <w:color w:val="5A5A5A"/>
                <w:sz w:val="24"/>
                <w:szCs w:val="24"/>
                <w:shd w:val="clear" w:color="auto" w:fill="FFFFFF"/>
              </w:rPr>
              <w:t>091342858</w:t>
            </w:r>
          </w:p>
          <w:p w:rsidR="00AF3E89" w:rsidRPr="00845D7C" w:rsidRDefault="00AF3E89"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PASTICCERE</w:t>
            </w:r>
          </w:p>
          <w:p w:rsidR="00AF3E89" w:rsidRPr="00845D7C" w:rsidRDefault="00AF3E89"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Cercasi Pasticcere /Rosticcere 3389710817</w:t>
            </w:r>
          </w:p>
          <w:p w:rsidR="00AF3E89" w:rsidRPr="00845D7C" w:rsidRDefault="00AF3E89"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AGENTE</w:t>
            </w:r>
          </w:p>
          <w:p w:rsidR="00AF3E89" w:rsidRPr="00845D7C" w:rsidRDefault="00AF3E89" w:rsidP="00B250BB">
            <w:pPr>
              <w:widowControl w:val="0"/>
              <w:autoSpaceDE w:val="0"/>
              <w:rPr>
                <w:color w:val="3D3D3E"/>
                <w:sz w:val="24"/>
                <w:szCs w:val="24"/>
                <w:shd w:val="clear" w:color="auto" w:fill="FFFFFF"/>
              </w:rPr>
            </w:pPr>
            <w:r w:rsidRPr="00845D7C">
              <w:rPr>
                <w:rFonts w:ascii="Helvetica" w:hAnsi="Helvetica"/>
                <w:color w:val="5A5A5A"/>
                <w:sz w:val="24"/>
                <w:szCs w:val="24"/>
                <w:shd w:val="clear" w:color="auto" w:fill="FFFFFF"/>
              </w:rPr>
              <w:t>Studio Charme azienda di pelletteria con sede a Grammichele ( CT) ricerca agente per le zone di Agrigento e Caltanissetta,inviare cve a studio.charme@virgilio.it con recapito telefonico e sarete ricontattati.</w:t>
            </w:r>
          </w:p>
        </w:tc>
        <w:tc>
          <w:tcPr>
            <w:tcW w:w="2400" w:type="dxa"/>
          </w:tcPr>
          <w:p w:rsidR="003E4852" w:rsidRDefault="003E4852" w:rsidP="00B250BB">
            <w:pPr>
              <w:rPr>
                <w:b/>
                <w:sz w:val="28"/>
                <w:szCs w:val="28"/>
              </w:rPr>
            </w:pPr>
          </w:p>
        </w:tc>
      </w:tr>
      <w:tr w:rsidR="003E4852" w:rsidRPr="00E53AD1" w:rsidTr="00B250BB">
        <w:tc>
          <w:tcPr>
            <w:tcW w:w="937" w:type="dxa"/>
          </w:tcPr>
          <w:p w:rsidR="003E4852" w:rsidRDefault="003E4852" w:rsidP="00B250BB">
            <w:pPr>
              <w:widowControl w:val="0"/>
              <w:autoSpaceDE w:val="0"/>
              <w:jc w:val="center"/>
              <w:rPr>
                <w:b/>
                <w:bCs/>
              </w:rPr>
            </w:pPr>
          </w:p>
        </w:tc>
        <w:tc>
          <w:tcPr>
            <w:tcW w:w="6517" w:type="dxa"/>
          </w:tcPr>
          <w:p w:rsidR="003E4852" w:rsidRPr="00845D7C" w:rsidRDefault="003E4852" w:rsidP="00B250BB">
            <w:pPr>
              <w:widowControl w:val="0"/>
              <w:autoSpaceDE w:val="0"/>
              <w:jc w:val="center"/>
              <w:rPr>
                <w:b/>
                <w:bCs/>
                <w:sz w:val="24"/>
                <w:szCs w:val="24"/>
              </w:rPr>
            </w:pPr>
            <w:r w:rsidRPr="00845D7C">
              <w:rPr>
                <w:b/>
                <w:bCs/>
                <w:sz w:val="24"/>
                <w:szCs w:val="24"/>
              </w:rPr>
              <w:t>Caltanisetta e provincia</w:t>
            </w:r>
          </w:p>
          <w:p w:rsidR="003E4852" w:rsidRPr="00845D7C" w:rsidRDefault="00E14302" w:rsidP="00B250BB">
            <w:pPr>
              <w:widowControl w:val="0"/>
              <w:autoSpaceDE w:val="0"/>
              <w:rPr>
                <w:color w:val="786953"/>
                <w:sz w:val="24"/>
                <w:szCs w:val="24"/>
                <w:shd w:val="clear" w:color="auto" w:fill="FFFFFF"/>
              </w:rPr>
            </w:pPr>
            <w:r w:rsidRPr="00845D7C">
              <w:rPr>
                <w:color w:val="786953"/>
                <w:sz w:val="24"/>
                <w:szCs w:val="24"/>
                <w:shd w:val="clear" w:color="auto" w:fill="FFFFFF"/>
              </w:rPr>
              <w:t>CONSULENTE IMMOBILIARE</w:t>
            </w:r>
          </w:p>
          <w:p w:rsidR="00E14302" w:rsidRPr="00845D7C" w:rsidRDefault="00E14302"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LAVORA CON NOI !</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Cambia la tua vita ed entra a far parte della multinazionale piu grande al mondo dell'immobiliare.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-Sei un agente immobiliare?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lastRenderedPageBreak/>
              <w:t>-Oppure sei nuovo nel settore?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Contattaci per un colloquio privato.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Re/Max nasce nel 1973 negli Stati Uniti ed oggi è presente in oltre 100 nazioni con oltre 100.000 agenti affiliati.Grazie alla formula dello studio associato trattieni fino all'85% delle provvigioni, con noi sei in proprio ma non da solo.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Formazione professionale ai massimi livelli del settore ti consentiranno di diventare un agente immobiliare di successo.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Cosa aspetti? Unisciti a noi e contatta :</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xml:space="preserve">Remax Casa club 0934 21088 oppure manda una email a : </w:t>
            </w:r>
            <w:hyperlink r:id="rId135" w:history="1">
              <w:r w:rsidRPr="00845D7C">
                <w:rPr>
                  <w:rStyle w:val="Collegamentoipertestuale"/>
                  <w:rFonts w:ascii="Helvetica" w:hAnsi="Helvetica"/>
                  <w:sz w:val="24"/>
                  <w:szCs w:val="24"/>
                  <w:shd w:val="clear" w:color="auto" w:fill="FFFFFF"/>
                </w:rPr>
                <w:t>casaclub@remax.it</w:t>
              </w:r>
            </w:hyperlink>
          </w:p>
          <w:p w:rsidR="00E14302" w:rsidRPr="00845D7C" w:rsidRDefault="00E14302"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RESPONSABILE</w:t>
            </w:r>
          </w:p>
          <w:p w:rsidR="00E14302" w:rsidRPr="00845D7C" w:rsidRDefault="00E14302"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Azienda leader nel settore da oltre 25 anni, ricerca animatori da inserire nelle varie strutture del centro sud Italia.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Si richiede: sorriso, maggiore età, predisposizione a lavorare in gruppo.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Figure ricercate: capo animazione, responsabile diurno, responsabile mini club, assistenti mini club, torneisti sportivi, ballerini, deejay tecnico audio/luci e coreografi.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Se interessato invia il tuo curriculum a chiaramaragu@outlook.it e verrete ricontattati per un colloquio</w:t>
            </w:r>
          </w:p>
          <w:p w:rsidR="00E14302" w:rsidRPr="00845D7C" w:rsidRDefault="00E14302"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RAPPRESENTANTE</w:t>
            </w:r>
          </w:p>
          <w:p w:rsidR="00E14302" w:rsidRPr="00845D7C" w:rsidRDefault="00E14302"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Affermata azienda nel settore termoidraulico, climatizzazione e condizionamento, edilizia e ferramenta professionale, operante su tutto il territorio siciliano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Ricerca VENDITORI-AGENTI per tutte le provincie della Sicilia.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Si offre: interessanti provvigioni sul fatturato e premi di produzione per elevati volumi di vendita, affiancamento.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Si richiede: spiccate capacità comunicative e relazionali, costituisce titolo preferenziale una precedente esperienza di vendita. 0922420998</w:t>
            </w:r>
          </w:p>
          <w:p w:rsidR="00E14302" w:rsidRPr="00845D7C" w:rsidRDefault="00E14302"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PERSONALE</w:t>
            </w:r>
          </w:p>
          <w:p w:rsidR="00E14302" w:rsidRPr="00845D7C" w:rsidRDefault="00E14302"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 xml:space="preserve">Si ricercano figure per mansioni di call center per fissaggio appuntamenti. No vendita e contratti. L'azienda offre fisso mensile e provvigioni e richiede disponibilità par time e domicilio a Caltanissetta/ San Cataldo. Gli interessati possono inviare un curriculum aggiornato a </w:t>
            </w:r>
            <w:hyperlink r:id="rId136" w:history="1">
              <w:r w:rsidRPr="00845D7C">
                <w:rPr>
                  <w:rStyle w:val="Collegamentoipertestuale"/>
                  <w:rFonts w:ascii="Helvetica" w:hAnsi="Helvetica"/>
                  <w:sz w:val="24"/>
                  <w:szCs w:val="24"/>
                  <w:shd w:val="clear" w:color="auto" w:fill="FFFFFF"/>
                </w:rPr>
                <w:t>geaservizihr@gmail.com</w:t>
              </w:r>
            </w:hyperlink>
          </w:p>
          <w:p w:rsidR="00E14302" w:rsidRPr="00845D7C" w:rsidRDefault="00E14302"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OPERATORI CALL CENTER</w:t>
            </w:r>
          </w:p>
          <w:p w:rsidR="00E14302" w:rsidRPr="00845D7C" w:rsidRDefault="00E14302"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Voice Service, affermata azienda nel settore Call Center, Partner Ufficiale Vivereco ed Enel Energia, ricerca n. 10 operatori per ampliamento organico.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Si richiede: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Preferibilmente esperienza nel settore;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Età compresa 24/45 anni;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Buone capacità uso pc;</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Predisposizione contatto telefonico.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Si offre: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Contratto a norma di legge;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Ottimi incentivi;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Gare mensili;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Corso formazione gratuito;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lastRenderedPageBreak/>
              <w:t>- Continuo affiancamento.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xml:space="preserve">Inviare candidatura all'indirizzo: </w:t>
            </w:r>
            <w:hyperlink r:id="rId137" w:history="1">
              <w:r w:rsidRPr="00845D7C">
                <w:rPr>
                  <w:rStyle w:val="Collegamentoipertestuale"/>
                  <w:rFonts w:ascii="Helvetica" w:hAnsi="Helvetica"/>
                  <w:sz w:val="24"/>
                  <w:szCs w:val="24"/>
                  <w:shd w:val="clear" w:color="auto" w:fill="FFFFFF"/>
                </w:rPr>
                <w:t>voice.service@Hotmail.com</w:t>
              </w:r>
            </w:hyperlink>
          </w:p>
          <w:p w:rsidR="00E14302" w:rsidRPr="00845D7C" w:rsidRDefault="00E14302"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CONSULENTE COMMER</w:t>
            </w:r>
            <w:r w:rsidR="00ED23CC" w:rsidRPr="00845D7C">
              <w:rPr>
                <w:rFonts w:ascii="Helvetica" w:hAnsi="Helvetica"/>
                <w:color w:val="5A5A5A"/>
                <w:sz w:val="24"/>
                <w:szCs w:val="24"/>
                <w:shd w:val="clear" w:color="auto" w:fill="FFFFFF"/>
              </w:rPr>
              <w:t>CIALE</w:t>
            </w:r>
          </w:p>
          <w:p w:rsidR="00ED23CC" w:rsidRPr="00845D7C" w:rsidRDefault="00ED23CC"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Voice Service, affermata azienda nel settore Call Center, Partner Ufficiale Vivereco ed Enel Energia, ricerca n. 10 operatori per ampliamento organico.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Si richiede: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Preferibilmente esperienza nel settore;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Età compresa 24/45 anni;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Buone capacità uso pc;</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Predisposizione contatto telefonico.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Si offre: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Contratto a norma di legge;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Ottimi incentivi;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Gare mensili;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Corso formazione gratuito;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Continuo affiancamento.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xml:space="preserve">Inviare candidatura all'indirizzo: </w:t>
            </w:r>
            <w:hyperlink r:id="rId138" w:history="1">
              <w:r w:rsidRPr="00845D7C">
                <w:rPr>
                  <w:rStyle w:val="Collegamentoipertestuale"/>
                  <w:rFonts w:ascii="Helvetica" w:hAnsi="Helvetica"/>
                  <w:sz w:val="24"/>
                  <w:szCs w:val="24"/>
                  <w:shd w:val="clear" w:color="auto" w:fill="FFFFFF"/>
                </w:rPr>
                <w:t>voice.service@Hotmail.com</w:t>
              </w:r>
            </w:hyperlink>
          </w:p>
          <w:p w:rsidR="00ED23CC" w:rsidRPr="00845D7C" w:rsidRDefault="00ED23CC"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IMPIEGATO</w:t>
            </w:r>
          </w:p>
          <w:p w:rsidR="00ED23CC" w:rsidRPr="00845D7C" w:rsidRDefault="00ED23CC"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Azienda settore vendita ricerca 10 figure ambosessi per settore commerciale. L'impiegato commerciale si occuperà delle vendite (elaborazione del preventivo, proposta commerciale, stipula del contratto)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 gestirà i rapporti con i clienti e con i fornitori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 fornirà assistenza al cliente durante la trattativa commerciale e anche post-vendita.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xml:space="preserve">Si garantisce contratto a tempo determinato/indeterminato con fisso mensile di 500/800 euro. Si richiede disponibilità full time e domicilio in loco o zone limitrofe. Gli interessati ad un primo colloquio possono inviare il proprio curriculum aggiornato a </w:t>
            </w:r>
            <w:hyperlink r:id="rId139" w:history="1">
              <w:r w:rsidRPr="00845D7C">
                <w:rPr>
                  <w:rStyle w:val="Collegamentoipertestuale"/>
                  <w:rFonts w:ascii="Helvetica" w:hAnsi="Helvetica"/>
                  <w:sz w:val="24"/>
                  <w:szCs w:val="24"/>
                  <w:shd w:val="clear" w:color="auto" w:fill="FFFFFF"/>
                </w:rPr>
                <w:t>geaservizihr@gmail.com</w:t>
              </w:r>
            </w:hyperlink>
          </w:p>
          <w:p w:rsidR="00ED23CC" w:rsidRPr="00845D7C" w:rsidRDefault="00ED23CC"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PARRUCCHIERE</w:t>
            </w:r>
          </w:p>
          <w:p w:rsidR="00E14302" w:rsidRPr="00845D7C" w:rsidRDefault="00ED23CC"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Cerco operaio/apprendista parrucchiere, zona centro Gela . 3200706126</w:t>
            </w:r>
          </w:p>
          <w:p w:rsidR="00ED23CC" w:rsidRPr="00845D7C" w:rsidRDefault="00ED23CC"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BADANTE</w:t>
            </w:r>
          </w:p>
          <w:p w:rsidR="00ED23CC" w:rsidRPr="00845D7C" w:rsidRDefault="00ED23CC"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Cercasi badante h24, libera da impegni, disposta a trasferirsi, pomeriggio libero dopo le 16.</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Offesi fisso 600 euro con contratto vitto e alloggio. Per informazioni lasciare via mail il proprio curriculum vitae e n. di telefono per essere contatti. Massima serietà, pazienza ed esperienza per il servizio alla persona.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Email prive di curriculum completo e senza numero di telefono verranno cestinate 0934396040</w:t>
            </w:r>
          </w:p>
          <w:p w:rsidR="00ED23CC" w:rsidRPr="00845D7C" w:rsidRDefault="00ED23CC"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OPERATORI</w:t>
            </w:r>
          </w:p>
          <w:p w:rsidR="00ED23CC" w:rsidRPr="00845D7C" w:rsidRDefault="00ED23CC" w:rsidP="00B250BB">
            <w:pPr>
              <w:widowControl w:val="0"/>
              <w:autoSpaceDE w:val="0"/>
              <w:rPr>
                <w:rStyle w:val="apple-converted-space"/>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Verranno considerate solo candidature complete di CURRICULUM allegato.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mandare le candidature 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info@eggroup.it</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EG Group srls</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Affermato Call Center con sede a Caltanissetta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X ampliamento sede seleziona 5 operatori da inserire nel proprio organico.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lastRenderedPageBreak/>
              <w:t>SI RICHIEDONO: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Competenze informatiche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Dimestichezza nell'uso del PC</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Ottime capacità relazionali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Forte predisposizione a lavorare in gruppo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Massima Serietà</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OFFRIAMO: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inquadramento a norma di legge,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Pagamento SICURO MENSILE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Incentivi e gare mensili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Formazione gratuita con successivo affiancamento da personale specializzato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Continua formazione tecnica e commerciale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Ambiente giovane e stimolante;</w:t>
            </w:r>
            <w:r w:rsidRPr="00845D7C">
              <w:rPr>
                <w:rStyle w:val="apple-converted-space"/>
                <w:rFonts w:ascii="Helvetica" w:hAnsi="Helvetica"/>
                <w:color w:val="5A5A5A"/>
                <w:sz w:val="24"/>
                <w:szCs w:val="24"/>
                <w:shd w:val="clear" w:color="auto" w:fill="FFFFFF"/>
              </w:rPr>
              <w:t> </w:t>
            </w:r>
          </w:p>
          <w:p w:rsidR="00ED23CC" w:rsidRPr="00845D7C" w:rsidRDefault="00ED23CC" w:rsidP="00B250BB">
            <w:pPr>
              <w:widowControl w:val="0"/>
              <w:autoSpaceDE w:val="0"/>
              <w:rPr>
                <w:rStyle w:val="apple-converted-space"/>
                <w:rFonts w:ascii="Helvetica" w:hAnsi="Helvetica"/>
                <w:color w:val="5A5A5A"/>
                <w:sz w:val="24"/>
                <w:szCs w:val="24"/>
              </w:rPr>
            </w:pPr>
            <w:r w:rsidRPr="00845D7C">
              <w:rPr>
                <w:rStyle w:val="apple-converted-space"/>
                <w:rFonts w:ascii="Helvetica" w:hAnsi="Helvetica"/>
                <w:color w:val="5A5A5A"/>
                <w:sz w:val="24"/>
                <w:szCs w:val="24"/>
              </w:rPr>
              <w:t>INFORMATRICE</w:t>
            </w:r>
          </w:p>
          <w:p w:rsidR="00ED23CC" w:rsidRPr="00845D7C" w:rsidRDefault="00ED23CC"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Centro Audiologico Siciliano S.r.l. seleziona Informatrici/ori possibilmente con esperienza per lavoro organizzato presso farmacie ed altre strutture sanitarie.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Si richiede bella presenza, ottima dialettica e discrete capacità relazionali.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Requisito preferenziale pregressa esperieza nel campo della promozione.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xml:space="preserve">Se interessati inviare curriculum a </w:t>
            </w:r>
            <w:hyperlink r:id="rId140" w:history="1">
              <w:r w:rsidRPr="00845D7C">
                <w:rPr>
                  <w:rStyle w:val="Collegamentoipertestuale"/>
                  <w:rFonts w:ascii="Helvetica" w:hAnsi="Helvetica"/>
                  <w:sz w:val="24"/>
                  <w:szCs w:val="24"/>
                  <w:shd w:val="clear" w:color="auto" w:fill="FFFFFF"/>
                </w:rPr>
                <w:t>personale@centroaudiologicosiciliano.it</w:t>
              </w:r>
            </w:hyperlink>
          </w:p>
          <w:p w:rsidR="00ED23CC" w:rsidRPr="00845D7C" w:rsidRDefault="00ED23CC"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OPERATORI MARKETING</w:t>
            </w:r>
          </w:p>
          <w:p w:rsidR="00ED23CC" w:rsidRPr="00845D7C" w:rsidRDefault="00ED23CC"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Selezioniamo operatrici/operatori per call center outbound, solo full-time.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Si richiede predisposizione al contatto telefonico, ottime capacità relazionali, buona dialettica, forte determinazione e massima serietà.</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Gradita pregressa esperienza nell'ambito del Teleselling, Telemarketing o vendita door to door.</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Si offre percorso formativo, fisso giornaliero e bonus.</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xml:space="preserve">Se interessati , inviare curriculum via mail a </w:t>
            </w:r>
            <w:hyperlink r:id="rId141" w:history="1">
              <w:r w:rsidRPr="00845D7C">
                <w:rPr>
                  <w:rStyle w:val="Collegamentoipertestuale"/>
                  <w:rFonts w:ascii="Helvetica" w:hAnsi="Helvetica"/>
                  <w:sz w:val="24"/>
                  <w:szCs w:val="24"/>
                  <w:shd w:val="clear" w:color="auto" w:fill="FFFFFF"/>
                </w:rPr>
                <w:t>personale@centroaudiologicosiciliano.it</w:t>
              </w:r>
            </w:hyperlink>
          </w:p>
          <w:p w:rsidR="00ED23CC" w:rsidRPr="00845D7C" w:rsidRDefault="00ED23CC"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PERSONALE</w:t>
            </w:r>
          </w:p>
          <w:p w:rsidR="00ED23CC" w:rsidRPr="00845D7C" w:rsidRDefault="00ED23CC" w:rsidP="00B250BB">
            <w:pPr>
              <w:widowControl w:val="0"/>
              <w:autoSpaceDE w:val="0"/>
              <w:rPr>
                <w:rStyle w:val="apple-converted-space"/>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Azienda seleziona operatori telefonici outbound per la sede di Caltanissetta.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Si offre: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retribuzione fissa,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incentivi e gare mensili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-contratto a norma di legge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-formazione in sede con affiancamento da personale specializzato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ambiente giovane e stimolante.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possibilità di crescita all'interno dell'azienda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Si richiede: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Massima serietà</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Buon uso del PC</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Buone doti comunicative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Predisposizione alla crescita professionale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xml:space="preserve">Per candidarsi inviare il Curriculum Vitae, corredato di recapiti telefonici, tramite mail all'indirizzo </w:t>
            </w:r>
            <w:r w:rsidRPr="00845D7C">
              <w:rPr>
                <w:rFonts w:ascii="Helvetica" w:hAnsi="Helvetica"/>
                <w:color w:val="5A5A5A"/>
                <w:sz w:val="24"/>
                <w:szCs w:val="24"/>
                <w:shd w:val="clear" w:color="auto" w:fill="FFFFFF"/>
              </w:rPr>
              <w:lastRenderedPageBreak/>
              <w:t>opportunitacaltanissetta@gmail.com.</w:t>
            </w:r>
            <w:r w:rsidRPr="00845D7C">
              <w:rPr>
                <w:rStyle w:val="apple-converted-space"/>
                <w:rFonts w:ascii="Helvetica" w:hAnsi="Helvetica"/>
                <w:color w:val="5A5A5A"/>
                <w:sz w:val="24"/>
                <w:szCs w:val="24"/>
                <w:shd w:val="clear" w:color="auto" w:fill="FFFFFF"/>
              </w:rPr>
              <w:t> </w:t>
            </w:r>
          </w:p>
          <w:p w:rsidR="00ED23CC" w:rsidRPr="00845D7C" w:rsidRDefault="00ED23CC" w:rsidP="00B250BB">
            <w:pPr>
              <w:widowControl w:val="0"/>
              <w:autoSpaceDE w:val="0"/>
              <w:rPr>
                <w:rStyle w:val="apple-converted-space"/>
                <w:rFonts w:ascii="Helvetica" w:hAnsi="Helvetica"/>
                <w:color w:val="5A5A5A"/>
                <w:sz w:val="24"/>
                <w:szCs w:val="24"/>
              </w:rPr>
            </w:pPr>
            <w:r w:rsidRPr="00845D7C">
              <w:rPr>
                <w:rStyle w:val="apple-converted-space"/>
                <w:rFonts w:ascii="Helvetica" w:hAnsi="Helvetica"/>
                <w:color w:val="5A5A5A"/>
                <w:sz w:val="24"/>
                <w:szCs w:val="24"/>
              </w:rPr>
              <w:t>OPERATORI CALL CENTER</w:t>
            </w:r>
          </w:p>
          <w:p w:rsidR="00ED23CC" w:rsidRPr="00845D7C" w:rsidRDefault="00ED23CC" w:rsidP="00B250BB">
            <w:pPr>
              <w:widowControl w:val="0"/>
              <w:autoSpaceDE w:val="0"/>
              <w:rPr>
                <w:rStyle w:val="apple-converted-space"/>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Call Center presa appuntamenti per la Telefonia , cerca, a partire da GIUGNO 2016 per ampliamento della propria sede, operatrici/ori telefonici da inserire nel proprio organico.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Offriamo : - corso di formazione gratuito con successivo affiancamento da personale specializzato ; - corsi di aggiornamento periodici ; - ambiente solare e armonioso; - inquadramento a norma di legge;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RETRIBUZIONE GARANTITA, CON INCENTIVI E BONUS PRODUZIONE.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Saranno ritenuti fondamentali i seguenti requisiti :</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Motivazione al lavoro proposto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Buon utilizzo del PC</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Buona dialettica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Predisposizione al lavoro di gruppo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-Orientamento al raggiungimento degli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obiettivi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attitudine al contatto telefonico,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Inviare il proprio CV al seguente indirizzo: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selezioneoperatori@one-team.it</w:t>
            </w:r>
            <w:r w:rsidRPr="00845D7C">
              <w:rPr>
                <w:rStyle w:val="apple-converted-space"/>
                <w:rFonts w:ascii="Helvetica" w:hAnsi="Helvetica"/>
                <w:color w:val="5A5A5A"/>
                <w:sz w:val="24"/>
                <w:szCs w:val="24"/>
                <w:shd w:val="clear" w:color="auto" w:fill="FFFFFF"/>
              </w:rPr>
              <w:t> </w:t>
            </w:r>
          </w:p>
          <w:p w:rsidR="00ED23CC" w:rsidRPr="00845D7C" w:rsidRDefault="00ED23CC" w:rsidP="00B250BB">
            <w:pPr>
              <w:widowControl w:val="0"/>
              <w:autoSpaceDE w:val="0"/>
              <w:rPr>
                <w:rStyle w:val="apple-converted-space"/>
                <w:rFonts w:ascii="Helvetica" w:hAnsi="Helvetica"/>
                <w:color w:val="5A5A5A"/>
                <w:sz w:val="24"/>
                <w:szCs w:val="24"/>
              </w:rPr>
            </w:pPr>
            <w:r w:rsidRPr="00845D7C">
              <w:rPr>
                <w:rStyle w:val="apple-converted-space"/>
                <w:rFonts w:ascii="Helvetica" w:hAnsi="Helvetica"/>
                <w:color w:val="5A5A5A"/>
                <w:sz w:val="24"/>
                <w:szCs w:val="24"/>
              </w:rPr>
              <w:t>AGENTE</w:t>
            </w:r>
          </w:p>
          <w:p w:rsidR="00ED23CC" w:rsidRPr="00845D7C" w:rsidRDefault="00ED23CC" w:rsidP="00B250BB">
            <w:pPr>
              <w:widowControl w:val="0"/>
              <w:autoSpaceDE w:val="0"/>
              <w:rPr>
                <w:color w:val="786953"/>
                <w:sz w:val="24"/>
                <w:szCs w:val="24"/>
                <w:shd w:val="clear" w:color="auto" w:fill="FFFFFF"/>
              </w:rPr>
            </w:pPr>
            <w:r w:rsidRPr="00845D7C">
              <w:rPr>
                <w:rFonts w:ascii="Helvetica" w:hAnsi="Helvetica"/>
                <w:color w:val="5A5A5A"/>
                <w:sz w:val="24"/>
                <w:szCs w:val="24"/>
                <w:shd w:val="clear" w:color="auto" w:fill="FFFFFF"/>
              </w:rPr>
              <w:t>Azienda operante nella distribuzione all'ingrosso di pelletteria, profumeria e cosmetica offre una posizione di lavoro come agente di commercio.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Marchi trattati: Sergio Tacchini - Laura Biagiotti - Basile - Renato Balestra.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Si offre un'altra provvigione e anche un catalogo completo di profumeria e cosmetica.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Cercasi agenti motivati.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Si preferisce contatto telefonico. 3283072571</w:t>
            </w: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widowControl w:val="0"/>
              <w:autoSpaceDE w:val="0"/>
              <w:jc w:val="center"/>
              <w:rPr>
                <w:b/>
                <w:bCs/>
              </w:rPr>
            </w:pPr>
          </w:p>
        </w:tc>
        <w:tc>
          <w:tcPr>
            <w:tcW w:w="6517" w:type="dxa"/>
          </w:tcPr>
          <w:p w:rsidR="003E4852" w:rsidRPr="00845D7C" w:rsidRDefault="003E4852" w:rsidP="00B250BB">
            <w:pPr>
              <w:widowControl w:val="0"/>
              <w:autoSpaceDE w:val="0"/>
              <w:jc w:val="center"/>
              <w:rPr>
                <w:b/>
                <w:bCs/>
                <w:sz w:val="24"/>
                <w:szCs w:val="24"/>
              </w:rPr>
            </w:pPr>
            <w:r w:rsidRPr="00845D7C">
              <w:rPr>
                <w:b/>
                <w:bCs/>
                <w:sz w:val="24"/>
                <w:szCs w:val="24"/>
              </w:rPr>
              <w:t>Catania e provincia</w:t>
            </w:r>
          </w:p>
          <w:p w:rsidR="003E4852" w:rsidRPr="00845D7C" w:rsidRDefault="00CF0CD3" w:rsidP="00B250BB">
            <w:pPr>
              <w:widowControl w:val="0"/>
              <w:autoSpaceDE w:val="0"/>
              <w:rPr>
                <w:b/>
                <w:bCs/>
                <w:sz w:val="24"/>
                <w:szCs w:val="24"/>
              </w:rPr>
            </w:pPr>
            <w:r w:rsidRPr="00845D7C">
              <w:rPr>
                <w:b/>
                <w:bCs/>
                <w:sz w:val="24"/>
                <w:szCs w:val="24"/>
              </w:rPr>
              <w:t>SEGRETARIA</w:t>
            </w:r>
          </w:p>
          <w:p w:rsidR="00CF0CD3" w:rsidRPr="00845D7C" w:rsidRDefault="00CF0CD3"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 xml:space="preserve">siamo una'azienda commerciale e siamo alla ricerca di n° 01 elemento esperto in pc e public relations. Inviare curriculum a: </w:t>
            </w:r>
            <w:hyperlink r:id="rId142" w:history="1">
              <w:r w:rsidRPr="00845D7C">
                <w:rPr>
                  <w:rStyle w:val="Collegamentoipertestuale"/>
                  <w:rFonts w:ascii="Helvetica" w:hAnsi="Helvetica"/>
                  <w:sz w:val="24"/>
                  <w:szCs w:val="24"/>
                  <w:shd w:val="clear" w:color="auto" w:fill="FFFFFF"/>
                </w:rPr>
                <w:t>mpalma@palmaclima.it</w:t>
              </w:r>
            </w:hyperlink>
          </w:p>
          <w:p w:rsidR="00CF0CD3" w:rsidRPr="00845D7C" w:rsidRDefault="00CF0CD3"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AGENTE</w:t>
            </w:r>
          </w:p>
          <w:p w:rsidR="00CF0CD3" w:rsidRPr="00845D7C" w:rsidRDefault="00CF0CD3"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AZIENDA CHE OPERA NEL SETTORE DELL'AMBIENTE CERCA AGENTE DONNA AUTOMUNITA CON PROVATA ESPERIENZA .</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OFFRESI FISSO + PROVVIGIONI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NO TELEFONIA O AGENZIE VARIE .</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AZIENDA CHE OPERA NEL SETTORE DELL'AMBIENTE 3496832420</w:t>
            </w:r>
          </w:p>
          <w:p w:rsidR="00CF0CD3" w:rsidRPr="00845D7C" w:rsidRDefault="00CF0CD3"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ADDETTO PULIZIE</w:t>
            </w:r>
          </w:p>
          <w:p w:rsidR="00CF0CD3" w:rsidRPr="00845D7C" w:rsidRDefault="00CF0CD3"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cercasi ragazzo/a età max 35 anni, dinamico per pulizie in b&amp;b e accoglienza ospiti. si richiede conoscenza della lingua inglese, si offre retribuzione mensile € 250. chiamare solo se realmente interessati. 3284020231</w:t>
            </w:r>
          </w:p>
          <w:p w:rsidR="00CF0CD3" w:rsidRPr="00845D7C" w:rsidRDefault="00CF0CD3"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ADDETTI VENDITA</w:t>
            </w:r>
          </w:p>
          <w:p w:rsidR="00CF0CD3" w:rsidRPr="00845D7C" w:rsidRDefault="00CF0CD3"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Agenzia pubblicitaria leader nel mondo da 25 anni apre in Italia nuove sede a Catania.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lastRenderedPageBreak/>
              <w:t>Ricerchiamo personale giovane e motivato da inserire nel nostro organico per gestire campagne pubblicitarie di enti di fama mondiale tramite direct marketing in un ambiente di lavoro professionale e dinamico.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Il lavoro è concentrato i tutti i luoghi autorizzati come fiere, supermercati, manifestazioni, teatri ecc.</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Si offre reale opportunità di crescita meritocratica, ottima retribuzione mensile.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Non è richiesta esperienza specifica nel settore in quanto è prevista formazione mirata da parte di esperti nel settore.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ETA' 18-30 ANNI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INVIA IL TUO CV:</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xml:space="preserve">postmaster@vimikmarketing.it </w:t>
            </w:r>
            <w:hyperlink r:id="rId143" w:history="1">
              <w:r w:rsidRPr="00845D7C">
                <w:rPr>
                  <w:rStyle w:val="Collegamentoipertestuale"/>
                  <w:rFonts w:ascii="Helvetica" w:hAnsi="Helvetica"/>
                  <w:sz w:val="24"/>
                  <w:szCs w:val="24"/>
                  <w:shd w:val="clear" w:color="auto" w:fill="FFFFFF"/>
                </w:rPr>
                <w:t>/risorseumanecatania.vimikmc@gmail.com</w:t>
              </w:r>
            </w:hyperlink>
          </w:p>
          <w:p w:rsidR="00CF0CD3" w:rsidRPr="00845D7C" w:rsidRDefault="00CF0CD3"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RECEPTIONSIT</w:t>
            </w:r>
          </w:p>
          <w:p w:rsidR="00CF0CD3" w:rsidRPr="00845D7C" w:rsidRDefault="00CF0CD3"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cercasi per impiego part time intraprendete e abile receptionista, conoscenza lingua inglese per struttura ricettizia zona fondachello (mascali). richiesta bella presenza e massima serietà. 3298006746</w:t>
            </w:r>
          </w:p>
          <w:p w:rsidR="00CF0CD3" w:rsidRPr="00845D7C" w:rsidRDefault="00CF0CD3" w:rsidP="00CF0CD3">
            <w:pPr>
              <w:widowControl w:val="0"/>
              <w:autoSpaceDE w:val="0"/>
              <w:rPr>
                <w:b/>
                <w:bCs/>
                <w:sz w:val="24"/>
                <w:szCs w:val="24"/>
              </w:rPr>
            </w:pPr>
            <w:r w:rsidRPr="00845D7C">
              <w:rPr>
                <w:b/>
                <w:bCs/>
                <w:sz w:val="24"/>
                <w:szCs w:val="24"/>
              </w:rPr>
              <w:t>PERSONALE</w:t>
            </w:r>
          </w:p>
          <w:p w:rsidR="00CF0CD3" w:rsidRPr="00845D7C" w:rsidRDefault="00CF0CD3" w:rsidP="00CF0CD3">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La GoWork,agenzia di intermediazione tra offerte e domanda di lavoro,cerca consulenti per la filiale di Misterbianco,per degustazioni diprodotti alimentari e biologici.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L'azienda offre: corso di formazione retribuito ,possibilità di crescita professionale, compenso mensile di mille euro più provvigioni.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Requisiti richiesti: età compresa tra i 18 ed i 45anni automuniti,senza precedenti penali ed handicap fisici,cittadinanza italiana,disponibilità full time.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Candidarsi SOLO se in possesso dei requisiti richiesti inviando curriculum all'indirizzo e-mail stephanyp86@gmail.com o telefonicamente al 3703396201</w:t>
            </w:r>
          </w:p>
          <w:p w:rsidR="00CF0CD3" w:rsidRPr="00845D7C" w:rsidRDefault="00CF0CD3" w:rsidP="00CF0CD3">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ANIMATORI</w:t>
            </w:r>
          </w:p>
          <w:p w:rsidR="00CF0CD3" w:rsidRPr="00845D7C" w:rsidRDefault="00CF0CD3" w:rsidP="00CF0CD3">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Azienda leader nel settore da oltre 25 anni, ricerca animatori da inserire nelle varie strutture del centro sud Italia.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Si richiede: sorriso, maggiore età, predisposizione a lavorare in gruppo.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Figure ricercate: capo animazione, responsabile diurno, responsabile mini club, assistenti mini club, torneisti sportivi, ballerini, deejay tecnico audio/luci e coreografi.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Se interessato invia il tuo curriculum a chiaramaragu@outlook.it e verrete ricontattati per un colloquio</w:t>
            </w:r>
          </w:p>
          <w:p w:rsidR="00CF0CD3" w:rsidRPr="00845D7C" w:rsidRDefault="00CF0CD3" w:rsidP="00CF0CD3">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OPERATORI CALL CENTER</w:t>
            </w:r>
          </w:p>
          <w:p w:rsidR="00CF0CD3" w:rsidRPr="00845D7C" w:rsidRDefault="00CF0CD3" w:rsidP="00CF0CD3">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INVIARE CV AGGIORNATO A: cv@mastercomm.it</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Mastercomm,</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ricerca per la sua struttura sita nel centro di Catania, n.20 operatori Outbound di Teleselling per lo sviluppo di nuova commessa diretta nel settore mobile rivolto al mercato business.</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Si richiedono: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Diploma di scuola media SUPERIORE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Ottima conoscenza della lingua italiana parlata e scritta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Buone capacità comunicative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Attenzione, precisione ed affidabilità</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lastRenderedPageBreak/>
              <w:t>- Disponibilità nel lavorare in turnazioni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Si Offre :</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Contratto a Progetto, con retribuzione fissa fino ad euro 450,00/mese + fisso stabilito per ogni contratto + indennità variabile determinata da bonus ed incentivi.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Formazione pre e post inserimento con particolare attenzione al mercato di riferimento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Concreta possibilità di crescita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xml:space="preserve">INVIARE CV AGGIORNATO A: </w:t>
            </w:r>
            <w:hyperlink r:id="rId144" w:history="1">
              <w:r w:rsidRPr="00845D7C">
                <w:rPr>
                  <w:rStyle w:val="Collegamentoipertestuale"/>
                  <w:rFonts w:ascii="Helvetica" w:hAnsi="Helvetica"/>
                  <w:sz w:val="24"/>
                  <w:szCs w:val="24"/>
                  <w:shd w:val="clear" w:color="auto" w:fill="FFFFFF"/>
                </w:rPr>
                <w:t>cv@mastercomm.it</w:t>
              </w:r>
            </w:hyperlink>
          </w:p>
          <w:p w:rsidR="00CF0CD3" w:rsidRPr="00845D7C" w:rsidRDefault="009F7596" w:rsidP="00CF0CD3">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COMMIS</w:t>
            </w:r>
          </w:p>
          <w:p w:rsidR="009F7596" w:rsidRPr="00845D7C" w:rsidRDefault="009F7596" w:rsidP="00CF0CD3">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Per ristorante gourmet a Catania, offre periodo da apprendista di sala per successiva assunzione come Commis.</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Si richiede diploma alberghiero, massima serietà e sopratutto voglia di imparare.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Questo annuncio è rivolto ad entrambi i sessi 3932341483</w:t>
            </w:r>
          </w:p>
          <w:p w:rsidR="009F7596" w:rsidRPr="00845D7C" w:rsidRDefault="009F7596" w:rsidP="00CF0CD3">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OPERATORI CALL CENTER</w:t>
            </w:r>
          </w:p>
          <w:p w:rsidR="009F7596" w:rsidRPr="00845D7C" w:rsidRDefault="009F7596" w:rsidP="00CF0CD3">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L'azienda "CONTACT &amp; SALES S.R.L." (P.IVA 05837580827), ricerca operatori telefonici per la vendita di prodotti telefonici e internet con inserimento immediato.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Si richiedono: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 Lavorare su turni di 4 ORE al giorno (13/17 17/21)</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 Dimestichezza nell'uso del PC</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 I candidati devono risiedere nel Comune di Catania o nel comune di Misterbianco ed avere massimo 30 anni di età.</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L'azienda offre: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 Corso di formazione gratuito.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 Retribuzione fissa dai 350 EURO a 800 EURO, sulla base dei risultati ottenuti + interessanti provvigioni + gare settimanali e mensili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xml:space="preserve">Inviare Curriculum Vitae con recapito telefonico all'indirizzo mail </w:t>
            </w:r>
            <w:hyperlink r:id="rId145" w:history="1">
              <w:r w:rsidRPr="00845D7C">
                <w:rPr>
                  <w:rStyle w:val="Collegamentoipertestuale"/>
                  <w:rFonts w:ascii="Helvetica" w:hAnsi="Helvetica"/>
                  <w:sz w:val="24"/>
                  <w:szCs w:val="24"/>
                  <w:shd w:val="clear" w:color="auto" w:fill="FFFFFF"/>
                </w:rPr>
                <w:t>contactcatania@gmail.com</w:t>
              </w:r>
            </w:hyperlink>
          </w:p>
          <w:p w:rsidR="009F7596" w:rsidRPr="00845D7C" w:rsidRDefault="009F7596" w:rsidP="00CF0CD3">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COMMESSA</w:t>
            </w:r>
          </w:p>
          <w:p w:rsidR="009F7596" w:rsidRPr="00845D7C" w:rsidRDefault="009F7596" w:rsidP="00CF0CD3">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Cercasi aiuto commessa per negozio di biancheria intima e moda mare. 095501815</w:t>
            </w:r>
          </w:p>
          <w:p w:rsidR="009F7596" w:rsidRPr="00845D7C" w:rsidRDefault="009F7596" w:rsidP="00CF0CD3">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AGENTE IMMOBILIARE</w:t>
            </w:r>
          </w:p>
          <w:p w:rsidR="009F7596" w:rsidRPr="00845D7C" w:rsidRDefault="009F7596" w:rsidP="00CF0CD3">
            <w:pPr>
              <w:widowControl w:val="0"/>
              <w:autoSpaceDE w:val="0"/>
              <w:rPr>
                <w:rFonts w:ascii="Helvetica" w:hAnsi="Helvetica"/>
                <w:color w:val="5A5A5A"/>
                <w:sz w:val="24"/>
                <w:szCs w:val="24"/>
                <w:shd w:val="clear" w:color="auto" w:fill="FFFFFF"/>
              </w:rPr>
            </w:pP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shd w:val="clear" w:color="auto" w:fill="FFFFFF"/>
              </w:rPr>
              <w:t>Dicasa Immobiliare per ampliamento organico è alla ricerca di collaboratori esterni, ambo sessi, che abbiano ottime capacità relazionali.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Si prevede uno stage formativo della durata di 15 giorni, con affiancamento nelle fasi principali della nostra professione.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L'agenzia offre la possibilità concreta al raggiungimento dei seguenti obbiettivi: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Provvigioni tra le più alte del settore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Possibilità di crescita in un ambiente professionale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E' preferibile, ma non fondamentale, esperienza nel settore immobiliare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Se credi di rientrare nel profilo descritto, inviaci il tuo curriculum vitae all'indirizzo mail:</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hyperlink r:id="rId146" w:history="1">
              <w:r w:rsidRPr="00845D7C">
                <w:rPr>
                  <w:rStyle w:val="Collegamentoipertestuale"/>
                  <w:rFonts w:ascii="Helvetica" w:hAnsi="Helvetica"/>
                  <w:sz w:val="24"/>
                  <w:szCs w:val="24"/>
                  <w:shd w:val="clear" w:color="auto" w:fill="FFFFFF"/>
                </w:rPr>
                <w:t>dicasannunci@gmail.com</w:t>
              </w:r>
            </w:hyperlink>
          </w:p>
          <w:p w:rsidR="009F7596" w:rsidRPr="00845D7C" w:rsidRDefault="009F7596" w:rsidP="00CF0CD3">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OPERATORI CALL CENTER</w:t>
            </w:r>
          </w:p>
          <w:p w:rsidR="009F7596" w:rsidRPr="00845D7C" w:rsidRDefault="009F7596" w:rsidP="00CF0CD3">
            <w:pPr>
              <w:widowControl w:val="0"/>
              <w:autoSpaceDE w:val="0"/>
              <w:rPr>
                <w:b/>
                <w:bCs/>
                <w:sz w:val="24"/>
                <w:szCs w:val="24"/>
              </w:rPr>
            </w:pPr>
            <w:r w:rsidRPr="00845D7C">
              <w:rPr>
                <w:rFonts w:ascii="Helvetica" w:hAnsi="Helvetica"/>
                <w:color w:val="5A5A5A"/>
                <w:sz w:val="24"/>
                <w:szCs w:val="24"/>
                <w:shd w:val="clear" w:color="auto" w:fill="FFFFFF"/>
              </w:rPr>
              <w:t xml:space="preserve">Nuova gestione seleziona Operatori CALL CENTER per vendita luce e gas, per la sede di Catania centro : Via Luigi Sturzo,33(parallela del </w:t>
            </w:r>
            <w:r w:rsidRPr="00845D7C">
              <w:rPr>
                <w:rFonts w:ascii="Helvetica" w:hAnsi="Helvetica"/>
                <w:color w:val="5A5A5A"/>
                <w:sz w:val="24"/>
                <w:szCs w:val="24"/>
                <w:shd w:val="clear" w:color="auto" w:fill="FFFFFF"/>
              </w:rPr>
              <w:lastRenderedPageBreak/>
              <w:t xml:space="preserve">Corso Sicilia). Si offre: Contratto di collaborazione coordinata e continuativa. Corso di formazione ed affiancamento. Guadagno non inferiore a 500 euro più ,alte provigioni. Si richiede: Disponibilità immediata,lavorazione su turni di 4 ore dalle 12.30 alle 16.45 oppure dalle 16.45 alle 21.00 ;ottima dialettica e buon uso del personal computer. Inviare cv a </w:t>
            </w:r>
            <w:hyperlink r:id="rId147" w:history="1">
              <w:r w:rsidRPr="00845D7C">
                <w:rPr>
                  <w:rStyle w:val="Collegamentoipertestuale"/>
                  <w:rFonts w:ascii="Helvetica" w:hAnsi="Helvetica"/>
                  <w:sz w:val="24"/>
                  <w:szCs w:val="24"/>
                  <w:shd w:val="clear" w:color="auto" w:fill="FFFFFF"/>
                </w:rPr>
                <w:t>selezione@cscallsrl.it</w:t>
              </w:r>
            </w:hyperlink>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widowControl w:val="0"/>
              <w:autoSpaceDE w:val="0"/>
              <w:jc w:val="center"/>
              <w:rPr>
                <w:b/>
                <w:bCs/>
              </w:rPr>
            </w:pPr>
          </w:p>
        </w:tc>
        <w:tc>
          <w:tcPr>
            <w:tcW w:w="6517" w:type="dxa"/>
          </w:tcPr>
          <w:p w:rsidR="003E4852" w:rsidRPr="00845D7C" w:rsidRDefault="003E4852" w:rsidP="00B250BB">
            <w:pPr>
              <w:widowControl w:val="0"/>
              <w:autoSpaceDE w:val="0"/>
              <w:jc w:val="center"/>
              <w:rPr>
                <w:b/>
                <w:bCs/>
                <w:sz w:val="24"/>
                <w:szCs w:val="24"/>
              </w:rPr>
            </w:pPr>
            <w:r w:rsidRPr="00845D7C">
              <w:rPr>
                <w:b/>
                <w:bCs/>
                <w:sz w:val="24"/>
                <w:szCs w:val="24"/>
              </w:rPr>
              <w:t>Enna e provincia</w:t>
            </w:r>
          </w:p>
          <w:p w:rsidR="003E4852" w:rsidRPr="00845D7C" w:rsidRDefault="0098732C" w:rsidP="00B250BB">
            <w:pPr>
              <w:widowControl w:val="0"/>
              <w:autoSpaceDE w:val="0"/>
              <w:rPr>
                <w:color w:val="786953"/>
                <w:sz w:val="24"/>
                <w:szCs w:val="24"/>
              </w:rPr>
            </w:pPr>
            <w:r w:rsidRPr="00845D7C">
              <w:rPr>
                <w:color w:val="786953"/>
                <w:sz w:val="24"/>
                <w:szCs w:val="24"/>
              </w:rPr>
              <w:t>OPERATRICE TELEFONICA</w:t>
            </w:r>
          </w:p>
          <w:p w:rsidR="0098732C" w:rsidRPr="00845D7C" w:rsidRDefault="0098732C"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Selezione operatrice telefonica per apertura nuova sede. Base 500? mensili. No call center. Si prega di allegare curriculum. 3273572175</w:t>
            </w:r>
          </w:p>
          <w:p w:rsidR="0098732C" w:rsidRPr="00845D7C" w:rsidRDefault="00696576" w:rsidP="00B250BB">
            <w:pPr>
              <w:widowControl w:val="0"/>
              <w:autoSpaceDE w:val="0"/>
              <w:rPr>
                <w:color w:val="786953"/>
                <w:sz w:val="24"/>
                <w:szCs w:val="24"/>
              </w:rPr>
            </w:pPr>
            <w:r w:rsidRPr="00845D7C">
              <w:rPr>
                <w:color w:val="786953"/>
                <w:sz w:val="24"/>
                <w:szCs w:val="24"/>
              </w:rPr>
              <w:t>AGENTE</w:t>
            </w:r>
          </w:p>
          <w:p w:rsidR="00696576" w:rsidRPr="00845D7C" w:rsidRDefault="00696576"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Petrol Sud srl rappresenta un'importante realtà nel mercato dei prodotti petroliferi e degli oli combustibili che opera da oltre 40 anni sul territorio Siciliano, persegue da sempre la missione di offrire un prodotto\servizio al giusto prezzo. La nostra mission è cogliere le opportunità offerte dal mercato, affrontando le sfide commerciali della concorrenza con strumenti adeguati supportati dall'esperienza pluriennale nel settore. Nel conseguire la nostra mission ci impegniamo a garantire la qualità dei prodotti forniti e l'eccellenza del prodotto\servizio attraverso la passione e la dedizione di risorse umane altamente qualificate e mezzi di trasporto ed infrastrutture all'avanguardia.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Ti piacerebbe crescere professionalmente per un'Azienda che è in continuo sviluppo?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Da 40 anni La PETROL SUD SRL collabora con importanti clienti multinazionali del settore petrolifero.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In un'ottica di espansione, di sviluppo e ampliamento della rete vendita cerchiamo un:</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AGENTE ZONA ENNA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La persona che sceglieremo si occuperà di proporre i nostri prodotti nel pieno rispetto delle esigenze dei clienti e di fornire loro consulenza, competenza e affidabilità.</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TI OFFRIAMO: contributo fisso, provvigioni interessanti, incentivi, premi di produzione, ambiente giovane e dinamico.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REQUISITI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Esperienza nella vendita da almeno 1 anno (preferibile medesimo settore) capacità relazionali, affidabilità, predisposizione al problem solving, doti negoziali, orientamento al risultato, buona gestione e organizzazione del tempo, voglia di crescere insieme ad una azienda dinamica, OTTIMA LINGUA ITALIANA e conoscenza del pacchetto microsoft office.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Stai cercando un'Azienda affidabile, giovane, orientata alla crescita? ti piacciono le nuove sfide professionali ? allora cosa aspetti invia subito il tuo CV a selezionipetrolsud@gmail.com indicando in oggetto: AGENTE ENNA</w:t>
            </w:r>
          </w:p>
          <w:p w:rsidR="00696576" w:rsidRPr="00845D7C" w:rsidRDefault="00831315" w:rsidP="00B250BB">
            <w:pPr>
              <w:widowControl w:val="0"/>
              <w:autoSpaceDE w:val="0"/>
              <w:rPr>
                <w:color w:val="786953"/>
                <w:sz w:val="24"/>
                <w:szCs w:val="24"/>
              </w:rPr>
            </w:pPr>
            <w:r w:rsidRPr="00845D7C">
              <w:rPr>
                <w:color w:val="786953"/>
                <w:sz w:val="24"/>
                <w:szCs w:val="24"/>
              </w:rPr>
              <w:t>PERSONALE</w:t>
            </w:r>
          </w:p>
          <w:p w:rsidR="00831315" w:rsidRPr="00845D7C" w:rsidRDefault="00831315"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La GoWork,agenzia di intermediazione tra offerte e domanda di lavoro, cerca consulenti per degustazioni di prodotti alimentari e biologici per la filiale di Enna.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xml:space="preserve">Requisiti richiesti età compresa tra i 18 ed i 45anni automuniti,senza precedenti penali ed handicap fisici,cittadinanza italiana,disponibilità </w:t>
            </w:r>
            <w:r w:rsidRPr="00845D7C">
              <w:rPr>
                <w:rFonts w:ascii="Helvetica" w:hAnsi="Helvetica"/>
                <w:color w:val="5A5A5A"/>
                <w:sz w:val="24"/>
                <w:szCs w:val="24"/>
                <w:shd w:val="clear" w:color="auto" w:fill="FFFFFF"/>
              </w:rPr>
              <w:lastRenderedPageBreak/>
              <w:t>full time.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L'azienda :offre corso di formazione retribuito,possibilità di crescita professionale,fisso variabile dai 750,00 ai 1.200,00 euro al mese.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Candidarsi SOLO se in possesso dei requisiti richiesti inviando curriculum all'indirizzo e-mail stephanyp86@gmail.com o telefonicamente al 3703396201</w:t>
            </w:r>
          </w:p>
          <w:p w:rsidR="00831315" w:rsidRPr="00845D7C" w:rsidRDefault="00831315"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OPERATRICE TELEFONICA</w:t>
            </w:r>
          </w:p>
          <w:p w:rsidR="00831315" w:rsidRPr="00845D7C" w:rsidRDefault="00831315"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Selezione operatrice telefonica per apertura nuova sede. Base 500? mensili. No call center. Si prega di allegare curriculum 3273572175</w:t>
            </w:r>
          </w:p>
          <w:p w:rsidR="00831315" w:rsidRPr="00845D7C" w:rsidRDefault="00831315"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AGENTI</w:t>
            </w:r>
          </w:p>
          <w:p w:rsidR="00831315" w:rsidRPr="00845D7C" w:rsidRDefault="00831315"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Enel Energia, al fine di rafforzare la rete di vendita indiretta, ricerca Agenti diretti plurimandatari per promuovere prodotti per l'efficienza energetica e contratti di energia elettrica e gas (mercato consumer e small business)</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Si offre ampio portafoglio prodotti, provvigioni di sicuro interesse, formazione, supporto continuo, inquadramento a norma di legge con mandato e rapporto diretto con Enel Energia. L'esperienza di vendita nei settori: servizi, energia, telefonia, assicurativo, immobiliare ed una forte motivazione alla vendita professionale costituiscono fattori preferenziali.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La selezione è rivolta a candidati della regione Sicilia.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Il presente annuncio è rivolto ad entrambi i sessi, ai sensi delle leggi 903/77 e 125/91, e a persone di tutte le età e tutte le nazionalità ai sensi dei decreti legislativi 215/03 e 216/03.</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Inviare curriculum vitae 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hyperlink r:id="rId148" w:history="1">
              <w:r w:rsidRPr="00845D7C">
                <w:rPr>
                  <w:rStyle w:val="Collegamentoipertestuale"/>
                  <w:rFonts w:ascii="Helvetica" w:hAnsi="Helvetica"/>
                  <w:sz w:val="24"/>
                  <w:szCs w:val="24"/>
                  <w:shd w:val="clear" w:color="auto" w:fill="FFFFFF"/>
                </w:rPr>
                <w:t>fabio.ronsisvalle@enel.com</w:t>
              </w:r>
            </w:hyperlink>
          </w:p>
          <w:p w:rsidR="00831315" w:rsidRPr="00845D7C" w:rsidRDefault="00831315"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INFORMATORE MEDICO</w:t>
            </w:r>
          </w:p>
          <w:p w:rsidR="00831315" w:rsidRPr="00845D7C" w:rsidRDefault="00831315"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Il candidato ideale: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max 39 anni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Esperienza di almeno 1 anni nell'informazione scientifica del farmaco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Flessibilità</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Spirito imprenditoriale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Orientamento al risultato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OTTIME doti relazionali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Forte dinamismo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Motivazione, intraprendenza e capacità organizzative completano il profilo richiesto.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La selezione avverrà entro breve tempo; il colloquio avverrà in sede, indicando in oggetto la zona d'interesse.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l'azienda curerà direttamente le comunicazioni ai candidati e garantisce, oltre alla massima riservatezza, il trattamento dei dati ai sensi del Dlgs 196/03.</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La ricerca è rivolta ad ambo i sessi (legge 903/77).</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I Candidati possono inviare un cv dettagliato con foto ed autorizzazione al trattamento dei dati personali (D.Lgs. 196/03) all'indirizzo e-mail:</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jobs@artemisiafarmaceutici.it</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cell 0933992409</w:t>
            </w:r>
          </w:p>
          <w:p w:rsidR="00831315" w:rsidRPr="00845D7C" w:rsidRDefault="00831315"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CONSULENTI</w:t>
            </w:r>
          </w:p>
          <w:p w:rsidR="00831315" w:rsidRPr="00845D7C" w:rsidRDefault="00831315"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EUROCALL SRL, azienda leader nel mondo delle Telecomunicazioni.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lastRenderedPageBreak/>
              <w:t>Cerca Consulenti Telefonici per PRESA APPUNTAMENTI, Wind Business, per la propria sede di ENNA.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Si richiede Ottima proprietà di Linguaggio.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Interessanti opportunità di guadagno!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Invia il tuo cv a: selezione.personale@eurocallnetwork.it</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Oppure chiama: 0240902357</w:t>
            </w:r>
          </w:p>
          <w:p w:rsidR="00831315" w:rsidRPr="00845D7C" w:rsidRDefault="00831315" w:rsidP="00831315">
            <w:pPr>
              <w:widowControl w:val="0"/>
              <w:autoSpaceDE w:val="0"/>
              <w:rPr>
                <w:rFonts w:ascii="Helvetica" w:hAnsi="Helvetica"/>
                <w:color w:val="5A5A5A"/>
                <w:sz w:val="24"/>
                <w:szCs w:val="24"/>
                <w:shd w:val="clear" w:color="auto" w:fill="FFFFFF"/>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widowControl w:val="0"/>
              <w:autoSpaceDE w:val="0"/>
              <w:jc w:val="center"/>
              <w:rPr>
                <w:b/>
                <w:bCs/>
              </w:rPr>
            </w:pPr>
          </w:p>
        </w:tc>
        <w:tc>
          <w:tcPr>
            <w:tcW w:w="6517" w:type="dxa"/>
          </w:tcPr>
          <w:p w:rsidR="003E4852" w:rsidRPr="00845D7C" w:rsidRDefault="003E4852" w:rsidP="00B250BB">
            <w:pPr>
              <w:widowControl w:val="0"/>
              <w:autoSpaceDE w:val="0"/>
              <w:jc w:val="center"/>
              <w:rPr>
                <w:b/>
                <w:bCs/>
                <w:sz w:val="24"/>
                <w:szCs w:val="24"/>
              </w:rPr>
            </w:pPr>
            <w:r w:rsidRPr="00845D7C">
              <w:rPr>
                <w:b/>
                <w:bCs/>
                <w:sz w:val="24"/>
                <w:szCs w:val="24"/>
              </w:rPr>
              <w:t>Messina e provincia</w:t>
            </w:r>
          </w:p>
          <w:p w:rsidR="00831315" w:rsidRPr="00845D7C" w:rsidRDefault="00831315" w:rsidP="00831315">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BANCONISTA</w:t>
            </w:r>
          </w:p>
          <w:p w:rsidR="00831315" w:rsidRPr="00845D7C" w:rsidRDefault="00831315" w:rsidP="00831315">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Bar su porto di Vulcano cerca personale (cameriere/i e banconiste/i) per stagione estiva.si richiede esperienza e professionalità.</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Per info chiamare 3341421579 dalle 8 alle12:00 o dalle 19:00 alle 23:00</w:t>
            </w:r>
          </w:p>
          <w:p w:rsidR="00831315" w:rsidRPr="00845D7C" w:rsidRDefault="00831315" w:rsidP="00831315">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40 CONSULENTI TELEFONICI</w:t>
            </w:r>
          </w:p>
          <w:p w:rsidR="003E4852" w:rsidRPr="00845D7C" w:rsidRDefault="00831315"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Per ampliamento dell'organico ricerchiamo 40 operatori nella sede di Messina. Titolo di studio: Diploma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Compilare curriculum sul sito web:</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www.Accueil.it</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Accueil è un'azienda leader a livello nazionale nel settore dei Call Center in outsourcing. L'azienda è articolata su 12 sedi operative (in Italia e all'estero) con un organico complessivo di oltre 1200 persone. Riconosciuta nel settore e premiata per la qualità del servizio erogato si distingue per l'elevato livello di serietà professionale, per l'organizzazione e per l'estrema puntualità nei pagamenti.</w:t>
            </w:r>
          </w:p>
          <w:p w:rsidR="00831315" w:rsidRPr="00845D7C" w:rsidRDefault="00831315"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AGENTI IMMOBILIARI</w:t>
            </w:r>
          </w:p>
          <w:p w:rsidR="00831315" w:rsidRPr="00845D7C" w:rsidRDefault="00831315"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PRIMI - PRofessionisti IMmobiliari Indipendenti - è una struttura dinamica e al passo con i tempi e offre servizi innovativi per chi opera nel settore della intermediazione immobiliare.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Desideriamo metterci in contatto con Agenti Immobiliari di Messina con una buona conoscenza del mercato locale.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shd w:val="clear" w:color="auto" w:fill="FFFFFF"/>
              </w:rPr>
              <w:t>3477775424</w:t>
            </w:r>
          </w:p>
          <w:p w:rsidR="00831315" w:rsidRPr="00845D7C" w:rsidRDefault="00831315"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rPr>
              <w:br/>
            </w:r>
            <w:r w:rsidRPr="00845D7C">
              <w:rPr>
                <w:rFonts w:ascii="Helvetica" w:hAnsi="Helvetica"/>
                <w:color w:val="5A5A5A"/>
                <w:sz w:val="24"/>
                <w:szCs w:val="24"/>
                <w:shd w:val="clear" w:color="auto" w:fill="FFFFFF"/>
              </w:rPr>
              <w:t>Proposte economiche al Top della categoria.</w:t>
            </w:r>
          </w:p>
          <w:p w:rsidR="00831315" w:rsidRPr="00845D7C" w:rsidRDefault="00831315"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AGENTE</w:t>
            </w:r>
          </w:p>
          <w:p w:rsidR="00831315" w:rsidRPr="00845D7C" w:rsidRDefault="00831315"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Azienda leader nella distribuzione di gelati e surgelati di marche affermate quali Orogel e Pizzoli, per potenziamento rete vendita, ricerca Agenti sulla zona di Messina e Provincia. Si richiede, forti motivazioni, spiccata attitudine ai rapporti umani e auto propria.</w:t>
            </w:r>
            <w:r w:rsidRPr="00845D7C">
              <w:rPr>
                <w:rStyle w:val="apple-converted-space"/>
                <w:rFonts w:ascii="Helvetica" w:hAnsi="Helvetica"/>
                <w:color w:val="5A5A5A"/>
                <w:sz w:val="24"/>
                <w:szCs w:val="24"/>
                <w:shd w:val="clear" w:color="auto" w:fill="FFFFFF"/>
              </w:rPr>
              <w:t xml:space="preserve">  </w:t>
            </w:r>
            <w:r w:rsidRPr="00845D7C">
              <w:rPr>
                <w:rFonts w:ascii="Helvetica" w:hAnsi="Helvetica"/>
                <w:color w:val="5A5A5A"/>
                <w:sz w:val="24"/>
                <w:szCs w:val="24"/>
                <w:shd w:val="clear" w:color="auto" w:fill="FFFFFF"/>
              </w:rPr>
              <w:t>090635383</w:t>
            </w:r>
          </w:p>
          <w:p w:rsidR="00831315" w:rsidRPr="00845D7C" w:rsidRDefault="00831315"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COMMESSO</w:t>
            </w:r>
          </w:p>
          <w:p w:rsidR="00831315" w:rsidRPr="00845D7C" w:rsidRDefault="00831315"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CasaPiu' di Capo D'Orlando,settore casalinghi,cerca una figura full-time all'interno del negozio con mansioni di assistenza alla vendita e sistemazione scaffali.E' richiesta esperienza nel settore - autonomia organizzativa - impegno costante e determinazione - spiccate doti comunicative - motivazione e passione per l'attività di vendita - dimestichezza con i principali strumenti informatici.Chi di interesse puo' far pervenire il proprio CV direttamente al punto vendita di via Tripoli ang. via XXVII Settembre oppure inviarlo a pdvcapodorlando@maxcasa.biz NB:l'annuncio è rivolto ai candidati del posto o zone limitrofe.</w:t>
            </w:r>
          </w:p>
          <w:p w:rsidR="00831315" w:rsidRPr="00845D7C" w:rsidRDefault="00831315"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OPERATORI CALL CENTER</w:t>
            </w:r>
          </w:p>
          <w:p w:rsidR="00831315" w:rsidRPr="00845D7C" w:rsidRDefault="00831315"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 xml:space="preserve">Cerchiamo operatori Call Center per vendita servizi telefonici ed </w:t>
            </w:r>
            <w:r w:rsidRPr="00845D7C">
              <w:rPr>
                <w:rFonts w:ascii="Helvetica" w:hAnsi="Helvetica"/>
                <w:color w:val="5A5A5A"/>
                <w:sz w:val="24"/>
                <w:szCs w:val="24"/>
                <w:shd w:val="clear" w:color="auto" w:fill="FFFFFF"/>
              </w:rPr>
              <w:lastRenderedPageBreak/>
              <w:t>utenze varie nella sede operativa di Messina (ME).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Cerchiamo: persone dinamiche, con buona dizione e orientamento ai risultati, anche prima esperienza lavorativa.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Offriamo: formazione, affiancamento, un fisso mensile e interessanti incentivi al raggiungimento di obiettivi aziendali.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L'orario è dalle 16:30 alle 21:30</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xml:space="preserve">Se interessati inserire il proprio curriculum vitae nel nostro portale: http://www.i-call.it/lavoraconnoi o inviare e-mail all'indirizzo </w:t>
            </w:r>
            <w:hyperlink r:id="rId149" w:history="1">
              <w:r w:rsidRPr="00845D7C">
                <w:rPr>
                  <w:rStyle w:val="Collegamentoipertestuale"/>
                  <w:rFonts w:ascii="Helvetica" w:hAnsi="Helvetica"/>
                  <w:sz w:val="24"/>
                  <w:szCs w:val="24"/>
                  <w:shd w:val="clear" w:color="auto" w:fill="FFFFFF"/>
                </w:rPr>
                <w:t>curriculummessina@i-call.it</w:t>
              </w:r>
            </w:hyperlink>
          </w:p>
          <w:p w:rsidR="00831315" w:rsidRPr="00845D7C" w:rsidRDefault="00831315"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BARMAN</w:t>
            </w:r>
          </w:p>
          <w:p w:rsidR="00831315" w:rsidRPr="00845D7C" w:rsidRDefault="00831315"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Ricerchiamo per noto locale di Barcellona Pozzo di Gotto barman o barlady . 3476248392</w:t>
            </w:r>
          </w:p>
          <w:p w:rsidR="00831315" w:rsidRPr="00845D7C" w:rsidRDefault="00831315"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HOSTESS</w:t>
            </w:r>
          </w:p>
          <w:p w:rsidR="00831315" w:rsidRPr="00845D7C" w:rsidRDefault="00831315"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Per azienda cliente multinazionale leader nel settore dei tabacchi, Adecco Filiale di Bari Office &amp; Finance ricerca: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HOSTESS COMMERCIALI - MESSINA E PROVINCIA.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La risorsa presidia i punti vendita specializzati della zona assegnata attraverso visite periodiche programmate settimanalmente ed effettua attività di marketing operativo occupandosi di raccogliere dati e trasferire informazioni commerciali in linea con i valori dei brand aziendali.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Requisiti richiesti: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AUTOMUNITI;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Preferibile precedente esperienza nella vendita e nelle promozioni;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buone capacità relazionali;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flessibilità, disponibilità a spostamenti su tutto il territorio di riferimento indicato sopra;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capacità di lavorare per obiettivi;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motivazione al ruolo;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ottime capacità organizzative/problem solving.</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Si offre: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Inserimento immediato Full time su turni da Lunedì al Venerdì/Sabato, con contratto di collaborazione iniziale di un mese a partire da Maggio con possibilità di proseguire nei mesi successivi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RIMBORSO SPESE PER GLI SPOSTAMENTI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corso di formazione specifico.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Strumenti di lavoro: I-PAD E DIVISA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La ricerca è a carattere di urgenza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xml:space="preserve">Per candidarsi all'offerta inviare curriculum vitae aggiornato all'indirizzo di posta elettronica </w:t>
            </w:r>
            <w:hyperlink r:id="rId150" w:history="1">
              <w:r w:rsidRPr="00845D7C">
                <w:rPr>
                  <w:rStyle w:val="Collegamentoipertestuale"/>
                  <w:rFonts w:ascii="Helvetica" w:hAnsi="Helvetica"/>
                  <w:sz w:val="24"/>
                  <w:szCs w:val="24"/>
                  <w:shd w:val="clear" w:color="auto" w:fill="FFFFFF"/>
                </w:rPr>
                <w:t>simona.anaclerio@adecco.it</w:t>
              </w:r>
            </w:hyperlink>
          </w:p>
          <w:p w:rsidR="00831315" w:rsidRPr="00845D7C" w:rsidRDefault="00831315"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OPERATORI TURISTICI</w:t>
            </w:r>
          </w:p>
          <w:p w:rsidR="00831315" w:rsidRPr="00845D7C" w:rsidRDefault="00831315" w:rsidP="00B250BB">
            <w:pPr>
              <w:widowControl w:val="0"/>
              <w:autoSpaceDE w:val="0"/>
              <w:rPr>
                <w:rStyle w:val="apple-converted-space"/>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advertising s.r.l</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seleziona il personale per conto di una società operante nel settore turistico in sicilia - Messina.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settore turismo/vendite/commerciale contatto con il pubblico italiano ed estero.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cerca operatore/trice per l'attività di vendita pacchetto escursione.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Il/La Candidato/a ideale ha un'età non superiore ai 35 anni, deve conoscere bene INGLESE,FRANCESE,SPAGNOLO e deve risiedere a Messina.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xml:space="preserve">Cerchiamo persone affidabili, dinamiche, volenterose, pazienti e </w:t>
            </w:r>
            <w:r w:rsidRPr="00845D7C">
              <w:rPr>
                <w:rFonts w:ascii="Helvetica" w:hAnsi="Helvetica"/>
                <w:color w:val="5A5A5A"/>
                <w:sz w:val="24"/>
                <w:szCs w:val="24"/>
                <w:shd w:val="clear" w:color="auto" w:fill="FFFFFF"/>
              </w:rPr>
              <w:lastRenderedPageBreak/>
              <w:t>capaci di interfacciarsi con il cliente dimostrando massima professionalità e gentilezza.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L'orario di lavoro sarà flessibile per incontrare le specifiche necessità che caratterizzano questa tipologia di attività (quindi è richiesta la disponibilità anche durante i week end ed i giorni festivi).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INVIARE IL CURRICULUM CON FOTO IN FORMATO PDF A: info@lidolaspiaggetta.it</w:t>
            </w:r>
            <w:r w:rsidRPr="00845D7C">
              <w:rPr>
                <w:rStyle w:val="apple-converted-space"/>
                <w:rFonts w:ascii="Helvetica" w:hAnsi="Helvetica"/>
                <w:color w:val="5A5A5A"/>
                <w:sz w:val="24"/>
                <w:szCs w:val="24"/>
                <w:shd w:val="clear" w:color="auto" w:fill="FFFFFF"/>
              </w:rPr>
              <w:t> </w:t>
            </w:r>
          </w:p>
          <w:p w:rsidR="00831315" w:rsidRPr="00845D7C" w:rsidRDefault="00831315" w:rsidP="00B250BB">
            <w:pPr>
              <w:widowControl w:val="0"/>
              <w:autoSpaceDE w:val="0"/>
              <w:rPr>
                <w:rStyle w:val="apple-converted-space"/>
                <w:rFonts w:ascii="Helvetica" w:hAnsi="Helvetica"/>
                <w:color w:val="5A5A5A"/>
                <w:sz w:val="24"/>
                <w:szCs w:val="24"/>
                <w:shd w:val="clear" w:color="auto" w:fill="FFFFFF"/>
              </w:rPr>
            </w:pPr>
            <w:r w:rsidRPr="00845D7C">
              <w:rPr>
                <w:rStyle w:val="apple-converted-space"/>
                <w:rFonts w:ascii="Helvetica" w:hAnsi="Helvetica"/>
                <w:color w:val="5A5A5A"/>
                <w:sz w:val="24"/>
                <w:szCs w:val="24"/>
                <w:shd w:val="clear" w:color="auto" w:fill="FFFFFF"/>
              </w:rPr>
              <w:t>VARIE FIGURE</w:t>
            </w:r>
          </w:p>
          <w:p w:rsidR="00831315" w:rsidRPr="00845D7C" w:rsidRDefault="00831315" w:rsidP="00B250BB">
            <w:pPr>
              <w:widowControl w:val="0"/>
              <w:autoSpaceDE w:val="0"/>
              <w:rPr>
                <w:rStyle w:val="apple-converted-space"/>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Societa' di comunicazione seleziona il personale per conto di un altra Societa'.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Siete pregati di non utilizzare nessun altro modo per comunicare il vostro curriculum se non via email .</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Verranno presi in considerazione solo le persone residenti a Messina.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Partono le selezioni per la stagione estiva 2017 ricerca ragazze e ragazzi per completamento Staff.</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Requisiti richiesti "ESPERIENZA" nel settore, Saper parlare un minimo l'Inglese, bella presenza, simpatia, dinamicità, flessibilità e puntualità, "AUTOMUNITI" sede operativa Messina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(NO ALLOGGIO)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Inviare C.V. con foto in pdf.</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All'indirizzo : info@lidolaspiaggetta.it</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Non utilizzare utenze telefoniche per il contatto.</w:t>
            </w:r>
            <w:r w:rsidRPr="00845D7C">
              <w:rPr>
                <w:rStyle w:val="apple-converted-space"/>
                <w:rFonts w:ascii="Helvetica" w:hAnsi="Helvetica"/>
                <w:color w:val="5A5A5A"/>
                <w:sz w:val="24"/>
                <w:szCs w:val="24"/>
                <w:shd w:val="clear" w:color="auto" w:fill="FFFFFF"/>
              </w:rPr>
              <w:t> </w:t>
            </w:r>
          </w:p>
          <w:p w:rsidR="00831315" w:rsidRPr="00845D7C" w:rsidRDefault="00831315" w:rsidP="00B250BB">
            <w:pPr>
              <w:widowControl w:val="0"/>
              <w:autoSpaceDE w:val="0"/>
              <w:rPr>
                <w:rStyle w:val="apple-converted-space"/>
                <w:rFonts w:ascii="Helvetica" w:hAnsi="Helvetica"/>
                <w:color w:val="5A5A5A"/>
                <w:sz w:val="24"/>
                <w:szCs w:val="24"/>
                <w:shd w:val="clear" w:color="auto" w:fill="FFFFFF"/>
              </w:rPr>
            </w:pPr>
            <w:r w:rsidRPr="00845D7C">
              <w:rPr>
                <w:rStyle w:val="apple-converted-space"/>
                <w:rFonts w:ascii="Helvetica" w:hAnsi="Helvetica"/>
                <w:color w:val="5A5A5A"/>
                <w:sz w:val="24"/>
                <w:szCs w:val="24"/>
                <w:shd w:val="clear" w:color="auto" w:fill="FFFFFF"/>
              </w:rPr>
              <w:t>OPERATRICE TELEFONICA</w:t>
            </w:r>
          </w:p>
          <w:p w:rsidR="00831315" w:rsidRPr="00845D7C" w:rsidRDefault="00831315"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CERCHIAMO PERSONALE!! LAVORA CON NOI.. CHIAMA LO 090 9297605</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EffeDiMedia Call Center outbound che lavora per le migliori agenzie Vodafone, ricerca operatori e operatrici Part time, per la nuova sede di Milazzo.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Non necessaria esperienza, formazione gratuita in sede.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Offriamo: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Stipendio fisso mensile più alto del mercato!!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Provvigioni su ogni appuntamento fissato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Bonus su raggiungimento obiettivi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contratto di lavoro a norma di legge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possibilità di crescita professionale all'interno del gruppo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xml:space="preserve">Per saperne di più e fissare un colloquio chiama allo 090 9297605 oppure al 3208677831 IN ORARI D'UFFICIO oppure scrivici a </w:t>
            </w:r>
            <w:hyperlink r:id="rId151" w:history="1">
              <w:r w:rsidRPr="00845D7C">
                <w:rPr>
                  <w:rStyle w:val="Collegamentoipertestuale"/>
                  <w:rFonts w:ascii="Helvetica" w:hAnsi="Helvetica"/>
                  <w:sz w:val="24"/>
                  <w:szCs w:val="24"/>
                  <w:shd w:val="clear" w:color="auto" w:fill="FFFFFF"/>
                </w:rPr>
                <w:t>selezionepersonale@effedimedia.eu</w:t>
              </w:r>
            </w:hyperlink>
          </w:p>
          <w:p w:rsidR="00831315" w:rsidRPr="00845D7C" w:rsidRDefault="00831315"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ADDETTO VENDITE</w:t>
            </w:r>
          </w:p>
          <w:p w:rsidR="00831315" w:rsidRPr="00845D7C" w:rsidRDefault="00831315"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Eismann, multinazionale leader in Europa nel servizio a domicilio di prodotti surgelati, presente in Italia da 25 anni con 55 filiali, seleziona per la filiale di Messina n. 10 incaricati alle vendite.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Al candidato, dopo un iter di selezione e formazione, verrà affidato un automezzo per la vendita dei prodotti surgelati con portafoglio clienti acquisito.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Il candidato ideale ha esperienza o predisposizione alla vendita e deve sviluppare, in accordo con l'azienda e il proprio team manager, il proprio territorio di riferimento.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Si richiede: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Patente categoria "B"</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lastRenderedPageBreak/>
              <w:t>diploma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Assenza di carichi pendenti e penali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Buone capacità relazionali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Capacità di impegno e costanza per il raggiungimento degli obiettivi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Si offre: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Fisso Mensile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Inquadramento a norma di Legge 173/05 e Dlgs 114/98</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Corso interno di formazione e addestramento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Percorso di crescita professionale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Automezzo in comodato d'uso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Si prega di mandare il proprio curriculum vitae con foto e autorizzazione al trattamento dei propri dati a: filme@eismannisole.it Per informazioni visitate il sito eismann.it o contattateci allo 0906811313 solo dalle 9:00 alle 12:00</w:t>
            </w:r>
          </w:p>
          <w:p w:rsidR="00831315" w:rsidRPr="00845D7C" w:rsidRDefault="00831315"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ADDETTI TELEFONICI</w:t>
            </w:r>
          </w:p>
          <w:p w:rsidR="00831315" w:rsidRPr="00845D7C" w:rsidRDefault="000838B7"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ITALIANA CALL, impresa affermata nel teleselling, seleziona ADDETTI TELEFONICI per la sede di Messina.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Titolo di studio: diploma.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Lavoro con fisso mensile.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Part-time dal lunedì al sabato (mattina o pomeriggio).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xml:space="preserve">Per colloquio inviare C.V. alla mail: </w:t>
            </w:r>
            <w:hyperlink r:id="rId152" w:history="1">
              <w:r w:rsidRPr="00845D7C">
                <w:rPr>
                  <w:rStyle w:val="Collegamentoipertestuale"/>
                  <w:rFonts w:ascii="Helvetica" w:hAnsi="Helvetica"/>
                  <w:sz w:val="24"/>
                  <w:szCs w:val="24"/>
                  <w:shd w:val="clear" w:color="auto" w:fill="FFFFFF"/>
                </w:rPr>
                <w:t>ufficio.personale@italianacall.it</w:t>
              </w:r>
            </w:hyperlink>
          </w:p>
          <w:p w:rsidR="000838B7" w:rsidRPr="00845D7C" w:rsidRDefault="006F1841"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BADANTE</w:t>
            </w:r>
          </w:p>
          <w:p w:rsidR="006F1841" w:rsidRPr="00845D7C" w:rsidRDefault="006F1841"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Cerco badante per persona fisicamente autosufficiente. Richiedesi patente B e saper cucinare. Solo contatto telefonico 3475151047</w:t>
            </w:r>
          </w:p>
          <w:p w:rsidR="00831315" w:rsidRPr="00845D7C" w:rsidRDefault="00831315" w:rsidP="00B250BB">
            <w:pPr>
              <w:widowControl w:val="0"/>
              <w:autoSpaceDE w:val="0"/>
              <w:rPr>
                <w:color w:val="786953"/>
                <w:sz w:val="24"/>
                <w:szCs w:val="24"/>
              </w:rPr>
            </w:pPr>
          </w:p>
        </w:tc>
        <w:tc>
          <w:tcPr>
            <w:tcW w:w="2400" w:type="dxa"/>
          </w:tcPr>
          <w:p w:rsidR="003E4852" w:rsidRDefault="003E4852" w:rsidP="00B250BB">
            <w:pPr>
              <w:jc w:val="center"/>
              <w:rPr>
                <w:b/>
                <w:sz w:val="28"/>
                <w:szCs w:val="28"/>
              </w:rPr>
            </w:pPr>
          </w:p>
        </w:tc>
      </w:tr>
      <w:tr w:rsidR="003E4852" w:rsidRPr="00E53AD1" w:rsidTr="00B250BB">
        <w:trPr>
          <w:trHeight w:val="992"/>
        </w:trPr>
        <w:tc>
          <w:tcPr>
            <w:tcW w:w="937" w:type="dxa"/>
          </w:tcPr>
          <w:p w:rsidR="003E4852" w:rsidRDefault="003E4852" w:rsidP="00B250BB">
            <w:pPr>
              <w:widowControl w:val="0"/>
              <w:autoSpaceDE w:val="0"/>
              <w:jc w:val="center"/>
              <w:rPr>
                <w:b/>
                <w:bCs/>
              </w:rPr>
            </w:pPr>
          </w:p>
        </w:tc>
        <w:tc>
          <w:tcPr>
            <w:tcW w:w="6517" w:type="dxa"/>
          </w:tcPr>
          <w:p w:rsidR="003E4852" w:rsidRPr="00845D7C" w:rsidRDefault="003E4852" w:rsidP="00B250BB">
            <w:pPr>
              <w:widowControl w:val="0"/>
              <w:autoSpaceDE w:val="0"/>
              <w:jc w:val="center"/>
              <w:rPr>
                <w:b/>
                <w:bCs/>
                <w:sz w:val="24"/>
                <w:szCs w:val="24"/>
              </w:rPr>
            </w:pPr>
            <w:r w:rsidRPr="00845D7C">
              <w:rPr>
                <w:b/>
                <w:bCs/>
                <w:sz w:val="24"/>
                <w:szCs w:val="24"/>
              </w:rPr>
              <w:t>Ragusa e provincia</w:t>
            </w:r>
          </w:p>
          <w:p w:rsidR="003E4852" w:rsidRPr="00845D7C" w:rsidRDefault="00403780" w:rsidP="00B250BB">
            <w:pPr>
              <w:widowControl w:val="0"/>
              <w:autoSpaceDE w:val="0"/>
              <w:rPr>
                <w:rFonts w:ascii="Arial" w:hAnsi="Arial" w:cs="Arial"/>
                <w:color w:val="454545"/>
                <w:sz w:val="24"/>
                <w:szCs w:val="24"/>
                <w:shd w:val="clear" w:color="auto" w:fill="FFFFFF"/>
              </w:rPr>
            </w:pPr>
            <w:r w:rsidRPr="00845D7C">
              <w:rPr>
                <w:rFonts w:ascii="Arial" w:hAnsi="Arial" w:cs="Arial"/>
                <w:color w:val="454545"/>
                <w:sz w:val="24"/>
                <w:szCs w:val="24"/>
                <w:shd w:val="clear" w:color="auto" w:fill="FFFFFF"/>
              </w:rPr>
              <w:t>PERSONALE</w:t>
            </w:r>
          </w:p>
          <w:p w:rsidR="00403780" w:rsidRPr="00845D7C" w:rsidRDefault="00403780"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 xml:space="preserve">Siamo la BASAKI, un'azienda dinamica e di successo nel mondo del total-wellness che opera a Ragusa. Cerchiamo persone capaci di far conoscere il mondo BASAKI a chi non è ancora nostro tesserato attraverso procedure formalizzate e di assisterlo personalmente nella scelta dei servizi che offriamo per il suo pieno benessere. Se ti senti capace di prendere l'iniziativa, farti carico di obiettivi sfidanti e lavorare in modo indipendente all'interno di un team professionale in cui il tesserato soddisfatto è motivo di successo personale ed economico, chiamaci ora allo 0932 652900 oppure 328 9097723 e sottoponi la tua candidatura oggi. </w:t>
            </w:r>
          </w:p>
          <w:p w:rsidR="00403780" w:rsidRPr="00845D7C" w:rsidRDefault="00403780"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APPRENDISTA</w:t>
            </w:r>
          </w:p>
          <w:p w:rsidR="00403780" w:rsidRPr="00845D7C" w:rsidRDefault="00403780"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Selezioniamo apprendista per negozio di souvenir a Ragusa Ibla,eta' max 29 anni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contratto di apprendistato .</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lavoro full time 10-18.</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si richiede la conoscenza di almeno una lingua straniera.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contattare solo se veramente interessati.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DISPONIBILITA' IMMEDIATA.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inviare CV a occhipintistefano@yahoo.it</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oppure contattare il numero 3382761299</w:t>
            </w:r>
          </w:p>
          <w:p w:rsidR="00403780" w:rsidRPr="00845D7C" w:rsidRDefault="00403780"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CUOCO</w:t>
            </w:r>
          </w:p>
          <w:p w:rsidR="00403780" w:rsidRPr="00845D7C" w:rsidRDefault="00403780"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Residence in zona mare a Sampieri (RG) cerca per stagione stiva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CUOCO CAPO PARTITA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Requisiti richiesti: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lastRenderedPageBreak/>
              <w:t>- Esperienza nel settore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Serietà' e voglia di lavorare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xml:space="preserve">Si prega inviare curriculum con contatto telefonico a </w:t>
            </w:r>
            <w:hyperlink r:id="rId153" w:history="1">
              <w:r w:rsidRPr="00845D7C">
                <w:rPr>
                  <w:rStyle w:val="Collegamentoipertestuale"/>
                  <w:rFonts w:ascii="Helvetica" w:hAnsi="Helvetica"/>
                  <w:sz w:val="24"/>
                  <w:szCs w:val="24"/>
                  <w:shd w:val="clear" w:color="auto" w:fill="FFFFFF"/>
                </w:rPr>
                <w:t>economato@marsasicla.it</w:t>
              </w:r>
            </w:hyperlink>
          </w:p>
          <w:p w:rsidR="00403780" w:rsidRPr="00845D7C" w:rsidRDefault="00403780"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VARIE FIGURE</w:t>
            </w:r>
          </w:p>
          <w:p w:rsidR="00403780" w:rsidRPr="00845D7C" w:rsidRDefault="00403780"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Hexen centro servizi in occasione dell'apertura del nuovo canale servizi alle persone RICERCA diverse figure come :</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pulizie saltuarie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babysitter</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supporto presso sportelli amministrativi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personal shopper (aiuto spesa)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animatrici per feste compleanni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aiuto compiti e supporto scolastico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barman/barista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badanti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Per iscriversi al canale venire in ufficio, Piazza Vann'antò 10 a Rg con un curriculum e pagare una piccola quota d'iscrizione.</w:t>
            </w:r>
            <w:r w:rsidRPr="00845D7C">
              <w:rPr>
                <w:rFonts w:ascii="Helvetica" w:hAnsi="Helvetica"/>
                <w:color w:val="5A5A5A"/>
                <w:sz w:val="24"/>
                <w:szCs w:val="24"/>
              </w:rPr>
              <w:br/>
            </w:r>
            <w:r w:rsidRPr="00845D7C">
              <w:rPr>
                <w:rFonts w:ascii="Helvetica" w:hAnsi="Helvetica"/>
                <w:color w:val="5A5A5A"/>
                <w:sz w:val="24"/>
                <w:szCs w:val="24"/>
                <w:shd w:val="clear" w:color="auto" w:fill="FFFFFF"/>
              </w:rPr>
              <w:t>Si precisa che l'annuncio è rivolto solo a persone residenti a Ragusa.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392 8090507</w:t>
            </w:r>
          </w:p>
          <w:p w:rsidR="00403780" w:rsidRPr="00845D7C" w:rsidRDefault="00403780" w:rsidP="00B250BB">
            <w:pPr>
              <w:widowControl w:val="0"/>
              <w:autoSpaceDE w:val="0"/>
              <w:rPr>
                <w:rFonts w:ascii="Arial" w:hAnsi="Arial" w:cs="Arial"/>
                <w:color w:val="454545"/>
                <w:sz w:val="24"/>
                <w:szCs w:val="24"/>
                <w:shd w:val="clear" w:color="auto" w:fill="FFFFFF"/>
              </w:rPr>
            </w:pPr>
            <w:r w:rsidRPr="00845D7C">
              <w:rPr>
                <w:rFonts w:ascii="Arial" w:hAnsi="Arial" w:cs="Arial"/>
                <w:color w:val="454545"/>
                <w:sz w:val="24"/>
                <w:szCs w:val="24"/>
                <w:shd w:val="clear" w:color="auto" w:fill="FFFFFF"/>
              </w:rPr>
              <w:t>AGENTE</w:t>
            </w:r>
          </w:p>
          <w:p w:rsidR="00403780" w:rsidRPr="00845D7C" w:rsidRDefault="00403780"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Hexen centro servizi per ampliamento organico aziendale ricerca agente esterno luce, gas e telefonia per gestire i clienti aziendali della provinca di ragusa. Si offrono provvigioni ai massimi livelli del mercato e possibilita' di avere appuntamenti aziendali in base agli standard di produzione.</w:t>
            </w:r>
          </w:p>
          <w:p w:rsidR="00403780" w:rsidRPr="00845D7C" w:rsidRDefault="00403780"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0932692721</w:t>
            </w:r>
          </w:p>
          <w:p w:rsidR="00403780" w:rsidRPr="00845D7C" w:rsidRDefault="00403780"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RESPONSABILE</w:t>
            </w:r>
          </w:p>
          <w:p w:rsidR="00403780" w:rsidRPr="00845D7C" w:rsidRDefault="00403780"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I viaggi di Marco Paolo, agenzia di rappresentanza che opera nel mondo del "food &amp; beverage" con sede a Modica, cerca un responsabile area amministrativa e marketing. La risorsa si occuperà di: gestione contabile e amministrativa, planning lavoro agenzia, gestione del flusso delle mail e delle telefonate, attività operativa di marketing, gestione social media, supporto attività commerciale, back office.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Si richiede: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 Laurea a indirizzo economico o marketing o diploma di scuola superiore a indirizzo tecnico-commerciale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 Attitudine a proporre soluzioni in un'ottica di condivisione delle decisioni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 Grande motivazione e voglia di realizzarsi professionalmente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 Predisposizione al lavoro in team e ai rapporti interpersonali</w:t>
            </w:r>
            <w:r w:rsidRPr="00845D7C">
              <w:rPr>
                <w:rFonts w:ascii="Helvetica" w:hAnsi="Helvetica"/>
                <w:color w:val="5A5A5A"/>
                <w:sz w:val="24"/>
                <w:szCs w:val="24"/>
              </w:rPr>
              <w:br/>
            </w:r>
            <w:r w:rsidRPr="00845D7C">
              <w:rPr>
                <w:rFonts w:ascii="Helvetica" w:hAnsi="Helvetica"/>
                <w:color w:val="5A5A5A"/>
                <w:sz w:val="24"/>
                <w:szCs w:val="24"/>
                <w:shd w:val="clear" w:color="auto" w:fill="FFFFFF"/>
              </w:rPr>
              <w:t>o Capacità comunicativa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 Flessibilità e disponibilità</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 Curiosità e spirito d'iniziativa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 Precisione e capacità organizzativa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Offriamo: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 Duro lavoro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 Possibilità di crescita professionale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 Ambiente stimolante e motivante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 Affiancamento e formazione costante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xml:space="preserve">I candidati verranno inseriti con un contratto a termine finalizzato </w:t>
            </w:r>
            <w:r w:rsidRPr="00845D7C">
              <w:rPr>
                <w:rFonts w:ascii="Helvetica" w:hAnsi="Helvetica"/>
                <w:color w:val="5A5A5A"/>
                <w:sz w:val="24"/>
                <w:szCs w:val="24"/>
                <w:shd w:val="clear" w:color="auto" w:fill="FFFFFF"/>
              </w:rPr>
              <w:lastRenderedPageBreak/>
              <w:t>all'assunzione a tempo indeterminato.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xml:space="preserve">Inviare curriculum a </w:t>
            </w:r>
            <w:hyperlink r:id="rId154" w:history="1">
              <w:r w:rsidRPr="00845D7C">
                <w:rPr>
                  <w:rStyle w:val="Collegamentoipertestuale"/>
                  <w:rFonts w:ascii="Helvetica" w:hAnsi="Helvetica"/>
                  <w:sz w:val="24"/>
                  <w:szCs w:val="24"/>
                  <w:shd w:val="clear" w:color="auto" w:fill="FFFFFF"/>
                </w:rPr>
                <w:t>selezione@iviaggidimarcopaolo.com</w:t>
              </w:r>
            </w:hyperlink>
          </w:p>
          <w:p w:rsidR="00403780" w:rsidRPr="00845D7C" w:rsidRDefault="00403780"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OPERAIO</w:t>
            </w:r>
          </w:p>
          <w:p w:rsidR="00403780" w:rsidRPr="00845D7C" w:rsidRDefault="00403780"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 xml:space="preserve">I Due.com Srl azienda leader nel settore arredo casa titolare di più punti vendita nella provincia di Ragusa e Siracusa ricerca un addetto al montaggio di cucine componibili e mobili in genere. Il candidato deve avere esperienze nel montaggio di cucine, mobili o in un settore artigianale similare. La sede operativa é a Modica. L'orario di lavoro è full time. Gli interessati devono inviare il proprio curriculum alla mail </w:t>
            </w:r>
            <w:hyperlink r:id="rId155" w:history="1">
              <w:r w:rsidRPr="00845D7C">
                <w:rPr>
                  <w:rStyle w:val="Collegamentoipertestuale"/>
                  <w:rFonts w:ascii="Helvetica" w:hAnsi="Helvetica"/>
                  <w:sz w:val="24"/>
                  <w:szCs w:val="24"/>
                  <w:shd w:val="clear" w:color="auto" w:fill="FFFFFF"/>
                </w:rPr>
                <w:t>selezioneidue.comsrl@gmail.com</w:t>
              </w:r>
            </w:hyperlink>
          </w:p>
          <w:p w:rsidR="00403780" w:rsidRPr="00845D7C" w:rsidRDefault="00403780"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ISTRUTTORE</w:t>
            </w:r>
          </w:p>
          <w:p w:rsidR="00403780" w:rsidRPr="00845D7C" w:rsidRDefault="00403780"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Siamo la BASAKI, un'azienda dinamica e di successo nel mondo del total-wellness che opera a Ragusa. Cerchiamo Istruttori fitness di qualsiasi disciplina intraprendenti, solari, e con spiccate capacità comunicative. Se ti senti capace di prendere l'iniziativa, farti carico di obiettivi sfidanti e lavorare in un team professionale in cui il tesserato soddisfatto è motivo di successo personale ed economico, chiamaci ora allo 0932 652900 oppure 328 9097723 e sottoponi la tua candidatura oggi.</w:t>
            </w:r>
          </w:p>
          <w:p w:rsidR="00403780" w:rsidRPr="00845D7C" w:rsidRDefault="00403780"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PIZZAIOLO</w:t>
            </w:r>
          </w:p>
          <w:p w:rsidR="00403780" w:rsidRPr="00845D7C" w:rsidRDefault="00403780"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Cercasi PIZZAIOLO per la stagione estiva 3286235753</w:t>
            </w:r>
          </w:p>
          <w:p w:rsidR="00403780" w:rsidRPr="00845D7C" w:rsidRDefault="00403780"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CHEF</w:t>
            </w:r>
          </w:p>
          <w:p w:rsidR="00403780" w:rsidRPr="00845D7C" w:rsidRDefault="00403780"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Cercasi CHEF con esperienza lavorativa.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rPr>
              <w:br/>
            </w:r>
            <w:r w:rsidRPr="00845D7C">
              <w:rPr>
                <w:rFonts w:ascii="Helvetica" w:hAnsi="Helvetica"/>
                <w:color w:val="5A5A5A"/>
                <w:sz w:val="24"/>
                <w:szCs w:val="24"/>
                <w:shd w:val="clear" w:color="auto" w:fill="FFFFFF"/>
              </w:rPr>
              <w:t>Si richiede disponibilità immediata per nuovo ristorante a Donnalucata.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rPr>
              <w:br/>
            </w:r>
            <w:r w:rsidRPr="00845D7C">
              <w:rPr>
                <w:rFonts w:ascii="Helvetica" w:hAnsi="Helvetica"/>
                <w:color w:val="5A5A5A"/>
                <w:sz w:val="24"/>
                <w:szCs w:val="24"/>
                <w:shd w:val="clear" w:color="auto" w:fill="FFFFFF"/>
              </w:rPr>
              <w:t>Chiamare il 3386326498</w:t>
            </w:r>
          </w:p>
          <w:p w:rsidR="00403780" w:rsidRPr="00845D7C" w:rsidRDefault="00403780"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IMPIEGATO</w:t>
            </w:r>
          </w:p>
          <w:p w:rsidR="00403780" w:rsidRPr="00845D7C" w:rsidRDefault="00403780"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Cercasi informatico, diplomato o laureato per attività di promozione prodotti inerenti l'azienda. Offresi interessante compenso sul venduto337959497.</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xml:space="preserve">Solo contatto telefonico </w:t>
            </w:r>
          </w:p>
          <w:p w:rsidR="00403780" w:rsidRPr="00845D7C" w:rsidRDefault="00403780"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PROMOTER</w:t>
            </w:r>
          </w:p>
          <w:p w:rsidR="00403780" w:rsidRPr="00845D7C" w:rsidRDefault="00403780" w:rsidP="00B250BB">
            <w:pPr>
              <w:widowControl w:val="0"/>
              <w:autoSpaceDE w:val="0"/>
              <w:rPr>
                <w:rStyle w:val="apple-converted-space"/>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T-POWER, per agenzia business partner di TIM Italia, ricerca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Venditori Promoter Commerciali a supporto del reparto telefonia delle più grandi catene commerciali dell'elettronica di consumo a RAGUSA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La ricerca è rivolta a specifiche figure professionali con esperienza di vendita nel settore della telefonia cellulare, con spiccate doti comunicative, abitudine a lavorare per obiettivi, orientamento al cliente e spirito proattivo.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Ulteriori requisiti: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Diploma (preferenziale);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-Padronanza nell'utilizzo dei sistemi informatici;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L'azienda è in grado di attrarre anche le candidature più qualificate, offrendo: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-Rimborso spese/premio mensile + provvigioni sull'acquisito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-Gare su periodo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-Formazione tecnica/pratica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-Affiancamento e supporto sul campo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-Concrete possibilità di crescita professionale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lastRenderedPageBreak/>
              <w:t>Fatturato annuo stimato dai 15mila ai 30mila euro lordi.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Si prega di inviare dettagliato curriculum con foto e contatto skype a SELEZIONE@T-POWER.IT</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e si richiede la disponibilità immediata.</w:t>
            </w:r>
            <w:r w:rsidRPr="00845D7C">
              <w:rPr>
                <w:rStyle w:val="apple-converted-space"/>
                <w:rFonts w:ascii="Helvetica" w:hAnsi="Helvetica"/>
                <w:color w:val="5A5A5A"/>
                <w:sz w:val="24"/>
                <w:szCs w:val="24"/>
                <w:shd w:val="clear" w:color="auto" w:fill="FFFFFF"/>
              </w:rPr>
              <w:t> </w:t>
            </w:r>
          </w:p>
          <w:p w:rsidR="00403780" w:rsidRPr="00845D7C" w:rsidRDefault="00403780" w:rsidP="00B250BB">
            <w:pPr>
              <w:widowControl w:val="0"/>
              <w:autoSpaceDE w:val="0"/>
              <w:rPr>
                <w:rStyle w:val="apple-converted-space"/>
                <w:sz w:val="24"/>
                <w:szCs w:val="24"/>
              </w:rPr>
            </w:pPr>
            <w:r w:rsidRPr="00845D7C">
              <w:rPr>
                <w:rStyle w:val="apple-converted-space"/>
                <w:sz w:val="24"/>
                <w:szCs w:val="24"/>
              </w:rPr>
              <w:t>CAMERIERE</w:t>
            </w:r>
          </w:p>
          <w:p w:rsidR="00403780" w:rsidRPr="00845D7C" w:rsidRDefault="00403780"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L'ANTARES RISTORANTE PIZZERIA SITO IN RAGUSA IBLA CERCA CAMERIERI DI SALA CON ESPERIENZA IN RISTORANTI PIZZERIE.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L'IMPIEGO PREVEDE MOMENTI DI LAVORO MOLTO INTENSO E VELOCE E SE NON SI E' ABITUATI A QUESTA IMPOSTAZIONE SI SCONSIGLIA DI PROPORSI.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OFFRESI CONTRATTO STAGIONALE.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PREGO INVIARE CURRICULUM VITAE ALL'INDIRIZZO EMAIL: info@antares-ragusaibla.it O CHIAMARE IL 339/5867023</w:t>
            </w: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widowControl w:val="0"/>
              <w:autoSpaceDE w:val="0"/>
              <w:jc w:val="center"/>
              <w:rPr>
                <w:b/>
                <w:bCs/>
              </w:rPr>
            </w:pPr>
          </w:p>
        </w:tc>
        <w:tc>
          <w:tcPr>
            <w:tcW w:w="6517" w:type="dxa"/>
          </w:tcPr>
          <w:p w:rsidR="003E4852" w:rsidRPr="00845D7C" w:rsidRDefault="003E4852" w:rsidP="00B250BB">
            <w:pPr>
              <w:widowControl w:val="0"/>
              <w:autoSpaceDE w:val="0"/>
              <w:jc w:val="center"/>
              <w:rPr>
                <w:b/>
                <w:bCs/>
                <w:sz w:val="24"/>
                <w:szCs w:val="24"/>
              </w:rPr>
            </w:pPr>
            <w:r w:rsidRPr="00845D7C">
              <w:rPr>
                <w:b/>
                <w:bCs/>
                <w:sz w:val="24"/>
                <w:szCs w:val="24"/>
              </w:rPr>
              <w:t>Siracusa e provincia</w:t>
            </w:r>
          </w:p>
          <w:p w:rsidR="003E4852" w:rsidRPr="00845D7C" w:rsidRDefault="00845D7C" w:rsidP="00B250BB">
            <w:pPr>
              <w:widowControl w:val="0"/>
              <w:autoSpaceDE w:val="0"/>
              <w:rPr>
                <w:rFonts w:ascii="Tahoma" w:hAnsi="Tahoma" w:cs="Tahoma"/>
                <w:color w:val="786953"/>
                <w:sz w:val="24"/>
                <w:szCs w:val="24"/>
                <w:shd w:val="clear" w:color="auto" w:fill="FFFFFF"/>
              </w:rPr>
            </w:pPr>
            <w:r w:rsidRPr="00845D7C">
              <w:rPr>
                <w:rFonts w:ascii="Tahoma" w:hAnsi="Tahoma" w:cs="Tahoma"/>
                <w:color w:val="786953"/>
                <w:sz w:val="24"/>
                <w:szCs w:val="24"/>
                <w:shd w:val="clear" w:color="auto" w:fill="FFFFFF"/>
              </w:rPr>
              <w:t>ADVISOR</w:t>
            </w:r>
          </w:p>
          <w:p w:rsidR="00845D7C" w:rsidRPr="00845D7C" w:rsidRDefault="00845D7C"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FINASS Consulting srl , per consulenza personalizzata, seleziona ambosessi per rete commerciale consulenti.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Richiesta buona capacità dialettica e di relazione interpersonale, attitudine al lavoro per obiettivi, utilizzo strumenti informatici.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Costituiranno requisito e titolo preferenziale, esperienze in reti commerciali e/o assicurative.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Si offre compenso a provvigioni ed incentivi, opportunità crescita professionale, assistenza Back office e percorso formativo dedicato.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xml:space="preserve">Inviare CV a: </w:t>
            </w:r>
            <w:hyperlink r:id="rId156" w:history="1">
              <w:r w:rsidRPr="00845D7C">
                <w:rPr>
                  <w:rStyle w:val="Collegamentoipertestuale"/>
                  <w:rFonts w:ascii="Helvetica" w:hAnsi="Helvetica"/>
                  <w:sz w:val="24"/>
                  <w:szCs w:val="24"/>
                  <w:shd w:val="clear" w:color="auto" w:fill="FFFFFF"/>
                </w:rPr>
                <w:t>finassgroup@gmail.com</w:t>
              </w:r>
            </w:hyperlink>
          </w:p>
          <w:p w:rsidR="00845D7C" w:rsidRPr="00845D7C" w:rsidRDefault="00845D7C"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CAMERIERI</w:t>
            </w:r>
          </w:p>
          <w:p w:rsidR="00845D7C" w:rsidRPr="00845D7C" w:rsidRDefault="00845D7C"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Selezioniamo una CAMERIERA da inserire in organico. Si richiede ESPERIENZA e tanta voglia di lavorare. Requisiti: eta compresa tra 18 e 40 anni, pulizia, buona presenza ed elevate doti di gentilezza e predisposizione al dialogo.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Si prega di inviare il C.V. per EMAIL lanzaluc@gmail.com</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e di inserire un recapito telefonico per poter essere contattati.</w:t>
            </w:r>
          </w:p>
          <w:p w:rsidR="00845D7C" w:rsidRPr="00845D7C" w:rsidRDefault="00845D7C"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CONSULENTE</w:t>
            </w:r>
          </w:p>
          <w:p w:rsidR="00845D7C" w:rsidRPr="00845D7C" w:rsidRDefault="00845D7C"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Importante Società Nazionale Leader nel proprio mercato di riferimento, specializzata nella consulenza aziendale e nell' analisi delle anomalie bancarie, finanziarie e tributarie,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Seleziona per le provincie di Siracusa, Catania e Ragusa, candidati/te da inserire stabilmente nella propria struttura di " Consulting&amp;Coaching Legal Banker".</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Offresi: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Formazione, motivazione e crescita professionale con carriera meritocratica ed economica.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Richiedesi: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Capacità di relazione interpersonale ed imprenditoriale.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Per valutazione preliminare, inviare curriculum Vitae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xml:space="preserve">a: </w:t>
            </w:r>
            <w:hyperlink r:id="rId157" w:history="1">
              <w:r w:rsidRPr="00845D7C">
                <w:rPr>
                  <w:rStyle w:val="Collegamentoipertestuale"/>
                  <w:rFonts w:ascii="Helvetica" w:hAnsi="Helvetica"/>
                  <w:sz w:val="24"/>
                  <w:szCs w:val="24"/>
                  <w:shd w:val="clear" w:color="auto" w:fill="FFFFFF"/>
                </w:rPr>
                <w:t>soluzionedebitiaziendali@gmail.com</w:t>
              </w:r>
            </w:hyperlink>
          </w:p>
          <w:p w:rsidR="00845D7C" w:rsidRPr="00845D7C" w:rsidRDefault="00845D7C"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BADANTE</w:t>
            </w:r>
          </w:p>
          <w:p w:rsidR="00845D7C" w:rsidRPr="00845D7C" w:rsidRDefault="00845D7C"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 xml:space="preserve">Cerco badante per mio zio massima disponibilità .mandare messaggio tramite wattsup al 3492448260 chi interessato.solo donne automunite e senza vincoli familiari per via degli orari.solo persone dai 30 in su.gli orari di lavoro verranno inviati tramite wattsup a chi </w:t>
            </w:r>
            <w:r w:rsidRPr="00845D7C">
              <w:rPr>
                <w:rFonts w:ascii="Helvetica" w:hAnsi="Helvetica"/>
                <w:color w:val="5A5A5A"/>
                <w:sz w:val="24"/>
                <w:szCs w:val="24"/>
                <w:shd w:val="clear" w:color="auto" w:fill="FFFFFF"/>
              </w:rPr>
              <w:lastRenderedPageBreak/>
              <w:t>interessata.</w:t>
            </w:r>
          </w:p>
          <w:p w:rsidR="00845D7C" w:rsidRPr="00845D7C" w:rsidRDefault="00845D7C"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STORE MANAGER</w:t>
            </w:r>
          </w:p>
          <w:p w:rsidR="00845D7C" w:rsidRPr="00845D7C" w:rsidRDefault="00845D7C"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La Store Manager, riportando direttamente alla proprietà, avrà le seguenti responsabilità:</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Garantire il raggiungimento della performance economica del pdv mediante il costante monitoraggio dei KPI's</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Gestire le attività di layout e visual merchandising dei prodotti presenti in negozio curando l'immagine e l'attrattività del pv in coerenza con la sua storicità</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Organizzare e gestire periodici eventi in store tali da garantire visibilità e affluenza all'interno del pv</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Curare il portafolio clienti garantendo un legame diretto con la clientela fidelizzata e monitorare le attività di relazione con i nuovi clienti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Pianificare l'attività del team a seconda delle esigenze aziendali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Gestire la formazione del personale del negozio e trasferire comportamenti e contenuti professionali allo staff attraverso azioni di affiancamento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Monitorare costantemente la qualità del servizio offerta da tutti i componenti del team assicurandone il massimo servizio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PROFILO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Almeno 5 anni di esperienza nel ruolo di Store Manager, maturata all'interno di realtà retail strutturate in cui è presente un tipo di vendita assistita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Spiccate capacità relazionali e comunicative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Ottime conoscenze di Visual Merchandising</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Conoscenza e sensibilità per il prodotto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Leadership</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Capacità di pianificare e organizzare il lavoro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Per candidarsi: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xml:space="preserve">inviare curriculum vitae con foto a </w:t>
            </w:r>
            <w:hyperlink r:id="rId158" w:history="1">
              <w:r w:rsidRPr="00845D7C">
                <w:rPr>
                  <w:rStyle w:val="Collegamentoipertestuale"/>
                  <w:rFonts w:ascii="Helvetica" w:hAnsi="Helvetica"/>
                  <w:sz w:val="24"/>
                  <w:szCs w:val="24"/>
                  <w:shd w:val="clear" w:color="auto" w:fill="FFFFFF"/>
                </w:rPr>
                <w:t>goldsmithsiracusa@gmail.com</w:t>
              </w:r>
            </w:hyperlink>
          </w:p>
          <w:p w:rsidR="00845D7C" w:rsidRPr="00845D7C" w:rsidRDefault="00845D7C"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ADDETTO</w:t>
            </w:r>
          </w:p>
          <w:p w:rsidR="00845D7C" w:rsidRPr="00845D7C" w:rsidRDefault="00845D7C"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Per azienda prossima apertura a Siracusa,si ricerca figura maschile,in eccellente stato psico-fisico,conoscenza inglese di base,disposta a lavorare su turni di 1/2 giornata.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Offresi contratto a termini di legge,lavoro non stagionale. 3477326240</w:t>
            </w:r>
          </w:p>
          <w:p w:rsidR="00845D7C" w:rsidRPr="00845D7C" w:rsidRDefault="00845D7C"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ISTRUTTORI</w:t>
            </w:r>
          </w:p>
          <w:p w:rsidR="00845D7C" w:rsidRPr="00845D7C" w:rsidRDefault="00845D7C"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Si seleleziona personale quali istruttori/ici di sala isotonico e corsi di gruppo.preferibilmente con esperienza ... fa titolo di preferenza piccolo portafoglio clienti 3479302754</w:t>
            </w:r>
          </w:p>
          <w:p w:rsidR="00845D7C" w:rsidRPr="00845D7C" w:rsidRDefault="00845D7C"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CONSULENTE ASSICURATIVO</w:t>
            </w:r>
          </w:p>
          <w:p w:rsidR="00845D7C" w:rsidRPr="00845D7C" w:rsidRDefault="00845D7C"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Generali, leader del mercato assicurativo e previdenziale, in un'ottica di espansione della propria rete, ricerca e seleziona profili da inserire e formare per un percorso di carriera dedicato a chi vuol diventare professionista del settore assicurativo.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Professionisti che possano offrire, con la competenza dovuta, risposte coerenti con le esigenze del mercato.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Le risorse scelte verranno inserite in un contesto aziendale dinamico e organizzato che consente un percorso di crescita professionale in funzione delle proprie prospettive e caratteristiche.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xml:space="preserve">L'Agenzia Siracusa Teracati svolge la sua attività nelle seguenti Città: </w:t>
            </w:r>
            <w:r w:rsidRPr="00845D7C">
              <w:rPr>
                <w:rFonts w:ascii="Helvetica" w:hAnsi="Helvetica"/>
                <w:color w:val="5A5A5A"/>
                <w:sz w:val="24"/>
                <w:szCs w:val="24"/>
                <w:shd w:val="clear" w:color="auto" w:fill="FFFFFF"/>
              </w:rPr>
              <w:lastRenderedPageBreak/>
              <w:t>SIRACUSA, Lentini, Carlentini, Francofonte, Augusta, Sortino, Solarino, Floridia, Priolo Gargallo, Melilli.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LA NOSTRA OFFERTA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percorso formativo specializzato e permanente interno all'azienda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strumenti e materiale a supporto della professione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lavoro di squadra e affiancamento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fisso + provvigioni + incentivi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CHI CERCHIAMO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Laurea o in alternativa diploma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Predisposizione al lavoro di team e per obiettivi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Propensione ed interesse ad una crescita manageriale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CONTATTI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Gli interessati potranno inviare un CV (con autorizzazione al trattamento dei dati) all'indirizzo email: info@generalisiracusa.it</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Il colloquio è subordinato alla valutazione del curriculum vitae.</w:t>
            </w:r>
          </w:p>
          <w:p w:rsidR="00845D7C" w:rsidRPr="00845D7C" w:rsidRDefault="00845D7C"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COMMIS</w:t>
            </w:r>
          </w:p>
          <w:p w:rsidR="00845D7C" w:rsidRPr="00845D7C" w:rsidRDefault="00845D7C"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Per Hotel 4 Stelle a Siracusa, ricerchiamo Commis di Sala.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Si richiede massima serietà, lingua inglese fluente, comprovata esperienza di almeno 3 anni in analoga posizione e bella presenza.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xml:space="preserve">Inviare C.V. unicamente con foto recente corredato di autorizzazione al trattamento dei dati personali ex D.Lgs. 196/2003 a </w:t>
            </w:r>
            <w:hyperlink r:id="rId159" w:history="1">
              <w:r w:rsidRPr="00845D7C">
                <w:rPr>
                  <w:rStyle w:val="Collegamentoipertestuale"/>
                  <w:rFonts w:ascii="Helvetica" w:hAnsi="Helvetica"/>
                  <w:sz w:val="24"/>
                  <w:szCs w:val="24"/>
                  <w:shd w:val="clear" w:color="auto" w:fill="FFFFFF"/>
                </w:rPr>
                <w:t>risorseumane@borgopantano.it</w:t>
              </w:r>
            </w:hyperlink>
          </w:p>
          <w:p w:rsidR="00845D7C" w:rsidRPr="00845D7C" w:rsidRDefault="00845D7C"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BARISTI</w:t>
            </w:r>
          </w:p>
          <w:p w:rsidR="00845D7C" w:rsidRPr="00845D7C" w:rsidRDefault="00845D7C" w:rsidP="00B250BB">
            <w:pPr>
              <w:widowControl w:val="0"/>
              <w:autoSpaceDE w:val="0"/>
              <w:rPr>
                <w:rFonts w:ascii="Tahoma" w:hAnsi="Tahoma" w:cs="Tahoma"/>
                <w:color w:val="786953"/>
                <w:sz w:val="24"/>
                <w:szCs w:val="24"/>
                <w:shd w:val="clear" w:color="auto" w:fill="FFFFFF"/>
              </w:rPr>
            </w:pPr>
            <w:r w:rsidRPr="00845D7C">
              <w:rPr>
                <w:rFonts w:ascii="Helvetica" w:hAnsi="Helvetica"/>
                <w:color w:val="5A5A5A"/>
                <w:sz w:val="24"/>
                <w:szCs w:val="24"/>
                <w:shd w:val="clear" w:color="auto" w:fill="FFFFFF"/>
              </w:rPr>
              <w:t>Cercasi baristi per attività di ristorazione e bar.</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Si richiede assoluta serietà,professionalità e conoscenza minima di una lingua straniera fluida. 3277026613</w:t>
            </w: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widowControl w:val="0"/>
              <w:autoSpaceDE w:val="0"/>
              <w:jc w:val="center"/>
              <w:rPr>
                <w:b/>
                <w:bCs/>
              </w:rPr>
            </w:pPr>
          </w:p>
        </w:tc>
        <w:tc>
          <w:tcPr>
            <w:tcW w:w="6517" w:type="dxa"/>
          </w:tcPr>
          <w:p w:rsidR="003E4852" w:rsidRPr="00845D7C" w:rsidRDefault="003E4852" w:rsidP="00B250BB">
            <w:pPr>
              <w:widowControl w:val="0"/>
              <w:autoSpaceDE w:val="0"/>
              <w:jc w:val="center"/>
              <w:rPr>
                <w:b/>
                <w:bCs/>
                <w:sz w:val="24"/>
                <w:szCs w:val="24"/>
              </w:rPr>
            </w:pPr>
            <w:r w:rsidRPr="00845D7C">
              <w:rPr>
                <w:b/>
                <w:bCs/>
                <w:sz w:val="24"/>
                <w:szCs w:val="24"/>
              </w:rPr>
              <w:t>Trapani e provincia</w:t>
            </w:r>
          </w:p>
          <w:p w:rsidR="003E4852" w:rsidRPr="00845D7C" w:rsidRDefault="00845D7C" w:rsidP="00B250BB">
            <w:pPr>
              <w:widowControl w:val="0"/>
              <w:autoSpaceDE w:val="0"/>
              <w:rPr>
                <w:rFonts w:ascii="Tahoma" w:hAnsi="Tahoma" w:cs="Tahoma"/>
                <w:color w:val="786953"/>
                <w:sz w:val="24"/>
                <w:szCs w:val="24"/>
                <w:shd w:val="clear" w:color="auto" w:fill="FFFFFF"/>
              </w:rPr>
            </w:pPr>
            <w:r w:rsidRPr="00845D7C">
              <w:rPr>
                <w:rFonts w:ascii="Tahoma" w:hAnsi="Tahoma" w:cs="Tahoma"/>
                <w:color w:val="786953"/>
                <w:sz w:val="24"/>
                <w:szCs w:val="24"/>
                <w:shd w:val="clear" w:color="auto" w:fill="FFFFFF"/>
              </w:rPr>
              <w:t>OPERATORI TELEFONICI</w:t>
            </w:r>
          </w:p>
          <w:p w:rsidR="00845D7C" w:rsidRPr="00845D7C" w:rsidRDefault="00845D7C"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Deal Evolution s.r.l., è una società Italiana leader nella gestione di servizi contact center outbound, specializzata nella vendita telefonica di servizi e prodotti per i mercati telecomunicazioni ed energia.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Per apertura NUOVA SEDE di Trapani seleziona: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Professionisti della vendita telefonica da inserire nel proprio organico per la promozione di nuovi servizi.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Si richiede: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Diploma di maturità</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Esperienza nel settore contact center o semplicemente passione per la vendita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Ottime capacità comunicative e relazionali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Buona conoscenza delle tecniche di vendita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Determinazione nel raggiungimento degli obiettivi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Predisposizione a lavorare in team</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Si offre: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Un lavoro coinvolgente e dinamico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Regolare contratto di collaborazione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Fisso mensile e ottime provvigioni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Incentivi dedicati al raggiungimento degli obiettivi condivisi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Intenso programma formativo di ingresso e percorsi di perfezionamento continui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Se sei o vuoi diventare un talento della vendita invia il tuo C.V. con espressa autorizzazione al trattamento dei dati personali all'indirizzo: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hyperlink r:id="rId160" w:history="1">
              <w:r w:rsidRPr="00845D7C">
                <w:rPr>
                  <w:rStyle w:val="Collegamentoipertestuale"/>
                  <w:rFonts w:ascii="Helvetica" w:hAnsi="Helvetica"/>
                  <w:sz w:val="24"/>
                  <w:szCs w:val="24"/>
                  <w:shd w:val="clear" w:color="auto" w:fill="FFFFFF"/>
                </w:rPr>
                <w:t>selezione-trapani@dealevolution.it</w:t>
              </w:r>
            </w:hyperlink>
          </w:p>
          <w:p w:rsidR="00845D7C" w:rsidRPr="00845D7C" w:rsidRDefault="00845D7C" w:rsidP="00B250BB">
            <w:pPr>
              <w:widowControl w:val="0"/>
              <w:autoSpaceDE w:val="0"/>
              <w:rPr>
                <w:rFonts w:ascii="Tahoma" w:hAnsi="Tahoma" w:cs="Tahoma"/>
                <w:color w:val="786953"/>
                <w:sz w:val="24"/>
                <w:szCs w:val="24"/>
                <w:shd w:val="clear" w:color="auto" w:fill="FFFFFF"/>
              </w:rPr>
            </w:pPr>
            <w:r w:rsidRPr="00845D7C">
              <w:rPr>
                <w:rFonts w:ascii="Tahoma" w:hAnsi="Tahoma" w:cs="Tahoma"/>
                <w:color w:val="786953"/>
                <w:sz w:val="24"/>
                <w:szCs w:val="24"/>
                <w:shd w:val="clear" w:color="auto" w:fill="FFFFFF"/>
              </w:rPr>
              <w:t>COMMERCIALE</w:t>
            </w:r>
          </w:p>
          <w:p w:rsidR="00845D7C" w:rsidRPr="00845D7C" w:rsidRDefault="00845D7C"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RISTORSERVICE di Ragusa, specializzata nella fornitura di accessori e attrezzature per bar, ristoranti e hotel, nell'ambito del suo piano di espansione e sviluppo, ricerca collaboratore commerciale per la provincia di Trapani.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La risorsa si dovrà occupare di sviluppare e gestire il pacchetto clienti sul territorio, valorizzare il servizio di vendita diretta a "domicilio" per gli operatori del settore, promuovere i servizi innovativi di personalizzazione dei prodotti.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Si richiede: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 Esperienza pregressa nel ruolo e conoscenza del settore costituiranno titolo preferenziale ma non esclusivo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 Predisposizione al lavoro in team e ai rapporti interpersonali</w:t>
            </w:r>
            <w:r w:rsidRPr="00845D7C">
              <w:rPr>
                <w:rFonts w:ascii="Helvetica" w:hAnsi="Helvetica"/>
                <w:color w:val="5A5A5A"/>
                <w:sz w:val="24"/>
                <w:szCs w:val="24"/>
              </w:rPr>
              <w:br/>
            </w:r>
            <w:r w:rsidRPr="00845D7C">
              <w:rPr>
                <w:rFonts w:ascii="Helvetica" w:hAnsi="Helvetica"/>
                <w:color w:val="5A5A5A"/>
                <w:sz w:val="24"/>
                <w:szCs w:val="24"/>
                <w:shd w:val="clear" w:color="auto" w:fill="FFFFFF"/>
              </w:rPr>
              <w:t>o Spiccate doti di organizzazione personale in un'ottica di raggiungimento degli obiettivi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 Capacità di lavorare sotto stress in ambiente altamente competitivo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 Intraprendenza, attenzione al dettaglio, capacità di analisi, ambizione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 Approccio incentrato alla customer satisfaction</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 Conoscenza e uso dei social media come strumento di networking</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 Capacità comunicativa, flessibilità e disponibilità</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 Energia, passione ed entusiasmo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 Diploma di scuola superiore o titoli equivalenti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Il candidato dovrà essere automunito.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Si offre: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 Affiancamento e formazione costante sia a livello tecnico che organizzativo,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 Inserimento in un team dinamico e in costante crescita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 Opportunità concrete di carriera con piani di crescita personalizzati e gratificanti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 Supporto aziendale attraverso attività di telemarketing e back office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 Ambiente stimolante e motivante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 Trattamento economico fortemente stimolante con importanti incentivi legati al raggiungimento dei risultati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Tutti i dettagli di inserimento (tipologia contratto, fisso mensile, valore provvigioni, benefit e premi), verranno discussi in fase di colloquio di assunzione.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Il presente annuncio è rivolto ad entrambi i sessi, ai sensi delle leggi 903/77 e 125/91.</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Inviare curriculum a careers@ristorservice.com, indicando in oggetto: "Commerciale Trapani".</w:t>
            </w:r>
          </w:p>
          <w:p w:rsidR="00845D7C" w:rsidRPr="00845D7C" w:rsidRDefault="00845D7C"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PERSONALE</w:t>
            </w:r>
          </w:p>
          <w:p w:rsidR="00845D7C" w:rsidRPr="00845D7C" w:rsidRDefault="00845D7C"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Jeco ssrl, innovativa società di Milano specializzata in comunicazione video, cerca una giovane risorsa con passione per il settore informatico - grafico - web, da inserire in stage nella sede operativa di Castellammare del Golfo.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Il ruolo prevede il supporto nelle seguenti mansioni: trascrizione e impaginazione materiale cliente / gestione database grafico clienti / creazione e aggiornamento siti wordpress / definizione materiale video e fotografico / web e social media marketing.</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lastRenderedPageBreak/>
              <w:t>Richiesta: ottima conoscenza di Excel, conoscenza base di Photoshop / Indesign / Illustrator / Wordpress. Ambiente creativo e altamente stimolante!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Invia il tuo curriculum!</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hyperlink r:id="rId161" w:history="1">
              <w:r w:rsidRPr="00845D7C">
                <w:rPr>
                  <w:rStyle w:val="Collegamentoipertestuale"/>
                  <w:rFonts w:ascii="Helvetica" w:hAnsi="Helvetica"/>
                  <w:sz w:val="24"/>
                  <w:szCs w:val="24"/>
                  <w:shd w:val="clear" w:color="auto" w:fill="FFFFFF"/>
                </w:rPr>
                <w:t>http://www.jecosrls.com/</w:t>
              </w:r>
            </w:hyperlink>
          </w:p>
          <w:p w:rsidR="00845D7C" w:rsidRPr="00845D7C" w:rsidRDefault="00845D7C"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SCAFFALISTA</w:t>
            </w:r>
          </w:p>
          <w:p w:rsidR="00845D7C" w:rsidRPr="00845D7C" w:rsidRDefault="00845D7C"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Si ricercano ambosessi scaffalisti per ipermercato categoria BRICOLAGE / FAI-DA-TE da inserire in organico, il candidato ideale dovrà possedere possibilmente i seguenti requisiti :</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essere maggiorenne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aver svolto gli studi obbligatori di legge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essere auto / moto munito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essere residente preferibilmente a 15km. dalle zone di ALCAMO - CASTELLAMMARE DEL GOLFO - PARTINICO.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La risorsa ideale dovrà essere disponibile a lavorare su turni part-time ed in team, spiccato senso di organizzazione personale e di squadra si offre primo contratto a scadenza con possibilità di crescita professionale ed economica.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Inviare CV+FOTO 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candidature@italced.net RIF. ALCAMO(TP)</w:t>
            </w:r>
          </w:p>
          <w:p w:rsidR="00845D7C" w:rsidRPr="00845D7C" w:rsidRDefault="00845D7C"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SALUMIERE</w:t>
            </w:r>
          </w:p>
          <w:p w:rsidR="00845D7C" w:rsidRPr="00845D7C" w:rsidRDefault="00845D7C"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Cercasi salumiere con esperienza con disponibilita'immediata per stagione a San Vito lo Capo...offresi alloggio....si richiede massima serietà'....no perditempo.. 3466059270</w:t>
            </w:r>
          </w:p>
          <w:p w:rsidR="00845D7C" w:rsidRPr="00845D7C" w:rsidRDefault="00845D7C"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OPERATORI CALL CENTER</w:t>
            </w:r>
          </w:p>
          <w:p w:rsidR="00845D7C" w:rsidRPr="00845D7C" w:rsidRDefault="00845D7C" w:rsidP="00B250BB">
            <w:pPr>
              <w:widowControl w:val="0"/>
              <w:autoSpaceDE w:val="0"/>
              <w:rPr>
                <w:rStyle w:val="apple-converted-space"/>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Target Srl azienda LEADER a Trapani nell'ambito del teleselling Outbound, con una compagine socetaria e con Responsabili tutti del territorio trapanese, ricerca: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rPr>
              <w:br/>
            </w:r>
            <w:r w:rsidRPr="00845D7C">
              <w:rPr>
                <w:rFonts w:ascii="Helvetica" w:hAnsi="Helvetica"/>
                <w:color w:val="5A5A5A"/>
                <w:sz w:val="24"/>
                <w:szCs w:val="24"/>
                <w:shd w:val="clear" w:color="auto" w:fill="FFFFFF"/>
              </w:rPr>
              <w:t>OPERATORI TELEFONICI da inserire all'interno della struttura già consolidata ed avviata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Si offre: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Contratto CCNL con Fisso Mensile Assocontact</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Bonus produzione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Assicurazione Sanitaria Privata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Percorso formativo altamente qualificante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Possibilità di crescita professionale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Richieste: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Competenze informatiche di base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Buona dialettica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Spiccate doti comunicative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Passione e determinazione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Orario Part time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Si prega di inviare dettagliato curriculum al seguente indirizzo: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curriculum@targetcallcenter.it</w:t>
            </w:r>
            <w:r w:rsidRPr="00845D7C">
              <w:rPr>
                <w:rStyle w:val="apple-converted-space"/>
                <w:rFonts w:ascii="Helvetica" w:hAnsi="Helvetica"/>
                <w:color w:val="5A5A5A"/>
                <w:sz w:val="24"/>
                <w:szCs w:val="24"/>
                <w:shd w:val="clear" w:color="auto" w:fill="FFFFFF"/>
              </w:rPr>
              <w:t> </w:t>
            </w:r>
          </w:p>
          <w:p w:rsidR="00845D7C" w:rsidRPr="00845D7C" w:rsidRDefault="00845D7C" w:rsidP="00B250BB">
            <w:pPr>
              <w:widowControl w:val="0"/>
              <w:autoSpaceDE w:val="0"/>
              <w:rPr>
                <w:rStyle w:val="apple-converted-space"/>
                <w:rFonts w:ascii="Helvetica" w:hAnsi="Helvetica"/>
                <w:color w:val="5A5A5A"/>
                <w:sz w:val="24"/>
                <w:szCs w:val="24"/>
              </w:rPr>
            </w:pPr>
            <w:r w:rsidRPr="00845D7C">
              <w:rPr>
                <w:rStyle w:val="apple-converted-space"/>
                <w:rFonts w:ascii="Helvetica" w:hAnsi="Helvetica"/>
                <w:color w:val="5A5A5A"/>
                <w:sz w:val="24"/>
                <w:szCs w:val="24"/>
              </w:rPr>
              <w:t>AGENTE</w:t>
            </w:r>
          </w:p>
          <w:p w:rsidR="00845D7C" w:rsidRPr="00845D7C" w:rsidRDefault="00845D7C"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 xml:space="preserve">Petrol Sud srl rappresenta un'importante realtà nel mercato dei prodotti petroliferi e degli oli combustibili che opera da oltre 40 anni sul territorio Siciliano, persegue da sempre la missione di offrire un prodotto\servizio al giusto prezzo. La nostra mission è cogliere le opportunità offerte dal mercato, affrontando le sfide commerciali della </w:t>
            </w:r>
            <w:r w:rsidRPr="00845D7C">
              <w:rPr>
                <w:rFonts w:ascii="Helvetica" w:hAnsi="Helvetica"/>
                <w:color w:val="5A5A5A"/>
                <w:sz w:val="24"/>
                <w:szCs w:val="24"/>
                <w:shd w:val="clear" w:color="auto" w:fill="FFFFFF"/>
              </w:rPr>
              <w:lastRenderedPageBreak/>
              <w:t>concorrenza con strumenti adeguati supportati dall'esperienza pluriennale nel settore. Nel conseguire la nostra mission ci impegniamo a garantire la qualità dei prodotti forniti e l'eccellenza del prodotto\servizio attraverso la passione e la dedizione di risorse umane altamente qualificate e mezzi di trasporto ed infrastrutture all'avanguardia.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Ti piacerebbe crescere professionalmente per un'Azienda che è in continuo sviluppo?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Da 40 anni La PETROL SUD SRL collabora con importanti clienti multinazionali del settore petrolifero.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In un'ottica di espansione, di sviluppo e ampliamento della rete vendita cerchiamo un:</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AGENTE ZONA TRAPANI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La persona che sceglieremo si occuperà di proporre i nostri prodotti nel pieno rispetto delle esigenze dei clienti e di fornire loro consulenza, competenza e affidabilità.</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TI OFFRIAMO: contributo fisso, provvigioni interessanti, incentivi, premi di produzione, ambiente giovane e dinamico.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REQUISITI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Esperienza nella vendita da almeno 1 anno (preferibile medesimo settore) capacità relazionali, affidabilità, predisposizione al problem solving, doti negoziali, orientamento al risultato, buona gestione e organizzazione del tempo, voglia di crescere insieme ad una azienda dinamica, OTTIMA LINGUA ITALIANA e conoscenza del pacchetto microsoft office.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Stai cercando un'Azienda affidabile, giovane, orientata alla crescita? ti piacciono le nuove sfide professionali ? allora cosa aspetti invia subito il tuo CV a selezionipetrolsud@gmail.com indicando in oggetto: AGENTE TRAPANI</w:t>
            </w:r>
          </w:p>
          <w:p w:rsidR="00845D7C" w:rsidRPr="00845D7C" w:rsidRDefault="00845D7C"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COLLABORATORE IMMOBILIARE</w:t>
            </w:r>
          </w:p>
          <w:p w:rsidR="00845D7C" w:rsidRPr="00845D7C" w:rsidRDefault="00845D7C"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L'agenzia immobiliare C.&amp;B. IMMOBILIARE, affiliata FRIMM e SOLOAFFITTI per l'ampliamento del proprio organico, seleziona collaboratori commerciali ambo sesso, da inserire nel comune di Trapani e zone limitrofe.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Requisiti: il/la candidato/a ideale ha età compresa tra i 25 e i 40 anni; è in possesso di diploma di scuola media superiore ed ha maturato esperienze nel settore immobiliare; ha spirito commerciale e ottime attitudini relazionali.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Sono necessari: buona capacità dell'utilizzo del PC, dinamismo, desiderio di crescere professionalmente, auto/moto munito.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Sara considerato un plus il possesso del patentino immobiliare o aver frequentato il corso per agenti immobiliare.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Offriamo: formazione sul campo ed in aula, affiancamento operativo, possibilità di crescita professionale, trattamento economico con fisso mensile per i primi sei mesi ed alte provvigioni.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Inquadramento contrattuale da definire in base all'esperienza già maturata della risorsa 3383074822</w:t>
            </w:r>
          </w:p>
          <w:p w:rsidR="00845D7C" w:rsidRPr="00845D7C" w:rsidRDefault="00845D7C"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CAMERIERE</w:t>
            </w:r>
          </w:p>
          <w:p w:rsidR="00845D7C" w:rsidRPr="00845D7C" w:rsidRDefault="00845D7C"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Ristorante Solemare cerca Cameriere / Cameriera con esperienza.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Richiesta lingua inglese.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lastRenderedPageBreak/>
              <w:t>NO vitto e alloggio.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Periodo da Maggio a Settembre.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No perditempo. . Chiamate solo se seriamente interessati e con i requisiti richiesti 3924570282</w:t>
            </w:r>
          </w:p>
          <w:p w:rsidR="00845D7C" w:rsidRPr="00845D7C" w:rsidRDefault="00845D7C"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AGENTI</w:t>
            </w:r>
          </w:p>
          <w:p w:rsidR="00845D7C" w:rsidRPr="00845D7C" w:rsidRDefault="00845D7C"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Azienda, partner di un Gruppo Italiano Leader nella produzione di dispositivi e accessori per l'Implantologia Dentale, nell'ambito del progetto di ampliamento e potenziamento della rete commerciale seleziona: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AGENTI SPECIALIST IN IMPLANTOGIA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Le risorse selezionate si occuperanno della vendita dei prodotti presso gli studi dentistici nelle aree di riferimento.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Requisiti: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conoscenza dei sistemi informatici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spiccata personalità, con elevate attitudini di negoziazioni commerciali e relazionali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motivazione e forte orientamento al mercato e al cliente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disponibilità ad operare per obiettivi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esperienza maturata nelle vendite preferibilmente nel settore odontoiatrico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Offriamo: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corsi di formazione e attività di affiancamento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possibilità di crescita in un gruppo commerciale giovane ambizioso e dinamico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condizioni contrattuali e provvigioni di sicuro interesse commisurate ai risultati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 supporti commerciali finalizzati all'incremento delle vendite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Si pregano gli interessati, ambosessi (L. 903/77), di trasmettere un dettagliato curriculum vitae alla mail job@emmedistribution.com indicando un recapito telefonico e autorizzando il trattamento dei dati personali ai fini della selezione (D. Lgs n. 196/03).</w:t>
            </w:r>
          </w:p>
          <w:p w:rsidR="00845D7C" w:rsidRPr="00845D7C" w:rsidRDefault="00845D7C"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PERSONALE</w:t>
            </w:r>
          </w:p>
          <w:p w:rsidR="00845D7C" w:rsidRPr="00845D7C" w:rsidRDefault="00845D7C"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Cerchiamo una ragazza per il servizio ai tavoli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Bella presenza 18 / 30 anni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Il locale in questione è la gelateria Chupa Chupa sul lungomare di trapani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Inviare il proprio curriculum via email o wathsapp 3284764656</w:t>
            </w:r>
          </w:p>
          <w:p w:rsidR="00845D7C" w:rsidRPr="00845D7C" w:rsidRDefault="00845D7C"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OPERATORI CALL CENTER</w:t>
            </w:r>
          </w:p>
          <w:p w:rsidR="00845D7C" w:rsidRPr="00845D7C" w:rsidRDefault="00845D7C"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SI selezionano operatori di Call Center per svolgere attività di telemarketing per conto di TELECOM ITALIA - TIM , zona di lavoro TRAPANI. Si offre percorso formativo completo, contratto a norma di legge, retribuzione comprensiva di fisso mensile + provvigioni + premi + canvass, si richiede max serietà, spiccate attitudini relazionali e comunicative, predisposizione al lavoro in Team e per obiettivi. Preferenziale precedente esperienza Call Center.</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Rec. Tel. 0923-546027</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CONTACT &amp; SALES SRL</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VIA CAP. VERRI,36</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91100 TRAPANI</w:t>
            </w:r>
          </w:p>
          <w:p w:rsidR="00845D7C" w:rsidRPr="00845D7C" w:rsidRDefault="00845D7C" w:rsidP="00B250BB">
            <w:pPr>
              <w:widowControl w:val="0"/>
              <w:autoSpaceDE w:val="0"/>
              <w:rPr>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AGENTE IMMOBILIARE</w:t>
            </w:r>
          </w:p>
          <w:p w:rsidR="00845D7C" w:rsidRPr="00845D7C" w:rsidRDefault="00845D7C" w:rsidP="00B250BB">
            <w:pPr>
              <w:widowControl w:val="0"/>
              <w:autoSpaceDE w:val="0"/>
              <w:rPr>
                <w:rStyle w:val="apple-converted-space"/>
                <w:rFonts w:ascii="Helvetica" w:hAnsi="Helvetica"/>
                <w:color w:val="5A5A5A"/>
                <w:sz w:val="24"/>
                <w:szCs w:val="24"/>
                <w:shd w:val="clear" w:color="auto" w:fill="FFFFFF"/>
              </w:rPr>
            </w:pPr>
            <w:r w:rsidRPr="00845D7C">
              <w:rPr>
                <w:rFonts w:ascii="Helvetica" w:hAnsi="Helvetica"/>
                <w:color w:val="5A5A5A"/>
                <w:sz w:val="24"/>
                <w:szCs w:val="24"/>
                <w:shd w:val="clear" w:color="auto" w:fill="FFFFFF"/>
              </w:rPr>
              <w:t>Responsabilità:</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lastRenderedPageBreak/>
              <w:t>o Acquisizione e vendita proprietà di pregio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 Valutazione delle proprietà</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 Capacità di creare relazioni a supporto dei clienti, lungo l'intero processo di trattativa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 Attività di marketing e implementazione delle vendite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Il tuo profilo: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 Esperienza maturata nel settore vendite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 Abilità nel creare relazioni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 Capacità di gestire una clientela di alto livello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 Mentalità imprenditoriale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 Titolo preferenziale: conoscenza lingua inglese o tedesca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Il nostro brand:</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Engel &amp; VÒlkers, con oltre 38 anni di esperienza e la presenza in 32 paesi, è leader mondiale nell'intermediazione di immobili residenziali di pregio, proprietà immobiliari commerciali, yacht e jet privati.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Cosa ti offriamo:</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Avrai l'opportunità di operare a un livello esclusivo, offrendo a clienti selezionati le occasioni più prestigiose. Formazione professionale eccellente presso la nostra Academy. Prospettive di crescita professionale e personale.</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Per inviare la tua candidatura:</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Email: Trapani@engelvoelkers.com</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Tel. 0923 24981</w:t>
            </w:r>
            <w:r w:rsidRPr="00845D7C">
              <w:rPr>
                <w:rStyle w:val="apple-converted-space"/>
                <w:rFonts w:ascii="Helvetica" w:hAnsi="Helvetica"/>
                <w:color w:val="5A5A5A"/>
                <w:sz w:val="24"/>
                <w:szCs w:val="24"/>
                <w:shd w:val="clear" w:color="auto" w:fill="FFFFFF"/>
              </w:rPr>
              <w:t> </w:t>
            </w:r>
          </w:p>
          <w:p w:rsidR="00845D7C" w:rsidRPr="00845D7C" w:rsidRDefault="00845D7C" w:rsidP="00B250BB">
            <w:pPr>
              <w:widowControl w:val="0"/>
              <w:autoSpaceDE w:val="0"/>
              <w:rPr>
                <w:rStyle w:val="apple-converted-space"/>
                <w:rFonts w:ascii="Helvetica" w:hAnsi="Helvetica"/>
                <w:color w:val="5A5A5A"/>
                <w:sz w:val="24"/>
                <w:szCs w:val="24"/>
              </w:rPr>
            </w:pPr>
            <w:r w:rsidRPr="00845D7C">
              <w:rPr>
                <w:rStyle w:val="apple-converted-space"/>
                <w:rFonts w:ascii="Helvetica" w:hAnsi="Helvetica"/>
                <w:color w:val="5A5A5A"/>
                <w:sz w:val="24"/>
                <w:szCs w:val="24"/>
              </w:rPr>
              <w:t>BABY SITTER</w:t>
            </w:r>
          </w:p>
          <w:p w:rsidR="00845D7C" w:rsidRPr="00845D7C" w:rsidRDefault="00845D7C" w:rsidP="00B250BB">
            <w:pPr>
              <w:widowControl w:val="0"/>
              <w:autoSpaceDE w:val="0"/>
              <w:rPr>
                <w:rFonts w:ascii="Tahoma" w:hAnsi="Tahoma" w:cs="Tahoma"/>
                <w:color w:val="786953"/>
                <w:sz w:val="24"/>
                <w:szCs w:val="24"/>
                <w:shd w:val="clear" w:color="auto" w:fill="FFFFFF"/>
              </w:rPr>
            </w:pPr>
            <w:r w:rsidRPr="00845D7C">
              <w:rPr>
                <w:rFonts w:ascii="Helvetica" w:hAnsi="Helvetica"/>
                <w:color w:val="5A5A5A"/>
                <w:sz w:val="24"/>
                <w:szCs w:val="24"/>
                <w:shd w:val="clear" w:color="auto" w:fill="FFFFFF"/>
              </w:rPr>
              <w:t>Cercasi babysitter disponibile sin da subito (disposta eventualmente a collaborare alle faccende domestiche), con predisposizione all'insegnamento, referenziata, di età compresa tra i 25 e i 35 anni, in possesso di diploma di maturità.</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E' richiesta massima disponibilità e flessibilità negli orari, per accudire dalla mattina fino a tarda sera, con pausa pomeridiana, un bimbo di 3 anni. E' preferibile una persona libera da impegni familiari alla quale saranno date ore libere extra, compatibilmente ai nostri orari di lavoro. Il luogo di svolgimento di lavoro sarà San Vito Lo Capo (TP) per i mesi estivi.</w:t>
            </w:r>
            <w:r w:rsidRPr="00845D7C">
              <w:rPr>
                <w:rStyle w:val="apple-converted-space"/>
                <w:rFonts w:ascii="Helvetica" w:hAnsi="Helvetica"/>
                <w:color w:val="5A5A5A"/>
                <w:sz w:val="24"/>
                <w:szCs w:val="24"/>
                <w:shd w:val="clear" w:color="auto" w:fill="FFFFFF"/>
              </w:rPr>
              <w:t> </w:t>
            </w:r>
            <w:r w:rsidRPr="00845D7C">
              <w:rPr>
                <w:rFonts w:ascii="Helvetica" w:hAnsi="Helvetica"/>
                <w:color w:val="5A5A5A"/>
                <w:sz w:val="24"/>
                <w:szCs w:val="24"/>
              </w:rPr>
              <w:br/>
            </w:r>
            <w:r w:rsidRPr="00845D7C">
              <w:rPr>
                <w:rFonts w:ascii="Helvetica" w:hAnsi="Helvetica"/>
                <w:color w:val="5A5A5A"/>
                <w:sz w:val="24"/>
                <w:szCs w:val="24"/>
                <w:shd w:val="clear" w:color="auto" w:fill="FFFFFF"/>
              </w:rPr>
              <w:t>Offresi vitto e alloggio in appartamento separato.Chiunque fosse in possesso dei suddetti requisiti è pregato inviare curriculum con foto al seguente indirizzo mail: giordano.lorena83@gmail.com</w:t>
            </w: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widowControl w:val="0"/>
              <w:autoSpaceDE w:val="0"/>
              <w:jc w:val="center"/>
              <w:rPr>
                <w:b/>
                <w:bCs/>
              </w:rPr>
            </w:pPr>
          </w:p>
        </w:tc>
        <w:tc>
          <w:tcPr>
            <w:tcW w:w="6517" w:type="dxa"/>
          </w:tcPr>
          <w:p w:rsidR="003E4852" w:rsidRDefault="003E4852" w:rsidP="00B250BB">
            <w:pPr>
              <w:widowControl w:val="0"/>
              <w:autoSpaceDE w:val="0"/>
              <w:jc w:val="center"/>
              <w:rPr>
                <w:b/>
                <w:bCs/>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widowControl w:val="0"/>
              <w:autoSpaceDE w:val="0"/>
              <w:rPr>
                <w:b/>
                <w:bCs/>
              </w:rPr>
            </w:pPr>
          </w:p>
        </w:tc>
        <w:tc>
          <w:tcPr>
            <w:tcW w:w="6517" w:type="dxa"/>
          </w:tcPr>
          <w:p w:rsidR="003E4852" w:rsidRDefault="003E4852" w:rsidP="00B250BB">
            <w:pPr>
              <w:widowControl w:val="0"/>
              <w:autoSpaceDE w:val="0"/>
              <w:rPr>
                <w:b/>
                <w:bCs/>
              </w:rPr>
            </w:pPr>
          </w:p>
        </w:tc>
        <w:tc>
          <w:tcPr>
            <w:tcW w:w="2400" w:type="dxa"/>
          </w:tcPr>
          <w:p w:rsidR="003E4852" w:rsidRDefault="003E4852" w:rsidP="00B250BB">
            <w:pPr>
              <w:jc w:val="center"/>
              <w:rPr>
                <w:b/>
                <w:sz w:val="28"/>
                <w:szCs w:val="28"/>
              </w:rPr>
            </w:pPr>
            <w:r>
              <w:rPr>
                <w:b/>
                <w:sz w:val="28"/>
                <w:szCs w:val="28"/>
              </w:rPr>
              <w:t>TOSCANA</w:t>
            </w:r>
          </w:p>
        </w:tc>
      </w:tr>
      <w:tr w:rsidR="003E4852" w:rsidRPr="00E53AD1" w:rsidTr="00B250BB">
        <w:tc>
          <w:tcPr>
            <w:tcW w:w="937" w:type="dxa"/>
          </w:tcPr>
          <w:p w:rsidR="003E4852" w:rsidRDefault="003E4852" w:rsidP="00B250BB">
            <w:pPr>
              <w:widowControl w:val="0"/>
              <w:autoSpaceDE w:val="0"/>
              <w:jc w:val="center"/>
              <w:rPr>
                <w:b/>
                <w:bCs/>
              </w:rPr>
            </w:pPr>
          </w:p>
        </w:tc>
        <w:tc>
          <w:tcPr>
            <w:tcW w:w="6517" w:type="dxa"/>
          </w:tcPr>
          <w:p w:rsidR="003E4852" w:rsidRDefault="003E4852" w:rsidP="00B250BB">
            <w:pPr>
              <w:widowControl w:val="0"/>
              <w:autoSpaceDE w:val="0"/>
              <w:jc w:val="center"/>
              <w:rPr>
                <w:b/>
                <w:bCs/>
              </w:rPr>
            </w:pPr>
            <w:r>
              <w:rPr>
                <w:b/>
                <w:bCs/>
              </w:rPr>
              <w:t>Firenze e provincia</w:t>
            </w:r>
          </w:p>
          <w:p w:rsidR="003E4852" w:rsidRDefault="003E4852" w:rsidP="00B250BB">
            <w:pPr>
              <w:widowControl w:val="0"/>
              <w:autoSpaceDE w:val="0"/>
              <w:rPr>
                <w:b/>
                <w:bCs/>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widowControl w:val="0"/>
              <w:autoSpaceDE w:val="0"/>
              <w:jc w:val="center"/>
              <w:rPr>
                <w:b/>
                <w:bCs/>
              </w:rPr>
            </w:pPr>
          </w:p>
        </w:tc>
        <w:tc>
          <w:tcPr>
            <w:tcW w:w="6517" w:type="dxa"/>
          </w:tcPr>
          <w:p w:rsidR="003E4852" w:rsidRDefault="003E4852" w:rsidP="00B250BB">
            <w:pPr>
              <w:widowControl w:val="0"/>
              <w:autoSpaceDE w:val="0"/>
              <w:jc w:val="center"/>
              <w:rPr>
                <w:b/>
                <w:bCs/>
              </w:rPr>
            </w:pPr>
            <w:r>
              <w:rPr>
                <w:b/>
                <w:bCs/>
              </w:rPr>
              <w:t>Arezzo e provincia</w:t>
            </w: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widowControl w:val="0"/>
              <w:autoSpaceDE w:val="0"/>
              <w:jc w:val="center"/>
              <w:rPr>
                <w:b/>
                <w:bCs/>
              </w:rPr>
            </w:pPr>
          </w:p>
        </w:tc>
        <w:tc>
          <w:tcPr>
            <w:tcW w:w="6517" w:type="dxa"/>
          </w:tcPr>
          <w:p w:rsidR="003E4852" w:rsidRDefault="003E4852" w:rsidP="00B250BB">
            <w:pPr>
              <w:widowControl w:val="0"/>
              <w:autoSpaceDE w:val="0"/>
              <w:jc w:val="center"/>
              <w:rPr>
                <w:b/>
                <w:bCs/>
              </w:rPr>
            </w:pPr>
            <w:r>
              <w:rPr>
                <w:b/>
                <w:bCs/>
              </w:rPr>
              <w:t>Grosseto e provincia</w:t>
            </w:r>
          </w:p>
          <w:p w:rsidR="003E4852" w:rsidRDefault="003E4852" w:rsidP="00B250BB">
            <w:pPr>
              <w:widowControl w:val="0"/>
              <w:autoSpaceDE w:val="0"/>
              <w:rPr>
                <w:b/>
                <w:bCs/>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widowControl w:val="0"/>
              <w:autoSpaceDE w:val="0"/>
              <w:jc w:val="center"/>
              <w:rPr>
                <w:b/>
                <w:bCs/>
              </w:rPr>
            </w:pPr>
          </w:p>
        </w:tc>
        <w:tc>
          <w:tcPr>
            <w:tcW w:w="6517" w:type="dxa"/>
          </w:tcPr>
          <w:p w:rsidR="003E4852" w:rsidRDefault="003E4852" w:rsidP="00B250BB">
            <w:pPr>
              <w:widowControl w:val="0"/>
              <w:autoSpaceDE w:val="0"/>
              <w:jc w:val="center"/>
              <w:rPr>
                <w:b/>
                <w:bCs/>
              </w:rPr>
            </w:pPr>
            <w:r>
              <w:rPr>
                <w:b/>
                <w:bCs/>
              </w:rPr>
              <w:t>Livorno e provincia</w:t>
            </w:r>
          </w:p>
          <w:p w:rsidR="003E4852" w:rsidRDefault="003E4852" w:rsidP="00B250BB">
            <w:pPr>
              <w:widowControl w:val="0"/>
              <w:autoSpaceDE w:val="0"/>
              <w:rPr>
                <w:b/>
                <w:bCs/>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widowControl w:val="0"/>
              <w:autoSpaceDE w:val="0"/>
              <w:jc w:val="center"/>
              <w:rPr>
                <w:b/>
                <w:bCs/>
              </w:rPr>
            </w:pPr>
          </w:p>
        </w:tc>
        <w:tc>
          <w:tcPr>
            <w:tcW w:w="6517" w:type="dxa"/>
          </w:tcPr>
          <w:p w:rsidR="003E4852" w:rsidRDefault="003E4852" w:rsidP="00B250BB">
            <w:pPr>
              <w:widowControl w:val="0"/>
              <w:autoSpaceDE w:val="0"/>
              <w:jc w:val="center"/>
              <w:rPr>
                <w:b/>
                <w:bCs/>
              </w:rPr>
            </w:pPr>
            <w:r>
              <w:rPr>
                <w:b/>
                <w:bCs/>
              </w:rPr>
              <w:t>Lucca e provincia</w:t>
            </w:r>
          </w:p>
          <w:p w:rsidR="003E4852" w:rsidRPr="007F2D0C" w:rsidRDefault="003E4852" w:rsidP="00B250BB">
            <w:pPr>
              <w:widowControl w:val="0"/>
              <w:autoSpaceDE w:val="0"/>
              <w:rPr>
                <w:bCs/>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widowControl w:val="0"/>
              <w:autoSpaceDE w:val="0"/>
              <w:jc w:val="center"/>
              <w:rPr>
                <w:b/>
                <w:bCs/>
              </w:rPr>
            </w:pPr>
          </w:p>
        </w:tc>
        <w:tc>
          <w:tcPr>
            <w:tcW w:w="6517" w:type="dxa"/>
          </w:tcPr>
          <w:p w:rsidR="003E4852" w:rsidRDefault="003E4852" w:rsidP="00B250BB">
            <w:pPr>
              <w:widowControl w:val="0"/>
              <w:autoSpaceDE w:val="0"/>
              <w:jc w:val="center"/>
              <w:rPr>
                <w:b/>
                <w:bCs/>
              </w:rPr>
            </w:pPr>
            <w:r>
              <w:rPr>
                <w:b/>
                <w:bCs/>
              </w:rPr>
              <w:t>Massa-carrara e provincia</w:t>
            </w:r>
          </w:p>
          <w:p w:rsidR="003E4852" w:rsidRDefault="003E4852" w:rsidP="00B250BB">
            <w:pPr>
              <w:widowControl w:val="0"/>
              <w:autoSpaceDE w:val="0"/>
              <w:rPr>
                <w:b/>
                <w:bCs/>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widowControl w:val="0"/>
              <w:autoSpaceDE w:val="0"/>
              <w:jc w:val="center"/>
              <w:rPr>
                <w:b/>
                <w:bCs/>
              </w:rPr>
            </w:pPr>
          </w:p>
        </w:tc>
        <w:tc>
          <w:tcPr>
            <w:tcW w:w="6517" w:type="dxa"/>
          </w:tcPr>
          <w:p w:rsidR="003E4852" w:rsidRDefault="003E4852" w:rsidP="00B250BB">
            <w:pPr>
              <w:widowControl w:val="0"/>
              <w:autoSpaceDE w:val="0"/>
              <w:jc w:val="center"/>
              <w:rPr>
                <w:b/>
                <w:bCs/>
              </w:rPr>
            </w:pPr>
            <w:r>
              <w:rPr>
                <w:b/>
                <w:bCs/>
              </w:rPr>
              <w:t>Pisa e provincia</w:t>
            </w:r>
          </w:p>
          <w:p w:rsidR="003E4852" w:rsidRPr="00E86700" w:rsidRDefault="003E4852" w:rsidP="00B250BB">
            <w:pPr>
              <w:widowControl w:val="0"/>
              <w:autoSpaceDE w:val="0"/>
              <w:rPr>
                <w:b/>
                <w:bCs/>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widowControl w:val="0"/>
              <w:autoSpaceDE w:val="0"/>
              <w:jc w:val="center"/>
              <w:rPr>
                <w:b/>
                <w:bCs/>
              </w:rPr>
            </w:pPr>
          </w:p>
        </w:tc>
        <w:tc>
          <w:tcPr>
            <w:tcW w:w="6517" w:type="dxa"/>
          </w:tcPr>
          <w:p w:rsidR="003E4852" w:rsidRDefault="003E4852" w:rsidP="00B250BB">
            <w:pPr>
              <w:widowControl w:val="0"/>
              <w:autoSpaceDE w:val="0"/>
              <w:jc w:val="center"/>
              <w:rPr>
                <w:b/>
                <w:bCs/>
              </w:rPr>
            </w:pPr>
            <w:r>
              <w:rPr>
                <w:b/>
                <w:bCs/>
              </w:rPr>
              <w:t>Pistoia e provincia</w:t>
            </w:r>
          </w:p>
          <w:p w:rsidR="003E4852" w:rsidRDefault="003E4852" w:rsidP="00B250BB">
            <w:pPr>
              <w:widowControl w:val="0"/>
              <w:autoSpaceDE w:val="0"/>
              <w:rPr>
                <w:b/>
                <w:bCs/>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widowControl w:val="0"/>
              <w:autoSpaceDE w:val="0"/>
              <w:jc w:val="center"/>
              <w:rPr>
                <w:b/>
                <w:bCs/>
              </w:rPr>
            </w:pPr>
          </w:p>
        </w:tc>
        <w:tc>
          <w:tcPr>
            <w:tcW w:w="6517" w:type="dxa"/>
          </w:tcPr>
          <w:p w:rsidR="003E4852" w:rsidRDefault="003E4852" w:rsidP="00B250BB">
            <w:pPr>
              <w:widowControl w:val="0"/>
              <w:autoSpaceDE w:val="0"/>
              <w:jc w:val="center"/>
              <w:rPr>
                <w:b/>
                <w:bCs/>
              </w:rPr>
            </w:pPr>
            <w:r>
              <w:rPr>
                <w:b/>
                <w:bCs/>
              </w:rPr>
              <w:t>Prato e provincia</w:t>
            </w:r>
          </w:p>
          <w:p w:rsidR="003E4852" w:rsidRDefault="003E4852" w:rsidP="00B250BB">
            <w:pPr>
              <w:widowControl w:val="0"/>
              <w:autoSpaceDE w:val="0"/>
              <w:rPr>
                <w:b/>
                <w:bCs/>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widowControl w:val="0"/>
              <w:autoSpaceDE w:val="0"/>
              <w:jc w:val="center"/>
              <w:rPr>
                <w:b/>
                <w:bCs/>
              </w:rPr>
            </w:pPr>
          </w:p>
        </w:tc>
        <w:tc>
          <w:tcPr>
            <w:tcW w:w="6517" w:type="dxa"/>
          </w:tcPr>
          <w:p w:rsidR="003E4852" w:rsidRDefault="003E4852" w:rsidP="00B250BB">
            <w:pPr>
              <w:widowControl w:val="0"/>
              <w:autoSpaceDE w:val="0"/>
              <w:jc w:val="center"/>
              <w:rPr>
                <w:b/>
                <w:bCs/>
              </w:rPr>
            </w:pPr>
            <w:r>
              <w:rPr>
                <w:b/>
                <w:bCs/>
              </w:rPr>
              <w:t>Siena e provincia</w:t>
            </w:r>
          </w:p>
          <w:p w:rsidR="003E4852" w:rsidRDefault="003E4852" w:rsidP="00B250BB">
            <w:pPr>
              <w:widowControl w:val="0"/>
              <w:autoSpaceDE w:val="0"/>
              <w:rPr>
                <w:b/>
                <w:bCs/>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widowControl w:val="0"/>
              <w:autoSpaceDE w:val="0"/>
              <w:jc w:val="center"/>
              <w:rPr>
                <w:b/>
                <w:bCs/>
              </w:rPr>
            </w:pPr>
          </w:p>
        </w:tc>
        <w:tc>
          <w:tcPr>
            <w:tcW w:w="6517" w:type="dxa"/>
          </w:tcPr>
          <w:p w:rsidR="003E4852" w:rsidRDefault="003E4852" w:rsidP="00B250BB">
            <w:pPr>
              <w:widowControl w:val="0"/>
              <w:autoSpaceDE w:val="0"/>
              <w:jc w:val="center"/>
              <w:rPr>
                <w:b/>
                <w:bCs/>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widowControl w:val="0"/>
              <w:autoSpaceDE w:val="0"/>
              <w:jc w:val="center"/>
              <w:rPr>
                <w:b/>
                <w:bCs/>
              </w:rPr>
            </w:pPr>
          </w:p>
        </w:tc>
        <w:tc>
          <w:tcPr>
            <w:tcW w:w="6517" w:type="dxa"/>
          </w:tcPr>
          <w:p w:rsidR="003E4852" w:rsidRDefault="003E4852" w:rsidP="00B250BB">
            <w:pPr>
              <w:widowControl w:val="0"/>
              <w:autoSpaceDE w:val="0"/>
              <w:jc w:val="center"/>
              <w:rPr>
                <w:b/>
                <w:bCs/>
              </w:rPr>
            </w:pPr>
          </w:p>
        </w:tc>
        <w:tc>
          <w:tcPr>
            <w:tcW w:w="2400" w:type="dxa"/>
          </w:tcPr>
          <w:p w:rsidR="003E4852" w:rsidRDefault="003E4852" w:rsidP="00B250BB">
            <w:pPr>
              <w:jc w:val="center"/>
              <w:rPr>
                <w:b/>
                <w:sz w:val="28"/>
                <w:szCs w:val="28"/>
              </w:rPr>
            </w:pPr>
            <w:r>
              <w:rPr>
                <w:b/>
                <w:sz w:val="28"/>
                <w:szCs w:val="28"/>
              </w:rPr>
              <w:t>Trentino alto adige</w:t>
            </w:r>
          </w:p>
        </w:tc>
      </w:tr>
      <w:tr w:rsidR="003E4852" w:rsidRPr="00E53AD1" w:rsidTr="00B250BB">
        <w:tc>
          <w:tcPr>
            <w:tcW w:w="937" w:type="dxa"/>
          </w:tcPr>
          <w:p w:rsidR="003E4852" w:rsidRPr="00BC696D" w:rsidRDefault="003E4852" w:rsidP="00B250BB">
            <w:pPr>
              <w:widowControl w:val="0"/>
              <w:autoSpaceDE w:val="0"/>
              <w:jc w:val="center"/>
              <w:rPr>
                <w:b/>
                <w:bCs/>
                <w:sz w:val="24"/>
                <w:szCs w:val="24"/>
              </w:rPr>
            </w:pPr>
          </w:p>
        </w:tc>
        <w:tc>
          <w:tcPr>
            <w:tcW w:w="6517" w:type="dxa"/>
          </w:tcPr>
          <w:p w:rsidR="003E4852" w:rsidRPr="00485EC4" w:rsidRDefault="003E4852" w:rsidP="00B250BB">
            <w:pPr>
              <w:widowControl w:val="0"/>
              <w:autoSpaceDE w:val="0"/>
              <w:jc w:val="center"/>
              <w:rPr>
                <w:b/>
                <w:bCs/>
                <w:sz w:val="24"/>
                <w:szCs w:val="24"/>
              </w:rPr>
            </w:pPr>
            <w:r w:rsidRPr="00485EC4">
              <w:rPr>
                <w:b/>
                <w:bCs/>
                <w:sz w:val="24"/>
                <w:szCs w:val="24"/>
              </w:rPr>
              <w:t>Trento e provincia</w:t>
            </w:r>
          </w:p>
          <w:p w:rsidR="003E4852" w:rsidRPr="00485EC4" w:rsidRDefault="003E4852" w:rsidP="00B250BB">
            <w:pPr>
              <w:widowControl w:val="0"/>
              <w:autoSpaceDE w:val="0"/>
              <w:rPr>
                <w:bCs/>
                <w:sz w:val="24"/>
                <w:szCs w:val="24"/>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widowControl w:val="0"/>
              <w:autoSpaceDE w:val="0"/>
              <w:jc w:val="center"/>
              <w:rPr>
                <w:b/>
                <w:bCs/>
              </w:rPr>
            </w:pPr>
          </w:p>
        </w:tc>
        <w:tc>
          <w:tcPr>
            <w:tcW w:w="6517" w:type="dxa"/>
          </w:tcPr>
          <w:p w:rsidR="003E4852" w:rsidRDefault="003E4852" w:rsidP="00B250BB">
            <w:pPr>
              <w:widowControl w:val="0"/>
              <w:autoSpaceDE w:val="0"/>
              <w:jc w:val="center"/>
              <w:rPr>
                <w:b/>
                <w:bCs/>
              </w:rPr>
            </w:pPr>
            <w:r>
              <w:rPr>
                <w:b/>
                <w:bCs/>
              </w:rPr>
              <w:t>Bolzano e provincia</w:t>
            </w: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widowControl w:val="0"/>
              <w:autoSpaceDE w:val="0"/>
              <w:jc w:val="center"/>
              <w:rPr>
                <w:b/>
                <w:bCs/>
              </w:rPr>
            </w:pPr>
          </w:p>
        </w:tc>
        <w:tc>
          <w:tcPr>
            <w:tcW w:w="6517" w:type="dxa"/>
          </w:tcPr>
          <w:p w:rsidR="003E4852" w:rsidRDefault="003E4852" w:rsidP="00B250BB">
            <w:pPr>
              <w:widowControl w:val="0"/>
              <w:autoSpaceDE w:val="0"/>
              <w:jc w:val="center"/>
              <w:rPr>
                <w:b/>
                <w:bCs/>
              </w:rPr>
            </w:pPr>
          </w:p>
        </w:tc>
        <w:tc>
          <w:tcPr>
            <w:tcW w:w="2400" w:type="dxa"/>
          </w:tcPr>
          <w:p w:rsidR="003E4852" w:rsidRDefault="003E4852" w:rsidP="00B250BB">
            <w:pPr>
              <w:jc w:val="center"/>
              <w:rPr>
                <w:b/>
                <w:sz w:val="28"/>
                <w:szCs w:val="28"/>
              </w:rPr>
            </w:pPr>
            <w:r>
              <w:rPr>
                <w:b/>
                <w:sz w:val="28"/>
                <w:szCs w:val="28"/>
              </w:rPr>
              <w:t>UMBRIA</w:t>
            </w:r>
          </w:p>
        </w:tc>
      </w:tr>
      <w:tr w:rsidR="003E4852" w:rsidRPr="00E53AD1" w:rsidTr="00B250BB">
        <w:tc>
          <w:tcPr>
            <w:tcW w:w="937" w:type="dxa"/>
          </w:tcPr>
          <w:p w:rsidR="003E4852" w:rsidRDefault="003E4852" w:rsidP="00B250BB">
            <w:pPr>
              <w:widowControl w:val="0"/>
              <w:autoSpaceDE w:val="0"/>
              <w:jc w:val="center"/>
              <w:rPr>
                <w:b/>
                <w:bCs/>
              </w:rPr>
            </w:pPr>
          </w:p>
        </w:tc>
        <w:tc>
          <w:tcPr>
            <w:tcW w:w="6517" w:type="dxa"/>
          </w:tcPr>
          <w:p w:rsidR="003E4852" w:rsidRPr="002D21A6" w:rsidRDefault="003E4852" w:rsidP="00B250BB">
            <w:pPr>
              <w:widowControl w:val="0"/>
              <w:autoSpaceDE w:val="0"/>
              <w:jc w:val="center"/>
              <w:rPr>
                <w:b/>
                <w:bCs/>
                <w:sz w:val="24"/>
                <w:szCs w:val="24"/>
              </w:rPr>
            </w:pPr>
            <w:r w:rsidRPr="002D21A6">
              <w:rPr>
                <w:b/>
                <w:bCs/>
                <w:sz w:val="24"/>
                <w:szCs w:val="24"/>
              </w:rPr>
              <w:t>Perugia e provincia</w:t>
            </w:r>
          </w:p>
          <w:p w:rsidR="003E4852" w:rsidRPr="002D21A6" w:rsidRDefault="000A3481" w:rsidP="00B250BB">
            <w:pPr>
              <w:rPr>
                <w:rFonts w:ascii="Tahoma" w:hAnsi="Tahoma" w:cs="Tahoma"/>
                <w:color w:val="786953"/>
                <w:sz w:val="24"/>
                <w:szCs w:val="24"/>
                <w:shd w:val="clear" w:color="auto" w:fill="FFFFFF"/>
              </w:rPr>
            </w:pPr>
            <w:r w:rsidRPr="002D21A6">
              <w:rPr>
                <w:rFonts w:ascii="Tahoma" w:hAnsi="Tahoma" w:cs="Tahoma"/>
                <w:color w:val="786953"/>
                <w:sz w:val="24"/>
                <w:szCs w:val="24"/>
                <w:shd w:val="clear" w:color="auto" w:fill="FFFFFF"/>
              </w:rPr>
              <w:t>OPERAIO</w:t>
            </w:r>
          </w:p>
          <w:p w:rsidR="000A3481" w:rsidRPr="002D21A6" w:rsidRDefault="000A3481" w:rsidP="00B250BB">
            <w:pPr>
              <w:rPr>
                <w:rFonts w:ascii="Tahoma" w:hAnsi="Tahoma" w:cs="Tahoma"/>
                <w:color w:val="786953"/>
                <w:sz w:val="24"/>
                <w:szCs w:val="24"/>
                <w:shd w:val="clear" w:color="auto" w:fill="FFFFFF"/>
              </w:rPr>
            </w:pPr>
            <w:r w:rsidRPr="002D21A6">
              <w:rPr>
                <w:rFonts w:ascii="Helvetica" w:hAnsi="Helvetica"/>
                <w:color w:val="5A5A5A"/>
                <w:sz w:val="24"/>
                <w:szCs w:val="24"/>
                <w:shd w:val="clear" w:color="auto" w:fill="FFFFFF"/>
              </w:rPr>
              <w:t>Si ricerca operaio addetto alla movimentazione manuale dei carichi da inserire nel nostro organico, si richiede serietà , capacità di lavorare in gruppo e acquisire nuove competenze.</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tipologia contratto: apprendistato con futuro contratto a tempo indeterminato</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titolo di studio tecnico, IPSIA o ITIS con votazione uguale o superiore a 75/100</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inviare preventivamente curriculum a</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commerciale@tgt-srl.com</w:t>
            </w:r>
          </w:p>
          <w:p w:rsidR="000A3481" w:rsidRPr="002D21A6" w:rsidRDefault="000A3481" w:rsidP="00B250BB">
            <w:pPr>
              <w:rPr>
                <w:rFonts w:ascii="Tahoma" w:hAnsi="Tahoma" w:cs="Tahoma"/>
                <w:color w:val="786953"/>
                <w:sz w:val="24"/>
                <w:szCs w:val="24"/>
                <w:shd w:val="clear" w:color="auto" w:fill="FFFFFF"/>
              </w:rPr>
            </w:pPr>
            <w:r w:rsidRPr="002D21A6">
              <w:rPr>
                <w:rFonts w:ascii="Tahoma" w:hAnsi="Tahoma" w:cs="Tahoma"/>
                <w:color w:val="786953"/>
                <w:sz w:val="24"/>
                <w:szCs w:val="24"/>
                <w:shd w:val="clear" w:color="auto" w:fill="FFFFFF"/>
              </w:rPr>
              <w:t>OPERAIO</w:t>
            </w:r>
          </w:p>
          <w:p w:rsidR="000A3481" w:rsidRPr="002D21A6" w:rsidRDefault="000A3481" w:rsidP="00B250BB">
            <w:pPr>
              <w:rPr>
                <w:rFonts w:ascii="Helvetica" w:hAnsi="Helvetica"/>
                <w:color w:val="5A5A5A"/>
                <w:sz w:val="24"/>
                <w:szCs w:val="24"/>
                <w:shd w:val="clear" w:color="auto" w:fill="FFFFFF"/>
              </w:rPr>
            </w:pPr>
            <w:r w:rsidRPr="002D21A6">
              <w:rPr>
                <w:rFonts w:ascii="Helvetica" w:hAnsi="Helvetica"/>
                <w:color w:val="5A5A5A"/>
                <w:sz w:val="24"/>
                <w:szCs w:val="24"/>
                <w:shd w:val="clear" w:color="auto" w:fill="FFFFFF"/>
              </w:rPr>
              <w:t>Nuove Frontiere Lavoro S.p.A. - Agenzia per il Lavoro (Aut. Min. indeter. 13/I/0009873/03.01 del 12/05/2008) cerca per importante Azienda cliente operante nel Settore Automotive :</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1 operaio/a generico</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Il/la candidato/a ideale possiede i seguenti requisiti:</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-disponibilità a lavorare su turni</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-disponibilità full time</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-eventuale disponibilità a lavorare il sabato</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si offre contratto di tirocinio retribuito finalizzato all'inserimento</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Sede di lavoro: Marsciano (Pg)</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Inviare curriculum a:</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mail selezionelatina@nuovefrontierelavoro.it</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indicando nella mail OP-MAR</w:t>
            </w:r>
          </w:p>
          <w:p w:rsidR="000A3481" w:rsidRPr="002D21A6" w:rsidRDefault="000A3481" w:rsidP="00B250BB">
            <w:pPr>
              <w:rPr>
                <w:rFonts w:ascii="Helvetica" w:hAnsi="Helvetica"/>
                <w:color w:val="5A5A5A"/>
                <w:sz w:val="24"/>
                <w:szCs w:val="24"/>
                <w:shd w:val="clear" w:color="auto" w:fill="FFFFFF"/>
              </w:rPr>
            </w:pPr>
            <w:r w:rsidRPr="002D21A6">
              <w:rPr>
                <w:rFonts w:ascii="Helvetica" w:hAnsi="Helvetica"/>
                <w:color w:val="5A5A5A"/>
                <w:sz w:val="24"/>
                <w:szCs w:val="24"/>
                <w:shd w:val="clear" w:color="auto" w:fill="FFFFFF"/>
              </w:rPr>
              <w:t>CAMERIERA</w:t>
            </w:r>
          </w:p>
          <w:p w:rsidR="000A3481" w:rsidRPr="002D21A6" w:rsidRDefault="000A3481" w:rsidP="00B250BB">
            <w:pPr>
              <w:rPr>
                <w:rFonts w:ascii="Helvetica" w:hAnsi="Helvetica"/>
                <w:color w:val="5A5A5A"/>
                <w:sz w:val="24"/>
                <w:szCs w:val="24"/>
                <w:shd w:val="clear" w:color="auto" w:fill="FFFFFF"/>
              </w:rPr>
            </w:pPr>
            <w:r w:rsidRPr="002D21A6">
              <w:rPr>
                <w:rFonts w:ascii="Helvetica" w:hAnsi="Helvetica"/>
                <w:color w:val="5A5A5A"/>
                <w:sz w:val="24"/>
                <w:szCs w:val="24"/>
                <w:shd w:val="clear" w:color="auto" w:fill="FFFFFF"/>
              </w:rPr>
              <w:t xml:space="preserve">Tempor filiale di PERUGIA, ricerca 1 CAMERIERA AI PIANI per pulizie hotel resort in ASSISI. si richiede domicilio in zona, automuniti, espeienza precedente come cameriera addetta alle pulizie piani in hotel. Inviare il curriculum completo a </w:t>
            </w:r>
            <w:hyperlink r:id="rId162" w:history="1">
              <w:r w:rsidRPr="002D21A6">
                <w:rPr>
                  <w:rStyle w:val="Collegamentoipertestuale"/>
                  <w:rFonts w:ascii="Helvetica" w:hAnsi="Helvetica"/>
                  <w:sz w:val="24"/>
                  <w:szCs w:val="24"/>
                  <w:shd w:val="clear" w:color="auto" w:fill="FFFFFF"/>
                </w:rPr>
                <w:t>temporperugia@tempor.it</w:t>
              </w:r>
            </w:hyperlink>
            <w:r w:rsidRPr="002D21A6">
              <w:rPr>
                <w:rFonts w:ascii="Helvetica" w:hAnsi="Helvetica"/>
                <w:color w:val="5A5A5A"/>
                <w:sz w:val="24"/>
                <w:szCs w:val="24"/>
                <w:shd w:val="clear" w:color="auto" w:fill="FFFFFF"/>
              </w:rPr>
              <w:t>.</w:t>
            </w:r>
          </w:p>
          <w:p w:rsidR="000A3481" w:rsidRPr="002D21A6" w:rsidRDefault="000A3481" w:rsidP="00B250BB">
            <w:pPr>
              <w:rPr>
                <w:rFonts w:ascii="Helvetica" w:hAnsi="Helvetica"/>
                <w:color w:val="5A5A5A"/>
                <w:sz w:val="24"/>
                <w:szCs w:val="24"/>
                <w:shd w:val="clear" w:color="auto" w:fill="FFFFFF"/>
              </w:rPr>
            </w:pPr>
            <w:r w:rsidRPr="002D21A6">
              <w:rPr>
                <w:rFonts w:ascii="Helvetica" w:hAnsi="Helvetica"/>
                <w:color w:val="5A5A5A"/>
                <w:sz w:val="24"/>
                <w:szCs w:val="24"/>
                <w:shd w:val="clear" w:color="auto" w:fill="FFFFFF"/>
              </w:rPr>
              <w:t>PERSONALE</w:t>
            </w:r>
          </w:p>
          <w:p w:rsidR="000A3481" w:rsidRPr="002D21A6" w:rsidRDefault="000A3481" w:rsidP="000A3481">
            <w:pPr>
              <w:suppressAutoHyphens w:val="0"/>
              <w:rPr>
                <w:rFonts w:ascii="Helvetica" w:hAnsi="Helvetica"/>
                <w:color w:val="5A5A5A"/>
                <w:sz w:val="24"/>
                <w:szCs w:val="24"/>
                <w:shd w:val="clear" w:color="auto" w:fill="FFFFFF"/>
              </w:rPr>
            </w:pPr>
            <w:r w:rsidRPr="002D21A6">
              <w:rPr>
                <w:rFonts w:ascii="Helvetica" w:hAnsi="Helvetica"/>
                <w:color w:val="5A5A5A"/>
                <w:sz w:val="24"/>
                <w:szCs w:val="24"/>
                <w:shd w:val="clear" w:color="auto" w:fill="FFFFFF"/>
                <w:lang w:eastAsia="it-IT"/>
              </w:rPr>
              <w:t>Azienda di Capodacqua d'Assisi ricerca personale in seguito ad espansioni dell'organico e promozioni interne, da inserire nell'attivo dell'azienda come Consulente pubblicitario(fisso + inc)</w:t>
            </w:r>
            <w:r w:rsidRPr="002D21A6">
              <w:rPr>
                <w:rFonts w:ascii="Helvetica" w:hAnsi="Helvetica"/>
                <w:color w:val="5A5A5A"/>
                <w:sz w:val="24"/>
                <w:szCs w:val="24"/>
                <w:lang w:eastAsia="it-IT"/>
              </w:rPr>
              <w:t> </w:t>
            </w:r>
            <w:r w:rsidRPr="002D21A6">
              <w:rPr>
                <w:rFonts w:ascii="Helvetica" w:hAnsi="Helvetica"/>
                <w:color w:val="5A5A5A"/>
                <w:sz w:val="24"/>
                <w:szCs w:val="24"/>
                <w:lang w:eastAsia="it-IT"/>
              </w:rPr>
              <w:br/>
            </w:r>
            <w:r w:rsidRPr="002D21A6">
              <w:rPr>
                <w:rFonts w:ascii="Helvetica" w:hAnsi="Helvetica"/>
                <w:color w:val="5A5A5A"/>
                <w:sz w:val="24"/>
                <w:szCs w:val="24"/>
                <w:shd w:val="clear" w:color="auto" w:fill="FFFFFF"/>
                <w:lang w:eastAsia="it-IT"/>
              </w:rPr>
              <w:t>e addetti al centralino (fisso part time), offresi formazione gratuita, affiancamento costante, possibilitàdi operare a livelli manageriali</w:t>
            </w:r>
            <w:r w:rsidRPr="002D21A6">
              <w:rPr>
                <w:sz w:val="24"/>
                <w:szCs w:val="24"/>
                <w:lang w:eastAsia="it-IT"/>
              </w:rPr>
              <w:t xml:space="preserve"> </w:t>
            </w:r>
            <w:r w:rsidRPr="002D21A6">
              <w:rPr>
                <w:rFonts w:ascii="Helvetica" w:hAnsi="Helvetica"/>
                <w:color w:val="5A5A5A"/>
                <w:sz w:val="24"/>
                <w:szCs w:val="24"/>
                <w:shd w:val="clear" w:color="auto" w:fill="FFFFFF"/>
              </w:rPr>
              <w:t>0758064513</w:t>
            </w:r>
          </w:p>
          <w:p w:rsidR="000A3481" w:rsidRPr="002D21A6" w:rsidRDefault="000A3481" w:rsidP="000A3481">
            <w:pPr>
              <w:suppressAutoHyphens w:val="0"/>
              <w:rPr>
                <w:rFonts w:ascii="Helvetica" w:hAnsi="Helvetica"/>
                <w:color w:val="5A5A5A"/>
                <w:sz w:val="24"/>
                <w:szCs w:val="24"/>
                <w:shd w:val="clear" w:color="auto" w:fill="FFFFFF"/>
              </w:rPr>
            </w:pPr>
            <w:r w:rsidRPr="002D21A6">
              <w:rPr>
                <w:rFonts w:ascii="Helvetica" w:hAnsi="Helvetica"/>
                <w:color w:val="5A5A5A"/>
                <w:sz w:val="24"/>
                <w:szCs w:val="24"/>
                <w:shd w:val="clear" w:color="auto" w:fill="FFFFFF"/>
              </w:rPr>
              <w:lastRenderedPageBreak/>
              <w:t>PERSONALE</w:t>
            </w:r>
          </w:p>
          <w:p w:rsidR="000A3481" w:rsidRPr="002D21A6" w:rsidRDefault="000A3481" w:rsidP="000A3481">
            <w:pPr>
              <w:suppressAutoHyphens w:val="0"/>
              <w:rPr>
                <w:rStyle w:val="apple-converted-space"/>
                <w:rFonts w:ascii="Helvetica" w:hAnsi="Helvetica"/>
                <w:color w:val="5A5A5A"/>
                <w:sz w:val="24"/>
                <w:szCs w:val="24"/>
                <w:shd w:val="clear" w:color="auto" w:fill="FFFFFF"/>
              </w:rPr>
            </w:pPr>
            <w:r w:rsidRPr="002D21A6">
              <w:rPr>
                <w:rFonts w:ascii="Helvetica" w:hAnsi="Helvetica"/>
                <w:color w:val="5A5A5A"/>
                <w:sz w:val="24"/>
                <w:szCs w:val="24"/>
                <w:shd w:val="clear" w:color="auto" w:fill="FFFFFF"/>
              </w:rPr>
              <w:t>Infotech Ventures Srl Società specializzata in servizi web, ricerca persone per tutte le province d'italia. Il lavoro non richiede competenze specifiche, viene svolto completamente da casa, basta un connessione internet e un pc.</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Le caratteristiche cardine sono:</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 Buon livello di utilizzo del pc.</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 Titolo di studio: scuola dell'obbligo</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 No porta a porta.</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 anche par time e abbinato ad altre attività .</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Se interessati inviate un email con la vostra email personale all indirizzo: shoppingdayl@yahoo.it ( sarete contattati via email</w:t>
            </w:r>
            <w:r w:rsidRPr="002D21A6">
              <w:rPr>
                <w:rStyle w:val="apple-converted-space"/>
                <w:rFonts w:ascii="Helvetica" w:hAnsi="Helvetica"/>
                <w:color w:val="5A5A5A"/>
                <w:sz w:val="24"/>
                <w:szCs w:val="24"/>
                <w:shd w:val="clear" w:color="auto" w:fill="FFFFFF"/>
              </w:rPr>
              <w:t> </w:t>
            </w:r>
          </w:p>
          <w:p w:rsidR="000A3481" w:rsidRPr="002D21A6" w:rsidRDefault="000A3481" w:rsidP="000A3481">
            <w:pPr>
              <w:suppressAutoHyphens w:val="0"/>
              <w:rPr>
                <w:rStyle w:val="apple-converted-space"/>
                <w:rFonts w:ascii="Helvetica" w:hAnsi="Helvetica"/>
                <w:color w:val="5A5A5A"/>
                <w:sz w:val="24"/>
                <w:szCs w:val="24"/>
                <w:shd w:val="clear" w:color="auto" w:fill="FFFFFF"/>
              </w:rPr>
            </w:pPr>
            <w:r w:rsidRPr="002D21A6">
              <w:rPr>
                <w:rStyle w:val="apple-converted-space"/>
                <w:rFonts w:ascii="Helvetica" w:hAnsi="Helvetica"/>
                <w:color w:val="5A5A5A"/>
                <w:sz w:val="24"/>
                <w:szCs w:val="24"/>
                <w:shd w:val="clear" w:color="auto" w:fill="FFFFFF"/>
              </w:rPr>
              <w:t>PERSONALE</w:t>
            </w:r>
          </w:p>
          <w:p w:rsidR="000A3481" w:rsidRPr="002D21A6" w:rsidRDefault="000A3481" w:rsidP="000A3481">
            <w:pPr>
              <w:suppressAutoHyphens w:val="0"/>
              <w:rPr>
                <w:rFonts w:ascii="Helvetica" w:hAnsi="Helvetica"/>
                <w:color w:val="5A5A5A"/>
                <w:sz w:val="24"/>
                <w:szCs w:val="24"/>
                <w:shd w:val="clear" w:color="auto" w:fill="FFFFFF"/>
              </w:rPr>
            </w:pPr>
            <w:r w:rsidRPr="002D21A6">
              <w:rPr>
                <w:rFonts w:ascii="Helvetica" w:hAnsi="Helvetica"/>
                <w:color w:val="5A5A5A"/>
                <w:sz w:val="24"/>
                <w:szCs w:val="24"/>
                <w:shd w:val="clear" w:color="auto" w:fill="FFFFFF"/>
              </w:rPr>
              <w:t>ditta Giosia Berardo,azienda leader in Italia nel mercato libero dell'energia elettrica e gas con oltre 8 milioni di clienti,</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seleziona consulenti di vendita.</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Il portafoglio prodotti comprende contratti di energia elettrica/gas e servizi a valore aggiunto. Supporto nella</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gestione di nuove attivazioni, subentri, volture e rateizzi. Possibilità di gestione dei clienti a 360 gradi. Mandato</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per forniture in bassa tensione. Ricerchiamo figure con esperienza nel settore, capaci di proporre una</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consulenza di alto profilo al consumatore finale.</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Provvigioni di sicuro interesse, formazione, supporto continuo, inquadramento a norma di legge</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(plurimandatario) con mandato diretto .</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 xml:space="preserve">Invia il tuo curriculum a </w:t>
            </w:r>
            <w:hyperlink r:id="rId163" w:history="1">
              <w:r w:rsidRPr="002D21A6">
                <w:rPr>
                  <w:rStyle w:val="Collegamentoipertestuale"/>
                  <w:rFonts w:ascii="Helvetica" w:hAnsi="Helvetica"/>
                  <w:sz w:val="24"/>
                  <w:szCs w:val="24"/>
                  <w:shd w:val="clear" w:color="auto" w:fill="FFFFFF"/>
                </w:rPr>
                <w:t>backofficeabruzzo@gmail.com</w:t>
              </w:r>
            </w:hyperlink>
          </w:p>
          <w:p w:rsidR="000A3481" w:rsidRPr="002D21A6" w:rsidRDefault="000A3481" w:rsidP="000A3481">
            <w:pPr>
              <w:suppressAutoHyphens w:val="0"/>
              <w:rPr>
                <w:sz w:val="24"/>
                <w:szCs w:val="24"/>
                <w:lang w:eastAsia="it-IT"/>
              </w:rPr>
            </w:pPr>
            <w:r w:rsidRPr="002D21A6">
              <w:rPr>
                <w:sz w:val="24"/>
                <w:szCs w:val="24"/>
                <w:lang w:eastAsia="it-IT"/>
              </w:rPr>
              <w:t>AGENTE</w:t>
            </w:r>
          </w:p>
          <w:p w:rsidR="000A3481" w:rsidRPr="002D21A6" w:rsidRDefault="000A3481" w:rsidP="000A3481">
            <w:pPr>
              <w:suppressAutoHyphens w:val="0"/>
              <w:rPr>
                <w:rFonts w:ascii="Helvetica" w:hAnsi="Helvetica"/>
                <w:color w:val="5A5A5A"/>
                <w:sz w:val="24"/>
                <w:szCs w:val="24"/>
                <w:shd w:val="clear" w:color="auto" w:fill="FFFFFF"/>
              </w:rPr>
            </w:pPr>
            <w:r w:rsidRPr="002D21A6">
              <w:rPr>
                <w:rFonts w:ascii="Helvetica" w:hAnsi="Helvetica"/>
                <w:color w:val="5A5A5A"/>
                <w:sz w:val="24"/>
                <w:szCs w:val="24"/>
                <w:shd w:val="clear" w:color="auto" w:fill="FFFFFF"/>
              </w:rPr>
              <w:t>PE COFFEE , Concessionario esclusivo di caffè Hausbrandt , seleziona agenti e venditori in esclusiva. Previsti fisso mensile , provvigioni ai massimi livelli di mercato , benefits e premi incentivo ; consistente portafoglio clienti attivo da assegnare .Richiesta esperienza anche in settori diversi. per info e colloquio inviare CV e telefonare al sig Francesco 392/7745707</w:t>
            </w:r>
          </w:p>
          <w:p w:rsidR="000A3481" w:rsidRPr="002D21A6" w:rsidRDefault="000A3481" w:rsidP="000A3481">
            <w:pPr>
              <w:suppressAutoHyphens w:val="0"/>
              <w:rPr>
                <w:sz w:val="24"/>
                <w:szCs w:val="24"/>
                <w:lang w:eastAsia="it-IT"/>
              </w:rPr>
            </w:pPr>
            <w:r w:rsidRPr="002D21A6">
              <w:rPr>
                <w:sz w:val="24"/>
                <w:szCs w:val="24"/>
                <w:lang w:eastAsia="it-IT"/>
              </w:rPr>
              <w:t>AGENTE IMMOBILIARE</w:t>
            </w:r>
          </w:p>
          <w:p w:rsidR="000A3481" w:rsidRPr="002D21A6" w:rsidRDefault="000A3481" w:rsidP="000A3481">
            <w:pPr>
              <w:suppressAutoHyphens w:val="0"/>
              <w:rPr>
                <w:rFonts w:ascii="Helvetica" w:hAnsi="Helvetica"/>
                <w:color w:val="5A5A5A"/>
                <w:sz w:val="24"/>
                <w:szCs w:val="24"/>
                <w:shd w:val="clear" w:color="auto" w:fill="FFFFFF"/>
              </w:rPr>
            </w:pPr>
            <w:r w:rsidRPr="002D21A6">
              <w:rPr>
                <w:rFonts w:ascii="Helvetica" w:hAnsi="Helvetica"/>
                <w:color w:val="5A5A5A"/>
                <w:sz w:val="24"/>
                <w:szCs w:val="24"/>
                <w:shd w:val="clear" w:color="auto" w:fill="FFFFFF"/>
              </w:rPr>
              <w:t>Cerchi lavoro a Bastia? L'agenzia Bastia Mediazione S.r.l.s , affiliato Tecnorete, ti offre un'opportunità di crescita personale ed economica. Entra anche tu a far parte del Gruppo Tecnocasa. Oggi hai la possibilità di prendere parte ai nostri progetti di sviluppo imprenditoriali.</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 xml:space="preserve">Ricerchiamo persone con buone doti relazionali che sentano forte il bisogno di mettersi in gioco per imparare nuova abilità. Fisso mensile di €.800 oltre provvigioni. Spedisci il tuo CV all'indirizzo mail </w:t>
            </w:r>
            <w:hyperlink r:id="rId164" w:history="1">
              <w:r w:rsidRPr="002D21A6">
                <w:rPr>
                  <w:rStyle w:val="Collegamentoipertestuale"/>
                  <w:rFonts w:ascii="Helvetica" w:hAnsi="Helvetica"/>
                  <w:sz w:val="24"/>
                  <w:szCs w:val="24"/>
                  <w:shd w:val="clear" w:color="auto" w:fill="FFFFFF"/>
                </w:rPr>
                <w:t>pg2a5@tecnorete.it</w:t>
              </w:r>
            </w:hyperlink>
          </w:p>
          <w:p w:rsidR="000A3481" w:rsidRPr="002D21A6" w:rsidRDefault="000A3481" w:rsidP="000A3481">
            <w:pPr>
              <w:suppressAutoHyphens w:val="0"/>
              <w:rPr>
                <w:rFonts w:ascii="Helvetica" w:hAnsi="Helvetica"/>
                <w:color w:val="5A5A5A"/>
                <w:sz w:val="24"/>
                <w:szCs w:val="24"/>
                <w:shd w:val="clear" w:color="auto" w:fill="FFFFFF"/>
              </w:rPr>
            </w:pPr>
            <w:r w:rsidRPr="002D21A6">
              <w:rPr>
                <w:rFonts w:ascii="Helvetica" w:hAnsi="Helvetica"/>
                <w:color w:val="5A5A5A"/>
                <w:sz w:val="24"/>
                <w:szCs w:val="24"/>
                <w:shd w:val="clear" w:color="auto" w:fill="FFFFFF"/>
              </w:rPr>
              <w:t>ADDETTO WEB</w:t>
            </w:r>
          </w:p>
          <w:p w:rsidR="000A3481" w:rsidRPr="002D21A6" w:rsidRDefault="000A3481" w:rsidP="000A3481">
            <w:pPr>
              <w:suppressAutoHyphens w:val="0"/>
              <w:rPr>
                <w:rFonts w:ascii="Helvetica" w:hAnsi="Helvetica"/>
                <w:color w:val="5A5A5A"/>
                <w:sz w:val="24"/>
                <w:szCs w:val="24"/>
                <w:shd w:val="clear" w:color="auto" w:fill="FFFFFF"/>
              </w:rPr>
            </w:pPr>
            <w:r w:rsidRPr="002D21A6">
              <w:rPr>
                <w:rFonts w:ascii="Helvetica" w:hAnsi="Helvetica"/>
                <w:color w:val="5A5A5A"/>
                <w:sz w:val="24"/>
                <w:szCs w:val="24"/>
                <w:shd w:val="clear" w:color="auto" w:fill="FFFFFF"/>
              </w:rPr>
              <w:t xml:space="preserve">Azienda di produzione beverage e commercio attrezzature bar, seleziona risorsa WEB/MARKETING per gestione e sviluppo del proprio sito E-commerce (piattaforma joomla). Mansioni: gestione sito, creazione ed implementazione strategia di comunicazione su tutte le fonti social (instagram, twitter, you tube, ecc.), creazione ed implementazione delle attività marketing di vendita, gestione ed </w:t>
            </w:r>
            <w:r w:rsidRPr="002D21A6">
              <w:rPr>
                <w:rFonts w:ascii="Helvetica" w:hAnsi="Helvetica"/>
                <w:color w:val="5A5A5A"/>
                <w:sz w:val="24"/>
                <w:szCs w:val="24"/>
                <w:shd w:val="clear" w:color="auto" w:fill="FFFFFF"/>
              </w:rPr>
              <w:lastRenderedPageBreak/>
              <w:t>implementazione delle fan pages facebook, coordinamento delle attività SEO/SEM e di tutte le attività necessarie per sviluppo e crescita.</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Caratteristiche: automunito/a, massima disponibilità a flessibilità orario e ruolo, spiccate doti comunicative personali, spiccata capacità di organizzazione ed autogestione, utilizzo Word, Excell, Power Point, conoscenza programmi di grafica e fotoritocco, preferibile esperienza già acquisita in pari mansioni.</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 xml:space="preserve">Offriamo: contratto a norma di legge per ruolo e mansione. Si prega inviare curriculum formato europeo con foto ed eventuali indirizzi social a: </w:t>
            </w:r>
            <w:hyperlink r:id="rId165" w:history="1">
              <w:r w:rsidRPr="002D21A6">
                <w:rPr>
                  <w:rStyle w:val="Collegamentoipertestuale"/>
                  <w:rFonts w:ascii="Helvetica" w:hAnsi="Helvetica"/>
                  <w:sz w:val="24"/>
                  <w:szCs w:val="24"/>
                  <w:shd w:val="clear" w:color="auto" w:fill="FFFFFF"/>
                </w:rPr>
                <w:t>companyhresource@libero.it</w:t>
              </w:r>
            </w:hyperlink>
          </w:p>
          <w:p w:rsidR="000A3481" w:rsidRPr="002D21A6" w:rsidRDefault="000A3481" w:rsidP="000A3481">
            <w:pPr>
              <w:suppressAutoHyphens w:val="0"/>
              <w:rPr>
                <w:rFonts w:ascii="Helvetica" w:hAnsi="Helvetica"/>
                <w:color w:val="5A5A5A"/>
                <w:sz w:val="24"/>
                <w:szCs w:val="24"/>
                <w:shd w:val="clear" w:color="auto" w:fill="FFFFFF"/>
              </w:rPr>
            </w:pPr>
            <w:r w:rsidRPr="002D21A6">
              <w:rPr>
                <w:rFonts w:ascii="Helvetica" w:hAnsi="Helvetica"/>
                <w:color w:val="5A5A5A"/>
                <w:sz w:val="24"/>
                <w:szCs w:val="24"/>
                <w:shd w:val="clear" w:color="auto" w:fill="FFFFFF"/>
              </w:rPr>
              <w:t>CONSULENTE IMMOBILIARE</w:t>
            </w:r>
          </w:p>
          <w:p w:rsidR="000A3481" w:rsidRPr="002D21A6" w:rsidRDefault="000A3481" w:rsidP="000A3481">
            <w:pPr>
              <w:suppressAutoHyphens w:val="0"/>
              <w:rPr>
                <w:rFonts w:ascii="Helvetica" w:hAnsi="Helvetica"/>
                <w:color w:val="5A5A5A"/>
                <w:sz w:val="24"/>
                <w:szCs w:val="24"/>
                <w:shd w:val="clear" w:color="auto" w:fill="FFFFFF"/>
              </w:rPr>
            </w:pPr>
            <w:r w:rsidRPr="002D21A6">
              <w:rPr>
                <w:rFonts w:ascii="Helvetica" w:hAnsi="Helvetica"/>
                <w:color w:val="5A5A5A"/>
                <w:sz w:val="24"/>
                <w:szCs w:val="24"/>
                <w:shd w:val="clear" w:color="auto" w:fill="FFFFFF"/>
              </w:rPr>
              <w:t>Affermata agenzia immobiliare, Perugia immobiliare sas, ricerca 2 consulenti immobiliari, automuniti, tempo pieno, massimo 35 anni di età, ottime doti relazionali, saper lavorare per obiettivi, offresi corsi di formazione gratuiti, possibilità di carriera, mensile euro 750 + provvigioni + premi produzione. 3356231001</w:t>
            </w:r>
          </w:p>
          <w:p w:rsidR="000A3481" w:rsidRPr="002D21A6" w:rsidRDefault="000A3481" w:rsidP="000A3481">
            <w:pPr>
              <w:suppressAutoHyphens w:val="0"/>
              <w:rPr>
                <w:rFonts w:ascii="Helvetica" w:hAnsi="Helvetica"/>
                <w:color w:val="5A5A5A"/>
                <w:sz w:val="24"/>
                <w:szCs w:val="24"/>
                <w:shd w:val="clear" w:color="auto" w:fill="FFFFFF"/>
              </w:rPr>
            </w:pPr>
            <w:r w:rsidRPr="002D21A6">
              <w:rPr>
                <w:rFonts w:ascii="Helvetica" w:hAnsi="Helvetica"/>
                <w:color w:val="5A5A5A"/>
                <w:sz w:val="24"/>
                <w:szCs w:val="24"/>
                <w:shd w:val="clear" w:color="auto" w:fill="FFFFFF"/>
              </w:rPr>
              <w:t>AGENTE IMMOBILIARE</w:t>
            </w:r>
          </w:p>
          <w:p w:rsidR="000A3481" w:rsidRPr="002D21A6" w:rsidRDefault="000A3481" w:rsidP="000A3481">
            <w:pPr>
              <w:suppressAutoHyphens w:val="0"/>
              <w:rPr>
                <w:rFonts w:ascii="Helvetica" w:hAnsi="Helvetica"/>
                <w:color w:val="5A5A5A"/>
                <w:sz w:val="24"/>
                <w:szCs w:val="24"/>
                <w:shd w:val="clear" w:color="auto" w:fill="FFFFFF"/>
              </w:rPr>
            </w:pPr>
            <w:r w:rsidRPr="002D21A6">
              <w:rPr>
                <w:rFonts w:ascii="Helvetica" w:hAnsi="Helvetica"/>
                <w:color w:val="5A5A5A"/>
                <w:sz w:val="24"/>
                <w:szCs w:val="24"/>
                <w:shd w:val="clear" w:color="auto" w:fill="FFFFFF"/>
              </w:rPr>
              <w:t xml:space="preserve">Agenzia immobiliare affiliata Tecnocasa leader nel settore seleziona un candidato da avviare alla carriera di agente immobiliare, offresi corsi di formazioni affiancamento fisso mensile + provvigioni. Si richiede auto munito anche prima esperienza età compresa tra 20 e 30 anni. Per informazioni tel. 075/36587 ore ufficio e/o Email: </w:t>
            </w:r>
            <w:hyperlink r:id="rId166" w:history="1">
              <w:r w:rsidRPr="002D21A6">
                <w:rPr>
                  <w:rStyle w:val="Collegamentoipertestuale"/>
                  <w:rFonts w:ascii="Helvetica" w:hAnsi="Helvetica"/>
                  <w:sz w:val="24"/>
                  <w:szCs w:val="24"/>
                  <w:shd w:val="clear" w:color="auto" w:fill="FFFFFF"/>
                </w:rPr>
                <w:t>pgcs3@tecnocasa.it</w:t>
              </w:r>
            </w:hyperlink>
          </w:p>
          <w:p w:rsidR="000A3481" w:rsidRPr="002D21A6" w:rsidRDefault="000A3481" w:rsidP="000A3481">
            <w:pPr>
              <w:suppressAutoHyphens w:val="0"/>
              <w:rPr>
                <w:rFonts w:ascii="Helvetica" w:hAnsi="Helvetica"/>
                <w:color w:val="5A5A5A"/>
                <w:sz w:val="24"/>
                <w:szCs w:val="24"/>
                <w:shd w:val="clear" w:color="auto" w:fill="FFFFFF"/>
              </w:rPr>
            </w:pPr>
            <w:r w:rsidRPr="002D21A6">
              <w:rPr>
                <w:rFonts w:ascii="Helvetica" w:hAnsi="Helvetica"/>
                <w:color w:val="5A5A5A"/>
                <w:sz w:val="24"/>
                <w:szCs w:val="24"/>
                <w:shd w:val="clear" w:color="auto" w:fill="FFFFFF"/>
              </w:rPr>
              <w:t>PIZZAIOLO</w:t>
            </w:r>
          </w:p>
          <w:p w:rsidR="000A3481" w:rsidRPr="002D21A6" w:rsidRDefault="000A3481" w:rsidP="000A3481">
            <w:pPr>
              <w:suppressAutoHyphens w:val="0"/>
              <w:rPr>
                <w:sz w:val="24"/>
                <w:szCs w:val="24"/>
                <w:lang w:eastAsia="it-IT"/>
              </w:rPr>
            </w:pPr>
            <w:r w:rsidRPr="002D21A6">
              <w:rPr>
                <w:rFonts w:ascii="Helvetica" w:hAnsi="Helvetica"/>
                <w:color w:val="5A5A5A"/>
                <w:sz w:val="24"/>
                <w:szCs w:val="24"/>
                <w:shd w:val="clear" w:color="auto" w:fill="FFFFFF"/>
              </w:rPr>
              <w:t>Cerchiamo pizzaiolo/a con esperienza forno a legna e stesura a mano. Età massima 40 anni e residente in zona. No vitto e alloggio! Massima serietà, no perditempo! 0753725918</w:t>
            </w:r>
          </w:p>
          <w:p w:rsidR="000A3481" w:rsidRPr="002D21A6" w:rsidRDefault="000A3481" w:rsidP="000A3481">
            <w:pPr>
              <w:suppressAutoHyphens w:val="0"/>
              <w:rPr>
                <w:sz w:val="24"/>
                <w:szCs w:val="24"/>
                <w:lang w:eastAsia="it-IT"/>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widowControl w:val="0"/>
              <w:autoSpaceDE w:val="0"/>
              <w:jc w:val="center"/>
              <w:rPr>
                <w:b/>
                <w:bCs/>
              </w:rPr>
            </w:pPr>
          </w:p>
        </w:tc>
        <w:tc>
          <w:tcPr>
            <w:tcW w:w="6517" w:type="dxa"/>
          </w:tcPr>
          <w:p w:rsidR="003E4852" w:rsidRPr="002D21A6" w:rsidRDefault="003E4852" w:rsidP="00B250BB">
            <w:pPr>
              <w:widowControl w:val="0"/>
              <w:autoSpaceDE w:val="0"/>
              <w:jc w:val="center"/>
              <w:rPr>
                <w:b/>
                <w:bCs/>
                <w:sz w:val="24"/>
                <w:szCs w:val="24"/>
              </w:rPr>
            </w:pPr>
            <w:r w:rsidRPr="002D21A6">
              <w:rPr>
                <w:b/>
                <w:bCs/>
                <w:sz w:val="24"/>
                <w:szCs w:val="24"/>
              </w:rPr>
              <w:t>Terni e provincia</w:t>
            </w:r>
          </w:p>
          <w:p w:rsidR="003E4852" w:rsidRPr="002D21A6" w:rsidRDefault="000A3481" w:rsidP="00B250BB">
            <w:pPr>
              <w:rPr>
                <w:sz w:val="24"/>
                <w:szCs w:val="24"/>
              </w:rPr>
            </w:pPr>
            <w:r w:rsidRPr="002D21A6">
              <w:rPr>
                <w:sz w:val="24"/>
                <w:szCs w:val="24"/>
              </w:rPr>
              <w:t>RESPONSABILE VENDITE</w:t>
            </w:r>
          </w:p>
          <w:p w:rsidR="000A3481" w:rsidRPr="002D21A6" w:rsidRDefault="000A3481" w:rsidP="00B250BB">
            <w:pPr>
              <w:rPr>
                <w:rFonts w:ascii="Helvetica" w:hAnsi="Helvetica"/>
                <w:color w:val="5A5A5A"/>
                <w:sz w:val="24"/>
                <w:szCs w:val="24"/>
                <w:shd w:val="clear" w:color="auto" w:fill="FFFFFF"/>
              </w:rPr>
            </w:pPr>
            <w:r w:rsidRPr="002D21A6">
              <w:rPr>
                <w:rFonts w:ascii="Helvetica" w:hAnsi="Helvetica"/>
                <w:color w:val="5A5A5A"/>
                <w:sz w:val="24"/>
                <w:szCs w:val="24"/>
                <w:shd w:val="clear" w:color="auto" w:fill="FFFFFF"/>
              </w:rPr>
              <w:t>Sanitaria Micale cerca addetto alle vendite con esperienza con la relazione con la clientela</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Disponibilità immediata</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Contatto solo telefonico 074403973</w:t>
            </w:r>
          </w:p>
          <w:p w:rsidR="000A3481" w:rsidRPr="002D21A6" w:rsidRDefault="000A3481" w:rsidP="00B250BB">
            <w:pPr>
              <w:rPr>
                <w:rFonts w:ascii="Helvetica" w:hAnsi="Helvetica"/>
                <w:color w:val="5A5A5A"/>
                <w:sz w:val="24"/>
                <w:szCs w:val="24"/>
                <w:shd w:val="clear" w:color="auto" w:fill="FFFFFF"/>
              </w:rPr>
            </w:pPr>
            <w:r w:rsidRPr="002D21A6">
              <w:rPr>
                <w:rFonts w:ascii="Helvetica" w:hAnsi="Helvetica"/>
                <w:color w:val="5A5A5A"/>
                <w:sz w:val="24"/>
                <w:szCs w:val="24"/>
                <w:shd w:val="clear" w:color="auto" w:fill="FFFFFF"/>
              </w:rPr>
              <w:t>PERSONALE</w:t>
            </w:r>
          </w:p>
          <w:p w:rsidR="000A3481" w:rsidRPr="002D21A6" w:rsidRDefault="000A3481" w:rsidP="00B250BB">
            <w:pPr>
              <w:rPr>
                <w:rFonts w:ascii="Helvetica" w:hAnsi="Helvetica"/>
                <w:color w:val="5A5A5A"/>
                <w:sz w:val="24"/>
                <w:szCs w:val="24"/>
                <w:shd w:val="clear" w:color="auto" w:fill="FFFFFF"/>
              </w:rPr>
            </w:pPr>
            <w:r w:rsidRPr="002D21A6">
              <w:rPr>
                <w:rFonts w:ascii="Helvetica" w:hAnsi="Helvetica"/>
                <w:color w:val="5A5A5A"/>
                <w:sz w:val="24"/>
                <w:szCs w:val="24"/>
                <w:shd w:val="clear" w:color="auto" w:fill="FFFFFF"/>
              </w:rPr>
              <w:t>Di Stefano group seleziona per nuovo store in apertura a maggio 2017, 6 ambosessi anche prima esperienza. Le figure ricercate sono: segretaria, magazzinieri e supporto clientela.</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Per un colloquio conoscitivo inviare curriculum all'indirizzo email tr.ass2017@libero.it e sarete ricontattati da un responsabile delle selezioni.</w:t>
            </w:r>
          </w:p>
          <w:p w:rsidR="000A3481" w:rsidRPr="002D21A6" w:rsidRDefault="00110757" w:rsidP="00B250BB">
            <w:pPr>
              <w:rPr>
                <w:sz w:val="24"/>
                <w:szCs w:val="24"/>
              </w:rPr>
            </w:pPr>
            <w:r w:rsidRPr="002D21A6">
              <w:rPr>
                <w:sz w:val="24"/>
                <w:szCs w:val="24"/>
              </w:rPr>
              <w:t>OPERATORI CALL CENTER</w:t>
            </w:r>
          </w:p>
          <w:p w:rsidR="00110757" w:rsidRPr="002D21A6" w:rsidRDefault="00110757" w:rsidP="00B250BB">
            <w:pPr>
              <w:rPr>
                <w:rFonts w:ascii="Helvetica" w:hAnsi="Helvetica"/>
                <w:color w:val="5A5A5A"/>
                <w:sz w:val="24"/>
                <w:szCs w:val="24"/>
                <w:shd w:val="clear" w:color="auto" w:fill="FFFFFF"/>
              </w:rPr>
            </w:pPr>
            <w:r w:rsidRPr="002D21A6">
              <w:rPr>
                <w:rFonts w:ascii="Helvetica" w:hAnsi="Helvetica"/>
                <w:color w:val="5A5A5A"/>
                <w:sz w:val="24"/>
                <w:szCs w:val="24"/>
                <w:shd w:val="clear" w:color="auto" w:fill="FFFFFF"/>
              </w:rPr>
              <w:t>Selezioniamo operatori telefonici.</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Sede call center in Viale delle Scienze snc (sopra supermercato LeMark), Cittaducale - Rieti.</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500,00? garantite più provvigioni.</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Per info 393 8289642</w:t>
            </w:r>
          </w:p>
          <w:p w:rsidR="00110757" w:rsidRPr="002D21A6" w:rsidRDefault="00110757" w:rsidP="00B250BB">
            <w:pPr>
              <w:rPr>
                <w:rFonts w:ascii="Helvetica" w:hAnsi="Helvetica"/>
                <w:color w:val="5A5A5A"/>
                <w:sz w:val="24"/>
                <w:szCs w:val="24"/>
                <w:shd w:val="clear" w:color="auto" w:fill="FFFFFF"/>
              </w:rPr>
            </w:pPr>
            <w:r w:rsidRPr="002D21A6">
              <w:rPr>
                <w:rFonts w:ascii="Helvetica" w:hAnsi="Helvetica"/>
                <w:color w:val="5A5A5A"/>
                <w:sz w:val="24"/>
                <w:szCs w:val="24"/>
                <w:shd w:val="clear" w:color="auto" w:fill="FFFFFF"/>
              </w:rPr>
              <w:t>CUOCO</w:t>
            </w:r>
          </w:p>
          <w:p w:rsidR="00110757" w:rsidRPr="002D21A6" w:rsidRDefault="00110757" w:rsidP="00B250BB">
            <w:pPr>
              <w:rPr>
                <w:rFonts w:ascii="Helvetica" w:hAnsi="Helvetica"/>
                <w:color w:val="5A5A5A"/>
                <w:sz w:val="24"/>
                <w:szCs w:val="24"/>
                <w:shd w:val="clear" w:color="auto" w:fill="FFFFFF"/>
              </w:rPr>
            </w:pPr>
            <w:r w:rsidRPr="002D21A6">
              <w:rPr>
                <w:rFonts w:ascii="Helvetica" w:hAnsi="Helvetica"/>
                <w:color w:val="5A5A5A"/>
                <w:sz w:val="24"/>
                <w:szCs w:val="24"/>
                <w:shd w:val="clear" w:color="auto" w:fill="FFFFFF"/>
              </w:rPr>
              <w:t xml:space="preserve">Azienda operante nella ristorazione collettiva, nella città di Terni, cerca con urgenza, un cuoco/a, per sostituzione lavoratore assente </w:t>
            </w:r>
            <w:r w:rsidRPr="002D21A6">
              <w:rPr>
                <w:rFonts w:ascii="Helvetica" w:hAnsi="Helvetica"/>
                <w:color w:val="5A5A5A"/>
                <w:sz w:val="24"/>
                <w:szCs w:val="24"/>
                <w:shd w:val="clear" w:color="auto" w:fill="FFFFFF"/>
              </w:rPr>
              <w:lastRenderedPageBreak/>
              <w:t>per malattia. Si chiede: disponibilità immediata (minimo 5 ore/giorno), possibilità di lavoro nei giorni domenicali/festivi, domicilio nella città di Terni, esperienza pregressa. Per informazioni e manifestazione di disponibilità scrivere all'indirizzo di posta elettronica 0575630127</w:t>
            </w:r>
          </w:p>
          <w:p w:rsidR="00110757" w:rsidRPr="002D21A6" w:rsidRDefault="00110757" w:rsidP="00B250BB">
            <w:pPr>
              <w:rPr>
                <w:rFonts w:ascii="Helvetica" w:hAnsi="Helvetica"/>
                <w:color w:val="5A5A5A"/>
                <w:sz w:val="24"/>
                <w:szCs w:val="24"/>
                <w:shd w:val="clear" w:color="auto" w:fill="FFFFFF"/>
              </w:rPr>
            </w:pPr>
            <w:r w:rsidRPr="002D21A6">
              <w:rPr>
                <w:rFonts w:ascii="Helvetica" w:hAnsi="Helvetica"/>
                <w:color w:val="5A5A5A"/>
                <w:sz w:val="24"/>
                <w:szCs w:val="24"/>
                <w:shd w:val="clear" w:color="auto" w:fill="FFFFFF"/>
              </w:rPr>
              <w:t>RESPONSABILE COMMERCIALE</w:t>
            </w:r>
          </w:p>
          <w:p w:rsidR="00110757" w:rsidRPr="002D21A6" w:rsidRDefault="00110757" w:rsidP="00B250BB">
            <w:pPr>
              <w:rPr>
                <w:rFonts w:ascii="Helvetica" w:hAnsi="Helvetica"/>
                <w:color w:val="5A5A5A"/>
                <w:sz w:val="24"/>
                <w:szCs w:val="24"/>
                <w:shd w:val="clear" w:color="auto" w:fill="FFFFFF"/>
              </w:rPr>
            </w:pPr>
            <w:r w:rsidRPr="002D21A6">
              <w:rPr>
                <w:rFonts w:ascii="Helvetica" w:hAnsi="Helvetica"/>
                <w:color w:val="5A5A5A"/>
                <w:sz w:val="24"/>
                <w:szCs w:val="24"/>
                <w:shd w:val="clear" w:color="auto" w:fill="FFFFFF"/>
              </w:rPr>
              <w:t>cercasi responsabile commerciale per provincia di terni e rieti 3356595623</w:t>
            </w:r>
          </w:p>
          <w:p w:rsidR="00110757" w:rsidRPr="002D21A6" w:rsidRDefault="00110757" w:rsidP="00B250BB">
            <w:pPr>
              <w:rPr>
                <w:rFonts w:ascii="Helvetica" w:hAnsi="Helvetica"/>
                <w:color w:val="5A5A5A"/>
                <w:sz w:val="24"/>
                <w:szCs w:val="24"/>
                <w:shd w:val="clear" w:color="auto" w:fill="FFFFFF"/>
              </w:rPr>
            </w:pPr>
            <w:r w:rsidRPr="002D21A6">
              <w:rPr>
                <w:rFonts w:ascii="Helvetica" w:hAnsi="Helvetica"/>
                <w:color w:val="5A5A5A"/>
                <w:sz w:val="24"/>
                <w:szCs w:val="24"/>
                <w:shd w:val="clear" w:color="auto" w:fill="FFFFFF"/>
              </w:rPr>
              <w:t>ADDETTO FRONT OFFICE</w:t>
            </w:r>
          </w:p>
          <w:p w:rsidR="00110757" w:rsidRPr="002D21A6" w:rsidRDefault="00110757" w:rsidP="00B250BB">
            <w:pPr>
              <w:rPr>
                <w:rFonts w:ascii="Helvetica" w:hAnsi="Helvetica"/>
                <w:color w:val="5A5A5A"/>
                <w:sz w:val="24"/>
                <w:szCs w:val="24"/>
                <w:shd w:val="clear" w:color="auto" w:fill="FFFFFF"/>
              </w:rPr>
            </w:pPr>
            <w:r w:rsidRPr="002D21A6">
              <w:rPr>
                <w:rFonts w:ascii="Helvetica" w:hAnsi="Helvetica"/>
                <w:color w:val="5A5A5A"/>
                <w:sz w:val="24"/>
                <w:szCs w:val="24"/>
                <w:shd w:val="clear" w:color="auto" w:fill="FFFFFF"/>
              </w:rPr>
              <w:t>Nuova azienda sita a Terni Demar trading srls è alla ricerca di una segretaria addetta al Front-office con disponibilità immediata.</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La figura si occuperà di: accoglienza e assistenza clienti, gestione centralino, inserimento dati, gestione agenda del Responsabile e archivio pratiche.</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Si richiede bella presenza , attitudine al lavoro di gruppo ed al raggiungimento degli obiettivi prefissati , buon utilizzo del pacchetto office, disponibile a lavorare 8 ore giornaliere e con stato di disoccupazione. Completano il profilo attitudine alla formazione continua , laureata o diplomata e con residenza a Terni o zone limitrofe.</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Contratto di lavoro: A norma di legge</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Luogo del lavoro: Terni</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Orario: Full-Time</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Per candidarsi all'offerta allegare CV con foto e recapito telefonico. 327362342</w:t>
            </w:r>
          </w:p>
          <w:p w:rsidR="00110757" w:rsidRPr="002D21A6" w:rsidRDefault="00110757" w:rsidP="00B250BB">
            <w:pPr>
              <w:rPr>
                <w:rFonts w:ascii="Helvetica" w:hAnsi="Helvetica"/>
                <w:color w:val="5A5A5A"/>
                <w:sz w:val="24"/>
                <w:szCs w:val="24"/>
                <w:shd w:val="clear" w:color="auto" w:fill="FFFFFF"/>
              </w:rPr>
            </w:pPr>
            <w:r w:rsidRPr="002D21A6">
              <w:rPr>
                <w:rFonts w:ascii="Helvetica" w:hAnsi="Helvetica"/>
                <w:color w:val="5A5A5A"/>
                <w:sz w:val="24"/>
                <w:szCs w:val="24"/>
                <w:shd w:val="clear" w:color="auto" w:fill="FFFFFF"/>
              </w:rPr>
              <w:t>CONSULENTE IMMOBILIARE</w:t>
            </w:r>
          </w:p>
          <w:p w:rsidR="00110757" w:rsidRPr="002D21A6" w:rsidRDefault="00110757" w:rsidP="00B250BB">
            <w:pPr>
              <w:rPr>
                <w:rFonts w:ascii="Helvetica" w:hAnsi="Helvetica"/>
                <w:color w:val="5A5A5A"/>
                <w:sz w:val="24"/>
                <w:szCs w:val="24"/>
                <w:shd w:val="clear" w:color="auto" w:fill="FFFFFF"/>
              </w:rPr>
            </w:pPr>
            <w:r w:rsidRPr="002D21A6">
              <w:rPr>
                <w:rFonts w:ascii="Helvetica" w:hAnsi="Helvetica"/>
                <w:color w:val="5A5A5A"/>
                <w:sz w:val="24"/>
                <w:szCs w:val="24"/>
                <w:shd w:val="clear" w:color="auto" w:fill="FFFFFF"/>
              </w:rPr>
              <w:t>Agenzia immobiliare ricerca per Terni una figura professionale per il ruolo di consulente immobiliare.</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Anche prima esperienza</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Si offre</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 fisso mensile con alte provvigioni,</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 corsi di formazione gratuiti,</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 possibilità di carriera.</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Si richiede disponibilità full time, auto munito, predisposizione al lavoro di gruppo.</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Si prendono in considerazione solo le candidature provviste di curriculum. 07441924158</w:t>
            </w:r>
          </w:p>
          <w:p w:rsidR="002D21A6" w:rsidRPr="002D21A6" w:rsidRDefault="002D21A6" w:rsidP="00B250BB">
            <w:pPr>
              <w:rPr>
                <w:rFonts w:ascii="Helvetica" w:hAnsi="Helvetica"/>
                <w:color w:val="5A5A5A"/>
                <w:sz w:val="24"/>
                <w:szCs w:val="24"/>
                <w:shd w:val="clear" w:color="auto" w:fill="FFFFFF"/>
              </w:rPr>
            </w:pPr>
            <w:r w:rsidRPr="002D21A6">
              <w:rPr>
                <w:rFonts w:ascii="Helvetica" w:hAnsi="Helvetica"/>
                <w:color w:val="5A5A5A"/>
                <w:sz w:val="24"/>
                <w:szCs w:val="24"/>
                <w:shd w:val="clear" w:color="auto" w:fill="FFFFFF"/>
              </w:rPr>
              <w:t>AGENTE</w:t>
            </w:r>
          </w:p>
          <w:p w:rsidR="002D21A6" w:rsidRPr="002D21A6" w:rsidRDefault="002D21A6" w:rsidP="00B250BB">
            <w:pPr>
              <w:rPr>
                <w:rFonts w:ascii="Helvetica" w:hAnsi="Helvetica"/>
                <w:color w:val="5A5A5A"/>
                <w:sz w:val="24"/>
                <w:szCs w:val="24"/>
                <w:shd w:val="clear" w:color="auto" w:fill="FFFFFF"/>
              </w:rPr>
            </w:pPr>
            <w:r w:rsidRPr="002D21A6">
              <w:rPr>
                <w:rFonts w:ascii="Helvetica" w:hAnsi="Helvetica"/>
                <w:color w:val="5A5A5A"/>
                <w:sz w:val="24"/>
                <w:szCs w:val="24"/>
                <w:shd w:val="clear" w:color="auto" w:fill="FFFFFF"/>
              </w:rPr>
              <w:t>Dea Group srls, agenzia partner multinazionale energia elettrica ricerca realtà commerciali con esperienza da inserire nel settore.</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Offresi:</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 appuntamenti prefissati (5- 6 al giorno)</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 no storni</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 pagamento sull'inserito</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 back office</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 esito inserimento in 72 ore</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 pagamenti puntuali</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Possibilità di benefit per trainer, area manager o recruiter che inseriscono agenti già operanti nel settore.</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 xml:space="preserve">Per colloquio inviare CV alla e-mail: </w:t>
            </w:r>
            <w:hyperlink r:id="rId167" w:history="1">
              <w:r w:rsidRPr="002D21A6">
                <w:rPr>
                  <w:rStyle w:val="Collegamentoipertestuale"/>
                  <w:rFonts w:ascii="Helvetica" w:hAnsi="Helvetica"/>
                  <w:sz w:val="24"/>
                  <w:szCs w:val="24"/>
                  <w:shd w:val="clear" w:color="auto" w:fill="FFFFFF"/>
                </w:rPr>
                <w:t>infoworkagency@gmail.com</w:t>
              </w:r>
            </w:hyperlink>
          </w:p>
          <w:p w:rsidR="002D21A6" w:rsidRPr="002D21A6" w:rsidRDefault="002D21A6" w:rsidP="00B250BB">
            <w:pPr>
              <w:rPr>
                <w:rFonts w:ascii="Helvetica" w:hAnsi="Helvetica"/>
                <w:color w:val="5A5A5A"/>
                <w:sz w:val="24"/>
                <w:szCs w:val="24"/>
                <w:shd w:val="clear" w:color="auto" w:fill="FFFFFF"/>
              </w:rPr>
            </w:pPr>
            <w:r w:rsidRPr="002D21A6">
              <w:rPr>
                <w:rFonts w:ascii="Helvetica" w:hAnsi="Helvetica"/>
                <w:color w:val="5A5A5A"/>
                <w:sz w:val="24"/>
                <w:szCs w:val="24"/>
                <w:shd w:val="clear" w:color="auto" w:fill="FFFFFF"/>
              </w:rPr>
              <w:t>ADDETTO MAGAZZINO</w:t>
            </w:r>
          </w:p>
          <w:p w:rsidR="002D21A6" w:rsidRPr="002D21A6" w:rsidRDefault="002D21A6" w:rsidP="00B250BB">
            <w:pPr>
              <w:rPr>
                <w:rFonts w:ascii="Helvetica" w:hAnsi="Helvetica"/>
                <w:color w:val="5A5A5A"/>
                <w:sz w:val="24"/>
                <w:szCs w:val="24"/>
                <w:shd w:val="clear" w:color="auto" w:fill="FFFFFF"/>
              </w:rPr>
            </w:pPr>
            <w:r w:rsidRPr="002D21A6">
              <w:rPr>
                <w:rFonts w:ascii="Helvetica" w:hAnsi="Helvetica"/>
                <w:color w:val="5A5A5A"/>
                <w:sz w:val="24"/>
                <w:szCs w:val="24"/>
                <w:shd w:val="clear" w:color="auto" w:fill="FFFFFF"/>
              </w:rPr>
              <w:t xml:space="preserve">Si ricerca addetto al magazzino per carico/scarico merci, collocazione </w:t>
            </w:r>
            <w:r w:rsidRPr="002D21A6">
              <w:rPr>
                <w:rFonts w:ascii="Helvetica" w:hAnsi="Helvetica"/>
                <w:color w:val="5A5A5A"/>
                <w:sz w:val="24"/>
                <w:szCs w:val="24"/>
                <w:shd w:val="clear" w:color="auto" w:fill="FFFFFF"/>
              </w:rPr>
              <w:lastRenderedPageBreak/>
              <w:t>pacchi e preparazione alla consegna.</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Per il candidato non è richiesta esperienza e particolari requisiti, lavoro flessibile e part-time.</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La nostra azienda si trova in zona Maratta Bassa e ci occupiamo principalmente della distribuzione di caffè per privati.</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Per candidarsi si prega di inviare un curriculum all'indirizzo e-mail: bbfactorydream.ricpersonale@gmail.com</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Sede di lavoro: Narni Scalo(TR)</w:t>
            </w:r>
          </w:p>
          <w:p w:rsidR="002D21A6" w:rsidRPr="002D21A6" w:rsidRDefault="002D21A6" w:rsidP="00B250BB">
            <w:pPr>
              <w:rPr>
                <w:rFonts w:ascii="Helvetica" w:hAnsi="Helvetica"/>
                <w:color w:val="5A5A5A"/>
                <w:sz w:val="24"/>
                <w:szCs w:val="24"/>
                <w:shd w:val="clear" w:color="auto" w:fill="FFFFFF"/>
              </w:rPr>
            </w:pPr>
            <w:r w:rsidRPr="002D21A6">
              <w:rPr>
                <w:rFonts w:ascii="Helvetica" w:hAnsi="Helvetica"/>
                <w:color w:val="5A5A5A"/>
                <w:sz w:val="24"/>
                <w:szCs w:val="24"/>
                <w:shd w:val="clear" w:color="auto" w:fill="FFFFFF"/>
              </w:rPr>
              <w:t>PERSONALE</w:t>
            </w:r>
          </w:p>
          <w:p w:rsidR="002D21A6" w:rsidRPr="002D21A6" w:rsidRDefault="002D21A6" w:rsidP="00B250BB">
            <w:pPr>
              <w:rPr>
                <w:rFonts w:ascii="Helvetica" w:hAnsi="Helvetica"/>
                <w:color w:val="5A5A5A"/>
                <w:sz w:val="24"/>
                <w:szCs w:val="24"/>
                <w:shd w:val="clear" w:color="auto" w:fill="FFFFFF"/>
              </w:rPr>
            </w:pPr>
            <w:r w:rsidRPr="002D21A6">
              <w:rPr>
                <w:rFonts w:ascii="Helvetica" w:hAnsi="Helvetica"/>
                <w:color w:val="5A5A5A"/>
                <w:sz w:val="24"/>
                <w:szCs w:val="24"/>
                <w:shd w:val="clear" w:color="auto" w:fill="FFFFFF"/>
              </w:rPr>
              <w:t>Si ricercano tre figure da inserire per la vendita e distribuzione caffè per privati.</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Per il candidato non è richiesta alcuna esperienza e particolari requisiti.</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Il lavoro verrà svolto nel ternano e zone limitrofe con orari flessibili; pertanto è richiesta una buona dialettica italiana e possesso della patente B.</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La nostra azienda si trova nella zona di Maratta Bassa e ci occupiamo principalmente della distribuzione di caffè.</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Sono offerti Fisso + incentivi.</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Sede di lavoro: Narni Scalo (TR)</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 xml:space="preserve">Per candidarsi inviare un curriculum all'indirizzo email: </w:t>
            </w:r>
            <w:hyperlink r:id="rId168" w:history="1">
              <w:r w:rsidRPr="002D21A6">
                <w:rPr>
                  <w:rStyle w:val="Collegamentoipertestuale"/>
                  <w:rFonts w:ascii="Helvetica" w:hAnsi="Helvetica"/>
                  <w:sz w:val="24"/>
                  <w:szCs w:val="24"/>
                  <w:shd w:val="clear" w:color="auto" w:fill="FFFFFF"/>
                </w:rPr>
                <w:t>bbfactorydream.ricpersonale@gmail.com</w:t>
              </w:r>
            </w:hyperlink>
          </w:p>
          <w:p w:rsidR="002D21A6" w:rsidRPr="002D21A6" w:rsidRDefault="002D21A6" w:rsidP="00B250BB">
            <w:pPr>
              <w:rPr>
                <w:rFonts w:ascii="Helvetica" w:hAnsi="Helvetica"/>
                <w:color w:val="5A5A5A"/>
                <w:sz w:val="24"/>
                <w:szCs w:val="24"/>
                <w:shd w:val="clear" w:color="auto" w:fill="FFFFFF"/>
              </w:rPr>
            </w:pPr>
            <w:r w:rsidRPr="002D21A6">
              <w:rPr>
                <w:rFonts w:ascii="Helvetica" w:hAnsi="Helvetica"/>
                <w:color w:val="5A5A5A"/>
                <w:sz w:val="24"/>
                <w:szCs w:val="24"/>
                <w:shd w:val="clear" w:color="auto" w:fill="FFFFFF"/>
              </w:rPr>
              <w:t>AGENTE</w:t>
            </w:r>
          </w:p>
          <w:p w:rsidR="002D21A6" w:rsidRPr="002D21A6" w:rsidRDefault="002D21A6" w:rsidP="00B250BB">
            <w:pPr>
              <w:rPr>
                <w:rFonts w:ascii="Helvetica" w:hAnsi="Helvetica"/>
                <w:color w:val="5A5A5A"/>
                <w:sz w:val="24"/>
                <w:szCs w:val="24"/>
                <w:shd w:val="clear" w:color="auto" w:fill="FFFFFF"/>
              </w:rPr>
            </w:pP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shd w:val="clear" w:color="auto" w:fill="FFFFFF"/>
              </w:rPr>
              <w:t>Cosa CHIEDIAMO cosa CERCHIAMO:</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 Agenti di Commercio o procacciatori d'affari per la commercializzazione di Energia-Gas e Telecomunicazioni multibrand sia residenziale che business.</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 Capacità ed esperienza nel procacciamento nuovi clienti</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 Attitudine relazionale e commerciale</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 Autonomia organizzativa</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 Radicamento nel territorio</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Cosa OFFRIAMO:</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 Offriamo una retribuzione così composta:</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 Fisso mensile</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 Gettoni premio</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 Premio mensile e trimestrale</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 Svolgimento del Lavoro presso la propria area di residenza</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 Corsi di formazione tecnico/commerciali a carico totale dell'azienda</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 Affiancamento iniziale</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 Appuntamenti prefissati</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 Portafoglio potenziali clienti</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 Benefit aziendali</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 Concrete possibilità di carriera</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Se interessato/a, non esitare a contattarmi per approfondire i dettagli dell'offerta di lavoro.</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Andrea Coscia</w:t>
            </w:r>
            <w:r w:rsidRPr="002D21A6">
              <w:rPr>
                <w:rStyle w:val="apple-converted-space"/>
                <w:rFonts w:ascii="Helvetica" w:hAnsi="Helvetica"/>
                <w:color w:val="5A5A5A"/>
                <w:sz w:val="24"/>
                <w:szCs w:val="24"/>
                <w:shd w:val="clear" w:color="auto" w:fill="FFFFFF"/>
              </w:rPr>
              <w:t> </w:t>
            </w:r>
            <w:r w:rsidRPr="002D21A6">
              <w:rPr>
                <w:rFonts w:ascii="Helvetica" w:hAnsi="Helvetica"/>
                <w:color w:val="5A5A5A"/>
                <w:sz w:val="24"/>
                <w:szCs w:val="24"/>
              </w:rPr>
              <w:br/>
            </w:r>
            <w:r w:rsidRPr="002D21A6">
              <w:rPr>
                <w:rFonts w:ascii="Helvetica" w:hAnsi="Helvetica"/>
                <w:color w:val="5A5A5A"/>
                <w:sz w:val="24"/>
                <w:szCs w:val="24"/>
                <w:shd w:val="clear" w:color="auto" w:fill="FFFFFF"/>
              </w:rPr>
              <w:t>Tel: 07441906633</w:t>
            </w:r>
          </w:p>
          <w:p w:rsidR="002D21A6" w:rsidRPr="002D21A6" w:rsidRDefault="002D21A6" w:rsidP="00B250BB">
            <w:pPr>
              <w:rPr>
                <w:rFonts w:ascii="Helvetica" w:hAnsi="Helvetica"/>
                <w:color w:val="5A5A5A"/>
                <w:sz w:val="24"/>
                <w:szCs w:val="24"/>
                <w:shd w:val="clear" w:color="auto" w:fill="FFFFFF"/>
              </w:rPr>
            </w:pPr>
            <w:r w:rsidRPr="002D21A6">
              <w:rPr>
                <w:rFonts w:ascii="Helvetica" w:hAnsi="Helvetica"/>
                <w:color w:val="5A5A5A"/>
                <w:sz w:val="24"/>
                <w:szCs w:val="24"/>
                <w:shd w:val="clear" w:color="auto" w:fill="FFFFFF"/>
              </w:rPr>
              <w:t>AGENTE IMMOBILIARE</w:t>
            </w:r>
          </w:p>
          <w:p w:rsidR="002D21A6" w:rsidRPr="002D21A6" w:rsidRDefault="002D21A6" w:rsidP="00B250BB">
            <w:pPr>
              <w:rPr>
                <w:sz w:val="24"/>
                <w:szCs w:val="24"/>
              </w:rPr>
            </w:pPr>
            <w:r w:rsidRPr="002D21A6">
              <w:rPr>
                <w:rFonts w:ascii="Helvetica" w:hAnsi="Helvetica"/>
                <w:color w:val="5A5A5A"/>
                <w:sz w:val="24"/>
                <w:szCs w:val="24"/>
                <w:shd w:val="clear" w:color="auto" w:fill="FFFFFF"/>
              </w:rPr>
              <w:t xml:space="preserve">Affermata agenzia immobiliare in TERNI, soc. immobiliare umbria srl, ricerca 2 consulenti immobiliari, automuniti, tempo pieno, massimo 35 anni di età, ottime doti relazionali, saper lavorare per obiettivi, offresi </w:t>
            </w:r>
            <w:r w:rsidRPr="002D21A6">
              <w:rPr>
                <w:rFonts w:ascii="Helvetica" w:hAnsi="Helvetica"/>
                <w:color w:val="5A5A5A"/>
                <w:sz w:val="24"/>
                <w:szCs w:val="24"/>
                <w:shd w:val="clear" w:color="auto" w:fill="FFFFFF"/>
              </w:rPr>
              <w:lastRenderedPageBreak/>
              <w:t>corsi di formazione gratuiti, possibilità di carriera, mensile € 750 + provvigioni + premi produzione, lavoro stimolante e gratificante. 3356231001</w:t>
            </w: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widowControl w:val="0"/>
              <w:autoSpaceDE w:val="0"/>
              <w:jc w:val="center"/>
              <w:rPr>
                <w:b/>
                <w:bCs/>
              </w:rPr>
            </w:pPr>
          </w:p>
        </w:tc>
        <w:tc>
          <w:tcPr>
            <w:tcW w:w="6517" w:type="dxa"/>
          </w:tcPr>
          <w:p w:rsidR="003E4852" w:rsidRDefault="003E4852" w:rsidP="00B250BB">
            <w:pPr>
              <w:widowControl w:val="0"/>
              <w:autoSpaceDE w:val="0"/>
              <w:jc w:val="center"/>
              <w:rPr>
                <w:b/>
                <w:bCs/>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widowControl w:val="0"/>
              <w:autoSpaceDE w:val="0"/>
              <w:jc w:val="center"/>
              <w:rPr>
                <w:b/>
                <w:bCs/>
              </w:rPr>
            </w:pPr>
          </w:p>
        </w:tc>
        <w:tc>
          <w:tcPr>
            <w:tcW w:w="6517" w:type="dxa"/>
          </w:tcPr>
          <w:p w:rsidR="003E4852" w:rsidRDefault="003E4852" w:rsidP="00B250BB">
            <w:pPr>
              <w:widowControl w:val="0"/>
              <w:autoSpaceDE w:val="0"/>
              <w:jc w:val="center"/>
              <w:rPr>
                <w:b/>
                <w:bCs/>
              </w:rPr>
            </w:pPr>
          </w:p>
        </w:tc>
        <w:tc>
          <w:tcPr>
            <w:tcW w:w="2400" w:type="dxa"/>
          </w:tcPr>
          <w:p w:rsidR="003E4852" w:rsidRDefault="003E4852" w:rsidP="00B250BB">
            <w:pPr>
              <w:jc w:val="center"/>
              <w:rPr>
                <w:b/>
                <w:sz w:val="28"/>
                <w:szCs w:val="28"/>
              </w:rPr>
            </w:pPr>
            <w:r>
              <w:rPr>
                <w:b/>
                <w:sz w:val="28"/>
                <w:szCs w:val="28"/>
              </w:rPr>
              <w:t>VALLE D’AOSTA</w:t>
            </w:r>
          </w:p>
        </w:tc>
      </w:tr>
      <w:tr w:rsidR="003E4852" w:rsidRPr="00E53AD1" w:rsidTr="00B250BB">
        <w:tc>
          <w:tcPr>
            <w:tcW w:w="937" w:type="dxa"/>
          </w:tcPr>
          <w:p w:rsidR="003E4852" w:rsidRDefault="003E4852" w:rsidP="00B250BB">
            <w:pPr>
              <w:widowControl w:val="0"/>
              <w:autoSpaceDE w:val="0"/>
              <w:jc w:val="center"/>
              <w:rPr>
                <w:b/>
                <w:bCs/>
              </w:rPr>
            </w:pPr>
          </w:p>
        </w:tc>
        <w:tc>
          <w:tcPr>
            <w:tcW w:w="6517" w:type="dxa"/>
          </w:tcPr>
          <w:p w:rsidR="003E4852" w:rsidRDefault="003E4852" w:rsidP="00B250BB">
            <w:pPr>
              <w:widowControl w:val="0"/>
              <w:autoSpaceDE w:val="0"/>
              <w:jc w:val="center"/>
              <w:rPr>
                <w:b/>
                <w:bCs/>
              </w:rPr>
            </w:pPr>
            <w:r>
              <w:rPr>
                <w:b/>
                <w:bCs/>
              </w:rPr>
              <w:t>Aosta e provincia</w:t>
            </w:r>
          </w:p>
          <w:p w:rsidR="003E4852" w:rsidRDefault="003E4852" w:rsidP="00B250BB">
            <w:pPr>
              <w:pBdr>
                <w:bottom w:val="single" w:sz="6" w:space="0" w:color="DDDDDD"/>
              </w:pBdr>
              <w:shd w:val="clear" w:color="auto" w:fill="FFFFFF"/>
              <w:suppressAutoHyphens w:val="0"/>
              <w:outlineLvl w:val="0"/>
              <w:rPr>
                <w:b/>
                <w:bCs/>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widowControl w:val="0"/>
              <w:autoSpaceDE w:val="0"/>
              <w:jc w:val="center"/>
              <w:rPr>
                <w:b/>
                <w:bCs/>
              </w:rPr>
            </w:pPr>
          </w:p>
        </w:tc>
        <w:tc>
          <w:tcPr>
            <w:tcW w:w="6517" w:type="dxa"/>
          </w:tcPr>
          <w:p w:rsidR="003E4852" w:rsidRDefault="003E4852" w:rsidP="00B250BB">
            <w:pPr>
              <w:widowControl w:val="0"/>
              <w:autoSpaceDE w:val="0"/>
              <w:jc w:val="center"/>
              <w:rPr>
                <w:b/>
                <w:bCs/>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widowControl w:val="0"/>
              <w:autoSpaceDE w:val="0"/>
              <w:jc w:val="center"/>
              <w:rPr>
                <w:rFonts w:ascii="Arial" w:hAnsi="Arial" w:cs="Arial"/>
                <w:b/>
                <w:bCs/>
                <w:color w:val="444444"/>
                <w:sz w:val="24"/>
                <w:szCs w:val="24"/>
              </w:rPr>
            </w:pPr>
          </w:p>
        </w:tc>
        <w:tc>
          <w:tcPr>
            <w:tcW w:w="6517" w:type="dxa"/>
          </w:tcPr>
          <w:p w:rsidR="003E4852" w:rsidRDefault="003E4852" w:rsidP="00B250BB">
            <w:pPr>
              <w:widowControl w:val="0"/>
              <w:autoSpaceDE w:val="0"/>
              <w:rPr>
                <w:b/>
                <w:bCs/>
              </w:rPr>
            </w:pPr>
          </w:p>
        </w:tc>
        <w:tc>
          <w:tcPr>
            <w:tcW w:w="2400" w:type="dxa"/>
          </w:tcPr>
          <w:p w:rsidR="003E4852" w:rsidRDefault="003E4852" w:rsidP="00B250BB">
            <w:pPr>
              <w:jc w:val="center"/>
              <w:rPr>
                <w:b/>
                <w:sz w:val="28"/>
                <w:szCs w:val="28"/>
              </w:rPr>
            </w:pPr>
            <w:r>
              <w:rPr>
                <w:b/>
                <w:sz w:val="28"/>
                <w:szCs w:val="28"/>
              </w:rPr>
              <w:t>VENETO</w:t>
            </w:r>
          </w:p>
        </w:tc>
      </w:tr>
      <w:tr w:rsidR="003E4852" w:rsidRPr="00E53AD1" w:rsidTr="00B250BB">
        <w:trPr>
          <w:trHeight w:val="1275"/>
        </w:trPr>
        <w:tc>
          <w:tcPr>
            <w:tcW w:w="937" w:type="dxa"/>
          </w:tcPr>
          <w:p w:rsidR="003E4852" w:rsidRDefault="003E4852" w:rsidP="00B250BB">
            <w:pPr>
              <w:widowControl w:val="0"/>
              <w:autoSpaceDE w:val="0"/>
              <w:jc w:val="center"/>
              <w:rPr>
                <w:b/>
                <w:bCs/>
              </w:rPr>
            </w:pPr>
          </w:p>
        </w:tc>
        <w:tc>
          <w:tcPr>
            <w:tcW w:w="6517" w:type="dxa"/>
          </w:tcPr>
          <w:p w:rsidR="003E4852" w:rsidRPr="006339F6" w:rsidRDefault="003E4852" w:rsidP="00B250BB">
            <w:pPr>
              <w:widowControl w:val="0"/>
              <w:autoSpaceDE w:val="0"/>
              <w:jc w:val="center"/>
              <w:rPr>
                <w:b/>
                <w:bCs/>
                <w:sz w:val="24"/>
                <w:szCs w:val="24"/>
              </w:rPr>
            </w:pPr>
            <w:r w:rsidRPr="006339F6">
              <w:rPr>
                <w:b/>
                <w:bCs/>
                <w:sz w:val="24"/>
                <w:szCs w:val="24"/>
              </w:rPr>
              <w:t>Belluno e provincia</w:t>
            </w:r>
          </w:p>
          <w:p w:rsidR="003E4852" w:rsidRPr="006339F6" w:rsidRDefault="002A477B" w:rsidP="00B250BB">
            <w:pPr>
              <w:widowControl w:val="0"/>
              <w:autoSpaceDE w:val="0"/>
              <w:rPr>
                <w:color w:val="3D3D3E"/>
                <w:sz w:val="24"/>
                <w:szCs w:val="24"/>
                <w:shd w:val="clear" w:color="auto" w:fill="FFFFFF"/>
              </w:rPr>
            </w:pPr>
            <w:r w:rsidRPr="006339F6">
              <w:rPr>
                <w:color w:val="3D3D3E"/>
                <w:sz w:val="24"/>
                <w:szCs w:val="24"/>
                <w:shd w:val="clear" w:color="auto" w:fill="FFFFFF"/>
              </w:rPr>
              <w:t>LAVAPIATTI</w:t>
            </w:r>
          </w:p>
          <w:p w:rsidR="002A477B" w:rsidRPr="006339F6" w:rsidRDefault="002A477B"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Temporary Spa filiale di Belluno,via xxx aprile 15, cerca per ristorante/self service, un/a lavapiatti con disponibilità oraria sia full time che part time. Fondamentale residenza in zona Belluno o d'intorni.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Gli annunci si rivolgono ai candidati di entrambi i sessi(art. 27, comma 5,D.Lgs. 198/06).</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Per candidarsi più rapidamente gli interessati possono iscriversi al sito www.temporary.it e inviare il proprio cv al nostro indirizzo mail: belluno@temporary.it, rilasciando specifico consenso al trattamento dei dati personali ai sensi della L.196/03.</w:t>
            </w:r>
          </w:p>
          <w:p w:rsidR="002A477B" w:rsidRPr="006339F6" w:rsidRDefault="002A477B"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ASSISTENTE</w:t>
            </w:r>
          </w:p>
          <w:p w:rsidR="002A477B" w:rsidRPr="006339F6" w:rsidRDefault="002A477B"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 xml:space="preserve">STUDIO DENTISTICO IN BELLUNO CERCA ASSISTENTE massimo 28 anni con attitudine alla segreteria e comunicazione ESCLUSIVAMENTE RESIDENTI IN ZONA INVIARE CV A </w:t>
            </w:r>
            <w:hyperlink r:id="rId169" w:history="1">
              <w:r w:rsidRPr="006339F6">
                <w:rPr>
                  <w:rStyle w:val="Collegamentoipertestuale"/>
                  <w:rFonts w:ascii="Helvetica" w:hAnsi="Helvetica"/>
                  <w:sz w:val="24"/>
                  <w:szCs w:val="24"/>
                  <w:shd w:val="clear" w:color="auto" w:fill="FFFFFF"/>
                </w:rPr>
                <w:t>panizpaolo@libero.it</w:t>
              </w:r>
            </w:hyperlink>
          </w:p>
          <w:p w:rsidR="002A477B" w:rsidRPr="006339F6" w:rsidRDefault="002A477B"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ADDETTO PULIZIE</w:t>
            </w:r>
          </w:p>
          <w:p w:rsidR="002A477B" w:rsidRPr="006339F6" w:rsidRDefault="002A477B"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Archimede S.p.A cerca per azienda cliente: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ADDETTA ALLE PULIZIE E SERVIZIO DI PORTIERATO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Zona di lavoro: Trichiana (BL)</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Requisiti necessari: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o pregressa esperienza nella mansione;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o residenza in zona limitrofa a Trichiana;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o flessibilità oraria;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o disponibilità a lavorare da lunedì al sabato;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o disponibilità immediata.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Si offre iniziale contratto tramite agenzia per il lavoro scopo assunzione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Per candidarsi alla posizione inviare una mail all'indirizzo treviso@archimedespa.it specificando nell'oggetto il titolo dell' annuncio. I candidati sono invitati a prendere visione dell'informativa sulla privacy sul sito aziendale. Offerta di lavoro da intendersi rivolta ad entrambi i sessi ai sensi della L.903/77.</w:t>
            </w:r>
          </w:p>
          <w:p w:rsidR="002A477B" w:rsidRPr="006339F6" w:rsidRDefault="002A477B" w:rsidP="00B250BB">
            <w:pPr>
              <w:widowControl w:val="0"/>
              <w:autoSpaceDE w:val="0"/>
              <w:rPr>
                <w:color w:val="3D3D3E"/>
                <w:sz w:val="24"/>
                <w:szCs w:val="24"/>
                <w:shd w:val="clear" w:color="auto" w:fill="FFFFFF"/>
              </w:rPr>
            </w:pPr>
            <w:r w:rsidRPr="006339F6">
              <w:rPr>
                <w:color w:val="3D3D3E"/>
                <w:sz w:val="24"/>
                <w:szCs w:val="24"/>
                <w:shd w:val="clear" w:color="auto" w:fill="FFFFFF"/>
              </w:rPr>
              <w:t>CAMERIERA</w:t>
            </w:r>
          </w:p>
          <w:p w:rsidR="002A477B" w:rsidRPr="006339F6" w:rsidRDefault="002A477B"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Cerchiamo cameriere/i con esperienza per la stagione estiva presso il ristorante Bar Edelweiss Stube a Sappada. 3207029548</w:t>
            </w:r>
          </w:p>
          <w:p w:rsidR="002A477B" w:rsidRPr="006339F6" w:rsidRDefault="002A477B"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CONSULENTI COMMERCIALI</w:t>
            </w:r>
          </w:p>
          <w:p w:rsidR="002A477B" w:rsidRPr="006339F6" w:rsidRDefault="002A477B"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 xml:space="preserve">Ricerchiamo figure commerciali ambosessi (Consulenti di zona) per società operante a livello nazionale per potenziamento organico </w:t>
            </w:r>
            <w:r w:rsidRPr="006339F6">
              <w:rPr>
                <w:rFonts w:ascii="Helvetica" w:hAnsi="Helvetica"/>
                <w:color w:val="5A5A5A"/>
                <w:sz w:val="24"/>
                <w:szCs w:val="24"/>
                <w:shd w:val="clear" w:color="auto" w:fill="FFFFFF"/>
              </w:rPr>
              <w:lastRenderedPageBreak/>
              <w:t>interno,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Regioni richieste Fvg - Veneto. Servizio/prodotto offerto, unico nel suo genere ed obbligatorio per legge.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La risorsa opererà nell'ambito della zona/provincia designata, all'interno di un Team strutturato, e risponderà direttamente alla Direzione Vendite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Requisiti OBBLIGATORI: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diploma di scuola superiore; - esperienza anche breve nella vendita di servizi alle imprese; - ottime doti relazionali e comunicazionali; - forte motivazione all'attività commerciale; -possesso patente di guida (B)</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Requisiti PREFERENZIALI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provenienza dal settore della formazione e/o della consulenza; - buona conoscenza dei principali applicativi informatici;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Valori aggiunti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-possesso della Partita Iva ; -qualifica agente di commercio iscritto Enasarco.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Si offre: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Formazione specifica, affiancamento, inserimento in azienda previo superamento periodo di prova. Contratto/mandato di assunzione a tempo indeterminato, provvigioni più alte del mercato, e premi di produzione in un ambiente di lavoro giovane e dinamico.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Gli interessati, SOLO SE IN POSSESSO DEI REQUISITI RICHIESTI, possono inoltrare il curriculum con l'autorizzazione al trattamento dei dati personali a recruiting@lvconsultingsrls.it , indicando nell'oggetto della mail ADDETTA/O COMMERCIALE consulenti di zona.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Il presente annuncio è rivolto ad entrambi i sessi, ai sensi delle leggi 903/77 e 125/91, e a persone di tutte le età e tutte le nazionalità, ai sensi dei decreti legislativi 215/03 e 216/03.</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Ai sensi del D.Lgs. 196/03 la raccolta e il trattamento dei dati personali avranno il solo scopo della valutazione delle candidature. I dati saranno trattati dagli incaricati della Direzione Risorse Umane e saranno conservati per il tempo strettamente necessario a concludere positivamente la ricerca stessa</w:t>
            </w:r>
          </w:p>
          <w:p w:rsidR="002A477B" w:rsidRPr="006339F6" w:rsidRDefault="002A477B"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CAMERIERA</w:t>
            </w:r>
          </w:p>
          <w:p w:rsidR="002A477B" w:rsidRPr="006339F6" w:rsidRDefault="002A477B"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MAW Spa, filiale di Vittorio Veneto cerca 1 CAMERIERA DI SALA per stagione estiva nella zona di San Vito di Cadore. Si richiede pregressa esperienza in ristoranti o hotel e flessibilità oraria. Contratto stagionale con vitto e alloggio, da giugno a settembre. Ricerca urgente. 0438550837</w:t>
            </w:r>
          </w:p>
          <w:p w:rsidR="002A477B" w:rsidRPr="006339F6" w:rsidRDefault="002A477B"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CONSULENTI</w:t>
            </w:r>
          </w:p>
          <w:p w:rsidR="002A477B" w:rsidRPr="006339F6" w:rsidRDefault="002A477B"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 xml:space="preserve">Primaria agenzia di multiservizi dedicati alle imprese, in continua espansione, ricerca anche per lo start up di nuovi progetti, nuove figure di agenti di vendita. Offriamo quindi a tutti i nostri venditori un portafoglio ampio e ricco di opportunità economiche supportati dai brand più importanti nel loro settore. Requisiti richiesti: - Diploma di Maturità - Esperienza nel ruolo di agente - Spirito commerciale ed imprenditoriale - Capacità di pianificazione e organizzazione dell'attività lavorativa - Possesso di mezzo proprio Offriamo: - Fisso mensile + provvigioni - Programma di formazione iniziale e continua - Piani economici di sicuro interesse - Gare mensili e trimestrali Le </w:t>
            </w:r>
            <w:r w:rsidRPr="006339F6">
              <w:rPr>
                <w:rFonts w:ascii="Helvetica" w:hAnsi="Helvetica"/>
                <w:color w:val="5A5A5A"/>
                <w:sz w:val="24"/>
                <w:szCs w:val="24"/>
                <w:shd w:val="clear" w:color="auto" w:fill="FFFFFF"/>
              </w:rPr>
              <w:lastRenderedPageBreak/>
              <w:t xml:space="preserve">risorse interessate possono inviare il curriculum a: </w:t>
            </w:r>
            <w:hyperlink r:id="rId170" w:history="1">
              <w:r w:rsidRPr="006339F6">
                <w:rPr>
                  <w:rStyle w:val="Collegamentoipertestuale"/>
                  <w:rFonts w:ascii="Helvetica" w:hAnsi="Helvetica"/>
                  <w:sz w:val="24"/>
                  <w:szCs w:val="24"/>
                  <w:shd w:val="clear" w:color="auto" w:fill="FFFFFF"/>
                </w:rPr>
                <w:t>borgodeiborghi@virgilio.it</w:t>
              </w:r>
            </w:hyperlink>
          </w:p>
          <w:p w:rsidR="002A477B" w:rsidRPr="006339F6" w:rsidRDefault="002A477B"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PIZZAIOLO</w:t>
            </w:r>
          </w:p>
          <w:p w:rsidR="002A477B" w:rsidRPr="006339F6" w:rsidRDefault="002A477B"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Si cerca pizzaiolo con provata esperienza. Tempo pieno, determinato, possibilità annuale. Possibilità di alloggio. Inviare CV completo di foto 3479459229</w:t>
            </w:r>
          </w:p>
          <w:p w:rsidR="002A477B" w:rsidRPr="006339F6" w:rsidRDefault="002A477B"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BARMAN</w:t>
            </w:r>
          </w:p>
          <w:p w:rsidR="002A477B" w:rsidRPr="006339F6" w:rsidRDefault="002A477B" w:rsidP="00B250BB">
            <w:pPr>
              <w:widowControl w:val="0"/>
              <w:autoSpaceDE w:val="0"/>
              <w:rPr>
                <w:color w:val="3D3D3E"/>
                <w:sz w:val="24"/>
                <w:szCs w:val="24"/>
                <w:shd w:val="clear" w:color="auto" w:fill="FFFFFF"/>
              </w:rPr>
            </w:pPr>
            <w:r w:rsidRPr="006339F6">
              <w:rPr>
                <w:rFonts w:ascii="Helvetica" w:hAnsi="Helvetica"/>
                <w:color w:val="5A5A5A"/>
                <w:sz w:val="24"/>
                <w:szCs w:val="24"/>
                <w:shd w:val="clear" w:color="auto" w:fill="FFFFFF"/>
              </w:rPr>
              <w:t>cerco barista con esperienza pregressa per bar situato a lentiai.. richiedo massima disponibilita, bella presenza, eta compresa tra i 25 e 35 anni... disponibile da subito.. 3892647344</w:t>
            </w: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widowControl w:val="0"/>
              <w:autoSpaceDE w:val="0"/>
              <w:jc w:val="center"/>
              <w:rPr>
                <w:b/>
                <w:bCs/>
              </w:rPr>
            </w:pPr>
          </w:p>
        </w:tc>
        <w:tc>
          <w:tcPr>
            <w:tcW w:w="6517" w:type="dxa"/>
          </w:tcPr>
          <w:p w:rsidR="003E4852" w:rsidRPr="006339F6" w:rsidRDefault="003E4852" w:rsidP="00B250BB">
            <w:pPr>
              <w:widowControl w:val="0"/>
              <w:autoSpaceDE w:val="0"/>
              <w:jc w:val="center"/>
              <w:rPr>
                <w:b/>
                <w:bCs/>
                <w:sz w:val="24"/>
                <w:szCs w:val="24"/>
              </w:rPr>
            </w:pPr>
            <w:r w:rsidRPr="006339F6">
              <w:rPr>
                <w:b/>
                <w:bCs/>
                <w:sz w:val="24"/>
                <w:szCs w:val="24"/>
              </w:rPr>
              <w:t>Padova e provincia</w:t>
            </w:r>
          </w:p>
          <w:p w:rsidR="003E4852" w:rsidRPr="006339F6" w:rsidRDefault="002A477B" w:rsidP="00B250BB">
            <w:pPr>
              <w:widowControl w:val="0"/>
              <w:autoSpaceDE w:val="0"/>
              <w:rPr>
                <w:rFonts w:ascii="Tahoma" w:hAnsi="Tahoma" w:cs="Tahoma"/>
                <w:color w:val="786953"/>
                <w:sz w:val="24"/>
                <w:szCs w:val="24"/>
                <w:shd w:val="clear" w:color="auto" w:fill="FFFFFF"/>
              </w:rPr>
            </w:pPr>
            <w:r w:rsidRPr="006339F6">
              <w:rPr>
                <w:rFonts w:ascii="Tahoma" w:hAnsi="Tahoma" w:cs="Tahoma"/>
                <w:color w:val="786953"/>
                <w:sz w:val="24"/>
                <w:szCs w:val="24"/>
                <w:shd w:val="clear" w:color="auto" w:fill="FFFFFF"/>
              </w:rPr>
              <w:t>OPERATORI TELEFONICI</w:t>
            </w:r>
          </w:p>
          <w:p w:rsidR="002A477B" w:rsidRPr="006339F6" w:rsidRDefault="002A477B"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DISTRETTO4UATTRO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xml:space="preserve">OFFRE FISSO MENSILE , INCENTIVI , METODO DI LAVORO DI DECENNALE ESPERIENZA ED ASSUNZIONE A NORMA DI LEGGE A FIGURE DI AMBO I SESSI , DA INSERIRE NEL PROPRIO STAFF </w:t>
            </w:r>
            <w:r w:rsidRPr="006339F6">
              <w:rPr>
                <w:rFonts w:ascii="Helvetica" w:hAnsi="Helvetica"/>
                <w:color w:val="5A5A5A"/>
                <w:sz w:val="24"/>
                <w:szCs w:val="24"/>
              </w:rPr>
              <w:br/>
            </w:r>
            <w:r w:rsidRPr="006339F6">
              <w:rPr>
                <w:rFonts w:ascii="Helvetica" w:hAnsi="Helvetica"/>
                <w:color w:val="5A5A5A"/>
                <w:sz w:val="24"/>
                <w:szCs w:val="24"/>
                <w:shd w:val="clear" w:color="auto" w:fill="FFFFFF"/>
              </w:rPr>
              <w:t>L'ASSUNZIONE AVVERRA' DOPO 30 GIORNI DI PROVA .</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SI RICHIEDE DISPONIBILITA' IMMEDIATA , SERIETA' E PREDISPOSIZIONE DIALETTICA PER IL LAVORO AL TELEFONO .</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GLI ORARI DI LAVORO SARANNO FULL TIME DALLE ORE 10.30 DEL MATTINO ALLE ORE 20.00 CON LE VARIE PAUSE GIORNALIERE .</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PART TIME DALLE 10.30 ALLE 16.30 .</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PER CANDIDARSI INVIARE CURRICULUM A :</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hyperlink r:id="rId171" w:history="1">
              <w:r w:rsidRPr="006339F6">
                <w:rPr>
                  <w:rStyle w:val="Collegamentoipertestuale"/>
                  <w:rFonts w:ascii="Helvetica" w:hAnsi="Helvetica"/>
                  <w:sz w:val="24"/>
                  <w:szCs w:val="24"/>
                  <w:shd w:val="clear" w:color="auto" w:fill="FFFFFF"/>
                </w:rPr>
                <w:t>stefanokrispino@gmail.com</w:t>
              </w:r>
            </w:hyperlink>
          </w:p>
          <w:p w:rsidR="002A477B" w:rsidRPr="006339F6" w:rsidRDefault="002A477B"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AGENTE IMMOBILIARE</w:t>
            </w:r>
          </w:p>
          <w:p w:rsidR="002A477B" w:rsidRPr="006339F6" w:rsidRDefault="002A477B"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Per ampliamento organico, l'agenzia Immobiliare ABITABILMENTE cerca, per la sede del centro storico di Padova, validi collaboratori con esperienza nel settore immobiliare; persone motivate, determinate, orientate a lavorare in team con obiettivi chiari e raggiungibili.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Mettiamo a disposizione formazione tecnica con affiancamento sul campo e strumenti di marketing innovativi per consentire un percorso professionale in continua ascesa. Ottimo fisso mensile più provvigioni ai massimi livelli.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Se vuoi entrare a far parte del nostro team invia la tua candidatura tramite curriculum completo di foto all'indirizzo di posta elettronica: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selezione@abitabilmente.it</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oppure puoi rispondere direttamente a questo annuncio.</w:t>
            </w:r>
          </w:p>
          <w:p w:rsidR="002A477B" w:rsidRPr="006339F6" w:rsidRDefault="002A477B"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ORGANIZZATORE</w:t>
            </w:r>
          </w:p>
          <w:p w:rsidR="002A477B" w:rsidRPr="006339F6" w:rsidRDefault="002A477B" w:rsidP="00B250BB">
            <w:pPr>
              <w:widowControl w:val="0"/>
              <w:autoSpaceDE w:val="0"/>
              <w:rPr>
                <w:rStyle w:val="apple-converted-space"/>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Azienda da 31 anni presente nel mercato nazionale Leader nel proprio settore con 8 uffici in Italia e 150 collaboratori ,specializzata nella produzione e commercializzazione di prodotti d'alta gamma, seleziona 5 nuovi collaboratori diretti.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Offriamo :</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Busta paga 1000 euro netti mese.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Nessuna iscrizione a partita iva o Inps.</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No vendita.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No provvigioni.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lastRenderedPageBreak/>
              <w:t>Il ruolo richiesto :</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Organizzatore di eventi promozionali che operi nella propria zona di residenza in collaborazione con le Associazioni Sportive, Culturali e Sociali.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Profilo Richiesto: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o Capacità Organizzativa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o Determinazione, entusiasmo e perseveranza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o Essere AUTOMUNITO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o DISPONIBILITA' IMMEDIATA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o Amare il contatto con il pubblico e il lavoro dinamico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Ai candidati selezionati offriamo: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o Formazione aziendale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o Attività completamente organizzata con zona esclusiva.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o Un lavoro sicuro e duraturo nel tempo.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o Inserimento in un azienda/team giovane, con ottime opportunità di crescita professionale e possibilità di carriera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Se interessati, inviare CV a lineastile.selezioni@gmail.com in attesa di un contatto da parte dell'ufficio selezione del personale.</w:t>
            </w:r>
            <w:r w:rsidRPr="006339F6">
              <w:rPr>
                <w:rStyle w:val="apple-converted-space"/>
                <w:rFonts w:ascii="Helvetica" w:hAnsi="Helvetica"/>
                <w:color w:val="5A5A5A"/>
                <w:sz w:val="24"/>
                <w:szCs w:val="24"/>
                <w:shd w:val="clear" w:color="auto" w:fill="FFFFFF"/>
              </w:rPr>
              <w:t> </w:t>
            </w:r>
          </w:p>
          <w:p w:rsidR="002A477B" w:rsidRPr="006339F6" w:rsidRDefault="002A477B" w:rsidP="00B250BB">
            <w:pPr>
              <w:widowControl w:val="0"/>
              <w:autoSpaceDE w:val="0"/>
              <w:rPr>
                <w:rStyle w:val="apple-converted-space"/>
                <w:rFonts w:ascii="Helvetica" w:hAnsi="Helvetica"/>
                <w:color w:val="5A5A5A"/>
                <w:sz w:val="24"/>
                <w:szCs w:val="24"/>
              </w:rPr>
            </w:pPr>
            <w:r w:rsidRPr="006339F6">
              <w:rPr>
                <w:rStyle w:val="apple-converted-space"/>
                <w:rFonts w:ascii="Helvetica" w:hAnsi="Helvetica"/>
                <w:color w:val="5A5A5A"/>
                <w:sz w:val="24"/>
                <w:szCs w:val="24"/>
              </w:rPr>
              <w:t>FACCHINO</w:t>
            </w:r>
          </w:p>
          <w:p w:rsidR="002A477B" w:rsidRPr="006339F6" w:rsidRDefault="002A477B"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 xml:space="preserve">Backstage srls cerca con urgenza personale, preferibilmente automunito, nella zona di Padova/Venezia, per allestimento di concerti e/o eventi, anche prima esperienza, lavoro principalmente stagionale, contratto a chiamata, inizialmente per il periodo da maggio a settembre/ottobre. Richiesta motivazione e serietà. Gradita qualifica di carrellista. Per un primo colloquio contattare il numero 3292356320 dal lunedì al venerdì dalle 10:00 alle 12:30 e dalle 15.00 alle 18.00 oppure inviare c.v. all'indirizzo oppure inviare c.v. all'indirizzo </w:t>
            </w:r>
            <w:hyperlink r:id="rId172" w:history="1">
              <w:r w:rsidRPr="006339F6">
                <w:rPr>
                  <w:rStyle w:val="Collegamentoipertestuale"/>
                  <w:rFonts w:ascii="Helvetica" w:hAnsi="Helvetica"/>
                  <w:sz w:val="24"/>
                  <w:szCs w:val="24"/>
                  <w:shd w:val="clear" w:color="auto" w:fill="FFFFFF"/>
                </w:rPr>
                <w:t>personale.padova@backstagets.com</w:t>
              </w:r>
            </w:hyperlink>
          </w:p>
          <w:p w:rsidR="002A477B" w:rsidRPr="006339F6" w:rsidRDefault="002A477B"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TORNITORE</w:t>
            </w:r>
          </w:p>
          <w:p w:rsidR="002A477B" w:rsidRPr="006339F6" w:rsidRDefault="002A477B"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Metau Engineering SRL ricerca operatori per centri di lavoro CNC orizzontali e 5 assi Mazak. Cerchiamo personale con esperienza, con possibilità di contratto a tempo indeterminato. 0499367021</w:t>
            </w:r>
          </w:p>
          <w:p w:rsidR="002A477B" w:rsidRPr="006339F6" w:rsidRDefault="002A477B"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ATTREZZISTA</w:t>
            </w:r>
          </w:p>
          <w:p w:rsidR="002A477B" w:rsidRPr="006339F6" w:rsidRDefault="002A477B"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PF srl</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Ricerca scopo ass. tempo ind. operatore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per piazzamento torni a CNC anche con minima esperienza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Si rischiede capacita di lettura del disegno tecnico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preferibile titolo di studio ind meccanica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motivazione e responsabilta'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disponibilita' a lavorare su turni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Retribuzione adeguata 0495566526</w:t>
            </w:r>
          </w:p>
          <w:p w:rsidR="002A477B" w:rsidRPr="006339F6" w:rsidRDefault="002A477B"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OPERATORI TELEFONICI</w:t>
            </w:r>
          </w:p>
          <w:p w:rsidR="002A477B" w:rsidRPr="006339F6" w:rsidRDefault="002A477B"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Geoplan, azienda leader a livello mondiale nel settore cartografico, attiva da 60 anni in tutta Europa e negli USA, ricerca operatori telefonici per un servizio di presa appuntamenti - NO VENDITA-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Disponibilità oraria sia part-time che full time - Anche prima esperienza - Zona Padova est 3458737658</w:t>
            </w:r>
          </w:p>
          <w:p w:rsidR="002A477B" w:rsidRPr="006339F6" w:rsidRDefault="002A477B"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FOTOMODELLE</w:t>
            </w:r>
          </w:p>
          <w:p w:rsidR="002A477B" w:rsidRPr="006339F6" w:rsidRDefault="002A477B" w:rsidP="00B250BB">
            <w:pPr>
              <w:widowControl w:val="0"/>
              <w:autoSpaceDE w:val="0"/>
              <w:rPr>
                <w:rFonts w:ascii="Tahoma" w:hAnsi="Tahoma" w:cs="Tahoma"/>
                <w:color w:val="786953"/>
                <w:sz w:val="24"/>
                <w:szCs w:val="24"/>
                <w:shd w:val="clear" w:color="auto" w:fill="FFFFFF"/>
              </w:rPr>
            </w:pPr>
            <w:r w:rsidRPr="006339F6">
              <w:rPr>
                <w:rFonts w:ascii="Helvetica" w:hAnsi="Helvetica"/>
                <w:color w:val="5A5A5A"/>
                <w:sz w:val="24"/>
                <w:szCs w:val="24"/>
                <w:shd w:val="clear" w:color="auto" w:fill="FFFFFF"/>
              </w:rPr>
              <w:t>Pubblistar 2000 Cerca urgentemente 2 fotomodelle anche prima esperienza per realizzazione catalogo moda casual.</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xml:space="preserve">Si richiedono i seguenti requisiti: altezza minima 165 cm, taglia </w:t>
            </w:r>
            <w:r w:rsidRPr="006339F6">
              <w:rPr>
                <w:rFonts w:ascii="Helvetica" w:hAnsi="Helvetica"/>
                <w:color w:val="5A5A5A"/>
                <w:sz w:val="24"/>
                <w:szCs w:val="24"/>
                <w:shd w:val="clear" w:color="auto" w:fill="FFFFFF"/>
              </w:rPr>
              <w:lastRenderedPageBreak/>
              <w:t xml:space="preserve">compresa tra 36 e 42 no piercing inamovibili sul viso,il lavoro si svolgerà l'ultima settimana di Maggio, è necessario inviare la propria candidatura entro e non oltre il 15 Maggio allegando un proprio curriculum e tassative 3 foto una primo piano, una figura intera, una mezzo busto anche non professionali alla seguente email: </w:t>
            </w:r>
            <w:hyperlink r:id="rId173" w:history="1">
              <w:r w:rsidRPr="006339F6">
                <w:rPr>
                  <w:rStyle w:val="Collegamentoipertestuale"/>
                  <w:rFonts w:ascii="Helvetica" w:hAnsi="Helvetica"/>
                  <w:sz w:val="24"/>
                  <w:szCs w:val="24"/>
                  <w:shd w:val="clear" w:color="auto" w:fill="FFFFFF"/>
                </w:rPr>
                <w:t>pubblistar2000@gmail.com</w:t>
              </w:r>
            </w:hyperlink>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widowControl w:val="0"/>
              <w:autoSpaceDE w:val="0"/>
              <w:jc w:val="center"/>
              <w:rPr>
                <w:b/>
                <w:bCs/>
              </w:rPr>
            </w:pPr>
          </w:p>
        </w:tc>
        <w:tc>
          <w:tcPr>
            <w:tcW w:w="6517" w:type="dxa"/>
          </w:tcPr>
          <w:p w:rsidR="003E4852" w:rsidRPr="006339F6" w:rsidRDefault="003E4852" w:rsidP="00B250BB">
            <w:pPr>
              <w:widowControl w:val="0"/>
              <w:autoSpaceDE w:val="0"/>
              <w:jc w:val="center"/>
              <w:rPr>
                <w:b/>
                <w:bCs/>
                <w:sz w:val="24"/>
                <w:szCs w:val="24"/>
              </w:rPr>
            </w:pPr>
            <w:r w:rsidRPr="006339F6">
              <w:rPr>
                <w:b/>
                <w:bCs/>
                <w:sz w:val="24"/>
                <w:szCs w:val="24"/>
              </w:rPr>
              <w:t>Rovigo e provincia</w:t>
            </w:r>
          </w:p>
          <w:p w:rsidR="003E4852" w:rsidRPr="006339F6" w:rsidRDefault="002A477B" w:rsidP="00B250BB">
            <w:pPr>
              <w:widowControl w:val="0"/>
              <w:autoSpaceDE w:val="0"/>
              <w:rPr>
                <w:bCs/>
                <w:sz w:val="24"/>
                <w:szCs w:val="24"/>
              </w:rPr>
            </w:pPr>
            <w:r w:rsidRPr="006339F6">
              <w:rPr>
                <w:bCs/>
                <w:sz w:val="24"/>
                <w:szCs w:val="24"/>
              </w:rPr>
              <w:t>MANUTENTORE</w:t>
            </w:r>
          </w:p>
          <w:p w:rsidR="002A477B" w:rsidRPr="006339F6" w:rsidRDefault="002A477B"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Importante azienda di Badia Polesine (RO), ricerca n. 1 manutentore da inserire tramite tirocinio formativo della durata di 6 mesi. Si richiede età massima 28 anni, esperinza anche minima, diploma di perito meccanico o equivalenti, disponibilità a lavorare a turni compreso sabato e domenica e giorni festivi.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xml:space="preserve">Si prega di invare cv con foto a: </w:t>
            </w:r>
            <w:hyperlink r:id="rId174" w:history="1">
              <w:r w:rsidRPr="006339F6">
                <w:rPr>
                  <w:rStyle w:val="Collegamentoipertestuale"/>
                  <w:rFonts w:ascii="Helvetica" w:hAnsi="Helvetica"/>
                  <w:sz w:val="24"/>
                  <w:szCs w:val="24"/>
                  <w:shd w:val="clear" w:color="auto" w:fill="FFFFFF"/>
                </w:rPr>
                <w:t>a.stefanoni@idbgroup.it</w:t>
              </w:r>
            </w:hyperlink>
          </w:p>
          <w:p w:rsidR="002A477B" w:rsidRPr="006339F6" w:rsidRDefault="00A819B3"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STAGISTA</w:t>
            </w:r>
          </w:p>
          <w:p w:rsidR="00A819B3" w:rsidRPr="006339F6" w:rsidRDefault="00A819B3" w:rsidP="00B250BB">
            <w:pPr>
              <w:widowControl w:val="0"/>
              <w:autoSpaceDE w:val="0"/>
              <w:rPr>
                <w:rStyle w:val="apple-converted-space"/>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INFOR GROUP è un'Agenzia per il Lavoro Polifunzionale che caratterizza la propria offerta con un ampliamento dei servizi in ambito risorse umane. E' accreditata alla Regione per i servizi di Istruzione e Formazione Professionale. Inoltre ha certificato a livello Europeo UNI EN ISO 9001/2008 tutte le fasi della sua attività per offrire a lavoratori il lavoro adeguato alle competenze ed alle aspirazioni di ognuno ed alle imprese un servizio al di sopra delle attese.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La filiale di Rovigo cerca n.1 STAGISTA.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DESCRIZIONE DELL'ATTIVITA': il candidato sarà responsabile delle seguenti attività:</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o Accoglienza al front office dei candidati;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o Ricerca e selezione del personale;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o Amministrazione del personale;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REQUISITI RICHIESTI: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predisposizione al contatto col pubblico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flessibilità, autonomia, precisione, problem solving</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SEDE DI LAVORO: Rovigo.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Candidati su Inforgroup, o invia il cv a rovigo@inforgroup.eu o portalo in filiale a Rovigo.</w:t>
            </w:r>
            <w:r w:rsidRPr="006339F6">
              <w:rPr>
                <w:rStyle w:val="apple-converted-space"/>
                <w:rFonts w:ascii="Helvetica" w:hAnsi="Helvetica"/>
                <w:color w:val="5A5A5A"/>
                <w:sz w:val="24"/>
                <w:szCs w:val="24"/>
                <w:shd w:val="clear" w:color="auto" w:fill="FFFFFF"/>
              </w:rPr>
              <w:t> </w:t>
            </w:r>
          </w:p>
          <w:p w:rsidR="00A819B3" w:rsidRPr="006339F6" w:rsidRDefault="00A819B3" w:rsidP="00B250BB">
            <w:pPr>
              <w:widowControl w:val="0"/>
              <w:autoSpaceDE w:val="0"/>
              <w:rPr>
                <w:rStyle w:val="apple-converted-space"/>
                <w:rFonts w:ascii="Helvetica" w:hAnsi="Helvetica"/>
                <w:color w:val="5A5A5A"/>
                <w:sz w:val="24"/>
                <w:szCs w:val="24"/>
                <w:shd w:val="clear" w:color="auto" w:fill="FFFFFF"/>
              </w:rPr>
            </w:pPr>
            <w:r w:rsidRPr="006339F6">
              <w:rPr>
                <w:rStyle w:val="apple-converted-space"/>
                <w:rFonts w:ascii="Helvetica" w:hAnsi="Helvetica"/>
                <w:color w:val="5A5A5A"/>
                <w:sz w:val="24"/>
                <w:szCs w:val="24"/>
                <w:shd w:val="clear" w:color="auto" w:fill="FFFFFF"/>
              </w:rPr>
              <w:t>PERSONALE</w:t>
            </w:r>
          </w:p>
          <w:p w:rsidR="00A819B3" w:rsidRPr="006339F6" w:rsidRDefault="00A819B3"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Barricata Diving Center ASD, situato all'interno del villaggio turistico "Villaggio Barricata" nel Parco Naturale del Delta del Po, è alla ricerca del nuovo staff 2017. Per il periodo giugno-settembre cerchiamo figure che abbiano almeno uno dei seguenti requisiti: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-Brevetto subacqueo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-Capacità organizzative/gestione ufficio.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Per tutte le mansioni è richiesta la conoscenza di almeno una lingua tra inglese e tedesco (meglio se entrambe), dato che la location è molto frequentata da stranieri. Cosa ci auspichiamo: serietà, adattamento al lavoro di gruppo, volontà nel fare esperienza e nell'imparare "il mestiere" e voglia di divertirsi e far divertire. Cosa offriamo: vitto-alloggio più incentivi provvigionali in base all'incarico svolto, rimborso spese viaggio e brevetti Padi fino al livello di Assistente Istruttore.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xml:space="preserve">Invia il tuo CV a </w:t>
            </w:r>
            <w:hyperlink r:id="rId175" w:history="1">
              <w:r w:rsidRPr="006339F6">
                <w:rPr>
                  <w:rStyle w:val="Collegamentoipertestuale"/>
                  <w:rFonts w:ascii="Helvetica" w:hAnsi="Helvetica"/>
                  <w:sz w:val="24"/>
                  <w:szCs w:val="24"/>
                  <w:shd w:val="clear" w:color="auto" w:fill="FFFFFF"/>
                </w:rPr>
                <w:t>barricatadivingcenter@gmail.com</w:t>
              </w:r>
            </w:hyperlink>
          </w:p>
          <w:p w:rsidR="00A819B3" w:rsidRPr="006339F6" w:rsidRDefault="00A819B3"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lastRenderedPageBreak/>
              <w:t>COORDINATRICE</w:t>
            </w:r>
          </w:p>
          <w:p w:rsidR="00A819B3" w:rsidRPr="006339F6" w:rsidRDefault="00A819B3" w:rsidP="00B250BB">
            <w:pPr>
              <w:widowControl w:val="0"/>
              <w:autoSpaceDE w:val="0"/>
              <w:rPr>
                <w:rStyle w:val="apple-converted-space"/>
                <w:rFonts w:ascii="Helvetica" w:hAnsi="Helvetica"/>
                <w:color w:val="5A5A5A"/>
                <w:sz w:val="24"/>
                <w:szCs w:val="24"/>
                <w:shd w:val="clear" w:color="auto" w:fill="FFFFFF"/>
              </w:rPr>
            </w:pP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shd w:val="clear" w:color="auto" w:fill="FFFFFF"/>
              </w:rPr>
              <w:t>centro estetico La Fenice a Badia Polesine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OFFRE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Un'opportunità lavorativa per l'inserimento di una receptionist/coordinatrice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SI RICHIEDE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Attitudini commerciali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Capacità di organizzarsi e lavorare in autonomia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Competenza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Volontà di crescita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La candidata dovrà occuparsi delle attività di accoglienza della clientela,gestione degli appuntamenti e azioni di supporto al lavoro delle operatrici.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Sarà inoltre suo compito mantenere attiva la banca dati attraverso azioni di stimolazione e recupero delle clienti attuando le strategie di marketing che il centro estetico deciderà di intraprendere.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Si prega di inviare curriculum 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Esteticalafenice@gmail.com</w:t>
            </w:r>
            <w:r w:rsidRPr="006339F6">
              <w:rPr>
                <w:rStyle w:val="apple-converted-space"/>
                <w:rFonts w:ascii="Helvetica" w:hAnsi="Helvetica"/>
                <w:color w:val="5A5A5A"/>
                <w:sz w:val="24"/>
                <w:szCs w:val="24"/>
                <w:shd w:val="clear" w:color="auto" w:fill="FFFFFF"/>
              </w:rPr>
              <w:t> </w:t>
            </w:r>
          </w:p>
          <w:p w:rsidR="00A819B3" w:rsidRPr="006339F6" w:rsidRDefault="00A819B3"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IMPIEGATOAzienda operante nel settore energetico e impiantistico ricerca n. 1 soggetto per inserimento nel proprio organico in qualità di impiegato amministrativo con possibile sviluppo di carriera come responsabile. Il candidato avrà la responsabilità di gestire l'organizzazione finanziaria e il rapporto con clienti e fornitori, coordinare le risorse umane interne impegnate nell'ufficio contabile e interfacciarsi con i consulenti esterni per adempimenti fiscali e legali. Egli risponderà direttamente agli amministratori. Indispensabile laurea o diploma specifico e pluriennale esperienza, preferibilmente nel settore di riferimento. Sede aziendale: Rovigo. I dati comunicati verranno trattati ai sensi della legge 196/03. Tutte le posizioni ricercate sono rivolte ad entrambi i sessi. Inviare curriculum a curriculum@energybiz.it specificando la posizione per cui si propone candidatura.</w:t>
            </w:r>
          </w:p>
          <w:p w:rsidR="00A819B3" w:rsidRPr="006339F6" w:rsidRDefault="00A819B3"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TIROCINANTE</w:t>
            </w:r>
          </w:p>
          <w:p w:rsidR="00A819B3" w:rsidRPr="006339F6" w:rsidRDefault="00A819B3"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Azienda operante nel settore energetico e impiantistico ricerca n. 1 soggetto, max 30 anni, per inserimento nel proprio organico in qualità di tirocinante progettista elettrico, per affiancamento al responsabile di progetto nella produzione di elaborati tecnici e preventivi di impianti elettrici e speciali di tipo terziario, industriale e pubblico. Indispensabile laurea o diploma tecnico e conoscenza dei pacchetti AUTOCAD e OFFICE. Al tirocinio potrà seguire periodo di apprendistato. Zona di lavoro: Rovigo. I dati comunicati verranno trattati ai sensi della legge 196/03. Tutte le posizioni ricercate sono rivolte ad entrambi i sessi. Inviare curriculum a curriculum@energybiz.it specificando la posizione per cui si propone candidatura.</w:t>
            </w:r>
          </w:p>
          <w:p w:rsidR="00A819B3" w:rsidRPr="006339F6" w:rsidRDefault="00A819B3"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SALDATORI</w:t>
            </w:r>
          </w:p>
          <w:p w:rsidR="00A819B3" w:rsidRPr="006339F6" w:rsidRDefault="00A819B3"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 xml:space="preserve">Cerchiamo per ampliamento pacchetto clienti saldatori a TIG specializzati e carpentieri con molta esperienza. i candidati dovranno avere capacità richieste , inviare CV a </w:t>
            </w:r>
            <w:hyperlink r:id="rId176" w:history="1">
              <w:r w:rsidRPr="006339F6">
                <w:rPr>
                  <w:rStyle w:val="Collegamentoipertestuale"/>
                  <w:rFonts w:ascii="Helvetica" w:hAnsi="Helvetica"/>
                  <w:sz w:val="24"/>
                  <w:szCs w:val="24"/>
                  <w:shd w:val="clear" w:color="auto" w:fill="FFFFFF"/>
                </w:rPr>
                <w:t>nuovaerasrls@gmail.com</w:t>
              </w:r>
            </w:hyperlink>
          </w:p>
          <w:p w:rsidR="00A819B3" w:rsidRPr="006339F6" w:rsidRDefault="00A819B3"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ADDETTO</w:t>
            </w:r>
          </w:p>
          <w:p w:rsidR="00A819B3" w:rsidRPr="006339F6" w:rsidRDefault="00A819B3"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 xml:space="preserve">Siamo alla ricerca di una persona con esperienza nella mansione di </w:t>
            </w:r>
            <w:r w:rsidRPr="006339F6">
              <w:rPr>
                <w:rFonts w:ascii="Helvetica" w:hAnsi="Helvetica"/>
                <w:color w:val="5A5A5A"/>
                <w:sz w:val="24"/>
                <w:szCs w:val="24"/>
                <w:shd w:val="clear" w:color="auto" w:fill="FFFFFF"/>
              </w:rPr>
              <w:lastRenderedPageBreak/>
              <w:t>back office estero, inserimento ordini, bollettazione, rapporti con clienti ed agenti, archiviazione. E' richiesta l'ottima conoscenza della lingua inglese. Sostituzione maternità. Zona di lavoro Lendinara. Contratto full time. 0425422969</w:t>
            </w:r>
          </w:p>
          <w:p w:rsidR="00A819B3" w:rsidRPr="006339F6" w:rsidRDefault="00A819B3"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PROMOTER</w:t>
            </w:r>
          </w:p>
          <w:p w:rsidR="00A819B3" w:rsidRPr="006339F6" w:rsidRDefault="00A819B3"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PROMOVI SRL ricerca promoter buona presenza, pregressa esperienza nel settore promozionale, età massima 45 anni, per attività reparto profumeria in data 12-13/5 su ROVIGO.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Inviare cv con foto a staff@promovisrl.com</w:t>
            </w:r>
          </w:p>
          <w:p w:rsidR="00A819B3" w:rsidRPr="006339F6" w:rsidRDefault="00A819B3" w:rsidP="00B250BB">
            <w:pPr>
              <w:widowControl w:val="0"/>
              <w:autoSpaceDE w:val="0"/>
              <w:rPr>
                <w:rFonts w:ascii="Helvetica" w:hAnsi="Helvetica"/>
                <w:color w:val="5A5A5A"/>
                <w:sz w:val="24"/>
                <w:szCs w:val="24"/>
                <w:shd w:val="clear" w:color="auto" w:fill="FFFFFF"/>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widowControl w:val="0"/>
              <w:autoSpaceDE w:val="0"/>
              <w:jc w:val="center"/>
              <w:rPr>
                <w:b/>
                <w:bCs/>
              </w:rPr>
            </w:pPr>
          </w:p>
        </w:tc>
        <w:tc>
          <w:tcPr>
            <w:tcW w:w="6517" w:type="dxa"/>
          </w:tcPr>
          <w:p w:rsidR="003E4852" w:rsidRPr="006339F6" w:rsidRDefault="003E4852" w:rsidP="00B250BB">
            <w:pPr>
              <w:widowControl w:val="0"/>
              <w:autoSpaceDE w:val="0"/>
              <w:jc w:val="center"/>
              <w:rPr>
                <w:b/>
                <w:bCs/>
                <w:sz w:val="24"/>
                <w:szCs w:val="24"/>
              </w:rPr>
            </w:pPr>
            <w:r w:rsidRPr="006339F6">
              <w:rPr>
                <w:b/>
                <w:bCs/>
                <w:sz w:val="24"/>
                <w:szCs w:val="24"/>
              </w:rPr>
              <w:t>Treviso e provincia</w:t>
            </w:r>
          </w:p>
          <w:p w:rsidR="003E4852" w:rsidRPr="006339F6" w:rsidRDefault="00A819B3" w:rsidP="00B250BB">
            <w:pPr>
              <w:widowControl w:val="0"/>
              <w:autoSpaceDE w:val="0"/>
              <w:rPr>
                <w:rFonts w:ascii="Arial" w:hAnsi="Arial" w:cs="Arial"/>
                <w:color w:val="454545"/>
                <w:sz w:val="24"/>
                <w:szCs w:val="24"/>
                <w:shd w:val="clear" w:color="auto" w:fill="FFFFFF"/>
              </w:rPr>
            </w:pPr>
            <w:r w:rsidRPr="006339F6">
              <w:rPr>
                <w:rFonts w:ascii="Arial" w:hAnsi="Arial" w:cs="Arial"/>
                <w:color w:val="454545"/>
                <w:sz w:val="24"/>
                <w:szCs w:val="24"/>
                <w:shd w:val="clear" w:color="auto" w:fill="FFFFFF"/>
              </w:rPr>
              <w:t>OPERAIO</w:t>
            </w:r>
          </w:p>
          <w:p w:rsidR="00A819B3" w:rsidRPr="006339F6" w:rsidRDefault="00A819B3"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Filiale di Treviso ricerca 2 Addetti al montaggio per azienda del settore metalmeccanico con sede a Casale sul Sile (Treviso). Requisiti Esperienza pregressa nella mansione, buona manualità, utilizzo dei principali strumenti di lavoro quali trapano ed avvitatore. Residenza in zone limitrofe al luogo di lavoro ed automuniti, orario 6-14; 14-22 dal lunedì al venerdì. Contratto iniziale a tempo determinato tramite agenzia. 04221484138</w:t>
            </w:r>
          </w:p>
          <w:p w:rsidR="00A819B3" w:rsidRPr="006339F6" w:rsidRDefault="00A819B3"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PROMOTER</w:t>
            </w:r>
          </w:p>
          <w:p w:rsidR="00A819B3" w:rsidRPr="006339F6" w:rsidRDefault="00A819B3" w:rsidP="00B250BB">
            <w:pPr>
              <w:widowControl w:val="0"/>
              <w:autoSpaceDE w:val="0"/>
              <w:rPr>
                <w:rFonts w:ascii="Arial" w:hAnsi="Arial" w:cs="Arial"/>
                <w:color w:val="454545"/>
                <w:sz w:val="24"/>
                <w:szCs w:val="24"/>
                <w:shd w:val="clear" w:color="auto" w:fill="FFFFFF"/>
              </w:rPr>
            </w:pPr>
            <w:r w:rsidRPr="006339F6">
              <w:rPr>
                <w:rFonts w:ascii="Helvetica" w:hAnsi="Helvetica"/>
                <w:color w:val="5A5A5A"/>
                <w:sz w:val="24"/>
                <w:szCs w:val="24"/>
                <w:shd w:val="clear" w:color="auto" w:fill="FFFFFF"/>
              </w:rPr>
              <w:t>Azienda leader nel settore del Riposo, cerca Promotori per un lavoro continuativo presso i Centri Commerciali caratterizzato da ELEVATI GUADAGNI, ORARI FLESSIBILI e POSSIBILITA' DI CARRIERA.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L'azienda offre un corso gratuito di addestramento all'attività, immediato inserimento al lavoro, guadagni certi basati su obiettivi facilmente raggiungibili.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L'attività è flessibile e si presta sia all'integrazione di altre attività private, sia a soddisfare professionisti ambiziosi in cerca di un percorso di carriera.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Se interessati mandare i propri riferimenti a risorse.umane@astroitalia.it o seguire il link http://www.astroitalia.it/lavora-con-noi.php</w:t>
            </w:r>
          </w:p>
          <w:p w:rsidR="003E4852" w:rsidRPr="006339F6" w:rsidRDefault="00A819B3" w:rsidP="00B250BB">
            <w:pPr>
              <w:widowControl w:val="0"/>
              <w:autoSpaceDE w:val="0"/>
              <w:rPr>
                <w:rFonts w:ascii="Tahoma" w:hAnsi="Tahoma" w:cs="Tahoma"/>
                <w:color w:val="786953"/>
                <w:sz w:val="24"/>
                <w:szCs w:val="24"/>
                <w:shd w:val="clear" w:color="auto" w:fill="FFFFFF"/>
              </w:rPr>
            </w:pPr>
            <w:r w:rsidRPr="006339F6">
              <w:rPr>
                <w:rFonts w:ascii="Tahoma" w:hAnsi="Tahoma" w:cs="Tahoma"/>
                <w:color w:val="786953"/>
                <w:sz w:val="24"/>
                <w:szCs w:val="24"/>
                <w:shd w:val="clear" w:color="auto" w:fill="FFFFFF"/>
              </w:rPr>
              <w:t>HOSTESS</w:t>
            </w:r>
          </w:p>
          <w:p w:rsidR="00A819B3" w:rsidRPr="006339F6" w:rsidRDefault="00A819B3"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Ricerchiamo con urgenza operatori per distribuzione frutta nelle scuola nei comuni di TREVISO- BELLUNO- VENEZIA- VICENZA- VERONA- ROVIGO per tutto il mese di maggio.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xml:space="preserve">Ricerca rivolta ad entrambe i sessi, se interessati mandare cv a </w:t>
            </w:r>
            <w:hyperlink r:id="rId177" w:history="1">
              <w:r w:rsidRPr="006339F6">
                <w:rPr>
                  <w:rStyle w:val="Collegamentoipertestuale"/>
                  <w:rFonts w:ascii="Helvetica" w:hAnsi="Helvetica"/>
                  <w:sz w:val="24"/>
                  <w:szCs w:val="24"/>
                  <w:shd w:val="clear" w:color="auto" w:fill="FFFFFF"/>
                </w:rPr>
                <w:t>gabriella@rewindeventi.com</w:t>
              </w:r>
            </w:hyperlink>
          </w:p>
          <w:p w:rsidR="00A819B3" w:rsidRPr="006339F6" w:rsidRDefault="00A819B3"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ORGANIZZATORE</w:t>
            </w:r>
          </w:p>
          <w:p w:rsidR="00A819B3" w:rsidRPr="006339F6" w:rsidRDefault="00A819B3" w:rsidP="00B250BB">
            <w:pPr>
              <w:widowControl w:val="0"/>
              <w:autoSpaceDE w:val="0"/>
              <w:rPr>
                <w:rStyle w:val="apple-converted-space"/>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Azienda da 31 anni presente nel mercato nazionale Leader nel proprio settore con 8 uffici in Italia e 150 collaboratori ,specializzata nella produzione e commercializzazione di prodotti d'alta gamma, seleziona 5 nuovi collaboratori diretti.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Offriamo :</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Busta paga 1000 euro netti mese.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Nessuna iscrizione a partita iva o Inps.</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No vendita.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No provvigioni.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Il ruolo richiesto :</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xml:space="preserve">Organizzatore di eventi promozionali che operi nella propria zona di residenza in collaborazione con le Associazioni Sportive, Culturali e </w:t>
            </w:r>
            <w:r w:rsidRPr="006339F6">
              <w:rPr>
                <w:rFonts w:ascii="Helvetica" w:hAnsi="Helvetica"/>
                <w:color w:val="5A5A5A"/>
                <w:sz w:val="24"/>
                <w:szCs w:val="24"/>
                <w:shd w:val="clear" w:color="auto" w:fill="FFFFFF"/>
              </w:rPr>
              <w:lastRenderedPageBreak/>
              <w:t>Sociali.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Profilo Richiesto: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o Capacità Organizzativa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o Determinazione, entusiasmo e perseveranza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o Essere AUTOMUNITO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o DISPONIBILITA' IMMEDIATA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o Amare il contatto con il pubblico e il lavoro dinamico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Ai candidati selezionati offriamo: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o Formazione aziendale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o Attività completamente organizzata con zona esclusiva.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o Un lavoro sicuro e duraturo nel tempo.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o Inserimento in un azienda/team giovane, con ottime opportunità di crescita professionale e possibilità di carriera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Se interessati, inviare CV a lineastile.selezioni@gmail.com in attesa di un contatto da parte dell'ufficio selezione del personale.</w:t>
            </w:r>
            <w:r w:rsidRPr="006339F6">
              <w:rPr>
                <w:rStyle w:val="apple-converted-space"/>
                <w:rFonts w:ascii="Helvetica" w:hAnsi="Helvetica"/>
                <w:color w:val="5A5A5A"/>
                <w:sz w:val="24"/>
                <w:szCs w:val="24"/>
                <w:shd w:val="clear" w:color="auto" w:fill="FFFFFF"/>
              </w:rPr>
              <w:t> </w:t>
            </w:r>
          </w:p>
          <w:p w:rsidR="00A819B3" w:rsidRPr="006339F6" w:rsidRDefault="00A819B3" w:rsidP="00B250BB">
            <w:pPr>
              <w:widowControl w:val="0"/>
              <w:autoSpaceDE w:val="0"/>
              <w:rPr>
                <w:rStyle w:val="apple-converted-space"/>
                <w:rFonts w:ascii="Helvetica" w:hAnsi="Helvetica"/>
                <w:color w:val="5A5A5A"/>
                <w:sz w:val="24"/>
                <w:szCs w:val="24"/>
              </w:rPr>
            </w:pPr>
            <w:r w:rsidRPr="006339F6">
              <w:rPr>
                <w:rStyle w:val="apple-converted-space"/>
                <w:rFonts w:ascii="Helvetica" w:hAnsi="Helvetica"/>
                <w:color w:val="5A5A5A"/>
                <w:sz w:val="24"/>
                <w:szCs w:val="24"/>
              </w:rPr>
              <w:t>MANUTENTORE</w:t>
            </w:r>
          </w:p>
          <w:p w:rsidR="00A819B3" w:rsidRPr="006339F6" w:rsidRDefault="00A819B3"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Chi stiamo cercando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Silca S.p.A., azienda leader nella progettazione, produzione e commercializzazione di chiavi e macchine duplicatrici per chiavi, cerca un Manutentore elettrico/elettronico.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Il nuovo collega avrà il compito di assicurare la manutenzione delle macchine di produzione, dalle più semplici con comandi elettromeccanici a quelle più complesse dotate di PLC, CNC o sistemi di visione. Si occuperà di: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manutenzione elettrica preventiva e a guasto e di macchine elettromeccaniche ed elettroniche;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modifiche ai programmi delle macchine per la produzione di nuove tipologie chiavi e verifica del corretto funzionamento degli stessi.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Requisiti richiesti: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diploma tecnico ad indirizzo elettrico/elettronico/automazione;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indispensabile conoscenza della programmazione PLC almeno a livello base;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conoscenza del funzionamento di macchine CNC;</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conoscenza base di programmazione CNC;</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conoscenza base dei programmi di visione industriale.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Si richiedono almeno tre anni di esperienza maturata in ruoli analoghi, spiccato orientamento al problem solving, capacità di lavorare sia in autonomia che in team.</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Costituirà requisito preferenziale la conoscenza a livello base della lingua inglese.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xml:space="preserve">Per candidarsi registrarsi su: </w:t>
            </w:r>
            <w:hyperlink r:id="rId178" w:history="1">
              <w:r w:rsidRPr="006339F6">
                <w:rPr>
                  <w:rStyle w:val="Collegamentoipertestuale"/>
                  <w:rFonts w:ascii="Helvetica" w:hAnsi="Helvetica"/>
                  <w:sz w:val="24"/>
                  <w:szCs w:val="24"/>
                  <w:shd w:val="clear" w:color="auto" w:fill="FFFFFF"/>
                </w:rPr>
                <w:t>https://kaba.mua.hrdepartment.com/hr/ats/Posting/view/1702?change_user_language=5</w:t>
              </w:r>
            </w:hyperlink>
          </w:p>
          <w:p w:rsidR="00A819B3" w:rsidRPr="006339F6" w:rsidRDefault="00A819B3"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ASSISTENTE</w:t>
            </w:r>
          </w:p>
          <w:p w:rsidR="00A819B3" w:rsidRPr="006339F6" w:rsidRDefault="00A819B3"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 xml:space="preserve">Per officina autorizzata nostra cliente, cerchiamo 1 ASSISTENTE AMMINISTRATIVO/A. La risorsa dovrà occuparsi di gestione amministrativa ordinaria, prima nota, bollettazione e fatturazione. Supportando il titolare, dovrà occuparsi anche di front office e accoglienza clienti. Orario giornaliero, richiesta disponibilità al lavoro straordinario.La risorsa che cerchiamo ha maturato esperienza in ambito amministrativo, è flessibile nella mansione, orientata al cliente </w:t>
            </w:r>
            <w:r w:rsidRPr="006339F6">
              <w:rPr>
                <w:rFonts w:ascii="Helvetica" w:hAnsi="Helvetica"/>
                <w:color w:val="5A5A5A"/>
                <w:sz w:val="24"/>
                <w:szCs w:val="24"/>
                <w:shd w:val="clear" w:color="auto" w:fill="FFFFFF"/>
              </w:rPr>
              <w:lastRenderedPageBreak/>
              <w:t>e al problem solving. La persona che stiamo cercando è disponibile in termini di orario durante la settimana e al sabato.Dopo un periodo in somministrazione è previsto l'inserimento diretto in azienda. 0422419672</w:t>
            </w:r>
          </w:p>
          <w:p w:rsidR="00A819B3" w:rsidRPr="006339F6" w:rsidRDefault="00A819B3"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IMPIEGATA</w:t>
            </w:r>
          </w:p>
          <w:p w:rsidR="00A819B3" w:rsidRPr="006339F6" w:rsidRDefault="00A819B3"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Quanta S.p.A. Filiale di Pordenone seleziona per azienda cliente un/a Addetto/a Ufficio Commerciale Estero con tedesco ed inglese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Luogo di lavoro: zona Conegliano (TV).</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Il/La candidato/a si occuperà della gestione dei Clienti esteri nelle aree commerciali estere di pertinenza: dovrà gestire le offerte, l'inserimento ordini e fatturazione, la gestione delle spedizioni, eventuali reclami e post vendita.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Requisiti richiesti: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conoscenza delle lingue inglese e tedesco livello ottimo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esperienza di almeno di due anni in ufficio commerciale estero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Titolo di studio: laurea/diploma ad indirizzo commerciale o linguistico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Conoscenza pacchetto office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Disponibilità a eventuali brevi trasferte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Completano il profilo ottime capacità relazionali e flessibilità.</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Si offre contratto iniziale a tempo determinato. 0434241606</w:t>
            </w:r>
          </w:p>
          <w:p w:rsidR="00A819B3" w:rsidRPr="006339F6" w:rsidRDefault="00A819B3"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AUTISTA</w:t>
            </w:r>
          </w:p>
          <w:p w:rsidR="00A819B3" w:rsidRPr="006339F6" w:rsidRDefault="00A819B3"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Quanta Spa seleziona per azienda cliente un autista/gruista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rPr>
              <w:br/>
            </w:r>
            <w:r w:rsidRPr="006339F6">
              <w:rPr>
                <w:rFonts w:ascii="Helvetica" w:hAnsi="Helvetica"/>
                <w:color w:val="5A5A5A"/>
                <w:sz w:val="24"/>
                <w:szCs w:val="24"/>
                <w:shd w:val="clear" w:color="auto" w:fill="FFFFFF"/>
              </w:rPr>
              <w:t>Sede di lavoro: vicinanze Vazzola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rPr>
              <w:br/>
            </w:r>
            <w:r w:rsidRPr="006339F6">
              <w:rPr>
                <w:rFonts w:ascii="Helvetica" w:hAnsi="Helvetica"/>
                <w:color w:val="5A5A5A"/>
                <w:sz w:val="24"/>
                <w:szCs w:val="24"/>
                <w:shd w:val="clear" w:color="auto" w:fill="FFFFFF"/>
              </w:rPr>
              <w:t>La risorsa che verrà inserita con contratto di somministrazione , dovrà avere necessaria esperienza nella guida di camion con patente C/CQC ed utilizzo gru e/o autogru. 0422412992</w:t>
            </w:r>
          </w:p>
          <w:p w:rsidR="00A819B3" w:rsidRPr="006339F6" w:rsidRDefault="00A819B3"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PERSONALE</w:t>
            </w:r>
          </w:p>
          <w:p w:rsidR="00A819B3" w:rsidRPr="006339F6" w:rsidRDefault="00A819B3"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Per Produttore e Distributore di abbigliamento: Carico/scarico merci, preparazione commesse lavoro, preparazione e gestione ordini. Gestione costi dei trasporti sia in Italia che all'estero. Coordinamento area produttiva e operativa di produzione e monitoraggio commesse, coordinamento logistica di magazzino materie prime e capi finiti, distribuzione. Il candidato ha già maturato qualche anno di esperienza nel ruolo Assunzione a tempo determinato con possibilità di inserimento a tempo indeterminato e prospettive economiche e di carriera. Astenersi dall'invio di curriculum se privi di idonea esperienza.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Sede di lavoro zona Oderzo e sono previste occasionali trasferte in Italia e all'estero.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xml:space="preserve">Inviare proprio c.v. a </w:t>
            </w:r>
            <w:hyperlink r:id="rId179" w:history="1">
              <w:r w:rsidRPr="006339F6">
                <w:rPr>
                  <w:rStyle w:val="Collegamentoipertestuale"/>
                  <w:rFonts w:ascii="Helvetica" w:hAnsi="Helvetica"/>
                  <w:sz w:val="24"/>
                  <w:szCs w:val="24"/>
                  <w:shd w:val="clear" w:color="auto" w:fill="FFFFFF"/>
                </w:rPr>
                <w:t>hresearch.tv@gmail.com</w:t>
              </w:r>
            </w:hyperlink>
          </w:p>
          <w:p w:rsidR="00A819B3" w:rsidRPr="006339F6" w:rsidRDefault="00A819B3"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ASSISTENTE POLTRONA</w:t>
            </w:r>
          </w:p>
          <w:p w:rsidR="00A819B3" w:rsidRPr="006339F6" w:rsidRDefault="00A819B3"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Per il potenziamento della struttura si ricerca assistente alla poltrona con esperienza maturata in una realtà strutturata.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xml:space="preserve">Inviare curriculum vitae e foto a: </w:t>
            </w:r>
            <w:hyperlink r:id="rId180" w:history="1">
              <w:r w:rsidRPr="006339F6">
                <w:rPr>
                  <w:rStyle w:val="Collegamentoipertestuale"/>
                  <w:rFonts w:ascii="Helvetica" w:hAnsi="Helvetica"/>
                  <w:sz w:val="24"/>
                  <w:szCs w:val="24"/>
                  <w:shd w:val="clear" w:color="auto" w:fill="FFFFFF"/>
                </w:rPr>
                <w:t>direzione.centrolifeoderzo@gmail.com</w:t>
              </w:r>
            </w:hyperlink>
          </w:p>
          <w:p w:rsidR="00A819B3" w:rsidRPr="006339F6" w:rsidRDefault="00A819B3"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ADDETTO SICUREZZA</w:t>
            </w:r>
          </w:p>
          <w:p w:rsidR="00A819B3" w:rsidRPr="006339F6" w:rsidRDefault="00A819B3" w:rsidP="00B250BB">
            <w:pPr>
              <w:widowControl w:val="0"/>
              <w:autoSpaceDE w:val="0"/>
              <w:rPr>
                <w:rFonts w:ascii="Tahoma" w:hAnsi="Tahoma" w:cs="Tahoma"/>
                <w:color w:val="786953"/>
                <w:sz w:val="24"/>
                <w:szCs w:val="24"/>
                <w:shd w:val="clear" w:color="auto" w:fill="FFFFFF"/>
              </w:rPr>
            </w:pPr>
            <w:r w:rsidRPr="006339F6">
              <w:rPr>
                <w:rFonts w:ascii="Helvetica" w:hAnsi="Helvetica"/>
                <w:color w:val="5A5A5A"/>
                <w:sz w:val="24"/>
                <w:szCs w:val="24"/>
                <w:shd w:val="clear" w:color="auto" w:fill="FFFFFF"/>
              </w:rPr>
              <w:t>La full security s.r.l. cerca addetto alla sicurezza da collocare in zona Treviso (TV).</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lastRenderedPageBreak/>
              <w:t>Contratto a tempo indeterminato, ore settimanali 18/24.</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Si richiede bella presenza, casellario giudiziario nullo, carichi pendenti assenti e auto-munito.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Allegare curriculum con foto all'indirizzo e-mail selezionifull@libero.it.</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Specificare nell'oggetto "operatore zona Treviso"</w:t>
            </w: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widowControl w:val="0"/>
              <w:autoSpaceDE w:val="0"/>
              <w:jc w:val="center"/>
              <w:rPr>
                <w:b/>
                <w:bCs/>
              </w:rPr>
            </w:pPr>
          </w:p>
        </w:tc>
        <w:tc>
          <w:tcPr>
            <w:tcW w:w="6517" w:type="dxa"/>
          </w:tcPr>
          <w:p w:rsidR="003E4852" w:rsidRPr="006339F6" w:rsidRDefault="003E4852" w:rsidP="00B250BB">
            <w:pPr>
              <w:widowControl w:val="0"/>
              <w:autoSpaceDE w:val="0"/>
              <w:jc w:val="center"/>
              <w:rPr>
                <w:b/>
                <w:bCs/>
                <w:sz w:val="24"/>
                <w:szCs w:val="24"/>
              </w:rPr>
            </w:pPr>
            <w:r w:rsidRPr="006339F6">
              <w:rPr>
                <w:b/>
                <w:bCs/>
                <w:sz w:val="24"/>
                <w:szCs w:val="24"/>
              </w:rPr>
              <w:t>Venezia e provincia</w:t>
            </w:r>
          </w:p>
          <w:p w:rsidR="00A819B3" w:rsidRPr="006339F6" w:rsidRDefault="00A819B3" w:rsidP="00A819B3">
            <w:pPr>
              <w:pBdr>
                <w:bottom w:val="single" w:sz="6" w:space="0" w:color="DDDDDD"/>
              </w:pBdr>
              <w:shd w:val="clear" w:color="auto" w:fill="FFFFFF"/>
              <w:outlineLvl w:val="0"/>
              <w:rPr>
                <w:color w:val="3D3D3E"/>
                <w:sz w:val="24"/>
                <w:szCs w:val="24"/>
                <w:shd w:val="clear" w:color="auto" w:fill="FFFFFF"/>
              </w:rPr>
            </w:pPr>
            <w:r w:rsidRPr="006339F6">
              <w:rPr>
                <w:color w:val="3D3D3E"/>
                <w:sz w:val="24"/>
                <w:szCs w:val="24"/>
                <w:shd w:val="clear" w:color="auto" w:fill="FFFFFF"/>
              </w:rPr>
              <w:t>PROMOTER</w:t>
            </w:r>
          </w:p>
          <w:p w:rsidR="00A819B3" w:rsidRPr="006339F6" w:rsidRDefault="00A819B3" w:rsidP="00A819B3">
            <w:pPr>
              <w:pBdr>
                <w:bottom w:val="single" w:sz="6" w:space="0" w:color="DDDDDD"/>
              </w:pBdr>
              <w:shd w:val="clear" w:color="auto" w:fill="FFFFFF"/>
              <w:outlineLvl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Azienda leader nel settore del Riposo, cerca Promotori per un lavoro continuativo presso i Centri Commerciali caratterizzato da ELEVATI GUADAGNI, ORARI FLESSIBILI e POSSIBILITA' DI CARRIERA.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L'azienda offre un corso gratuito di addestramento all'attività, immediato inserimento al lavoro, guadagni certi basati su obiettivi facilmente raggiungibili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L'attività è flessibile e si presta sia all'integrazione di altre attività private, sia a soddisfare professionisti ambiziosi in cerca di un percorso di carriera.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xml:space="preserve">Se interessati mandare i propri riferimenti a risorse.umane@astroitalia.it o seguire il link </w:t>
            </w:r>
            <w:hyperlink r:id="rId181" w:history="1">
              <w:r w:rsidRPr="006339F6">
                <w:rPr>
                  <w:rStyle w:val="Collegamentoipertestuale"/>
                  <w:rFonts w:ascii="Helvetica" w:hAnsi="Helvetica"/>
                  <w:sz w:val="24"/>
                  <w:szCs w:val="24"/>
                  <w:shd w:val="clear" w:color="auto" w:fill="FFFFFF"/>
                </w:rPr>
                <w:t>http://www.astroitalia.it/lavora-con-noi.php</w:t>
              </w:r>
            </w:hyperlink>
          </w:p>
          <w:p w:rsidR="00A819B3" w:rsidRPr="006339F6" w:rsidRDefault="00A819B3" w:rsidP="00A819B3">
            <w:pPr>
              <w:pBdr>
                <w:bottom w:val="single" w:sz="6" w:space="0" w:color="DDDDDD"/>
              </w:pBdr>
              <w:shd w:val="clear" w:color="auto" w:fill="FFFFFF"/>
              <w:outlineLvl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ANIMATRICE</w:t>
            </w:r>
          </w:p>
          <w:p w:rsidR="00A819B3" w:rsidRPr="006339F6" w:rsidRDefault="00A819B3" w:rsidP="00A819B3">
            <w:pPr>
              <w:pBdr>
                <w:bottom w:val="single" w:sz="6" w:space="0" w:color="DDDDDD"/>
              </w:pBdr>
              <w:shd w:val="clear" w:color="auto" w:fill="FFFFFF"/>
              <w:outlineLvl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Ciliegie Animazioe, per ampliamento del proprio staff interno, ricerca nuove animatrici per bambini per feste di compleanno, cerimonie ed eventi.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Si richiede: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età compresa fra i 22 e i 40 anni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residenza zona Riviera del Brenta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precedente esperienza in ambito kids come animatore o educatore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laurea o diploma in discipline educativo/sociali - patente e auto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xml:space="preserve">- gioia, dinamismo, capacità di mettersi in gioco Inviare cv completo di foto esclusivamente via mail all'indirizzo </w:t>
            </w:r>
            <w:hyperlink r:id="rId182" w:history="1">
              <w:r w:rsidRPr="006339F6">
                <w:rPr>
                  <w:rStyle w:val="Collegamentoipertestuale"/>
                  <w:rFonts w:ascii="Helvetica" w:hAnsi="Helvetica"/>
                  <w:sz w:val="24"/>
                  <w:szCs w:val="24"/>
                  <w:shd w:val="clear" w:color="auto" w:fill="FFFFFF"/>
                </w:rPr>
                <w:t>info@ciliegieanimazione.it</w:t>
              </w:r>
            </w:hyperlink>
          </w:p>
          <w:p w:rsidR="00A819B3" w:rsidRPr="006339F6" w:rsidRDefault="00A819B3" w:rsidP="00A819B3">
            <w:pPr>
              <w:pBdr>
                <w:bottom w:val="single" w:sz="6" w:space="0" w:color="DDDDDD"/>
              </w:pBdr>
              <w:shd w:val="clear" w:color="auto" w:fill="FFFFFF"/>
              <w:outlineLvl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CARPENTIERI</w:t>
            </w:r>
          </w:p>
          <w:p w:rsidR="00A819B3" w:rsidRPr="006339F6" w:rsidRDefault="00A819B3" w:rsidP="00A819B3">
            <w:pPr>
              <w:pBdr>
                <w:bottom w:val="single" w:sz="6" w:space="0" w:color="DDDDDD"/>
              </w:pBdr>
              <w:shd w:val="clear" w:color="auto" w:fill="FFFFFF"/>
              <w:outlineLvl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Quanta Spa per cliente settore metalmeccanico è alla ricerca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di Carpentieri navali.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Requisiti richiesti: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esperienza nella carpenteria leggera NAVALE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buona esperienza nel montaggio pagliolato, scale ecc.</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buona capacità di saldatura, uso cannello e attrezzi di carpenteria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lettura disegno tecnico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Tipologia contrattuale offerta: contratto a tempo determinato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Sede di Lavoro: Marghera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xml:space="preserve">Inviare curriculum a </w:t>
            </w:r>
            <w:hyperlink r:id="rId183" w:history="1">
              <w:r w:rsidRPr="006339F6">
                <w:rPr>
                  <w:rStyle w:val="Collegamentoipertestuale"/>
                  <w:rFonts w:ascii="Helvetica" w:hAnsi="Helvetica"/>
                  <w:sz w:val="24"/>
                  <w:szCs w:val="24"/>
                  <w:shd w:val="clear" w:color="auto" w:fill="FFFFFF"/>
                </w:rPr>
                <w:t>monfalcone@quanta.com</w:t>
              </w:r>
            </w:hyperlink>
          </w:p>
          <w:p w:rsidR="00A819B3" w:rsidRPr="006339F6" w:rsidRDefault="00A819B3" w:rsidP="00A819B3">
            <w:pPr>
              <w:pBdr>
                <w:bottom w:val="single" w:sz="6" w:space="0" w:color="DDDDDD"/>
              </w:pBdr>
              <w:shd w:val="clear" w:color="auto" w:fill="FFFFFF"/>
              <w:outlineLvl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CUOCO</w:t>
            </w:r>
          </w:p>
          <w:p w:rsidR="00A819B3" w:rsidRPr="006339F6" w:rsidRDefault="00A819B3" w:rsidP="00A819B3">
            <w:pPr>
              <w:pBdr>
                <w:bottom w:val="single" w:sz="6" w:space="0" w:color="DDDDDD"/>
              </w:pBdr>
              <w:shd w:val="clear" w:color="auto" w:fill="FFFFFF"/>
              <w:outlineLvl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Ristorante a Cavallino-Venezia cerca cuoco esperienza partita primi piatti per completare organico stagione estiva .</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Requisiti una buona esperienza lavorativa maturata nel settore ristorazione.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.Possibiltà di alloggio condiviso.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CV con FOTO via mai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hyperlink r:id="rId184" w:history="1">
              <w:r w:rsidRPr="006339F6">
                <w:rPr>
                  <w:rStyle w:val="Collegamentoipertestuale"/>
                  <w:rFonts w:ascii="Helvetica" w:hAnsi="Helvetica"/>
                  <w:sz w:val="24"/>
                  <w:szCs w:val="24"/>
                  <w:shd w:val="clear" w:color="auto" w:fill="FFFFFF"/>
                </w:rPr>
                <w:t>bookingallafattoria@gmail.com</w:t>
              </w:r>
            </w:hyperlink>
          </w:p>
          <w:p w:rsidR="00A819B3" w:rsidRPr="006339F6" w:rsidRDefault="00A819B3" w:rsidP="00A819B3">
            <w:pPr>
              <w:pBdr>
                <w:bottom w:val="single" w:sz="6" w:space="0" w:color="DDDDDD"/>
              </w:pBdr>
              <w:shd w:val="clear" w:color="auto" w:fill="FFFFFF"/>
              <w:outlineLvl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PROMOTER</w:t>
            </w:r>
          </w:p>
          <w:p w:rsidR="00A819B3" w:rsidRPr="006339F6" w:rsidRDefault="00A819B3" w:rsidP="00A819B3">
            <w:pPr>
              <w:pBdr>
                <w:bottom w:val="single" w:sz="6" w:space="0" w:color="DDDDDD"/>
              </w:pBdr>
              <w:shd w:val="clear" w:color="auto" w:fill="FFFFFF"/>
              <w:outlineLvl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 xml:space="preserve">DialogoDiretto Srl seleziona GIOVANI PROMOTER/STUDENTI O </w:t>
            </w:r>
            <w:r w:rsidRPr="006339F6">
              <w:rPr>
                <w:rFonts w:ascii="Helvetica" w:hAnsi="Helvetica"/>
                <w:color w:val="5A5A5A"/>
                <w:sz w:val="24"/>
                <w:szCs w:val="24"/>
                <w:shd w:val="clear" w:color="auto" w:fill="FFFFFF"/>
              </w:rPr>
              <w:lastRenderedPageBreak/>
              <w:t>NEOLAUREATI PER VIAGGIARE 3 SETTIMANE in GRUPPO lavorando presso stand nei centri cittadini spostandosi settimanalmente di città in città.</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Invia il tuo cv a contact@dialogodiretto.it per partecipare ai colloqui nella città PADOVA giovedì 4 maggio ore 10.30. Oppure scrivici: email, telefono, anni, titolo di studio e città dove abit</w:t>
            </w:r>
            <w:r w:rsidR="000F116A" w:rsidRPr="006339F6">
              <w:rPr>
                <w:rFonts w:ascii="Helvetica" w:hAnsi="Helvetica"/>
                <w:color w:val="5A5A5A"/>
                <w:sz w:val="24"/>
                <w:szCs w:val="24"/>
                <w:shd w:val="clear" w:color="auto" w:fill="FFFFFF"/>
              </w:rPr>
              <w:t>I</w:t>
            </w:r>
          </w:p>
          <w:p w:rsidR="000F116A" w:rsidRPr="006339F6" w:rsidRDefault="000F116A" w:rsidP="00A819B3">
            <w:pPr>
              <w:pBdr>
                <w:bottom w:val="single" w:sz="6" w:space="0" w:color="DDDDDD"/>
              </w:pBdr>
              <w:shd w:val="clear" w:color="auto" w:fill="FFFFFF"/>
              <w:outlineLvl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CARPENTIERI</w:t>
            </w:r>
          </w:p>
          <w:p w:rsidR="000F116A" w:rsidRPr="006339F6" w:rsidRDefault="000F116A" w:rsidP="00A819B3">
            <w:pPr>
              <w:pBdr>
                <w:bottom w:val="single" w:sz="6" w:space="0" w:color="DDDDDD"/>
              </w:pBdr>
              <w:shd w:val="clear" w:color="auto" w:fill="FFFFFF"/>
              <w:outlineLvl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Set Up, specializzata in Ricerca e Selezione del Personale, per azienda metalmeccanica nella provincia Est di Venezia seleziona: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CARPENTIERI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Le risorse saranno inserite in un contesto dinamico e stimolante.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Requisiti fondamentali: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precedente esperienza nella mansione;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ottima conoscenza della saldatura a TIG;</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disponibilità alle trasferte in Italia e all'estero.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Requisiti preferenziali: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domicilio in zona;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precisione e flessibilità.</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Giornata lavorativa: Full Time.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Sede di lavoro: provincia Est di Venezia.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La retribuzione sarà commisurata alle competenze e al potenziale dimostrati dal candidato.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Per candidarsi si prega di inviare il proprio curriculum aggiornato all'indirizzo email hr@setupjob.it indicando in oggetto il rif. CARPENTIERI.</w:t>
            </w:r>
            <w:r w:rsidRPr="006339F6">
              <w:rPr>
                <w:rStyle w:val="apple-converted-space"/>
                <w:rFonts w:ascii="Helvetica" w:hAnsi="Helvetica"/>
                <w:color w:val="5A5A5A"/>
                <w:sz w:val="24"/>
                <w:szCs w:val="24"/>
                <w:shd w:val="clear" w:color="auto" w:fill="FFFFFF"/>
              </w:rPr>
              <w:t> </w:t>
            </w:r>
          </w:p>
          <w:p w:rsidR="000F116A" w:rsidRPr="006339F6" w:rsidRDefault="000F116A" w:rsidP="00A819B3">
            <w:pPr>
              <w:pBdr>
                <w:bottom w:val="single" w:sz="6" w:space="0" w:color="DDDDDD"/>
              </w:pBdr>
              <w:shd w:val="clear" w:color="auto" w:fill="FFFFFF"/>
              <w:outlineLvl w:val="0"/>
              <w:rPr>
                <w:color w:val="3D3D3E"/>
                <w:sz w:val="24"/>
                <w:szCs w:val="24"/>
                <w:shd w:val="clear" w:color="auto" w:fill="FFFFFF"/>
              </w:rPr>
            </w:pPr>
            <w:r w:rsidRPr="006339F6">
              <w:rPr>
                <w:color w:val="3D3D3E"/>
                <w:sz w:val="24"/>
                <w:szCs w:val="24"/>
                <w:shd w:val="clear" w:color="auto" w:fill="FFFFFF"/>
              </w:rPr>
              <w:t>PERSONALE</w:t>
            </w:r>
          </w:p>
          <w:p w:rsidR="000F116A" w:rsidRPr="006339F6" w:rsidRDefault="000F116A" w:rsidP="00A819B3">
            <w:pPr>
              <w:pBdr>
                <w:bottom w:val="single" w:sz="6" w:space="0" w:color="DDDDDD"/>
              </w:pBdr>
              <w:shd w:val="clear" w:color="auto" w:fill="FFFFFF"/>
              <w:outlineLvl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 xml:space="preserve">Cerchiamo ragazzi addetti al servizio di controllo per locali pubblici,feste ed eventi.Altezza minima 1,80 Max serietà. Si prega di inviare curriculum e foto alla mail </w:t>
            </w:r>
            <w:hyperlink r:id="rId185" w:history="1">
              <w:r w:rsidRPr="006339F6">
                <w:rPr>
                  <w:rStyle w:val="Collegamentoipertestuale"/>
                  <w:rFonts w:ascii="Helvetica" w:hAnsi="Helvetica"/>
                  <w:sz w:val="24"/>
                  <w:szCs w:val="24"/>
                  <w:shd w:val="clear" w:color="auto" w:fill="FFFFFF"/>
                </w:rPr>
                <w:t>tony.vella78@gmail.com</w:t>
              </w:r>
            </w:hyperlink>
          </w:p>
          <w:p w:rsidR="000F116A" w:rsidRPr="006339F6" w:rsidRDefault="000F116A" w:rsidP="00A819B3">
            <w:pPr>
              <w:pBdr>
                <w:bottom w:val="single" w:sz="6" w:space="0" w:color="DDDDDD"/>
              </w:pBdr>
              <w:shd w:val="clear" w:color="auto" w:fill="FFFFFF"/>
              <w:outlineLvl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CUOCO</w:t>
            </w:r>
          </w:p>
          <w:p w:rsidR="000F116A" w:rsidRPr="006339F6" w:rsidRDefault="000F116A" w:rsidP="00A819B3">
            <w:pPr>
              <w:pBdr>
                <w:bottom w:val="single" w:sz="6" w:space="0" w:color="DDDDDD"/>
              </w:pBdr>
              <w:shd w:val="clear" w:color="auto" w:fill="FFFFFF"/>
              <w:outlineLvl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Trattoria A LE COLONETE a Venezia città cerca urgente un cuoco(capace) per info chiamare 3311696040</w:t>
            </w:r>
          </w:p>
          <w:p w:rsidR="000F116A" w:rsidRPr="006339F6" w:rsidRDefault="000F116A" w:rsidP="00A819B3">
            <w:pPr>
              <w:pBdr>
                <w:bottom w:val="single" w:sz="6" w:space="0" w:color="DDDDDD"/>
              </w:pBdr>
              <w:shd w:val="clear" w:color="auto" w:fill="FFFFFF"/>
              <w:outlineLvl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PERSONALE</w:t>
            </w:r>
          </w:p>
          <w:p w:rsidR="000F116A" w:rsidRPr="006339F6" w:rsidRDefault="000F116A" w:rsidP="000F116A">
            <w:pPr>
              <w:suppressAutoHyphens w:val="0"/>
              <w:rPr>
                <w:sz w:val="24"/>
                <w:szCs w:val="24"/>
                <w:lang w:eastAsia="it-IT"/>
              </w:rPr>
            </w:pPr>
            <w:r w:rsidRPr="006339F6">
              <w:rPr>
                <w:rFonts w:ascii="Helvetica" w:hAnsi="Helvetica"/>
                <w:color w:val="5A5A5A"/>
                <w:sz w:val="24"/>
                <w:szCs w:val="24"/>
                <w:shd w:val="clear" w:color="auto" w:fill="FFFFFF"/>
                <w:lang w:eastAsia="it-IT"/>
              </w:rPr>
              <w:t>SELEZIONIAMO NUOVI CONSULENTI IMMOBILIARI A ORIAGO (VE):</w:t>
            </w:r>
            <w:r w:rsidRPr="006339F6">
              <w:rPr>
                <w:rFonts w:ascii="Helvetica" w:hAnsi="Helvetica"/>
                <w:color w:val="5A5A5A"/>
                <w:sz w:val="24"/>
                <w:szCs w:val="24"/>
                <w:lang w:eastAsia="it-IT"/>
              </w:rPr>
              <w:t> </w:t>
            </w:r>
            <w:r w:rsidRPr="006339F6">
              <w:rPr>
                <w:rFonts w:ascii="Helvetica" w:hAnsi="Helvetica"/>
                <w:color w:val="5A5A5A"/>
                <w:sz w:val="24"/>
                <w:szCs w:val="24"/>
                <w:lang w:eastAsia="it-IT"/>
              </w:rPr>
              <w:br/>
            </w:r>
            <w:r w:rsidRPr="006339F6">
              <w:rPr>
                <w:rFonts w:ascii="Helvetica" w:hAnsi="Helvetica"/>
                <w:color w:val="5A5A5A"/>
                <w:sz w:val="24"/>
                <w:szCs w:val="24"/>
                <w:shd w:val="clear" w:color="auto" w:fill="FFFFFF"/>
                <w:lang w:eastAsia="it-IT"/>
              </w:rPr>
              <w:t>Sei giovane? Vuoi entrare nel mondo del lavoro ma non hai esperienza?</w:t>
            </w:r>
            <w:r w:rsidRPr="006339F6">
              <w:rPr>
                <w:rFonts w:ascii="Helvetica" w:hAnsi="Helvetica"/>
                <w:color w:val="5A5A5A"/>
                <w:sz w:val="24"/>
                <w:szCs w:val="24"/>
                <w:lang w:eastAsia="it-IT"/>
              </w:rPr>
              <w:t> </w:t>
            </w:r>
            <w:r w:rsidRPr="006339F6">
              <w:rPr>
                <w:rFonts w:ascii="Helvetica" w:hAnsi="Helvetica"/>
                <w:color w:val="5A5A5A"/>
                <w:sz w:val="24"/>
                <w:szCs w:val="24"/>
                <w:lang w:eastAsia="it-IT"/>
              </w:rPr>
              <w:br/>
            </w:r>
            <w:r w:rsidRPr="006339F6">
              <w:rPr>
                <w:rFonts w:ascii="Helvetica" w:hAnsi="Helvetica"/>
                <w:color w:val="5A5A5A"/>
                <w:sz w:val="24"/>
                <w:szCs w:val="24"/>
                <w:shd w:val="clear" w:color="auto" w:fill="FFFFFF"/>
                <w:lang w:eastAsia="it-IT"/>
              </w:rPr>
              <w:t>Agenzia immobiliare, L'Arte di Abitare, presente in tutto il territorio è alla ricerca di nuovi talenti da formare e da avviare alla professione di Agente immobiliare. Ricerchiamo persone giovani, determinate che abbiano voglia di mettersi in gioco e di entrare in un mercato avvincente e stimolante al fine di raggiungere ruoli manageriali.</w:t>
            </w:r>
            <w:r w:rsidRPr="006339F6">
              <w:rPr>
                <w:rFonts w:ascii="Helvetica" w:hAnsi="Helvetica"/>
                <w:color w:val="5A5A5A"/>
                <w:sz w:val="24"/>
                <w:szCs w:val="24"/>
                <w:lang w:eastAsia="it-IT"/>
              </w:rPr>
              <w:t> </w:t>
            </w:r>
            <w:r w:rsidRPr="006339F6">
              <w:rPr>
                <w:rFonts w:ascii="Helvetica" w:hAnsi="Helvetica"/>
                <w:color w:val="5A5A5A"/>
                <w:sz w:val="24"/>
                <w:szCs w:val="24"/>
                <w:lang w:eastAsia="it-IT"/>
              </w:rPr>
              <w:br/>
            </w:r>
            <w:r w:rsidRPr="006339F6">
              <w:rPr>
                <w:rFonts w:ascii="Helvetica" w:hAnsi="Helvetica"/>
                <w:color w:val="5A5A5A"/>
                <w:sz w:val="24"/>
                <w:szCs w:val="24"/>
                <w:shd w:val="clear" w:color="auto" w:fill="FFFFFF"/>
                <w:lang w:eastAsia="it-IT"/>
              </w:rPr>
              <w:t>Non si richiede esperienza nella mansione in quanto l'azienda offre a tutti coloro che sono interessati un periodo iniziale di formazione e affiancamento retribuito con fisso mensile più bonus, al termine del quale è richiesta l'apertura di p.iva per poter diventare dei veri e propri professionisti del settore e ampliare i propri guadagni.</w:t>
            </w:r>
            <w:r w:rsidRPr="006339F6">
              <w:rPr>
                <w:rFonts w:ascii="Helvetica" w:hAnsi="Helvetica"/>
                <w:color w:val="5A5A5A"/>
                <w:sz w:val="24"/>
                <w:szCs w:val="24"/>
                <w:lang w:eastAsia="it-IT"/>
              </w:rPr>
              <w:t> </w:t>
            </w:r>
            <w:r w:rsidRPr="006339F6">
              <w:rPr>
                <w:rFonts w:ascii="Helvetica" w:hAnsi="Helvetica"/>
                <w:color w:val="5A5A5A"/>
                <w:sz w:val="24"/>
                <w:szCs w:val="24"/>
                <w:lang w:eastAsia="it-IT"/>
              </w:rPr>
              <w:br/>
            </w:r>
            <w:r w:rsidRPr="006339F6">
              <w:rPr>
                <w:rFonts w:ascii="Helvetica" w:hAnsi="Helvetica"/>
                <w:color w:val="5A5A5A"/>
                <w:sz w:val="24"/>
                <w:szCs w:val="24"/>
                <w:shd w:val="clear" w:color="auto" w:fill="FFFFFF"/>
                <w:lang w:eastAsia="it-IT"/>
              </w:rPr>
              <w:t>Si valutano profili maggiorenni, in possesso del diploma di maturità e automuniti.</w:t>
            </w:r>
            <w:r w:rsidRPr="006339F6">
              <w:rPr>
                <w:rFonts w:ascii="Helvetica" w:hAnsi="Helvetica"/>
                <w:color w:val="5A5A5A"/>
                <w:sz w:val="24"/>
                <w:szCs w:val="24"/>
                <w:lang w:eastAsia="it-IT"/>
              </w:rPr>
              <w:t> </w:t>
            </w:r>
            <w:r w:rsidRPr="006339F6">
              <w:rPr>
                <w:rFonts w:ascii="Helvetica" w:hAnsi="Helvetica"/>
                <w:color w:val="5A5A5A"/>
                <w:sz w:val="24"/>
                <w:szCs w:val="24"/>
                <w:lang w:eastAsia="it-IT"/>
              </w:rPr>
              <w:br/>
            </w:r>
            <w:r w:rsidRPr="006339F6">
              <w:rPr>
                <w:rFonts w:ascii="Helvetica" w:hAnsi="Helvetica"/>
                <w:color w:val="5A5A5A"/>
                <w:sz w:val="24"/>
                <w:szCs w:val="24"/>
                <w:shd w:val="clear" w:color="auto" w:fill="FFFFFF"/>
                <w:lang w:eastAsia="it-IT"/>
              </w:rPr>
              <w:t>Cogli questa opportunità, invia il tuo curriculum a selezione@artediabitare.it</w:t>
            </w:r>
          </w:p>
          <w:p w:rsidR="000F116A" w:rsidRPr="006339F6" w:rsidRDefault="000F116A" w:rsidP="000F116A">
            <w:pPr>
              <w:shd w:val="clear" w:color="auto" w:fill="FFFFFF"/>
              <w:suppressAutoHyphens w:val="0"/>
              <w:textAlignment w:val="baseline"/>
              <w:rPr>
                <w:rFonts w:ascii="Helvetica" w:hAnsi="Helvetica"/>
                <w:color w:val="969696"/>
                <w:sz w:val="24"/>
                <w:szCs w:val="24"/>
                <w:lang w:eastAsia="it-IT"/>
              </w:rPr>
            </w:pPr>
          </w:p>
          <w:p w:rsidR="000F116A" w:rsidRPr="006339F6" w:rsidRDefault="000F116A" w:rsidP="00A819B3">
            <w:pPr>
              <w:pBdr>
                <w:bottom w:val="single" w:sz="6" w:space="0" w:color="DDDDDD"/>
              </w:pBdr>
              <w:shd w:val="clear" w:color="auto" w:fill="FFFFFF"/>
              <w:outlineLvl w:val="0"/>
              <w:rPr>
                <w:color w:val="3D3D3E"/>
                <w:sz w:val="24"/>
                <w:szCs w:val="24"/>
                <w:shd w:val="clear" w:color="auto" w:fill="FFFFFF"/>
              </w:rPr>
            </w:pPr>
            <w:r w:rsidRPr="006339F6">
              <w:rPr>
                <w:color w:val="3D3D3E"/>
                <w:sz w:val="24"/>
                <w:szCs w:val="24"/>
                <w:shd w:val="clear" w:color="auto" w:fill="FFFFFF"/>
              </w:rPr>
              <w:t>BABY SITTER</w:t>
            </w:r>
          </w:p>
          <w:p w:rsidR="000F116A" w:rsidRPr="006339F6" w:rsidRDefault="000F116A" w:rsidP="00A819B3">
            <w:pPr>
              <w:pBdr>
                <w:bottom w:val="single" w:sz="6" w:space="0" w:color="DDDDDD"/>
              </w:pBdr>
              <w:shd w:val="clear" w:color="auto" w:fill="FFFFFF"/>
              <w:outlineLvl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Ciao sono Matilde, ho 18 anni e frequento la 4a Superiore dell'Istituto Corner, indirizzo Socio-Sanitario a Venezia. Offro la mia disponibilità come Baby-Sitter, preferibilmente con bambini di età scolare, durante il periodo estivo compresi i week-end. Ho un buon rapporto con i bambini. L'estate scorsa ho prestato la mia disponibilità presso un Centro Estivo di Mestre. Contattati in orario pomeridiano o tramite email. Grazie 3486465065</w:t>
            </w:r>
          </w:p>
          <w:p w:rsidR="000F116A" w:rsidRPr="006339F6" w:rsidRDefault="000F116A" w:rsidP="00A819B3">
            <w:pPr>
              <w:pBdr>
                <w:bottom w:val="single" w:sz="6" w:space="0" w:color="DDDDDD"/>
              </w:pBdr>
              <w:shd w:val="clear" w:color="auto" w:fill="FFFFFF"/>
              <w:outlineLvl w:val="0"/>
              <w:rPr>
                <w:color w:val="3D3D3E"/>
                <w:sz w:val="24"/>
                <w:szCs w:val="24"/>
                <w:shd w:val="clear" w:color="auto" w:fill="FFFFFF"/>
              </w:rPr>
            </w:pP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widowControl w:val="0"/>
              <w:autoSpaceDE w:val="0"/>
              <w:jc w:val="center"/>
              <w:rPr>
                <w:b/>
                <w:bCs/>
              </w:rPr>
            </w:pPr>
          </w:p>
        </w:tc>
        <w:tc>
          <w:tcPr>
            <w:tcW w:w="6517" w:type="dxa"/>
          </w:tcPr>
          <w:p w:rsidR="003E4852" w:rsidRPr="006339F6" w:rsidRDefault="003E4852" w:rsidP="00B250BB">
            <w:pPr>
              <w:widowControl w:val="0"/>
              <w:autoSpaceDE w:val="0"/>
              <w:jc w:val="center"/>
              <w:rPr>
                <w:b/>
                <w:bCs/>
                <w:sz w:val="24"/>
                <w:szCs w:val="24"/>
              </w:rPr>
            </w:pPr>
            <w:r w:rsidRPr="006339F6">
              <w:rPr>
                <w:b/>
                <w:bCs/>
                <w:sz w:val="24"/>
                <w:szCs w:val="24"/>
              </w:rPr>
              <w:t>Verona e provincia</w:t>
            </w:r>
          </w:p>
          <w:p w:rsidR="003E4852" w:rsidRPr="006339F6" w:rsidRDefault="000F116A" w:rsidP="00B250BB">
            <w:pPr>
              <w:widowControl w:val="0"/>
              <w:autoSpaceDE w:val="0"/>
              <w:rPr>
                <w:color w:val="786953"/>
                <w:sz w:val="24"/>
                <w:szCs w:val="24"/>
                <w:shd w:val="clear" w:color="auto" w:fill="FFFFFF"/>
              </w:rPr>
            </w:pPr>
            <w:r w:rsidRPr="006339F6">
              <w:rPr>
                <w:color w:val="786953"/>
                <w:sz w:val="24"/>
                <w:szCs w:val="24"/>
                <w:shd w:val="clear" w:color="auto" w:fill="FFFFFF"/>
              </w:rPr>
              <w:t>OPERAIO</w:t>
            </w:r>
          </w:p>
          <w:p w:rsidR="000F116A" w:rsidRPr="006339F6" w:rsidRDefault="000F116A"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E-WORK SPA Filiale di Legnago (VR) seleziona per azienda cliente un operaio elettricista.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La risorsa inserita deve avere una buona conoscenza di quadri elettrici e cablaggi. Si richiede un diploma in ambito elettrico o una qualifica equivalente e disponibilità al lavoro su turni.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Si offre contratto di somministrazione con possibilità di assunzione diretta da parte dell'azienda.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Orario di lavoro: full-time su turni. Sede di lavoro: Minerbe (VR)</w:t>
            </w:r>
            <w:r w:rsidRPr="006339F6">
              <w:rPr>
                <w:rFonts w:ascii="Helvetica" w:hAnsi="Helvetica"/>
                <w:color w:val="5A5A5A"/>
                <w:sz w:val="24"/>
                <w:szCs w:val="24"/>
              </w:rPr>
              <w:br/>
            </w:r>
            <w:r w:rsidRPr="006339F6">
              <w:rPr>
                <w:rFonts w:ascii="Helvetica" w:hAnsi="Helvetica"/>
                <w:color w:val="5A5A5A"/>
                <w:sz w:val="24"/>
                <w:szCs w:val="24"/>
                <w:shd w:val="clear" w:color="auto" w:fill="FFFFFF"/>
              </w:rPr>
              <w:t xml:space="preserve">L'offerta di lavoro si intende rivolta all'uno e all'altro sesso in ottemperanza al D.Lgs. 198/2006. I candidati sono invitati a leggere l'informativa privacy - D. Lgs 196/2003 - all'indirizzo web : </w:t>
            </w:r>
            <w:hyperlink r:id="rId186" w:history="1">
              <w:r w:rsidRPr="006339F6">
                <w:rPr>
                  <w:rStyle w:val="Collegamentoipertestuale"/>
                  <w:rFonts w:ascii="Helvetica" w:hAnsi="Helvetica"/>
                  <w:sz w:val="24"/>
                  <w:szCs w:val="24"/>
                  <w:shd w:val="clear" w:color="auto" w:fill="FFFFFF"/>
                </w:rPr>
                <w:t>www.e-workspa.it</w:t>
              </w:r>
            </w:hyperlink>
            <w:r w:rsidRPr="006339F6">
              <w:rPr>
                <w:rFonts w:ascii="Helvetica" w:hAnsi="Helvetica"/>
                <w:color w:val="5A5A5A"/>
                <w:sz w:val="24"/>
                <w:szCs w:val="24"/>
                <w:shd w:val="clear" w:color="auto" w:fill="FFFFFF"/>
              </w:rPr>
              <w:t xml:space="preserve"> 04421908044</w:t>
            </w:r>
          </w:p>
          <w:p w:rsidR="000F116A" w:rsidRPr="006339F6" w:rsidRDefault="000F116A"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RELATORE</w:t>
            </w:r>
          </w:p>
          <w:p w:rsidR="000F116A" w:rsidRPr="006339F6" w:rsidRDefault="000F116A" w:rsidP="00B250BB">
            <w:pPr>
              <w:widowControl w:val="0"/>
              <w:autoSpaceDE w:val="0"/>
              <w:rPr>
                <w:rStyle w:val="apple-converted-space"/>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Azienda che da 31 anni opera in tutta Italia, seleziona figura commerciale di relatore, un venditore che esegua presentazioni dimostrative dei prodotti aziendali in eventi già organizzati presso le associazioni.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Il collaboratore dev'essere automunito.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Si richiede: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alto standing,ambizione, capacità dialettica e doti comunicative.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Gradita esperienza.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I nostri collaboratori non sono dipendenti ma hanno un sistema provvigionale di grande interesse con minimi garantiti.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Utile medio mensile 5000 euro.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Offriamo: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formazione, lavoro completamente organizzato e ampie possibilità di guadagno e crescita professionale.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Per candidarsi inviare CV a lineastile.selezioni@gmail.com</w:t>
            </w:r>
            <w:r w:rsidRPr="006339F6">
              <w:rPr>
                <w:rStyle w:val="apple-converted-space"/>
                <w:rFonts w:ascii="Helvetica" w:hAnsi="Helvetica"/>
                <w:color w:val="5A5A5A"/>
                <w:sz w:val="24"/>
                <w:szCs w:val="24"/>
                <w:shd w:val="clear" w:color="auto" w:fill="FFFFFF"/>
              </w:rPr>
              <w:t> </w:t>
            </w:r>
          </w:p>
          <w:p w:rsidR="000F116A" w:rsidRPr="006339F6" w:rsidRDefault="000F116A" w:rsidP="00B250BB">
            <w:pPr>
              <w:widowControl w:val="0"/>
              <w:autoSpaceDE w:val="0"/>
              <w:rPr>
                <w:rStyle w:val="apple-converted-space"/>
                <w:rFonts w:ascii="Helvetica" w:hAnsi="Helvetica"/>
                <w:color w:val="5A5A5A"/>
                <w:sz w:val="24"/>
                <w:szCs w:val="24"/>
              </w:rPr>
            </w:pPr>
            <w:r w:rsidRPr="006339F6">
              <w:rPr>
                <w:rStyle w:val="apple-converted-space"/>
                <w:rFonts w:ascii="Helvetica" w:hAnsi="Helvetica"/>
                <w:color w:val="5A5A5A"/>
                <w:sz w:val="24"/>
                <w:szCs w:val="24"/>
              </w:rPr>
              <w:t>AUTISTA</w:t>
            </w:r>
          </w:p>
          <w:p w:rsidR="000F116A" w:rsidRPr="006339F6" w:rsidRDefault="000F116A"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Cercasi Autista patente E con esperienza ribaltabili per viaggi Nord Italia, si richiede disponibilità dal Lunedi al Venerdi, e oltretutto buona conoscenza per quanto riguarda il rispetto delle ore di guida.Senza tali requisiti astenersi dal chiamare grazie 3204782475</w:t>
            </w:r>
          </w:p>
          <w:p w:rsidR="000F116A" w:rsidRPr="006339F6" w:rsidRDefault="000F116A"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IMPIEGATA</w:t>
            </w:r>
          </w:p>
          <w:p w:rsidR="000F116A" w:rsidRPr="006339F6" w:rsidRDefault="000F116A"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Cerchiamo un'impiegata commerciale con la lingua Tedesca.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Azienda situata in zona fiera a Verona e operante da anni nel settore abbigliamento.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La candidata ideale possiede i seguenti requisiti: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-Ottima conoscenza della lingua Tedesca parlata e scritta.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lastRenderedPageBreak/>
              <w:t>-Disponibilità immediata.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-Bella presenza.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-Massima serietà e affidabilità.</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-Buone doti relazionali.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Cerchiamo una figura preferibilmente femminile con età compresa tra 25 e 45 anni.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xml:space="preserve">Mandare curriculum con foto alla seguente email: </w:t>
            </w:r>
            <w:hyperlink r:id="rId187" w:history="1">
              <w:r w:rsidRPr="006339F6">
                <w:rPr>
                  <w:rStyle w:val="Collegamentoipertestuale"/>
                  <w:rFonts w:ascii="Helvetica" w:hAnsi="Helvetica"/>
                  <w:sz w:val="24"/>
                  <w:szCs w:val="24"/>
                  <w:shd w:val="clear" w:color="auto" w:fill="FFFFFF"/>
                </w:rPr>
                <w:t>francescocanu@hotmail.com</w:t>
              </w:r>
            </w:hyperlink>
          </w:p>
          <w:p w:rsidR="000F116A" w:rsidRPr="006339F6" w:rsidRDefault="000F116A" w:rsidP="00B250BB">
            <w:pPr>
              <w:widowControl w:val="0"/>
              <w:autoSpaceDE w:val="0"/>
              <w:rPr>
                <w:color w:val="786953"/>
                <w:sz w:val="24"/>
                <w:szCs w:val="24"/>
                <w:shd w:val="clear" w:color="auto" w:fill="FFFFFF"/>
              </w:rPr>
            </w:pPr>
            <w:r w:rsidRPr="006339F6">
              <w:rPr>
                <w:color w:val="786953"/>
                <w:sz w:val="24"/>
                <w:szCs w:val="24"/>
                <w:shd w:val="clear" w:color="auto" w:fill="FFFFFF"/>
              </w:rPr>
              <w:t>IMPIEGATO</w:t>
            </w:r>
          </w:p>
          <w:p w:rsidR="000F116A" w:rsidRPr="006339F6" w:rsidRDefault="000F116A"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Synergie Italia SpA, filiale di Verona, ricerca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IMPIEGATO / IMPIEGATA AMMINISTRATIVO / AMMINISTRATIVA IN STAGE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La risorsa in affiancamento al tutor si occuperà di: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_ Mansioni trasversali finalizzate alle procedure amministrative e d'ufficio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_Attività di segreteria generica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_Attività di archiviazione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Il candidato ideale si presenta con i seguenti requisiti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Diploma / laurea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Ottime doti relazionali, gestione dello stress e capacità di Problem Solving</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Precisione e intraprendenza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Ottimo utilizzo del pc</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Predisposizione al lavoro in team</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Si offre: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_ Tirocinio di inserimento /reinserimento retribuito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_ orario full-time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Luogo di Lavoro: Soave (VR)</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Il presente annuncio è rivolto all'uno ed all'altro sesso ai sensi della Legge 903/77, non ci sono limiti di età né di nazionalità.</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xml:space="preserve">Autorizzazione ministeriale N. 1207-SG del 16/12/2004, i candidati devono prendere visione dell'informativa ai sensi dell'art. 13 D.lgs. 196/03 presso il sito </w:t>
            </w:r>
            <w:hyperlink r:id="rId188" w:history="1">
              <w:r w:rsidRPr="006339F6">
                <w:rPr>
                  <w:rStyle w:val="Collegamentoipertestuale"/>
                  <w:rFonts w:ascii="Helvetica" w:hAnsi="Helvetica"/>
                  <w:sz w:val="24"/>
                  <w:szCs w:val="24"/>
                  <w:shd w:val="clear" w:color="auto" w:fill="FFFFFF"/>
                </w:rPr>
                <w:t>www.synergie-italia.it</w:t>
              </w:r>
            </w:hyperlink>
          </w:p>
          <w:p w:rsidR="000F116A" w:rsidRPr="006339F6" w:rsidRDefault="000F116A"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VOLANTINATORI</w:t>
            </w:r>
          </w:p>
          <w:p w:rsidR="000F116A" w:rsidRPr="006339F6" w:rsidRDefault="000F116A"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Cerchiamo Ragazze di Peschiera del Garda o località limitrofe, giovani, simpatiche ed attive per volantinaggio nelle prossime domeniche dalle ore 10,30 - 12,30 e 15,00 - 18,00</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Compenso euro 50,00 con assunzione a chiamata.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Inviare mail con foto 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hyperlink r:id="rId189" w:history="1">
              <w:r w:rsidRPr="006339F6">
                <w:rPr>
                  <w:rStyle w:val="Collegamentoipertestuale"/>
                  <w:rFonts w:ascii="Helvetica" w:hAnsi="Helvetica"/>
                  <w:sz w:val="24"/>
                  <w:szCs w:val="24"/>
                  <w:shd w:val="clear" w:color="auto" w:fill="FFFFFF"/>
                </w:rPr>
                <w:t>info@trendsrl.info</w:t>
              </w:r>
            </w:hyperlink>
          </w:p>
          <w:p w:rsidR="000F116A" w:rsidRPr="006339F6" w:rsidRDefault="000F116A"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OPERATRICI TELEFONCIHE</w:t>
            </w:r>
          </w:p>
          <w:p w:rsidR="000F116A" w:rsidRPr="006339F6" w:rsidRDefault="000F116A"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GRUPPO FILIPPO PICCOLI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Società leader nel settore Energia e Telefonia con 20 anni di attività, seleziona Operatori Telefonici da inserire nell'ufficio di Colognola ai Colli (VR)</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Si offre: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Stipendio fisso mensile + provvigioni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Contratto a norma di legge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E' prevista formazione tecnica finalizzata alla crescita professionale della persona.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Si richiede: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lastRenderedPageBreak/>
              <w:t>Capacità di comunicazione commerciale;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Competenze informatiche di base;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Orientamento al risultato;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Predisposizione al lavoro in Team.</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Tutti i dettagli verranno forniti in sede di colloquio.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Sede di Lavoro: Colognola ai Colli (VR).</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xml:space="preserve">Inviare un Curriculum Vitae con i riferimenti di contatto a </w:t>
            </w:r>
            <w:hyperlink r:id="rId190" w:history="1">
              <w:r w:rsidRPr="006339F6">
                <w:rPr>
                  <w:rStyle w:val="Collegamentoipertestuale"/>
                  <w:rFonts w:ascii="Helvetica" w:hAnsi="Helvetica"/>
                  <w:sz w:val="24"/>
                  <w:szCs w:val="24"/>
                  <w:shd w:val="clear" w:color="auto" w:fill="FFFFFF"/>
                </w:rPr>
                <w:t>lara.piccoli@gruppopf.it</w:t>
              </w:r>
            </w:hyperlink>
          </w:p>
          <w:p w:rsidR="000F116A" w:rsidRPr="006339F6" w:rsidRDefault="000F116A"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ASSISTENTE POLTRONA</w:t>
            </w:r>
          </w:p>
          <w:p w:rsidR="000F116A" w:rsidRPr="006339F6" w:rsidRDefault="000F116A"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Articolo 1 - Soluzioni HR - ricerca per azienda cliente una: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ASSISTENTE ALLA POLTRONA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La risorsa si occuperà di: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accogliere i clienti;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effettuare ordini di materiale odontoiatrico ;</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assistere l'operatore nelle varie specialità odontoiatriche;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gestire il magazzino/fornitori.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Si richiede: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diploma;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buona conoscenza dei sistemi informatici;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conoscenza delle procedure di sterilizzazione degli strumenti;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preferibile esperienza nella mansione.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Ottima predisposizione ai rapporti umani, il lavoro di squadra e il dinamismo completano il profilo che stiamo ricercando.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Contratto: tempo determinato in somministrazione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Orario: 2gg da definirsia sett per 10h alla settimana (5h al gg LA MATTINA)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Sede di lavoro: BELFIORE E RONCO ALL'ADIGE.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xml:space="preserve">Le offerte sono rivolte a candidati ambosessi (L.903/77). Si invitano i candidati a leggere l'informativa sulla privacy (D.lgs. 196/03) sul sito </w:t>
            </w:r>
            <w:hyperlink r:id="rId191" w:history="1">
              <w:r w:rsidRPr="006339F6">
                <w:rPr>
                  <w:rStyle w:val="Collegamentoipertestuale"/>
                  <w:rFonts w:ascii="Helvetica" w:hAnsi="Helvetica"/>
                  <w:sz w:val="24"/>
                  <w:szCs w:val="24"/>
                  <w:shd w:val="clear" w:color="auto" w:fill="FFFFFF"/>
                </w:rPr>
                <w:t>www.articolo1.it</w:t>
              </w:r>
            </w:hyperlink>
          </w:p>
          <w:p w:rsidR="000F116A" w:rsidRPr="006339F6" w:rsidRDefault="000F116A"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MANAGERSet Up, specializzata in Ricerca e Selezione del personale, per prestigiosa azienda di Verona (VR) selezioniamo un/a: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PRODUCT MANAGER</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La risorsa verrà inserita in un contesto strutturato ed estremamente stimolante.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Requisiti fondamentali sono: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formazione economico tecnica in ambito marketing;</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esperienza di almeno tre anni nella mansione;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conoscenza fluente della lingua Tedesca.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Requisiti preferenziali sono: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provenienza dal settore alimentare;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orientamento al risultato;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flessibilità;</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dinamismo.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Giornata lavorativa: full time.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Sede di lavoro: Verona (VR).</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La retribuzione sarà commisurata alle competenze e al potenziale dimostrati dal candidato.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Per candidarsi preghiamo di visitare la pagina http://bit.ly/2mNbcAM.</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xml:space="preserve">Valuteremo ogni singolo curriculum e fisseremo un colloquio </w:t>
            </w:r>
            <w:r w:rsidRPr="006339F6">
              <w:rPr>
                <w:rFonts w:ascii="Helvetica" w:hAnsi="Helvetica"/>
                <w:color w:val="5A5A5A"/>
                <w:sz w:val="24"/>
                <w:szCs w:val="24"/>
                <w:shd w:val="clear" w:color="auto" w:fill="FFFFFF"/>
              </w:rPr>
              <w:lastRenderedPageBreak/>
              <w:t>conoscitivo con tutte le candidature potenzialmente in linea con la posizione.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Seguici su Facebook: Set Up</w:t>
            </w:r>
          </w:p>
          <w:p w:rsidR="000F116A" w:rsidRPr="006339F6" w:rsidRDefault="000F116A"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CONSULENTE</w:t>
            </w:r>
          </w:p>
          <w:p w:rsidR="000F116A" w:rsidRPr="006339F6" w:rsidRDefault="000F116A"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Consulente dipendente settore servizi con appuntamenti prefissati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Per azienda nazionale si ricerca su VERONA - VICENZA e province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AGENTE commerciale che lavori su appuntamenti PREFISSATI dalla direzione .</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SETTORE : SERVIZI ALLE AZIENDE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Digital MARKETING / TLC / Energia / NLT</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Richiediamo attitudine commerciale, spigliatezza e dinamicità!</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Zona di lavoro : Area di residenza/domicilioPossibilità di assunzione a tempo indeterminato ccnl commercio e terziario 0452100006</w:t>
            </w: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widowControl w:val="0"/>
              <w:autoSpaceDE w:val="0"/>
              <w:jc w:val="center"/>
              <w:rPr>
                <w:b/>
                <w:bCs/>
              </w:rPr>
            </w:pPr>
          </w:p>
        </w:tc>
        <w:tc>
          <w:tcPr>
            <w:tcW w:w="6517" w:type="dxa"/>
          </w:tcPr>
          <w:p w:rsidR="003E4852" w:rsidRPr="006339F6" w:rsidRDefault="003E4852" w:rsidP="00B250BB">
            <w:pPr>
              <w:widowControl w:val="0"/>
              <w:autoSpaceDE w:val="0"/>
              <w:jc w:val="center"/>
              <w:rPr>
                <w:b/>
                <w:bCs/>
                <w:sz w:val="24"/>
                <w:szCs w:val="24"/>
              </w:rPr>
            </w:pPr>
            <w:r w:rsidRPr="006339F6">
              <w:rPr>
                <w:b/>
                <w:bCs/>
                <w:sz w:val="24"/>
                <w:szCs w:val="24"/>
              </w:rPr>
              <w:t>Vicenza e provincia</w:t>
            </w:r>
          </w:p>
          <w:p w:rsidR="003E4852" w:rsidRPr="006339F6" w:rsidRDefault="000F116A" w:rsidP="00B250BB">
            <w:pPr>
              <w:widowControl w:val="0"/>
              <w:autoSpaceDE w:val="0"/>
              <w:rPr>
                <w:color w:val="786953"/>
                <w:sz w:val="24"/>
                <w:szCs w:val="24"/>
              </w:rPr>
            </w:pPr>
            <w:r w:rsidRPr="006339F6">
              <w:rPr>
                <w:color w:val="786953"/>
                <w:sz w:val="24"/>
                <w:szCs w:val="24"/>
              </w:rPr>
              <w:t>COORDINATORE</w:t>
            </w:r>
          </w:p>
          <w:p w:rsidR="000F116A" w:rsidRPr="006339F6" w:rsidRDefault="000F116A"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Consorzio di imprese del settore benessere per sostituzione di maternità ricerca un coordinatore al quale affidare l'organizzazione degli eventi, la comunicazione, la gestione degli organi sociali, i rapporti con le imprese consorziate e con gli interlocutori esterni.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Si richiedono diploma di ragioneria o equivalente, conoscenza del pacchetto Office e dei principali strumenti web, spiccate abilità organizzative e relazionali.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Sede di lavoro: Vicenza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xml:space="preserve">Inviare dettagliato curriculum a: </w:t>
            </w:r>
            <w:hyperlink r:id="rId192" w:history="1">
              <w:r w:rsidRPr="006339F6">
                <w:rPr>
                  <w:rStyle w:val="Collegamentoipertestuale"/>
                  <w:rFonts w:ascii="Helvetica" w:hAnsi="Helvetica"/>
                  <w:sz w:val="24"/>
                  <w:szCs w:val="24"/>
                  <w:shd w:val="clear" w:color="auto" w:fill="FFFFFF"/>
                </w:rPr>
                <w:t>aggregazioni@confartigianatovicenza.it</w:t>
              </w:r>
            </w:hyperlink>
          </w:p>
          <w:p w:rsidR="000F116A" w:rsidRPr="006339F6" w:rsidRDefault="000F116A"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APPRENDISTA</w:t>
            </w:r>
          </w:p>
          <w:p w:rsidR="000F116A" w:rsidRPr="006339F6" w:rsidRDefault="000F116A"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Azienda Planning srl, importatrice di pietre e perle, cerca n.2 giovani automuniti per lavoro commerciale.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Chiediamo età massima 29 anni, buona presenza e dinamicità.</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xml:space="preserve">Inviare c.v. a: </w:t>
            </w:r>
            <w:hyperlink r:id="rId193" w:history="1">
              <w:r w:rsidRPr="006339F6">
                <w:rPr>
                  <w:rStyle w:val="Collegamentoipertestuale"/>
                  <w:rFonts w:ascii="Helvetica" w:hAnsi="Helvetica"/>
                  <w:sz w:val="24"/>
                  <w:szCs w:val="24"/>
                  <w:shd w:val="clear" w:color="auto" w:fill="FFFFFF"/>
                </w:rPr>
                <w:t>amministrazione.planning@gmail.com</w:t>
              </w:r>
            </w:hyperlink>
          </w:p>
          <w:p w:rsidR="000F116A" w:rsidRPr="006339F6" w:rsidRDefault="000F116A"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PERSONALE</w:t>
            </w:r>
          </w:p>
          <w:p w:rsidR="000F116A" w:rsidRPr="006339F6" w:rsidRDefault="000F116A"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ATENA S.P.A., Società di Formazione e Risorse Umane, Filiale di Vicenza, organizza un percorso formativo di 4 ore in ambito salute e sicurezza sui luoghi di lavoro.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martedì 09 MAGGIO 2017</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dalle 9.00 alle 13.00 (4 ore totali)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presso Atena in viale Q. Sella, 15 a Vicenza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Rivolto esclusivamente e GRATUITO per disoccupati, inoccupati, in cassa integrazione e in mobilità.</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ll percorso mira a formare gli utenti in materia salute e sicurezza sui luoghi di lavoro, ai sensi del D. Lgs 81/08 e disciplinato nei contenuti dall'Accordo Stato Regioni in vigore dal 26/01/12 per tutti i lavoratori.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Per iscriversi: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rispondere all'annuncio allegando il proprio curriculum con i propri recapiti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 xml:space="preserve">oppure contattandoci allo 0444955095 o scrivendo a </w:t>
            </w:r>
            <w:hyperlink r:id="rId194" w:history="1">
              <w:r w:rsidRPr="006339F6">
                <w:rPr>
                  <w:rStyle w:val="Collegamentoipertestuale"/>
                  <w:rFonts w:ascii="Helvetica" w:hAnsi="Helvetica"/>
                  <w:sz w:val="24"/>
                  <w:szCs w:val="24"/>
                  <w:shd w:val="clear" w:color="auto" w:fill="FFFFFF"/>
                </w:rPr>
                <w:t>formazione.vicenza@atenateam.it</w:t>
              </w:r>
            </w:hyperlink>
          </w:p>
          <w:p w:rsidR="000F116A" w:rsidRPr="006339F6" w:rsidRDefault="006339F6"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PERSONALE</w:t>
            </w:r>
          </w:p>
          <w:p w:rsidR="006339F6" w:rsidRPr="006339F6" w:rsidRDefault="006339F6"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ATENA S.P.A., Società di Formazione e Risorse Umane, Filiale di Vicenza, organizza un corso di 30 ore in ambito di CONTABILITA', livello avanzato.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lastRenderedPageBreak/>
              <w:t>Tale percorso si pone l'obiettivo di formare un professionista in grado di proporsi in un ufficio contabile e capace di svolgere autonomamente tutti gli adempimenti relativi alla contabilità generale di un'azienda.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A partire da MAGGIO 2017,</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2 sere a settimana (da definire) con orario indicativo dalle 19.00 alle 22.00 oppure di sabato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presso Atena in viale Q. Sella, 15 a Vicenza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Costo: 315 euro (ivato)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Per iscriversi: rispondere all'annuncio allegando il proprio curriculum con i propri recapiti oppure contattandoci allo 0444955095 o scrivendo alla nostra mail</w:t>
            </w:r>
          </w:p>
          <w:p w:rsidR="006339F6" w:rsidRPr="006339F6" w:rsidRDefault="006339F6" w:rsidP="00B250BB">
            <w:pPr>
              <w:widowControl w:val="0"/>
              <w:autoSpaceDE w:val="0"/>
              <w:rPr>
                <w:color w:val="786953"/>
                <w:sz w:val="24"/>
                <w:szCs w:val="24"/>
              </w:rPr>
            </w:pPr>
            <w:r w:rsidRPr="006339F6">
              <w:rPr>
                <w:color w:val="786953"/>
                <w:sz w:val="24"/>
                <w:szCs w:val="24"/>
              </w:rPr>
              <w:t>IMPIEGATO</w:t>
            </w:r>
          </w:p>
          <w:p w:rsidR="006339F6" w:rsidRPr="006339F6" w:rsidRDefault="006339F6"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Per azienda metalmeccanica sita a sud di Bassano del Grappa, ricerchiamo IMPIEGATO UFFICIO SPEDIZIONI per incremento organico.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E' richiesto diploma/laurea ambito economico, minima esperienza in ufficio logistico/spedizioni (anche stage). Conoscenza molto buona della lingua inglese e dimestichezza nell'utilizzo di programmi informatici.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Scopo assunzione tramite apprendistato. 0495975199</w:t>
            </w:r>
          </w:p>
          <w:p w:rsidR="006339F6" w:rsidRPr="006339F6" w:rsidRDefault="006339F6"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MAGAZZINIERE</w:t>
            </w:r>
          </w:p>
          <w:p w:rsidR="006339F6" w:rsidRPr="006339F6" w:rsidRDefault="006339F6"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Per azienda nostra cliente ricerchiamo un magazziniere-carrellista e un operaio metalmeccanico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I candidati saranno inserito in produzione e si occuperanno di carico-scarico linee ed merce, uso muletto e come addetto al seghetto automatico taglio tubi, trapano, filettatura 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montaggio.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Possesso del patentino del muletto in validità</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Disponibilità immediata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RESIDENZA: MONTEBELLO VICENTINO 0444602548</w:t>
            </w:r>
          </w:p>
          <w:p w:rsidR="006339F6" w:rsidRPr="006339F6" w:rsidRDefault="006339F6"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PIZZAIOLO</w:t>
            </w:r>
          </w:p>
          <w:p w:rsidR="006339F6" w:rsidRPr="006339F6" w:rsidRDefault="006339F6"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Cerchiamo persone con o senza esperienza per iniziare con noi una collaborazione iniziale di 40 ore che punti alla conoscenza delle materie prime e delle tecniche per preparare la pizza.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Con noi potrai iniziare con il piede giusto questa carriera lavorativa con un percorso mirato che consente di imparare perfettamente il lavoro in pizzeria. 3317276697</w:t>
            </w:r>
          </w:p>
          <w:p w:rsidR="006339F6" w:rsidRPr="006339F6" w:rsidRDefault="006339F6" w:rsidP="00B250BB">
            <w:pPr>
              <w:widowControl w:val="0"/>
              <w:autoSpaceDE w:val="0"/>
              <w:rPr>
                <w:rFonts w:ascii="Helvetica" w:hAnsi="Helvetica"/>
                <w:color w:val="5A5A5A"/>
                <w:sz w:val="24"/>
                <w:szCs w:val="24"/>
                <w:shd w:val="clear" w:color="auto" w:fill="FFFFFF"/>
              </w:rPr>
            </w:pPr>
            <w:r w:rsidRPr="006339F6">
              <w:rPr>
                <w:rFonts w:ascii="Helvetica" w:hAnsi="Helvetica"/>
                <w:color w:val="5A5A5A"/>
                <w:sz w:val="24"/>
                <w:szCs w:val="24"/>
                <w:shd w:val="clear" w:color="auto" w:fill="FFFFFF"/>
              </w:rPr>
              <w:t>AGENTE IMMOBILIARE</w:t>
            </w:r>
          </w:p>
          <w:p w:rsidR="006339F6" w:rsidRPr="006339F6" w:rsidRDefault="006339F6" w:rsidP="00B250BB">
            <w:pPr>
              <w:widowControl w:val="0"/>
              <w:autoSpaceDE w:val="0"/>
              <w:rPr>
                <w:color w:val="786953"/>
                <w:sz w:val="24"/>
                <w:szCs w:val="24"/>
              </w:rPr>
            </w:pPr>
            <w:r w:rsidRPr="006339F6">
              <w:rPr>
                <w:rFonts w:ascii="Helvetica" w:hAnsi="Helvetica"/>
                <w:color w:val="5A5A5A"/>
                <w:sz w:val="24"/>
                <w:szCs w:val="24"/>
                <w:shd w:val="clear" w:color="auto" w:fill="FFFFFF"/>
              </w:rPr>
              <w:t>Arte di Abitare, agenzia immobiliare presente in tutto il territorio Veneto ed in continua espansione, è alla ricerca di Giovani agenti immobiliari, anche senza esperienza, da formare e da avviare alla professione e inserire nella filiale di MONTECCHIO MAGGIORE (VI)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Le mansioni da svolgere saranno di ricerca nella zona di competenza, attività di telemarketing, marketing immobiliare e si assisterà agli appuntamenti di acquisizione, stima immobiliare e trattativa affiancato dal Management in ogni singola mansione.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Le persone che stiamo cercando sono: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-Determinate e ambiziose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-Età compresa tra i 18 e i 35 anni</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-Automunite</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lastRenderedPageBreak/>
              <w:t>-In possesso del diploma di maturità</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Ciò che l'azienda offre a tutti coloro che hanno voglia di mettersi in gioco e di fare carriera all'interno di un sistema meritocratico che permette di guadagnare sulla base dell'impegno e degli obbiettivi che si raggiungono, è:</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-Periodo di start-up iniziale retribuito</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-Formazione e affiancamento lungo tutto il percorso di crescita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-Ambiente giovane e dinamico con cui collaborare e mettersi alla prova</w:t>
            </w:r>
            <w:r w:rsidRPr="006339F6">
              <w:rPr>
                <w:rStyle w:val="apple-converted-space"/>
                <w:rFonts w:ascii="Helvetica" w:hAnsi="Helvetica"/>
                <w:color w:val="5A5A5A"/>
                <w:sz w:val="24"/>
                <w:szCs w:val="24"/>
                <w:shd w:val="clear" w:color="auto" w:fill="FFFFFF"/>
              </w:rPr>
              <w:t> </w:t>
            </w:r>
            <w:r w:rsidRPr="006339F6">
              <w:rPr>
                <w:rFonts w:ascii="Helvetica" w:hAnsi="Helvetica"/>
                <w:color w:val="5A5A5A"/>
                <w:sz w:val="24"/>
                <w:szCs w:val="24"/>
              </w:rPr>
              <w:br/>
            </w:r>
            <w:r w:rsidRPr="006339F6">
              <w:rPr>
                <w:rFonts w:ascii="Helvetica" w:hAnsi="Helvetica"/>
                <w:color w:val="5A5A5A"/>
                <w:sz w:val="24"/>
                <w:szCs w:val="24"/>
                <w:shd w:val="clear" w:color="auto" w:fill="FFFFFF"/>
              </w:rPr>
              <w:t>Chi pensa di essere la persona che stiamo cercando invii il suo CV a selezione@artediabitare.it e sarà ricontatto al più presto.</w:t>
            </w:r>
          </w:p>
        </w:tc>
        <w:tc>
          <w:tcPr>
            <w:tcW w:w="2400" w:type="dxa"/>
          </w:tcPr>
          <w:p w:rsidR="003E4852" w:rsidRDefault="003E4852" w:rsidP="00B250BB">
            <w:pPr>
              <w:jc w:val="center"/>
              <w:rPr>
                <w:b/>
                <w:sz w:val="28"/>
                <w:szCs w:val="28"/>
              </w:rPr>
            </w:pPr>
          </w:p>
        </w:tc>
      </w:tr>
      <w:tr w:rsidR="003E4852" w:rsidRPr="00E53AD1" w:rsidTr="00B250BB">
        <w:tc>
          <w:tcPr>
            <w:tcW w:w="937" w:type="dxa"/>
          </w:tcPr>
          <w:p w:rsidR="003E4852" w:rsidRDefault="003E4852" w:rsidP="00B250BB">
            <w:pPr>
              <w:widowControl w:val="0"/>
              <w:autoSpaceDE w:val="0"/>
              <w:jc w:val="center"/>
              <w:rPr>
                <w:b/>
                <w:bCs/>
              </w:rPr>
            </w:pPr>
          </w:p>
        </w:tc>
        <w:tc>
          <w:tcPr>
            <w:tcW w:w="6517" w:type="dxa"/>
          </w:tcPr>
          <w:p w:rsidR="003E4852" w:rsidRPr="003A2C71" w:rsidRDefault="003E4852" w:rsidP="00B250BB">
            <w:pPr>
              <w:widowControl w:val="0"/>
              <w:autoSpaceDE w:val="0"/>
              <w:rPr>
                <w:bCs/>
              </w:rPr>
            </w:pPr>
          </w:p>
        </w:tc>
        <w:tc>
          <w:tcPr>
            <w:tcW w:w="2400" w:type="dxa"/>
          </w:tcPr>
          <w:p w:rsidR="003E4852" w:rsidRDefault="003E4852" w:rsidP="00B250BB">
            <w:pPr>
              <w:jc w:val="center"/>
              <w:rPr>
                <w:b/>
                <w:sz w:val="28"/>
                <w:szCs w:val="28"/>
              </w:rPr>
            </w:pPr>
          </w:p>
        </w:tc>
      </w:tr>
      <w:tr w:rsidR="003E4852" w:rsidTr="00B250BB">
        <w:tc>
          <w:tcPr>
            <w:tcW w:w="937" w:type="dxa"/>
            <w:shd w:val="clear" w:color="auto" w:fill="92D050"/>
          </w:tcPr>
          <w:p w:rsidR="003E4852" w:rsidRDefault="003E4852" w:rsidP="00B250BB">
            <w:pPr>
              <w:jc w:val="center"/>
              <w:rPr>
                <w:b/>
                <w:sz w:val="28"/>
                <w:szCs w:val="28"/>
              </w:rPr>
            </w:pPr>
          </w:p>
        </w:tc>
        <w:tc>
          <w:tcPr>
            <w:tcW w:w="8917" w:type="dxa"/>
            <w:gridSpan w:val="2"/>
            <w:shd w:val="clear" w:color="auto" w:fill="92D050"/>
          </w:tcPr>
          <w:p w:rsidR="003E4852" w:rsidRDefault="003E4852" w:rsidP="00B250BB">
            <w:pPr>
              <w:jc w:val="center"/>
              <w:rPr>
                <w:sz w:val="28"/>
                <w:szCs w:val="28"/>
              </w:rPr>
            </w:pPr>
            <w:r>
              <w:rPr>
                <w:b/>
                <w:sz w:val="28"/>
                <w:szCs w:val="28"/>
              </w:rPr>
              <w:t>OFFERTE DI LAVORO NAZIONALI ED EUROPEE</w:t>
            </w:r>
          </w:p>
        </w:tc>
      </w:tr>
      <w:tr w:rsidR="003E4852" w:rsidRPr="00C56D1B" w:rsidTr="00B250BB">
        <w:tc>
          <w:tcPr>
            <w:tcW w:w="937" w:type="dxa"/>
          </w:tcPr>
          <w:p w:rsidR="003E4852" w:rsidRDefault="003E4852" w:rsidP="00B250BB">
            <w:pPr>
              <w:rPr>
                <w:rFonts w:ascii="Arial" w:hAnsi="Arial" w:cs="Arial"/>
                <w:b/>
                <w:bCs/>
                <w:color w:val="444444"/>
                <w:sz w:val="24"/>
                <w:szCs w:val="24"/>
              </w:rPr>
            </w:pPr>
          </w:p>
        </w:tc>
        <w:tc>
          <w:tcPr>
            <w:tcW w:w="6517" w:type="dxa"/>
            <w:shd w:val="clear" w:color="auto" w:fill="auto"/>
          </w:tcPr>
          <w:p w:rsidR="00B250BB" w:rsidRPr="00B250BB" w:rsidRDefault="00B250BB" w:rsidP="00B250BB">
            <w:pPr>
              <w:pStyle w:val="Titolo1"/>
              <w:shd w:val="clear" w:color="auto" w:fill="FFFFFF"/>
              <w:spacing w:before="0" w:beforeAutospacing="0" w:after="70" w:afterAutospacing="0"/>
              <w:outlineLvl w:val="0"/>
              <w:rPr>
                <w:rFonts w:ascii="Arial" w:hAnsi="Arial" w:cs="Arial"/>
                <w:b w:val="0"/>
                <w:bCs w:val="0"/>
                <w:color w:val="800000"/>
                <w:sz w:val="28"/>
                <w:szCs w:val="28"/>
              </w:rPr>
            </w:pPr>
            <w:r w:rsidRPr="00B250BB">
              <w:rPr>
                <w:rFonts w:ascii="Arial" w:hAnsi="Arial" w:cs="Arial"/>
                <w:b w:val="0"/>
                <w:bCs w:val="0"/>
                <w:color w:val="800000"/>
                <w:sz w:val="28"/>
                <w:szCs w:val="28"/>
              </w:rPr>
              <w:t>Esercito: concorso 2017 per 36 Atleti, volontari VFP4</w:t>
            </w:r>
          </w:p>
          <w:p w:rsidR="00B250BB" w:rsidRDefault="00B250BB" w:rsidP="00B250B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Il</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Ministero</w:t>
            </w:r>
            <w:r>
              <w:rPr>
                <w:rStyle w:val="apple-converted-space"/>
                <w:rFonts w:ascii="Helvetica" w:eastAsiaTheme="majorEastAsia" w:hAnsi="Helvetica"/>
                <w:color w:val="000000"/>
                <w:sz w:val="17"/>
                <w:szCs w:val="17"/>
              </w:rPr>
              <w:t> </w:t>
            </w:r>
            <w:r>
              <w:rPr>
                <w:rFonts w:ascii="Helvetica" w:hAnsi="Helvetica"/>
                <w:color w:val="000000"/>
                <w:sz w:val="17"/>
                <w:szCs w:val="17"/>
              </w:rPr>
              <w:t>della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Difesa</w:t>
            </w:r>
            <w:r>
              <w:rPr>
                <w:rStyle w:val="apple-converted-space"/>
                <w:rFonts w:ascii="Helvetica" w:eastAsiaTheme="majorEastAsia" w:hAnsi="Helvetica"/>
                <w:color w:val="000000"/>
                <w:sz w:val="17"/>
                <w:szCs w:val="17"/>
              </w:rPr>
              <w:t> </w:t>
            </w:r>
            <w:r>
              <w:rPr>
                <w:rFonts w:ascii="Helvetica" w:hAnsi="Helvetica"/>
                <w:color w:val="000000"/>
                <w:sz w:val="17"/>
                <w:szCs w:val="17"/>
              </w:rPr>
              <w:t>ha indetto un concorso per l’accesso di 36 volontari VFP4 al</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Centro sportivo</w:t>
            </w:r>
            <w:r>
              <w:rPr>
                <w:rStyle w:val="apple-converted-space"/>
                <w:rFonts w:ascii="Helvetica" w:eastAsiaTheme="majorEastAsia" w:hAnsi="Helvetica"/>
                <w:color w:val="000000"/>
                <w:sz w:val="17"/>
                <w:szCs w:val="17"/>
              </w:rPr>
              <w:t> </w:t>
            </w:r>
            <w:r>
              <w:rPr>
                <w:rFonts w:ascii="Helvetica" w:hAnsi="Helvetica"/>
                <w:color w:val="000000"/>
                <w:sz w:val="17"/>
                <w:szCs w:val="17"/>
              </w:rPr>
              <w:t>dell’Esercito Italiano. Il bando per Atleti dell’EI prevede una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selezione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per titoli</w:t>
            </w:r>
            <w:r>
              <w:rPr>
                <w:rStyle w:val="apple-converted-space"/>
                <w:rFonts w:ascii="Helvetica" w:eastAsiaTheme="majorEastAsia" w:hAnsi="Helvetica"/>
                <w:color w:val="000000"/>
                <w:sz w:val="17"/>
                <w:szCs w:val="17"/>
              </w:rPr>
              <w:t> </w:t>
            </w:r>
            <w:r>
              <w:rPr>
                <w:rFonts w:ascii="Helvetica" w:hAnsi="Helvetica"/>
                <w:color w:val="000000"/>
                <w:sz w:val="17"/>
                <w:szCs w:val="17"/>
              </w:rPr>
              <w:t>ed è rivolto a giovani tra i 17 e i 35 anni.</w:t>
            </w:r>
          </w:p>
          <w:p w:rsidR="00B250BB" w:rsidRDefault="00B250BB" w:rsidP="00B250BB">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CONCORSO ESERCITO 2017</w:t>
            </w:r>
          </w:p>
          <w:p w:rsidR="00B250BB" w:rsidRDefault="00B250BB" w:rsidP="00B250B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E’ stato pubblicato un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bando</w:t>
            </w:r>
            <w:r>
              <w:rPr>
                <w:rStyle w:val="apple-converted-space"/>
                <w:rFonts w:ascii="Helvetica" w:eastAsiaTheme="majorEastAsia" w:hAnsi="Helvetica"/>
                <w:color w:val="000000"/>
                <w:sz w:val="17"/>
                <w:szCs w:val="17"/>
              </w:rPr>
              <w:t> </w:t>
            </w:r>
            <w:r>
              <w:rPr>
                <w:rFonts w:ascii="Helvetica" w:hAnsi="Helvetica"/>
                <w:color w:val="000000"/>
                <w:sz w:val="17"/>
                <w:szCs w:val="17"/>
              </w:rPr>
              <w:t>finalizzato alla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selezione</w:t>
            </w:r>
            <w:r>
              <w:rPr>
                <w:rStyle w:val="apple-converted-space"/>
                <w:rFonts w:ascii="Helvetica" w:eastAsiaTheme="majorEastAsia" w:hAnsi="Helvetica"/>
                <w:color w:val="000000"/>
                <w:sz w:val="17"/>
                <w:szCs w:val="17"/>
              </w:rPr>
              <w:t> </w:t>
            </w:r>
            <w:r>
              <w:rPr>
                <w:rFonts w:ascii="Helvetica" w:hAnsi="Helvetica"/>
                <w:color w:val="000000"/>
                <w:sz w:val="17"/>
                <w:szCs w:val="17"/>
              </w:rPr>
              <w:t>di 36 volontari VFP4 da ammettere al Centro sportivo dell’Esercito nella posizione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Atleta.</w:t>
            </w:r>
            <w:r>
              <w:rPr>
                <w:rStyle w:val="apple-converted-space"/>
                <w:rFonts w:ascii="Helvetica" w:eastAsiaTheme="majorEastAsia" w:hAnsi="Helvetica"/>
                <w:color w:val="000000"/>
                <w:sz w:val="17"/>
                <w:szCs w:val="17"/>
              </w:rPr>
              <w:t> </w:t>
            </w:r>
            <w:r>
              <w:rPr>
                <w:rFonts w:ascii="Helvetica" w:hAnsi="Helvetica"/>
                <w:color w:val="000000"/>
                <w:sz w:val="17"/>
                <w:szCs w:val="17"/>
              </w:rPr>
              <w:t>Il concorso 2017 per Atleti è per soli titoli e i candidati selezionati saranno inseriti in</w:t>
            </w:r>
            <w:r>
              <w:rPr>
                <w:rStyle w:val="Enfasigrassetto"/>
                <w:rFonts w:ascii="Helvetica" w:eastAsiaTheme="majorEastAsia" w:hAnsi="Helvetica"/>
                <w:color w:val="000000"/>
                <w:sz w:val="17"/>
                <w:szCs w:val="17"/>
              </w:rPr>
              <w:t>due</w:t>
            </w:r>
            <w:r>
              <w:rPr>
                <w:rStyle w:val="apple-converted-space"/>
                <w:rFonts w:ascii="Helvetica" w:eastAsiaTheme="majorEastAsia" w:hAnsi="Helvetica"/>
                <w:color w:val="000000"/>
                <w:sz w:val="17"/>
                <w:szCs w:val="17"/>
              </w:rPr>
              <w:t> </w:t>
            </w:r>
            <w:r>
              <w:rPr>
                <w:rFonts w:ascii="Helvetica" w:hAnsi="Helvetica"/>
                <w:color w:val="000000"/>
                <w:sz w:val="17"/>
                <w:szCs w:val="17"/>
              </w:rPr>
              <w:t>diverse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immissioni,</w:t>
            </w:r>
            <w:r>
              <w:rPr>
                <w:rStyle w:val="apple-converted-space"/>
                <w:rFonts w:ascii="Helvetica" w:eastAsiaTheme="majorEastAsia" w:hAnsi="Helvetica"/>
                <w:color w:val="000000"/>
                <w:sz w:val="17"/>
                <w:szCs w:val="17"/>
              </w:rPr>
              <w:t> </w:t>
            </w:r>
            <w:r>
              <w:rPr>
                <w:rFonts w:ascii="Helvetica" w:hAnsi="Helvetica"/>
                <w:color w:val="000000"/>
                <w:sz w:val="17"/>
                <w:szCs w:val="17"/>
              </w:rPr>
              <w:t>per la copertura, rispettivamente, di</w:t>
            </w:r>
            <w:r>
              <w:rPr>
                <w:rStyle w:val="apple-converted-space"/>
                <w:rFonts w:ascii="Helvetica" w:eastAsiaTheme="majorEastAsia" w:hAnsi="Helvetica"/>
                <w:color w:val="000000"/>
                <w:sz w:val="17"/>
                <w:szCs w:val="17"/>
              </w:rPr>
              <w:t> </w:t>
            </w:r>
            <w:r>
              <w:rPr>
                <w:rFonts w:ascii="Helvetica" w:hAnsi="Helvetica"/>
                <w:b/>
                <w:bCs/>
                <w:color w:val="000000"/>
                <w:sz w:val="17"/>
                <w:szCs w:val="17"/>
              </w:rPr>
              <w:t>24</w:t>
            </w:r>
            <w:r>
              <w:rPr>
                <w:rFonts w:ascii="Helvetica" w:hAnsi="Helvetica"/>
                <w:color w:val="000000"/>
                <w:sz w:val="17"/>
                <w:szCs w:val="17"/>
              </w:rPr>
              <w:t> e</w:t>
            </w:r>
            <w:r>
              <w:rPr>
                <w:rStyle w:val="apple-converted-space"/>
                <w:rFonts w:ascii="Helvetica" w:eastAsiaTheme="majorEastAsia" w:hAnsi="Helvetica"/>
                <w:b/>
                <w:bCs/>
                <w:color w:val="000000"/>
                <w:sz w:val="17"/>
                <w:szCs w:val="17"/>
              </w:rPr>
              <w:t> </w:t>
            </w:r>
            <w:r>
              <w:rPr>
                <w:rStyle w:val="Enfasigrassetto"/>
                <w:rFonts w:ascii="Helvetica" w:eastAsiaTheme="majorEastAsia" w:hAnsi="Helvetica"/>
                <w:color w:val="000000"/>
                <w:sz w:val="17"/>
                <w:szCs w:val="17"/>
              </w:rPr>
              <w:t>12 posti</w:t>
            </w:r>
            <w:r>
              <w:rPr>
                <w:rFonts w:ascii="Helvetica" w:hAnsi="Helvetica"/>
                <w:color w:val="000000"/>
                <w:sz w:val="17"/>
                <w:szCs w:val="17"/>
              </w:rPr>
              <w:t>.</w:t>
            </w:r>
          </w:p>
          <w:p w:rsidR="00B250BB" w:rsidRDefault="00B250BB" w:rsidP="00B250BB">
            <w:pPr>
              <w:pStyle w:val="Titolo3"/>
              <w:shd w:val="clear" w:color="auto" w:fill="FFFFFF"/>
              <w:outlineLvl w:val="2"/>
              <w:rPr>
                <w:rFonts w:ascii="Arial" w:hAnsi="Arial" w:cs="Arial"/>
                <w:b w:val="0"/>
                <w:bCs w:val="0"/>
                <w:color w:val="800000"/>
              </w:rPr>
            </w:pPr>
            <w:r>
              <w:rPr>
                <w:rFonts w:ascii="Arial" w:hAnsi="Arial" w:cs="Arial"/>
                <w:b w:val="0"/>
                <w:bCs w:val="0"/>
                <w:color w:val="800000"/>
              </w:rPr>
              <w:t>POSTI A CONCORSO</w:t>
            </w:r>
          </w:p>
          <w:p w:rsidR="00B250BB" w:rsidRDefault="00B250BB" w:rsidP="00B250B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Il concorso Esercito Italiano mira al reclutamento di 36 Atleti, così distribuiti in base alle immissioni e alle</w:t>
            </w:r>
            <w:r>
              <w:rPr>
                <w:rStyle w:val="Enfasigrassetto"/>
                <w:rFonts w:ascii="Helvetica" w:eastAsiaTheme="majorEastAsia" w:hAnsi="Helvetica"/>
                <w:color w:val="000000"/>
                <w:sz w:val="17"/>
                <w:szCs w:val="17"/>
              </w:rPr>
              <w:t>discipline sportive</w:t>
            </w:r>
            <w:r>
              <w:rPr>
                <w:rStyle w:val="apple-converted-space"/>
                <w:rFonts w:ascii="Helvetica" w:hAnsi="Helvetica"/>
                <w:color w:val="000000"/>
                <w:sz w:val="17"/>
                <w:szCs w:val="17"/>
              </w:rPr>
              <w:t> </w:t>
            </w:r>
            <w:r>
              <w:rPr>
                <w:rFonts w:ascii="Helvetica" w:hAnsi="Helvetica"/>
                <w:color w:val="000000"/>
                <w:sz w:val="17"/>
                <w:szCs w:val="17"/>
              </w:rPr>
              <w:t>di riferimento:</w:t>
            </w:r>
          </w:p>
          <w:p w:rsidR="00B250BB" w:rsidRDefault="00B250BB" w:rsidP="00B250B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a. n.24 per la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prima immissione</w:t>
            </w:r>
            <w:r>
              <w:rPr>
                <w:rFonts w:ascii="Helvetica" w:hAnsi="Helvetica"/>
                <w:color w:val="000000"/>
                <w:sz w:val="17"/>
                <w:szCs w:val="17"/>
              </w:rPr>
              <w:t>, di cui:</w:t>
            </w:r>
            <w:r>
              <w:rPr>
                <w:rFonts w:ascii="Helvetica" w:hAnsi="Helvetica"/>
                <w:color w:val="000000"/>
                <w:sz w:val="17"/>
                <w:szCs w:val="17"/>
              </w:rPr>
              <w:br/>
              <w:t>– per</w:t>
            </w:r>
            <w:r>
              <w:rPr>
                <w:rStyle w:val="apple-converted-space"/>
                <w:rFonts w:ascii="Helvetica" w:eastAsiaTheme="majorEastAsia" w:hAnsi="Helvetica"/>
                <w:b/>
                <w:bCs/>
                <w:color w:val="000000"/>
                <w:sz w:val="17"/>
                <w:szCs w:val="17"/>
              </w:rPr>
              <w:t> </w:t>
            </w:r>
            <w:r>
              <w:rPr>
                <w:rStyle w:val="Enfasigrassetto"/>
                <w:rFonts w:ascii="Helvetica" w:eastAsiaTheme="majorEastAsia" w:hAnsi="Helvetica"/>
                <w:color w:val="000000"/>
                <w:sz w:val="17"/>
                <w:szCs w:val="17"/>
              </w:rPr>
              <w:t>atletica leggera</w:t>
            </w:r>
            <w:r>
              <w:rPr>
                <w:rFonts w:ascii="Helvetica" w:hAnsi="Helvetica"/>
                <w:color w:val="000000"/>
                <w:sz w:val="17"/>
                <w:szCs w:val="17"/>
              </w:rPr>
              <w:t>, 1 atleta di sesso femminile nella specialità 60 m/100 m ostacoli, 1 atleta di sesso femminile nella specialità 800 m/1500 m e 2 atlete di sesso femminile nella specialità 5000 m/cross;</w:t>
            </w:r>
            <w:r>
              <w:rPr>
                <w:rFonts w:ascii="Helvetica" w:hAnsi="Helvetica"/>
                <w:color w:val="000000"/>
                <w:sz w:val="17"/>
                <w:szCs w:val="17"/>
              </w:rPr>
              <w:br/>
              <w:t>– per</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nuoto,</w:t>
            </w:r>
            <w:r>
              <w:rPr>
                <w:rFonts w:ascii="Helvetica" w:hAnsi="Helvetica"/>
                <w:color w:val="000000"/>
                <w:sz w:val="17"/>
                <w:szCs w:val="17"/>
              </w:rPr>
              <w:t> 1 atleta di sesso femminile nella specialità 50m/100m stile libero, 1 atleta di sesso maschile nella specialità 50m/100m stile libero, 1 atleta di sesso femminile nella specialità 200m/400m misti e 1 atleta di sesso femminile nella specialità 100m/200m rana;</w:t>
            </w:r>
            <w:r>
              <w:rPr>
                <w:rFonts w:ascii="Helvetica" w:hAnsi="Helvetica"/>
                <w:color w:val="000000"/>
                <w:sz w:val="17"/>
                <w:szCs w:val="17"/>
              </w:rPr>
              <w:br/>
              <w:t>– per</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pugilato,</w:t>
            </w:r>
            <w:r>
              <w:rPr>
                <w:rFonts w:ascii="Helvetica" w:hAnsi="Helvetica"/>
                <w:color w:val="000000"/>
                <w:sz w:val="17"/>
                <w:szCs w:val="17"/>
              </w:rPr>
              <w:t> 1 atleta di sesso maschile nella categoria 49 kg e 1 atleta di sesso maschile nella categoria 64 kg;</w:t>
            </w:r>
            <w:r>
              <w:rPr>
                <w:rFonts w:ascii="Helvetica" w:hAnsi="Helvetica"/>
                <w:color w:val="000000"/>
                <w:sz w:val="17"/>
                <w:szCs w:val="17"/>
              </w:rPr>
              <w:br/>
              <w:t>– per</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sollevamento pesi</w:t>
            </w:r>
            <w:r>
              <w:rPr>
                <w:rFonts w:ascii="Helvetica" w:hAnsi="Helvetica"/>
                <w:color w:val="000000"/>
                <w:sz w:val="17"/>
                <w:szCs w:val="17"/>
              </w:rPr>
              <w:t>, 1 atleta di sesso maschile nella categoria 56 kg e 1 atleta di sesso maschile nella categoria 77 kg;</w:t>
            </w:r>
            <w:r>
              <w:rPr>
                <w:rFonts w:ascii="Helvetica" w:hAnsi="Helvetica"/>
                <w:color w:val="000000"/>
                <w:sz w:val="17"/>
                <w:szCs w:val="17"/>
              </w:rPr>
              <w:br/>
              <w:t>– per</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ginnastica</w:t>
            </w:r>
            <w:r>
              <w:rPr>
                <w:rFonts w:ascii="Helvetica" w:hAnsi="Helvetica"/>
                <w:color w:val="000000"/>
                <w:sz w:val="17"/>
                <w:szCs w:val="17"/>
              </w:rPr>
              <w:t>, 1 atleta di sesso femminile nella specialità ginnastica artistica;</w:t>
            </w:r>
            <w:r>
              <w:rPr>
                <w:rFonts w:ascii="Helvetica" w:hAnsi="Helvetica"/>
                <w:color w:val="000000"/>
                <w:sz w:val="17"/>
                <w:szCs w:val="17"/>
              </w:rPr>
              <w:br/>
              <w:t>– per</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judo</w:t>
            </w:r>
            <w:r>
              <w:rPr>
                <w:rFonts w:ascii="Helvetica" w:hAnsi="Helvetica"/>
                <w:color w:val="000000"/>
                <w:sz w:val="17"/>
                <w:szCs w:val="17"/>
              </w:rPr>
              <w:t>, 1 atleta di sesso femminile nella categoria 78 kg, 1 atleta di sesso maschile nella categoria 81 kg e 1 atleta di sesso maschile nella categoria 90 kg;</w:t>
            </w:r>
            <w:r>
              <w:rPr>
                <w:rFonts w:ascii="Helvetica" w:hAnsi="Helvetica"/>
                <w:color w:val="000000"/>
                <w:sz w:val="17"/>
                <w:szCs w:val="17"/>
              </w:rPr>
              <w:br/>
              <w:t>– per</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lotta</w:t>
            </w:r>
            <w:r>
              <w:rPr>
                <w:rFonts w:ascii="Helvetica" w:hAnsi="Helvetica"/>
                <w:color w:val="000000"/>
                <w:sz w:val="17"/>
                <w:szCs w:val="17"/>
              </w:rPr>
              <w:t>, 1 atleta di sesso maschile nella categoria 85 kg;</w:t>
            </w:r>
            <w:r>
              <w:rPr>
                <w:rFonts w:ascii="Helvetica" w:hAnsi="Helvetica"/>
                <w:color w:val="000000"/>
                <w:sz w:val="17"/>
                <w:szCs w:val="17"/>
              </w:rPr>
              <w:br/>
              <w:t>– per</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pentathlon militare</w:t>
            </w:r>
            <w:r>
              <w:rPr>
                <w:rFonts w:ascii="Helvetica" w:hAnsi="Helvetica"/>
                <w:color w:val="000000"/>
                <w:sz w:val="17"/>
                <w:szCs w:val="17"/>
              </w:rPr>
              <w:t>, 1 atleta di sesso maschile;</w:t>
            </w:r>
            <w:r>
              <w:rPr>
                <w:rFonts w:ascii="Helvetica" w:hAnsi="Helvetica"/>
                <w:color w:val="000000"/>
                <w:sz w:val="17"/>
                <w:szCs w:val="17"/>
              </w:rPr>
              <w:br/>
              <w:t>– per</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scherma</w:t>
            </w:r>
            <w:r>
              <w:rPr>
                <w:rFonts w:ascii="Helvetica" w:hAnsi="Helvetica"/>
                <w:color w:val="000000"/>
                <w:sz w:val="17"/>
                <w:szCs w:val="17"/>
              </w:rPr>
              <w:t>, 1 atleta di sesso maschile nella specialità spada;</w:t>
            </w:r>
            <w:r>
              <w:rPr>
                <w:rFonts w:ascii="Helvetica" w:hAnsi="Helvetica"/>
                <w:color w:val="000000"/>
                <w:sz w:val="17"/>
                <w:szCs w:val="17"/>
              </w:rPr>
              <w:br/>
              <w:t>– per</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karate</w:t>
            </w:r>
            <w:r>
              <w:rPr>
                <w:rFonts w:ascii="Helvetica" w:hAnsi="Helvetica"/>
                <w:color w:val="000000"/>
                <w:sz w:val="17"/>
                <w:szCs w:val="17"/>
              </w:rPr>
              <w:t>, 1 atleta di sesso maschile nella categoria 60 kg e 2 atlete di sesso femminile nella specialità kata;</w:t>
            </w:r>
            <w:r>
              <w:rPr>
                <w:rFonts w:ascii="Helvetica" w:hAnsi="Helvetica"/>
                <w:color w:val="000000"/>
                <w:sz w:val="17"/>
                <w:szCs w:val="17"/>
              </w:rPr>
              <w:br/>
              <w:t>– per</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sport equestri</w:t>
            </w:r>
            <w:r>
              <w:rPr>
                <w:rFonts w:ascii="Helvetica" w:hAnsi="Helvetica"/>
                <w:color w:val="000000"/>
                <w:sz w:val="17"/>
                <w:szCs w:val="17"/>
              </w:rPr>
              <w:t>, 1 atleta di sesso maschile nella specialità salto ostacoli e 1 atleta di sesso maschile nella specialità concorso completo.</w:t>
            </w:r>
          </w:p>
          <w:p w:rsidR="00B250BB" w:rsidRDefault="00B250BB" w:rsidP="00B250B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lastRenderedPageBreak/>
              <w:t>b. n. 12 per la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seconda immissione</w:t>
            </w:r>
            <w:r>
              <w:rPr>
                <w:rFonts w:ascii="Helvetica" w:hAnsi="Helvetica"/>
                <w:color w:val="000000"/>
                <w:sz w:val="17"/>
                <w:szCs w:val="17"/>
              </w:rPr>
              <w:t>, di cui:</w:t>
            </w:r>
            <w:r>
              <w:rPr>
                <w:rFonts w:ascii="Helvetica" w:hAnsi="Helvetica"/>
                <w:color w:val="000000"/>
                <w:sz w:val="17"/>
                <w:szCs w:val="17"/>
              </w:rPr>
              <w:br/>
              <w:t>– per</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sci alpino</w:t>
            </w:r>
            <w:r>
              <w:rPr>
                <w:rFonts w:ascii="Helvetica" w:hAnsi="Helvetica"/>
                <w:color w:val="000000"/>
                <w:sz w:val="17"/>
                <w:szCs w:val="17"/>
              </w:rPr>
              <w:t>, 2 atlete di sesso femminile e 2 atleti di sesso maschile;</w:t>
            </w:r>
            <w:r>
              <w:rPr>
                <w:rFonts w:ascii="Helvetica" w:hAnsi="Helvetica"/>
                <w:color w:val="000000"/>
                <w:sz w:val="17"/>
                <w:szCs w:val="17"/>
              </w:rPr>
              <w:br/>
              <w:t>– per</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sci di fondo</w:t>
            </w:r>
            <w:r>
              <w:rPr>
                <w:rFonts w:ascii="Helvetica" w:hAnsi="Helvetica"/>
                <w:color w:val="000000"/>
                <w:sz w:val="17"/>
                <w:szCs w:val="17"/>
              </w:rPr>
              <w:t>, 1 atleta di sesso femminile e 2 atleti di sesso maschile;</w:t>
            </w:r>
            <w:r>
              <w:rPr>
                <w:rFonts w:ascii="Helvetica" w:hAnsi="Helvetica"/>
                <w:color w:val="000000"/>
                <w:sz w:val="17"/>
                <w:szCs w:val="17"/>
              </w:rPr>
              <w:br/>
              <w:t>– per</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biathlon</w:t>
            </w:r>
            <w:r>
              <w:rPr>
                <w:rFonts w:ascii="Helvetica" w:hAnsi="Helvetica"/>
                <w:color w:val="000000"/>
                <w:sz w:val="17"/>
                <w:szCs w:val="17"/>
              </w:rPr>
              <w:t>, 2 atleti di sesso maschile;</w:t>
            </w:r>
            <w:r>
              <w:rPr>
                <w:rFonts w:ascii="Helvetica" w:hAnsi="Helvetica"/>
                <w:color w:val="000000"/>
                <w:sz w:val="17"/>
                <w:szCs w:val="17"/>
              </w:rPr>
              <w:br/>
              <w:t>– per</w:t>
            </w:r>
            <w:r>
              <w:rPr>
                <w:rStyle w:val="apple-converted-space"/>
                <w:rFonts w:ascii="Helvetica" w:eastAsiaTheme="majorEastAsia" w:hAnsi="Helvetica"/>
                <w:color w:val="000000"/>
                <w:sz w:val="17"/>
                <w:szCs w:val="17"/>
              </w:rPr>
              <w:t> </w:t>
            </w:r>
            <w:r>
              <w:rPr>
                <w:rFonts w:ascii="Helvetica" w:hAnsi="Helvetica"/>
                <w:b/>
                <w:bCs/>
                <w:color w:val="000000"/>
                <w:sz w:val="17"/>
                <w:szCs w:val="17"/>
              </w:rPr>
              <w:t>snowboard</w:t>
            </w:r>
            <w:r>
              <w:rPr>
                <w:rFonts w:ascii="Helvetica" w:hAnsi="Helvetica"/>
                <w:color w:val="000000"/>
                <w:sz w:val="17"/>
                <w:szCs w:val="17"/>
              </w:rPr>
              <w:t>, 1 atleta di sesso maschile nella specialità boarder cross;</w:t>
            </w:r>
            <w:r>
              <w:rPr>
                <w:rFonts w:ascii="Helvetica" w:hAnsi="Helvetica"/>
                <w:color w:val="000000"/>
                <w:sz w:val="17"/>
                <w:szCs w:val="17"/>
              </w:rPr>
              <w:br/>
              <w:t>– per</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sci alpinismo</w:t>
            </w:r>
            <w:r>
              <w:rPr>
                <w:rFonts w:ascii="Helvetica" w:hAnsi="Helvetica"/>
                <w:color w:val="000000"/>
                <w:sz w:val="17"/>
                <w:szCs w:val="17"/>
              </w:rPr>
              <w:t>, 1 atleta di sesso femminile;</w:t>
            </w:r>
            <w:r>
              <w:rPr>
                <w:rFonts w:ascii="Helvetica" w:hAnsi="Helvetica"/>
                <w:color w:val="000000"/>
                <w:sz w:val="17"/>
                <w:szCs w:val="17"/>
              </w:rPr>
              <w:br/>
              <w:t>– per</w:t>
            </w:r>
            <w:r>
              <w:rPr>
                <w:rStyle w:val="apple-converted-space"/>
                <w:rFonts w:ascii="Helvetica" w:eastAsiaTheme="majorEastAsia" w:hAnsi="Helvetica"/>
                <w:color w:val="000000"/>
                <w:sz w:val="17"/>
                <w:szCs w:val="17"/>
              </w:rPr>
              <w:t> </w:t>
            </w:r>
            <w:r>
              <w:rPr>
                <w:rFonts w:ascii="Helvetica" w:hAnsi="Helvetica"/>
                <w:b/>
                <w:bCs/>
                <w:color w:val="000000"/>
                <w:sz w:val="17"/>
                <w:szCs w:val="17"/>
              </w:rPr>
              <w:t>pattinaggio velocità</w:t>
            </w:r>
            <w:r>
              <w:rPr>
                <w:rFonts w:ascii="Helvetica" w:hAnsi="Helvetica"/>
                <w:color w:val="000000"/>
                <w:sz w:val="17"/>
                <w:szCs w:val="17"/>
              </w:rPr>
              <w:t>, 1 atleta di sesso maschile nella specialità short track.</w:t>
            </w:r>
          </w:p>
          <w:p w:rsidR="00B250BB" w:rsidRDefault="00B250BB" w:rsidP="00B250BB">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REQUISITI</w:t>
            </w:r>
          </w:p>
          <w:p w:rsidR="00B250BB" w:rsidRDefault="00B250BB" w:rsidP="00B250B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Possono partecipare al concorso 2017 per Atleti i volontari in ferma prefissata quadriennale – VFP4, in possesso dei seguenti requisiti:</w:t>
            </w:r>
            <w:r>
              <w:rPr>
                <w:rFonts w:ascii="Helvetica" w:hAnsi="Helvetica"/>
                <w:color w:val="000000"/>
                <w:sz w:val="17"/>
                <w:szCs w:val="17"/>
              </w:rPr>
              <w:br/>
              <w:t>– cittadinanza italiana;</w:t>
            </w:r>
            <w:r>
              <w:rPr>
                <w:rStyle w:val="apple-converted-space"/>
                <w:rFonts w:ascii="Helvetica" w:eastAsiaTheme="majorEastAsia" w:hAnsi="Helvetica"/>
                <w:color w:val="000000"/>
                <w:sz w:val="17"/>
                <w:szCs w:val="17"/>
              </w:rPr>
              <w:t> </w:t>
            </w:r>
            <w:r>
              <w:rPr>
                <w:rFonts w:ascii="Helvetica" w:hAnsi="Helvetica"/>
                <w:color w:val="000000"/>
                <w:sz w:val="17"/>
                <w:szCs w:val="17"/>
              </w:rPr>
              <w:br/>
              <w:t>– godimento dei diritti civili e politici;</w:t>
            </w:r>
            <w:r>
              <w:rPr>
                <w:rStyle w:val="apple-converted-space"/>
                <w:rFonts w:ascii="Helvetica" w:eastAsiaTheme="majorEastAsia" w:hAnsi="Helvetica"/>
                <w:color w:val="000000"/>
                <w:sz w:val="17"/>
                <w:szCs w:val="17"/>
              </w:rPr>
              <w:t> </w:t>
            </w:r>
            <w:r>
              <w:rPr>
                <w:rFonts w:ascii="Helvetica" w:hAnsi="Helvetica"/>
                <w:color w:val="000000"/>
                <w:sz w:val="17"/>
                <w:szCs w:val="17"/>
              </w:rPr>
              <w:br/>
              <w:t>– età non inferiore a</w:t>
            </w:r>
            <w:r>
              <w:rPr>
                <w:rStyle w:val="apple-converted-space"/>
                <w:rFonts w:ascii="Helvetica" w:eastAsiaTheme="majorEastAsia" w:hAnsi="Helvetica"/>
                <w:b/>
                <w:bCs/>
                <w:color w:val="000000"/>
                <w:sz w:val="17"/>
                <w:szCs w:val="17"/>
              </w:rPr>
              <w:t> </w:t>
            </w:r>
            <w:r>
              <w:rPr>
                <w:rStyle w:val="Enfasigrassetto"/>
                <w:rFonts w:ascii="Helvetica" w:eastAsiaTheme="majorEastAsia" w:hAnsi="Helvetica"/>
                <w:color w:val="000000"/>
                <w:sz w:val="17"/>
                <w:szCs w:val="17"/>
              </w:rPr>
              <w:t>17 anni</w:t>
            </w:r>
            <w:r>
              <w:rPr>
                <w:rStyle w:val="apple-converted-space"/>
                <w:rFonts w:ascii="Helvetica" w:eastAsiaTheme="majorEastAsia" w:hAnsi="Helvetica"/>
                <w:color w:val="000000"/>
                <w:sz w:val="17"/>
                <w:szCs w:val="17"/>
              </w:rPr>
              <w:t> </w:t>
            </w:r>
            <w:r>
              <w:rPr>
                <w:rFonts w:ascii="Helvetica" w:hAnsi="Helvetica"/>
                <w:color w:val="000000"/>
                <w:sz w:val="17"/>
                <w:szCs w:val="17"/>
              </w:rPr>
              <w:t>e non superiore 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35 anni</w:t>
            </w:r>
            <w:r>
              <w:rPr>
                <w:rStyle w:val="apple-converted-space"/>
                <w:rFonts w:ascii="Helvetica" w:eastAsiaTheme="majorEastAsia" w:hAnsi="Helvetica"/>
                <w:color w:val="000000"/>
                <w:sz w:val="17"/>
                <w:szCs w:val="17"/>
              </w:rPr>
              <w:t> </w:t>
            </w:r>
            <w:r>
              <w:rPr>
                <w:rFonts w:ascii="Helvetica" w:hAnsi="Helvetica"/>
                <w:color w:val="000000"/>
                <w:sz w:val="17"/>
                <w:szCs w:val="17"/>
              </w:rPr>
              <w:t>(non aver superato il giorno del compimento del 35° anno di età);</w:t>
            </w:r>
            <w:r>
              <w:rPr>
                <w:rFonts w:ascii="Helvetica" w:hAnsi="Helvetica"/>
                <w:color w:val="000000"/>
                <w:sz w:val="17"/>
                <w:szCs w:val="17"/>
              </w:rPr>
              <w:br/>
              <w:t>– per i minorenni, consenso dei genitori o del genitore esercente la potestà, o del tutore, a contrarre l’arruolamento volontario nell’Esercito;</w:t>
            </w:r>
            <w:r>
              <w:rPr>
                <w:rFonts w:ascii="Helvetica" w:hAnsi="Helvetica"/>
                <w:color w:val="000000"/>
                <w:sz w:val="17"/>
                <w:szCs w:val="17"/>
              </w:rPr>
              <w:br/>
              <w:t>–</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licenza media</w:t>
            </w:r>
            <w:r>
              <w:rPr>
                <w:rStyle w:val="apple-converted-space"/>
                <w:rFonts w:ascii="Helvetica" w:eastAsiaTheme="majorEastAsia" w:hAnsi="Helvetica"/>
                <w:color w:val="000000"/>
                <w:sz w:val="17"/>
                <w:szCs w:val="17"/>
              </w:rPr>
              <w:t> </w:t>
            </w:r>
            <w:r>
              <w:rPr>
                <w:rFonts w:ascii="Helvetica" w:hAnsi="Helvetica"/>
                <w:color w:val="000000"/>
                <w:sz w:val="17"/>
                <w:szCs w:val="17"/>
              </w:rPr>
              <w:t>(diploma di istruzione secondaria di primo grado);</w:t>
            </w:r>
            <w:r>
              <w:rPr>
                <w:rFonts w:ascii="Helvetica" w:hAnsi="Helvetica"/>
                <w:color w:val="000000"/>
                <w:sz w:val="17"/>
                <w:szCs w:val="17"/>
              </w:rPr>
              <w:br/>
              <w:t>– assenza di condanne per delitti non colposi e di imputazioni in procedimenti penali in corso per delitti non colposi;</w:t>
            </w:r>
            <w:r>
              <w:rPr>
                <w:rFonts w:ascii="Helvetica" w:hAnsi="Helvetica"/>
                <w:color w:val="000000"/>
                <w:sz w:val="17"/>
                <w:szCs w:val="17"/>
              </w:rPr>
              <w:br/>
              <w:t>– non essere stati destituiti, dispensati o dichiarati decaduti dall’impiego presso una Pubblica Amministrazione, licenziati da un impiego pubblico per procedimento disciplinare o prosciolti, d’autorità o d’ufficio, da precedente arruolamento nelle Forze Armate o di Polizia, eccetto che per inidoneità psico fisica;</w:t>
            </w:r>
            <w:r>
              <w:rPr>
                <w:rFonts w:ascii="Helvetica" w:hAnsi="Helvetica"/>
                <w:color w:val="000000"/>
                <w:sz w:val="17"/>
                <w:szCs w:val="17"/>
              </w:rPr>
              <w:br/>
              <w:t>– non essere stati sottoposti a misure di prevenzione;</w:t>
            </w:r>
            <w:r>
              <w:rPr>
                <w:rFonts w:ascii="Helvetica" w:hAnsi="Helvetica"/>
                <w:color w:val="000000"/>
                <w:sz w:val="17"/>
                <w:szCs w:val="17"/>
              </w:rPr>
              <w:br/>
              <w:t>– essere incensurati;</w:t>
            </w:r>
            <w:r>
              <w:rPr>
                <w:rFonts w:ascii="Helvetica" w:hAnsi="Helvetica"/>
                <w:color w:val="000000"/>
                <w:sz w:val="17"/>
                <w:szCs w:val="17"/>
              </w:rPr>
              <w:br/>
              <w:t>– non aver tenuto comportamenti nei confronti delle istituzioni democratiche che non diano sicuro affidamento di scrupolosa fedeltà alla Costituzione repubblicana e alle ragioni di sicurezza dello Stato;</w:t>
            </w:r>
            <w:r>
              <w:rPr>
                <w:rFonts w:ascii="Helvetica" w:hAnsi="Helvetica"/>
                <w:color w:val="000000"/>
                <w:sz w:val="17"/>
                <w:szCs w:val="17"/>
              </w:rPr>
              <w:br/>
              <w:t>– idoneità psico fisica e attitudinale;</w:t>
            </w:r>
            <w:r>
              <w:rPr>
                <w:rFonts w:ascii="Helvetica" w:hAnsi="Helvetica"/>
                <w:color w:val="000000"/>
                <w:sz w:val="17"/>
                <w:szCs w:val="17"/>
              </w:rPr>
              <w:br/>
              <w:t>– esito negativo agli accertamenti diagnostici per l’abuso di alcool e per l’uso, anche saltuario ed occasionale, di sostanze stupefacenti e di sostanze psicotrope a scopo non terapeutico;</w:t>
            </w:r>
            <w:r>
              <w:rPr>
                <w:rFonts w:ascii="Helvetica" w:hAnsi="Helvetica"/>
                <w:color w:val="000000"/>
                <w:sz w:val="17"/>
                <w:szCs w:val="17"/>
              </w:rPr>
              <w:br/>
              <w:t>– non essere stati ammessi al servizio civile e non aver assolto gli obblighi militari come obiettori di coscienza, eccetto che nel caso di rinuncia a tale status;</w:t>
            </w:r>
            <w:r>
              <w:rPr>
                <w:rFonts w:ascii="Helvetica" w:hAnsi="Helvetica"/>
                <w:color w:val="000000"/>
                <w:sz w:val="17"/>
                <w:szCs w:val="17"/>
              </w:rPr>
              <w:br/>
              <w:t>– aver conseguito risultati agonistici almeno di livello nazionale, certificati dal CONI – Comitato Olimpico Nazionale Italiano o dalle Federazioni sportive nazionali, nelle discipline / specialità prescelte, o, per gli sport non federati / affiliati al CONI, dal Comitato Sportivo Militare;</w:t>
            </w:r>
            <w:r>
              <w:rPr>
                <w:rFonts w:ascii="Helvetica" w:hAnsi="Helvetica"/>
                <w:color w:val="000000"/>
                <w:sz w:val="17"/>
                <w:szCs w:val="17"/>
              </w:rPr>
              <w:br/>
              <w:t>– non essere militari in servizio permanente nelle Forze Armate.</w:t>
            </w:r>
          </w:p>
          <w:p w:rsidR="00B250BB" w:rsidRDefault="00B250BB" w:rsidP="00B250BB">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DOMANDA</w:t>
            </w:r>
          </w:p>
          <w:p w:rsidR="00B250BB" w:rsidRDefault="00B250BB" w:rsidP="00B250B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Le domande di partecipazione devono essere presentate attraverso l’apposita</w:t>
            </w:r>
            <w:r>
              <w:rPr>
                <w:rStyle w:val="apple-converted-space"/>
                <w:rFonts w:ascii="Helvetica" w:eastAsiaTheme="majorEastAsia" w:hAnsi="Helvetica"/>
                <w:color w:val="000000"/>
                <w:sz w:val="17"/>
                <w:szCs w:val="17"/>
              </w:rPr>
              <w:t> </w:t>
            </w:r>
            <w:hyperlink r:id="rId195" w:tgtFrame="_blank" w:history="1">
              <w:r>
                <w:rPr>
                  <w:rStyle w:val="Collegamentoipertestuale"/>
                  <w:rFonts w:ascii="Helvetica" w:hAnsi="Helvetica"/>
                  <w:b/>
                  <w:bCs/>
                  <w:color w:val="800000"/>
                  <w:sz w:val="17"/>
                  <w:szCs w:val="17"/>
                </w:rPr>
                <w:t>procedura telematica</w:t>
              </w:r>
            </w:hyperlink>
            <w:r>
              <w:rPr>
                <w:rFonts w:ascii="Helvetica" w:hAnsi="Helvetica"/>
                <w:color w:val="000000"/>
                <w:sz w:val="17"/>
                <w:szCs w:val="17"/>
              </w:rPr>
              <w:t>disponibile sul portale del Ministero della Difesa Concorsi online, raggiungibile attraverso il</w:t>
            </w:r>
            <w:r>
              <w:rPr>
                <w:rStyle w:val="apple-converted-space"/>
                <w:rFonts w:ascii="Helvetica" w:eastAsiaTheme="majorEastAsia" w:hAnsi="Helvetica"/>
                <w:color w:val="000000"/>
                <w:sz w:val="17"/>
                <w:szCs w:val="17"/>
              </w:rPr>
              <w:t> </w:t>
            </w:r>
            <w:hyperlink r:id="rId196" w:tgtFrame="_blank" w:history="1">
              <w:r>
                <w:rPr>
                  <w:rStyle w:val="linkrosso"/>
                  <w:rFonts w:ascii="Helvetica" w:hAnsi="Helvetica"/>
                  <w:b/>
                  <w:bCs/>
                  <w:color w:val="800000"/>
                  <w:sz w:val="17"/>
                  <w:szCs w:val="17"/>
                  <w:u w:val="single"/>
                </w:rPr>
                <w:t>sito internet</w:t>
              </w:r>
            </w:hyperlink>
            <w:r>
              <w:rPr>
                <w:rFonts w:ascii="Helvetica" w:hAnsi="Helvetica"/>
                <w:color w:val="000000"/>
                <w:sz w:val="17"/>
                <w:szCs w:val="17"/>
              </w:rPr>
              <w:t> del Ministero della Difesa, area siti di interesse e approfondimenti. Le istanze potranno essere inoltre, secondo quanto riportato nell’avviso di selezione pubblicato nella Gazzetta Ufficiale della Repubblica Italiana, 4a Serie Speciale – Concorsi ed Esami n.28 del 11-4-2017, entro le seguenti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scadenze</w:t>
            </w:r>
            <w:r>
              <w:rPr>
                <w:rFonts w:ascii="Helvetica" w:hAnsi="Helvetica"/>
                <w:color w:val="000000"/>
                <w:sz w:val="17"/>
                <w:szCs w:val="17"/>
              </w:rPr>
              <w:t>:</w:t>
            </w:r>
            <w:r>
              <w:rPr>
                <w:rFonts w:ascii="Helvetica" w:hAnsi="Helvetica"/>
                <w:color w:val="000000"/>
                <w:sz w:val="17"/>
                <w:szCs w:val="17"/>
              </w:rPr>
              <w:br/>
              <w:t>– per la prima immissione, dal</w:t>
            </w:r>
            <w:r>
              <w:rPr>
                <w:rStyle w:val="apple-converted-space"/>
                <w:rFonts w:ascii="Helvetica" w:eastAsiaTheme="majorEastAsia" w:hAnsi="Helvetica"/>
                <w:color w:val="000000"/>
                <w:sz w:val="17"/>
                <w:szCs w:val="17"/>
              </w:rPr>
              <w:t> </w:t>
            </w:r>
            <w:r>
              <w:rPr>
                <w:rFonts w:ascii="Helvetica" w:hAnsi="Helvetica"/>
                <w:b/>
                <w:bCs/>
                <w:color w:val="000000"/>
                <w:sz w:val="17"/>
                <w:szCs w:val="17"/>
              </w:rPr>
              <w:t>13 aprile</w:t>
            </w:r>
            <w:r>
              <w:rPr>
                <w:rFonts w:ascii="Helvetica" w:hAnsi="Helvetica"/>
                <w:color w:val="000000"/>
                <w:sz w:val="17"/>
                <w:szCs w:val="17"/>
              </w:rPr>
              <w:t> al</w:t>
            </w:r>
            <w:r>
              <w:rPr>
                <w:rStyle w:val="Enfasigrassetto"/>
                <w:rFonts w:ascii="Helvetica" w:eastAsiaTheme="majorEastAsia" w:hAnsi="Helvetica"/>
                <w:color w:val="000000"/>
                <w:sz w:val="17"/>
                <w:szCs w:val="17"/>
              </w:rPr>
              <w:t> 2 maggio 2017</w:t>
            </w:r>
            <w:r>
              <w:rPr>
                <w:rFonts w:ascii="Helvetica" w:hAnsi="Helvetica"/>
                <w:color w:val="000000"/>
                <w:sz w:val="17"/>
                <w:szCs w:val="17"/>
              </w:rPr>
              <w:t>;</w:t>
            </w:r>
            <w:r>
              <w:rPr>
                <w:rFonts w:ascii="Helvetica" w:hAnsi="Helvetica"/>
                <w:color w:val="000000"/>
                <w:sz w:val="17"/>
                <w:szCs w:val="17"/>
              </w:rPr>
              <w:br/>
              <w:t>– per la seconda immissione, dal</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27 giugno</w:t>
            </w:r>
            <w:r>
              <w:rPr>
                <w:rFonts w:ascii="Helvetica" w:hAnsi="Helvetica"/>
                <w:b/>
                <w:bCs/>
                <w:color w:val="000000"/>
                <w:sz w:val="17"/>
                <w:szCs w:val="17"/>
              </w:rPr>
              <w:t> </w:t>
            </w:r>
            <w:r>
              <w:rPr>
                <w:rFonts w:ascii="Helvetica" w:hAnsi="Helvetica"/>
                <w:color w:val="000000"/>
                <w:sz w:val="17"/>
                <w:szCs w:val="17"/>
              </w:rPr>
              <w:t>al</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26 luglio 2017</w:t>
            </w:r>
            <w:r>
              <w:rPr>
                <w:rFonts w:ascii="Helvetica" w:hAnsi="Helvetica"/>
                <w:color w:val="000000"/>
                <w:sz w:val="17"/>
                <w:szCs w:val="17"/>
              </w:rPr>
              <w:t>.</w:t>
            </w:r>
          </w:p>
          <w:p w:rsidR="00FF0014" w:rsidRPr="00FF0014" w:rsidRDefault="00FF0014" w:rsidP="00FF0014">
            <w:pPr>
              <w:shd w:val="clear" w:color="auto" w:fill="FFFFFF"/>
              <w:suppressAutoHyphens w:val="0"/>
              <w:spacing w:after="70"/>
              <w:outlineLvl w:val="0"/>
              <w:rPr>
                <w:rFonts w:ascii="Arial" w:hAnsi="Arial" w:cs="Arial"/>
                <w:color w:val="800000"/>
                <w:kern w:val="36"/>
                <w:sz w:val="24"/>
                <w:szCs w:val="24"/>
                <w:lang w:eastAsia="it-IT"/>
              </w:rPr>
            </w:pPr>
            <w:r w:rsidRPr="00FF0014">
              <w:rPr>
                <w:rFonts w:ascii="Arial" w:hAnsi="Arial" w:cs="Arial"/>
                <w:color w:val="800000"/>
                <w:kern w:val="36"/>
                <w:sz w:val="24"/>
                <w:szCs w:val="24"/>
                <w:lang w:eastAsia="it-IT"/>
              </w:rPr>
              <w:t>Guardia di Finanza: concorso 2017 per 461 Allievi Marescialli</w:t>
            </w:r>
          </w:p>
          <w:p w:rsidR="00FF0014" w:rsidRDefault="00FF0014" w:rsidP="00FF0014">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Aperto un nuovo concorso della Guardia di Finanza per l</w:t>
            </w:r>
            <w:r>
              <w:rPr>
                <w:rStyle w:val="Enfasigrassetto"/>
                <w:rFonts w:ascii="Helvetica" w:eastAsiaTheme="majorEastAsia" w:hAnsi="Helvetica"/>
                <w:color w:val="000000"/>
                <w:sz w:val="17"/>
                <w:szCs w:val="17"/>
              </w:rPr>
              <w:t>‘ammissione</w:t>
            </w:r>
            <w:r>
              <w:rPr>
                <w:rStyle w:val="apple-converted-space"/>
                <w:rFonts w:ascii="Helvetica" w:eastAsiaTheme="majorEastAsia" w:hAnsi="Helvetica"/>
                <w:color w:val="000000"/>
                <w:sz w:val="17"/>
                <w:szCs w:val="17"/>
              </w:rPr>
              <w:t> </w:t>
            </w:r>
            <w:r>
              <w:rPr>
                <w:rFonts w:ascii="Helvetica" w:hAnsi="Helvetica"/>
                <w:color w:val="000000"/>
                <w:sz w:val="17"/>
                <w:szCs w:val="17"/>
              </w:rPr>
              <w:t xml:space="preserve">all’89° corso presso la </w:t>
            </w:r>
            <w:r>
              <w:rPr>
                <w:rFonts w:ascii="Helvetica" w:hAnsi="Helvetica"/>
                <w:color w:val="000000"/>
                <w:sz w:val="17"/>
                <w:szCs w:val="17"/>
              </w:rPr>
              <w:lastRenderedPageBreak/>
              <w:t>Scuola Ispettori e Sovrintendenti.</w:t>
            </w:r>
          </w:p>
          <w:p w:rsidR="00FF0014" w:rsidRDefault="00FF0014" w:rsidP="00FF0014">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A bando</w:t>
            </w:r>
            <w:r>
              <w:rPr>
                <w:rStyle w:val="apple-converted-space"/>
                <w:rFonts w:ascii="Helvetica" w:eastAsiaTheme="majorEastAsia" w:hAnsi="Helvetica"/>
                <w:b/>
                <w:bCs/>
                <w:color w:val="000000"/>
                <w:sz w:val="17"/>
                <w:szCs w:val="17"/>
              </w:rPr>
              <w:t> </w:t>
            </w:r>
            <w:r>
              <w:rPr>
                <w:rStyle w:val="Enfasigrassetto"/>
                <w:rFonts w:ascii="Helvetica" w:eastAsiaTheme="majorEastAsia" w:hAnsi="Helvetica"/>
                <w:color w:val="000000"/>
                <w:sz w:val="17"/>
                <w:szCs w:val="17"/>
              </w:rPr>
              <w:t>461 posti</w:t>
            </w:r>
            <w:r>
              <w:rPr>
                <w:rStyle w:val="apple-converted-space"/>
                <w:rFonts w:ascii="Helvetica" w:eastAsiaTheme="majorEastAsia" w:hAnsi="Helvetica"/>
                <w:color w:val="000000"/>
                <w:sz w:val="17"/>
                <w:szCs w:val="17"/>
              </w:rPr>
              <w:t> </w:t>
            </w:r>
            <w:r>
              <w:rPr>
                <w:rFonts w:ascii="Helvetica" w:hAnsi="Helvetica"/>
                <w:color w:val="000000"/>
                <w:sz w:val="17"/>
                <w:szCs w:val="17"/>
              </w:rPr>
              <w:t>per Allievi Marescialli GDF. La scadenza del concorso, inizialmente  stabilita al 18 aprile, è stata prorogata al</w:t>
            </w:r>
            <w:r>
              <w:rPr>
                <w:rStyle w:val="apple-converted-space"/>
                <w:rFonts w:ascii="Helvetica" w:eastAsiaTheme="majorEastAsia" w:hAnsi="Helvetica"/>
                <w:b/>
                <w:bCs/>
                <w:color w:val="000000"/>
                <w:sz w:val="17"/>
                <w:szCs w:val="17"/>
              </w:rPr>
              <w:t> </w:t>
            </w:r>
            <w:r>
              <w:rPr>
                <w:rStyle w:val="Enfasigrassetto"/>
                <w:rFonts w:ascii="Helvetica" w:eastAsiaTheme="majorEastAsia" w:hAnsi="Helvetica"/>
                <w:color w:val="000000"/>
                <w:sz w:val="17"/>
                <w:szCs w:val="17"/>
              </w:rPr>
              <w:t>26 aprile 2017.</w:t>
            </w:r>
          </w:p>
          <w:p w:rsidR="00FF0014" w:rsidRDefault="00FF0014" w:rsidP="00FF0014">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GUARDIA DI FINANZA CONCORSO PER ALLIEVI MARESCIALLI</w:t>
            </w:r>
          </w:p>
          <w:p w:rsidR="00FF0014" w:rsidRDefault="00FF0014" w:rsidP="00FF0014">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Il Comando Generale della Guardia di Finanza ha bandito il concorso 2017 per Allievi Marescialli, finalizzato all’inserimento di 461 giovani all’</w:t>
            </w:r>
            <w:r>
              <w:rPr>
                <w:rStyle w:val="Enfasigrassetto"/>
                <w:rFonts w:ascii="Helvetica" w:eastAsiaTheme="majorEastAsia" w:hAnsi="Helvetica"/>
                <w:color w:val="000000"/>
                <w:sz w:val="17"/>
                <w:szCs w:val="17"/>
              </w:rPr>
              <w:t>89° corso</w:t>
            </w:r>
            <w:r>
              <w:rPr>
                <w:rStyle w:val="apple-converted-space"/>
                <w:rFonts w:ascii="Helvetica" w:eastAsiaTheme="majorEastAsia" w:hAnsi="Helvetica"/>
                <w:color w:val="000000"/>
                <w:sz w:val="17"/>
                <w:szCs w:val="17"/>
              </w:rPr>
              <w:t> </w:t>
            </w:r>
            <w:r>
              <w:rPr>
                <w:rFonts w:ascii="Helvetica" w:hAnsi="Helvetica"/>
                <w:color w:val="000000"/>
                <w:sz w:val="17"/>
                <w:szCs w:val="17"/>
              </w:rPr>
              <w:t>presso la</w:t>
            </w:r>
            <w:r>
              <w:rPr>
                <w:rStyle w:val="apple-converted-space"/>
                <w:rFonts w:ascii="Helvetica" w:eastAsiaTheme="majorEastAsia" w:hAnsi="Helvetica"/>
                <w:b/>
                <w:bCs/>
                <w:color w:val="000000"/>
                <w:sz w:val="17"/>
                <w:szCs w:val="17"/>
              </w:rPr>
              <w:t> </w:t>
            </w:r>
            <w:r>
              <w:rPr>
                <w:rStyle w:val="Enfasigrassetto"/>
                <w:rFonts w:ascii="Helvetica" w:eastAsiaTheme="majorEastAsia" w:hAnsi="Helvetica"/>
                <w:color w:val="000000"/>
                <w:sz w:val="17"/>
                <w:szCs w:val="17"/>
              </w:rPr>
              <w:t>Scuola Ispettori</w:t>
            </w:r>
            <w:r>
              <w:rPr>
                <w:rStyle w:val="apple-converted-space"/>
                <w:rFonts w:ascii="Helvetica" w:eastAsiaTheme="majorEastAsia" w:hAnsi="Helvetica"/>
                <w:color w:val="000000"/>
                <w:sz w:val="17"/>
                <w:szCs w:val="17"/>
              </w:rPr>
              <w:t> </w:t>
            </w:r>
            <w:r>
              <w:rPr>
                <w:rFonts w:ascii="Helvetica" w:hAnsi="Helvetica"/>
                <w:color w:val="000000"/>
                <w:sz w:val="17"/>
                <w:szCs w:val="17"/>
              </w:rPr>
              <w:t>e Sovrintendenti della GDF. Il bando per Allievi Marescialli GDF prevede una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selezione</w:t>
            </w:r>
            <w:r>
              <w:rPr>
                <w:rStyle w:val="apple-converted-space"/>
                <w:rFonts w:ascii="Helvetica" w:eastAsiaTheme="majorEastAsia" w:hAnsi="Helvetica"/>
                <w:color w:val="000000"/>
                <w:sz w:val="17"/>
                <w:szCs w:val="17"/>
              </w:rPr>
              <w:t> </w:t>
            </w:r>
            <w:r>
              <w:rPr>
                <w:rFonts w:ascii="Helvetica" w:hAnsi="Helvetica"/>
                <w:color w:val="000000"/>
                <w:sz w:val="17"/>
                <w:szCs w:val="17"/>
              </w:rPr>
              <w:t>per</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titoli</w:t>
            </w:r>
            <w:r>
              <w:rPr>
                <w:rStyle w:val="apple-converted-space"/>
                <w:rFonts w:ascii="Helvetica" w:eastAsiaTheme="majorEastAsia" w:hAnsi="Helvetica"/>
                <w:color w:val="000000"/>
                <w:sz w:val="17"/>
                <w:szCs w:val="17"/>
              </w:rPr>
              <w:t> </w:t>
            </w:r>
            <w:r>
              <w:rPr>
                <w:rFonts w:ascii="Helvetica" w:hAnsi="Helvetica"/>
                <w:color w:val="000000"/>
                <w:sz w:val="17"/>
                <w:szCs w:val="17"/>
              </w:rPr>
              <w:t>ed</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esami,</w:t>
            </w:r>
            <w:r>
              <w:rPr>
                <w:rStyle w:val="apple-converted-space"/>
                <w:rFonts w:ascii="Helvetica" w:eastAsiaTheme="majorEastAsia" w:hAnsi="Helvetica"/>
                <w:color w:val="000000"/>
                <w:sz w:val="17"/>
                <w:szCs w:val="17"/>
              </w:rPr>
              <w:t> </w:t>
            </w:r>
            <w:r>
              <w:rPr>
                <w:rFonts w:ascii="Helvetica" w:hAnsi="Helvetica"/>
                <w:color w:val="000000"/>
                <w:sz w:val="17"/>
                <w:szCs w:val="17"/>
              </w:rPr>
              <w:t>che comprende una l’espletamento di varie prove, scritte ed orali, e accertamenti psico fisici ed attitudinali.</w:t>
            </w:r>
          </w:p>
          <w:p w:rsidR="00FF0014" w:rsidRDefault="00FF0014" w:rsidP="00FF0014">
            <w:pPr>
              <w:pStyle w:val="Titolo3"/>
              <w:shd w:val="clear" w:color="auto" w:fill="FFFFFF"/>
              <w:outlineLvl w:val="2"/>
              <w:rPr>
                <w:rFonts w:ascii="Arial" w:hAnsi="Arial" w:cs="Arial"/>
                <w:b w:val="0"/>
                <w:bCs w:val="0"/>
                <w:color w:val="800000"/>
              </w:rPr>
            </w:pPr>
            <w:r>
              <w:rPr>
                <w:rFonts w:ascii="Arial" w:hAnsi="Arial" w:cs="Arial"/>
                <w:b w:val="0"/>
                <w:bCs w:val="0"/>
                <w:color w:val="800000"/>
              </w:rPr>
              <w:t>REQUISITI</w:t>
            </w:r>
          </w:p>
          <w:p w:rsidR="00FF0014" w:rsidRDefault="00FF0014" w:rsidP="00FF0014">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Possono partecipare al concorso Guardia di Finanza le seguenti</w:t>
            </w:r>
            <w:r>
              <w:rPr>
                <w:rStyle w:val="Enfasigrassetto"/>
                <w:rFonts w:ascii="Helvetica" w:eastAsiaTheme="majorEastAsia" w:hAnsi="Helvetica"/>
                <w:color w:val="000000"/>
                <w:sz w:val="17"/>
                <w:szCs w:val="17"/>
              </w:rPr>
              <w:t>categorie</w:t>
            </w:r>
            <w:r>
              <w:rPr>
                <w:rStyle w:val="apple-converted-space"/>
                <w:rFonts w:ascii="Helvetica" w:hAnsi="Helvetica"/>
                <w:color w:val="000000"/>
                <w:sz w:val="17"/>
                <w:szCs w:val="17"/>
              </w:rPr>
              <w:t> </w:t>
            </w:r>
            <w:r>
              <w:rPr>
                <w:rFonts w:ascii="Helvetica" w:hAnsi="Helvetica"/>
                <w:color w:val="000000"/>
                <w:sz w:val="17"/>
                <w:szCs w:val="17"/>
              </w:rPr>
              <w:t>di</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candidati,</w:t>
            </w:r>
            <w:r>
              <w:rPr>
                <w:rStyle w:val="apple-converted-space"/>
                <w:rFonts w:ascii="Helvetica" w:hAnsi="Helvetica"/>
                <w:color w:val="000000"/>
                <w:sz w:val="17"/>
                <w:szCs w:val="17"/>
              </w:rPr>
              <w:t> </w:t>
            </w:r>
            <w:r>
              <w:rPr>
                <w:rFonts w:ascii="Helvetica" w:hAnsi="Helvetica"/>
                <w:color w:val="000000"/>
                <w:sz w:val="17"/>
                <w:szCs w:val="17"/>
              </w:rPr>
              <w:t>in possesso dei relativi requisiti:</w:t>
            </w:r>
          </w:p>
          <w:p w:rsidR="00FF0014" w:rsidRDefault="00FF0014" w:rsidP="00FF0014">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a. appartenenti al ruolo</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sovrintendenti, appuntati</w:t>
            </w:r>
            <w:r>
              <w:rPr>
                <w:rStyle w:val="apple-converted-space"/>
                <w:rFonts w:ascii="Helvetica" w:hAnsi="Helvetica"/>
                <w:color w:val="000000"/>
                <w:sz w:val="17"/>
                <w:szCs w:val="17"/>
              </w:rPr>
              <w:t> </w:t>
            </w:r>
            <w:r>
              <w:rPr>
                <w:rFonts w:ascii="Helvetica" w:hAnsi="Helvetica"/>
                <w:color w:val="000000"/>
                <w:sz w:val="17"/>
                <w:szCs w:val="17"/>
              </w:rPr>
              <w:t>e</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finanzieri,allievi finanzieri</w:t>
            </w:r>
            <w:r>
              <w:rPr>
                <w:rStyle w:val="apple-converted-space"/>
                <w:rFonts w:ascii="Helvetica" w:hAnsi="Helvetica"/>
                <w:color w:val="000000"/>
                <w:sz w:val="17"/>
                <w:szCs w:val="17"/>
              </w:rPr>
              <w:t> </w:t>
            </w:r>
            <w:r>
              <w:rPr>
                <w:rFonts w:ascii="Helvetica" w:hAnsi="Helvetica"/>
                <w:color w:val="000000"/>
                <w:sz w:val="17"/>
                <w:szCs w:val="17"/>
              </w:rPr>
              <w:t>e</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ufficiali</w:t>
            </w:r>
            <w:r>
              <w:rPr>
                <w:rStyle w:val="apple-converted-space"/>
                <w:rFonts w:ascii="Helvetica" w:hAnsi="Helvetica"/>
                <w:color w:val="000000"/>
                <w:sz w:val="17"/>
                <w:szCs w:val="17"/>
              </w:rPr>
              <w:t> </w:t>
            </w:r>
            <w:r>
              <w:rPr>
                <w:rFonts w:ascii="Helvetica" w:hAnsi="Helvetica"/>
                <w:color w:val="000000"/>
                <w:sz w:val="17"/>
                <w:szCs w:val="17"/>
              </w:rPr>
              <w:t>di complemento del Corpo della Guardia di Finanza che:</w:t>
            </w:r>
            <w:r>
              <w:rPr>
                <w:rFonts w:ascii="Helvetica" w:hAnsi="Helvetica"/>
                <w:color w:val="000000"/>
                <w:sz w:val="17"/>
                <w:szCs w:val="17"/>
              </w:rPr>
              <w:br/>
              <w:t>– non hanno superato il</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35° anno</w:t>
            </w:r>
            <w:r>
              <w:rPr>
                <w:rStyle w:val="apple-converted-space"/>
                <w:rFonts w:ascii="Helvetica" w:hAnsi="Helvetica"/>
                <w:color w:val="000000"/>
                <w:sz w:val="17"/>
                <w:szCs w:val="17"/>
              </w:rPr>
              <w:t> </w:t>
            </w:r>
            <w:r>
              <w:rPr>
                <w:rFonts w:ascii="Helvetica" w:hAnsi="Helvetica"/>
                <w:color w:val="000000"/>
                <w:sz w:val="17"/>
                <w:szCs w:val="17"/>
              </w:rPr>
              <w:t>di età;</w:t>
            </w:r>
            <w:r>
              <w:rPr>
                <w:rFonts w:ascii="Helvetica" w:hAnsi="Helvetica"/>
                <w:color w:val="000000"/>
                <w:sz w:val="17"/>
                <w:szCs w:val="17"/>
              </w:rPr>
              <w:br/>
              <w:t>– possiedono un</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diploma</w:t>
            </w:r>
            <w:r>
              <w:rPr>
                <w:rStyle w:val="apple-converted-space"/>
                <w:rFonts w:ascii="Helvetica" w:hAnsi="Helvetica"/>
                <w:color w:val="000000"/>
                <w:sz w:val="17"/>
                <w:szCs w:val="17"/>
              </w:rPr>
              <w:t> </w:t>
            </w:r>
            <w:r>
              <w:rPr>
                <w:rFonts w:ascii="Helvetica" w:hAnsi="Helvetica"/>
                <w:color w:val="000000"/>
                <w:sz w:val="17"/>
                <w:szCs w:val="17"/>
              </w:rPr>
              <w:t>di istruzione secondaria di secondo grado che consenta l’iscrizione ai corsi di laurea previsti dalle Università statali o legalmente riconosciute, o che siano in procinto di conseguirlo entro l’anno scolastico 2016 / 2017;</w:t>
            </w:r>
            <w:r>
              <w:rPr>
                <w:rFonts w:ascii="Helvetica" w:hAnsi="Helvetica"/>
                <w:color w:val="000000"/>
                <w:sz w:val="17"/>
                <w:szCs w:val="17"/>
              </w:rPr>
              <w:br/>
              <w:t>– non hanno demeritato durante il servizio prestato;</w:t>
            </w:r>
            <w:r>
              <w:rPr>
                <w:rFonts w:ascii="Helvetica" w:hAnsi="Helvetica"/>
                <w:color w:val="000000"/>
                <w:sz w:val="17"/>
                <w:szCs w:val="17"/>
              </w:rPr>
              <w:br/>
              <w:t>– nell’ultimo biennio non sono stati giudicati inidonei all’avanzamento di grado;</w:t>
            </w:r>
            <w:r>
              <w:rPr>
                <w:rFonts w:ascii="Helvetica" w:hAnsi="Helvetica"/>
                <w:color w:val="000000"/>
                <w:sz w:val="17"/>
                <w:szCs w:val="17"/>
              </w:rPr>
              <w:br/>
              <w:t>– non sono stati rinviati, d’autorità, dal corso allievi marescialli o da corsi equipollenti della Guardia di Finanza;</w:t>
            </w:r>
          </w:p>
          <w:p w:rsidR="00FF0014" w:rsidRDefault="00FF0014" w:rsidP="00FF0014">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b.</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cittadini italiani</w:t>
            </w:r>
            <w:r>
              <w:rPr>
                <w:rFonts w:ascii="Helvetica" w:hAnsi="Helvetica"/>
                <w:color w:val="000000"/>
                <w:sz w:val="17"/>
                <w:szCs w:val="17"/>
              </w:rPr>
              <w:t>, anche se già alle armi, che:</w:t>
            </w:r>
            <w:r>
              <w:rPr>
                <w:rStyle w:val="apple-converted-space"/>
                <w:rFonts w:ascii="Helvetica" w:hAnsi="Helvetica"/>
                <w:color w:val="000000"/>
                <w:sz w:val="17"/>
                <w:szCs w:val="17"/>
              </w:rPr>
              <w:t> </w:t>
            </w:r>
            <w:r>
              <w:rPr>
                <w:rFonts w:ascii="Helvetica" w:hAnsi="Helvetica"/>
                <w:color w:val="000000"/>
                <w:sz w:val="17"/>
                <w:szCs w:val="17"/>
              </w:rPr>
              <w:br/>
              <w:t>– hanno un’età compresa tra i</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18</w:t>
            </w:r>
            <w:r>
              <w:rPr>
                <w:rStyle w:val="apple-converted-space"/>
                <w:rFonts w:ascii="Helvetica" w:hAnsi="Helvetica"/>
                <w:color w:val="000000"/>
                <w:sz w:val="17"/>
                <w:szCs w:val="17"/>
              </w:rPr>
              <w:t> </w:t>
            </w:r>
            <w:r>
              <w:rPr>
                <w:rFonts w:ascii="Helvetica" w:hAnsi="Helvetica"/>
                <w:color w:val="000000"/>
                <w:sz w:val="17"/>
                <w:szCs w:val="17"/>
              </w:rPr>
              <w:t>e i</w:t>
            </w:r>
            <w:r>
              <w:rPr>
                <w:rStyle w:val="apple-converted-space"/>
                <w:rFonts w:ascii="Helvetica" w:hAnsi="Helvetica"/>
                <w:b/>
                <w:bCs/>
                <w:color w:val="000000"/>
                <w:sz w:val="17"/>
                <w:szCs w:val="17"/>
              </w:rPr>
              <w:t> </w:t>
            </w:r>
            <w:r>
              <w:rPr>
                <w:rStyle w:val="Enfasigrassetto"/>
                <w:rFonts w:ascii="Helvetica" w:eastAsiaTheme="majorEastAsia" w:hAnsi="Helvetica"/>
                <w:color w:val="000000"/>
                <w:sz w:val="17"/>
                <w:szCs w:val="17"/>
              </w:rPr>
              <w:t>26 anni</w:t>
            </w:r>
            <w:r>
              <w:rPr>
                <w:rFonts w:ascii="Helvetica" w:hAnsi="Helvetica"/>
                <w:color w:val="000000"/>
                <w:sz w:val="17"/>
                <w:szCs w:val="17"/>
              </w:rPr>
              <w:t>;</w:t>
            </w:r>
            <w:r>
              <w:rPr>
                <w:rFonts w:ascii="Helvetica" w:hAnsi="Helvetica"/>
                <w:color w:val="000000"/>
                <w:sz w:val="17"/>
                <w:szCs w:val="17"/>
              </w:rPr>
              <w:br/>
              <w:t>– godono dei diritti civili e politici;</w:t>
            </w:r>
            <w:r>
              <w:rPr>
                <w:rFonts w:ascii="Helvetica" w:hAnsi="Helvetica"/>
                <w:color w:val="000000"/>
                <w:sz w:val="17"/>
                <w:szCs w:val="17"/>
              </w:rPr>
              <w:br/>
              <w:t>– non sono stati destituiti o dispensati dall’impiego presso una pubblica amministrazione;</w:t>
            </w:r>
            <w:r>
              <w:rPr>
                <w:rFonts w:ascii="Helvetica" w:hAnsi="Helvetica"/>
                <w:color w:val="000000"/>
                <w:sz w:val="17"/>
                <w:szCs w:val="17"/>
              </w:rPr>
              <w:br/>
              <w:t>– non sono stati ammessi a prestare il servizio civile nazionale quali obiettori di coscienza, salvo avvenuta rinuncia a tale status;</w:t>
            </w:r>
            <w:r>
              <w:rPr>
                <w:rFonts w:ascii="Helvetica" w:hAnsi="Helvetica"/>
                <w:color w:val="000000"/>
                <w:sz w:val="17"/>
                <w:szCs w:val="17"/>
              </w:rPr>
              <w:br/>
              <w:t>– non sono imputati o condannati per delitti non colposi, né sottoposti a misura di prevenzione;</w:t>
            </w:r>
            <w:r>
              <w:rPr>
                <w:rStyle w:val="apple-converted-space"/>
                <w:rFonts w:ascii="Helvetica" w:hAnsi="Helvetica"/>
                <w:color w:val="000000"/>
                <w:sz w:val="17"/>
                <w:szCs w:val="17"/>
              </w:rPr>
              <w:t> </w:t>
            </w:r>
            <w:r>
              <w:rPr>
                <w:rFonts w:ascii="Helvetica" w:hAnsi="Helvetica"/>
                <w:color w:val="000000"/>
                <w:sz w:val="17"/>
                <w:szCs w:val="17"/>
              </w:rPr>
              <w:br/>
              <w:t>– non si trovano in situazioni incompatibili con l’acquisizione o la conservazione dello stato di ispettore della GDF;</w:t>
            </w:r>
            <w:r>
              <w:rPr>
                <w:rFonts w:ascii="Helvetica" w:hAnsi="Helvetica"/>
                <w:color w:val="000000"/>
                <w:sz w:val="17"/>
                <w:szCs w:val="17"/>
              </w:rPr>
              <w:br/>
              <w:t>– possiedono le qualità morali e di condotta stabilite per l’ammissione ai concorsi della magistratura ordinaria;</w:t>
            </w:r>
            <w:r>
              <w:rPr>
                <w:rFonts w:ascii="Helvetica" w:hAnsi="Helvetica"/>
                <w:color w:val="000000"/>
                <w:sz w:val="17"/>
                <w:szCs w:val="17"/>
              </w:rPr>
              <w:br/>
              <w:t>– non sono già stati rinviati, d’autorità, dal corso allievi marescialli o da corsi equipollenti della Guardia di Finanza;</w:t>
            </w:r>
            <w:r>
              <w:rPr>
                <w:rFonts w:ascii="Helvetica" w:hAnsi="Helvetica"/>
                <w:color w:val="000000"/>
                <w:sz w:val="17"/>
                <w:szCs w:val="17"/>
              </w:rPr>
              <w:br/>
              <w:t>– possiedono un</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diploma</w:t>
            </w:r>
            <w:r>
              <w:rPr>
                <w:rStyle w:val="apple-converted-space"/>
                <w:rFonts w:ascii="Helvetica" w:hAnsi="Helvetica"/>
                <w:color w:val="000000"/>
                <w:sz w:val="17"/>
                <w:szCs w:val="17"/>
              </w:rPr>
              <w:t> </w:t>
            </w:r>
            <w:r>
              <w:rPr>
                <w:rFonts w:ascii="Helvetica" w:hAnsi="Helvetica"/>
                <w:color w:val="000000"/>
                <w:sz w:val="17"/>
                <w:szCs w:val="17"/>
              </w:rPr>
              <w:t>di istruzione secondaria di secondo grado che consente l’iscrizione ai corsi di laurea previsti dalle Università statali o legalmente riconosciute, o stanno per conseguirlo entro l’anno scolastico 2016 / 2017.</w:t>
            </w:r>
          </w:p>
          <w:p w:rsidR="00FF0014" w:rsidRDefault="00FF0014" w:rsidP="00FF0014">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POSTI A CONCORSO</w:t>
            </w:r>
          </w:p>
          <w:p w:rsidR="00FF0014" w:rsidRDefault="00FF0014" w:rsidP="00FF0014">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Il bando Guardia di Finanza relativo al concorso 2017 per Allievi Marescialli prevede la copertura di</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461 posti</w:t>
            </w:r>
            <w:r>
              <w:rPr>
                <w:rFonts w:ascii="Helvetica" w:hAnsi="Helvetica"/>
                <w:color w:val="000000"/>
                <w:sz w:val="17"/>
                <w:szCs w:val="17"/>
              </w:rPr>
              <w:t>presso la Scuola Ispettori e Sovrintendenti GDF, così</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distribuiti</w:t>
            </w:r>
            <w:r>
              <w:rPr>
                <w:rFonts w:ascii="Helvetica" w:hAnsi="Helvetica"/>
                <w:color w:val="000000"/>
                <w:sz w:val="17"/>
                <w:szCs w:val="17"/>
              </w:rPr>
              <w:t>:</w:t>
            </w:r>
            <w:r>
              <w:rPr>
                <w:rFonts w:ascii="Helvetica" w:hAnsi="Helvetica"/>
                <w:color w:val="000000"/>
                <w:sz w:val="17"/>
                <w:szCs w:val="17"/>
              </w:rPr>
              <w:br/>
              <w:t>– n.</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415</w:t>
            </w:r>
            <w:r>
              <w:rPr>
                <w:rStyle w:val="apple-converted-space"/>
                <w:rFonts w:ascii="Helvetica" w:hAnsi="Helvetica"/>
                <w:color w:val="000000"/>
                <w:sz w:val="17"/>
                <w:szCs w:val="17"/>
              </w:rPr>
              <w:t> </w:t>
            </w:r>
            <w:r>
              <w:rPr>
                <w:rFonts w:ascii="Helvetica" w:hAnsi="Helvetica"/>
                <w:color w:val="000000"/>
                <w:sz w:val="17"/>
                <w:szCs w:val="17"/>
              </w:rPr>
              <w:t>posti per Allievi Marescialli del</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contingente ordinario</w:t>
            </w:r>
            <w:r>
              <w:rPr>
                <w:rFonts w:ascii="Helvetica" w:hAnsi="Helvetica"/>
                <w:color w:val="000000"/>
                <w:sz w:val="17"/>
                <w:szCs w:val="17"/>
              </w:rPr>
              <w:t>;</w:t>
            </w:r>
            <w:r>
              <w:rPr>
                <w:rFonts w:ascii="Helvetica" w:hAnsi="Helvetica"/>
                <w:color w:val="000000"/>
                <w:sz w:val="17"/>
                <w:szCs w:val="17"/>
              </w:rPr>
              <w:br/>
              <w:t>– n.</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46 </w:t>
            </w:r>
            <w:r>
              <w:rPr>
                <w:rFonts w:ascii="Helvetica" w:hAnsi="Helvetica"/>
                <w:color w:val="000000"/>
                <w:sz w:val="17"/>
                <w:szCs w:val="17"/>
              </w:rPr>
              <w:t>posti per Allievi Marescialli del</w:t>
            </w:r>
            <w:r>
              <w:rPr>
                <w:rStyle w:val="apple-converted-space"/>
                <w:rFonts w:ascii="Helvetica" w:hAnsi="Helvetica"/>
                <w:b/>
                <w:bCs/>
                <w:color w:val="000000"/>
                <w:sz w:val="17"/>
                <w:szCs w:val="17"/>
              </w:rPr>
              <w:t> </w:t>
            </w:r>
            <w:r>
              <w:rPr>
                <w:rStyle w:val="Enfasigrassetto"/>
                <w:rFonts w:ascii="Helvetica" w:eastAsiaTheme="majorEastAsia" w:hAnsi="Helvetica"/>
                <w:color w:val="000000"/>
                <w:sz w:val="17"/>
                <w:szCs w:val="17"/>
              </w:rPr>
              <w:t>contingente di mare</w:t>
            </w:r>
            <w:r>
              <w:rPr>
                <w:rFonts w:ascii="Helvetica" w:hAnsi="Helvetica"/>
                <w:color w:val="000000"/>
                <w:sz w:val="17"/>
                <w:szCs w:val="17"/>
              </w:rPr>
              <w:t>, di cui:</w:t>
            </w:r>
            <w:r>
              <w:rPr>
                <w:rFonts w:ascii="Helvetica" w:hAnsi="Helvetica"/>
                <w:color w:val="000000"/>
                <w:sz w:val="17"/>
                <w:szCs w:val="17"/>
              </w:rPr>
              <w:br/>
              <w:t>a. n.</w:t>
            </w:r>
            <w:r>
              <w:rPr>
                <w:rStyle w:val="apple-converted-space"/>
                <w:rFonts w:ascii="Helvetica" w:hAnsi="Helvetica"/>
                <w:color w:val="000000"/>
                <w:sz w:val="17"/>
                <w:szCs w:val="17"/>
              </w:rPr>
              <w:t> </w:t>
            </w:r>
            <w:r>
              <w:rPr>
                <w:rFonts w:ascii="Helvetica" w:hAnsi="Helvetica"/>
                <w:b/>
                <w:bCs/>
                <w:color w:val="000000"/>
                <w:sz w:val="17"/>
                <w:szCs w:val="17"/>
              </w:rPr>
              <w:t>31</w:t>
            </w:r>
            <w:r>
              <w:rPr>
                <w:rFonts w:ascii="Helvetica" w:hAnsi="Helvetica"/>
                <w:color w:val="000000"/>
                <w:sz w:val="17"/>
                <w:szCs w:val="17"/>
              </w:rPr>
              <w:t> per la specializzazione “</w:t>
            </w:r>
            <w:r>
              <w:rPr>
                <w:rStyle w:val="Enfasigrassetto"/>
                <w:rFonts w:ascii="Helvetica" w:eastAsiaTheme="majorEastAsia" w:hAnsi="Helvetica"/>
                <w:color w:val="000000"/>
                <w:sz w:val="17"/>
                <w:szCs w:val="17"/>
              </w:rPr>
              <w:t>nocchiere</w:t>
            </w:r>
            <w:r>
              <w:rPr>
                <w:rStyle w:val="apple-converted-space"/>
                <w:rFonts w:ascii="Helvetica" w:hAnsi="Helvetica"/>
                <w:color w:val="000000"/>
                <w:sz w:val="17"/>
                <w:szCs w:val="17"/>
              </w:rPr>
              <w:t> </w:t>
            </w:r>
            <w:r>
              <w:rPr>
                <w:rFonts w:ascii="Helvetica" w:hAnsi="Helvetica"/>
                <w:color w:val="000000"/>
                <w:sz w:val="17"/>
                <w:szCs w:val="17"/>
              </w:rPr>
              <w:t>abilitato al comando”;</w:t>
            </w:r>
            <w:r>
              <w:rPr>
                <w:rFonts w:ascii="Helvetica" w:hAnsi="Helvetica"/>
                <w:color w:val="000000"/>
                <w:sz w:val="17"/>
                <w:szCs w:val="17"/>
              </w:rPr>
              <w:br/>
            </w:r>
            <w:r>
              <w:rPr>
                <w:rFonts w:ascii="Helvetica" w:hAnsi="Helvetica"/>
                <w:color w:val="000000"/>
                <w:sz w:val="17"/>
                <w:szCs w:val="17"/>
              </w:rPr>
              <w:lastRenderedPageBreak/>
              <w:t>b. n.</w:t>
            </w:r>
            <w:r>
              <w:rPr>
                <w:rStyle w:val="apple-converted-space"/>
                <w:rFonts w:ascii="Helvetica" w:hAnsi="Helvetica"/>
                <w:color w:val="000000"/>
                <w:sz w:val="17"/>
                <w:szCs w:val="17"/>
              </w:rPr>
              <w:t> </w:t>
            </w:r>
            <w:r>
              <w:rPr>
                <w:rFonts w:ascii="Helvetica" w:hAnsi="Helvetica"/>
                <w:b/>
                <w:bCs/>
                <w:color w:val="000000"/>
                <w:sz w:val="17"/>
                <w:szCs w:val="17"/>
              </w:rPr>
              <w:t>15</w:t>
            </w:r>
            <w:r>
              <w:rPr>
                <w:rFonts w:ascii="Helvetica" w:hAnsi="Helvetica"/>
                <w:color w:val="000000"/>
                <w:sz w:val="17"/>
                <w:szCs w:val="17"/>
              </w:rPr>
              <w:t> per la specializzazione “</w:t>
            </w:r>
            <w:r>
              <w:rPr>
                <w:rStyle w:val="Enfasigrassetto"/>
                <w:rFonts w:ascii="Helvetica" w:eastAsiaTheme="majorEastAsia" w:hAnsi="Helvetica"/>
                <w:color w:val="000000"/>
                <w:sz w:val="17"/>
                <w:szCs w:val="17"/>
              </w:rPr>
              <w:t>tecnico</w:t>
            </w:r>
            <w:r>
              <w:rPr>
                <w:rStyle w:val="apple-converted-space"/>
                <w:rFonts w:ascii="Helvetica" w:hAnsi="Helvetica"/>
                <w:color w:val="000000"/>
                <w:sz w:val="17"/>
                <w:szCs w:val="17"/>
              </w:rPr>
              <w:t> </w:t>
            </w:r>
            <w:r>
              <w:rPr>
                <w:rFonts w:ascii="Helvetica" w:hAnsi="Helvetica"/>
                <w:color w:val="000000"/>
                <w:sz w:val="17"/>
                <w:szCs w:val="17"/>
              </w:rPr>
              <w:t>di macchine”.</w:t>
            </w:r>
          </w:p>
          <w:p w:rsidR="00FF0014" w:rsidRDefault="00FF0014" w:rsidP="00FF0014">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PROVE D’ESAME</w:t>
            </w:r>
          </w:p>
          <w:p w:rsidR="00FF0014" w:rsidRDefault="00FF0014" w:rsidP="00FF0014">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Le procedure concorsuali prevedono le seguenti</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prove</w:t>
            </w:r>
            <w:r>
              <w:rPr>
                <w:rStyle w:val="apple-converted-space"/>
                <w:rFonts w:ascii="Helvetica" w:hAnsi="Helvetica"/>
                <w:color w:val="000000"/>
                <w:sz w:val="17"/>
                <w:szCs w:val="17"/>
              </w:rPr>
              <w:t> </w:t>
            </w:r>
            <w:r>
              <w:rPr>
                <w:rFonts w:ascii="Helvetica" w:hAnsi="Helvetica"/>
                <w:color w:val="000000"/>
                <w:sz w:val="17"/>
                <w:szCs w:val="17"/>
              </w:rPr>
              <w:t>e</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verifiche</w:t>
            </w:r>
            <w:r>
              <w:rPr>
                <w:rFonts w:ascii="Helvetica" w:hAnsi="Helvetica"/>
                <w:color w:val="000000"/>
                <w:sz w:val="17"/>
                <w:szCs w:val="17"/>
              </w:rPr>
              <w:t>:</w:t>
            </w:r>
            <w:r>
              <w:rPr>
                <w:rFonts w:ascii="Helvetica" w:hAnsi="Helvetica"/>
                <w:color w:val="000000"/>
                <w:sz w:val="17"/>
                <w:szCs w:val="17"/>
              </w:rPr>
              <w:br/>
              <w:t>– prova preliminare, tramite la somministrazione di questionari a risposta multipla;</w:t>
            </w:r>
            <w:r>
              <w:rPr>
                <w:rFonts w:ascii="Helvetica" w:hAnsi="Helvetica"/>
                <w:color w:val="000000"/>
                <w:sz w:val="17"/>
                <w:szCs w:val="17"/>
              </w:rPr>
              <w:br/>
              <w:t>– prova scritta di composizione italiana;</w:t>
            </w:r>
            <w:r>
              <w:rPr>
                <w:rFonts w:ascii="Helvetica" w:hAnsi="Helvetica"/>
                <w:color w:val="000000"/>
                <w:sz w:val="17"/>
                <w:szCs w:val="17"/>
              </w:rPr>
              <w:br/>
              <w:t>– accertamento dell’idoneità attitudinale;</w:t>
            </w:r>
            <w:r>
              <w:rPr>
                <w:rFonts w:ascii="Helvetica" w:hAnsi="Helvetica"/>
                <w:color w:val="000000"/>
                <w:sz w:val="17"/>
                <w:szCs w:val="17"/>
              </w:rPr>
              <w:br/>
              <w:t>– accertamento dell’idoneità psico fisica;</w:t>
            </w:r>
            <w:r>
              <w:rPr>
                <w:rFonts w:ascii="Helvetica" w:hAnsi="Helvetica"/>
                <w:color w:val="000000"/>
                <w:sz w:val="17"/>
                <w:szCs w:val="17"/>
              </w:rPr>
              <w:br/>
              <w:t>– prova orale di cultura generale;</w:t>
            </w:r>
            <w:r>
              <w:rPr>
                <w:rFonts w:ascii="Helvetica" w:hAnsi="Helvetica"/>
                <w:color w:val="000000"/>
                <w:sz w:val="17"/>
                <w:szCs w:val="17"/>
              </w:rPr>
              <w:br/>
              <w:t>– esame facoltativo in una o più lingue estere, consistente in una prova scritta ed una prova orale per ciascuna lingua prescelta;</w:t>
            </w:r>
            <w:r>
              <w:rPr>
                <w:rStyle w:val="apple-converted-space"/>
                <w:rFonts w:ascii="Helvetica" w:hAnsi="Helvetica"/>
                <w:color w:val="000000"/>
                <w:sz w:val="17"/>
                <w:szCs w:val="17"/>
              </w:rPr>
              <w:t> </w:t>
            </w:r>
            <w:r>
              <w:rPr>
                <w:rFonts w:ascii="Helvetica" w:hAnsi="Helvetica"/>
                <w:color w:val="000000"/>
                <w:sz w:val="17"/>
                <w:szCs w:val="17"/>
              </w:rPr>
              <w:br/>
              <w:t>– prova facoltativa di informatica.</w:t>
            </w:r>
          </w:p>
          <w:p w:rsidR="00FF0014" w:rsidRDefault="00FF0014" w:rsidP="00FF0014">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DOMANDA</w:t>
            </w:r>
          </w:p>
          <w:p w:rsidR="00FF0014" w:rsidRDefault="00FF0014" w:rsidP="00FF0014">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Le domande di partecipazione devono essere presentate attraverso l’apposita</w:t>
            </w:r>
            <w:r>
              <w:rPr>
                <w:rStyle w:val="apple-converted-space"/>
                <w:rFonts w:ascii="Helvetica" w:hAnsi="Helvetica"/>
                <w:color w:val="000000"/>
                <w:sz w:val="17"/>
                <w:szCs w:val="17"/>
              </w:rPr>
              <w:t> </w:t>
            </w:r>
            <w:hyperlink r:id="rId197" w:tgtFrame="_blank" w:history="1">
              <w:r>
                <w:rPr>
                  <w:rStyle w:val="Collegamentoipertestuale"/>
                  <w:rFonts w:ascii="Helvetica" w:hAnsi="Helvetica"/>
                  <w:b/>
                  <w:bCs/>
                  <w:color w:val="800000"/>
                  <w:sz w:val="17"/>
                  <w:szCs w:val="17"/>
                </w:rPr>
                <w:t>procedura online</w:t>
              </w:r>
            </w:hyperlink>
            <w:r>
              <w:rPr>
                <w:rFonts w:ascii="Helvetica" w:hAnsi="Helvetica"/>
                <w:color w:val="000000"/>
                <w:sz w:val="17"/>
                <w:szCs w:val="17"/>
              </w:rPr>
              <w:t> entro trenta giorni decorrenti dalla data di pubblicazione dello stesso nella Gazzetta Ufficiale della Repubblica Italiana, 4a Serie Speciale – Concorsi ed Esami n.21 del 17-3-2017, ovvero entro il </w:t>
            </w:r>
            <w:r>
              <w:rPr>
                <w:rStyle w:val="Enfasigrassetto"/>
                <w:rFonts w:ascii="Helvetica" w:eastAsiaTheme="majorEastAsia" w:hAnsi="Helvetica"/>
                <w:color w:val="000000"/>
                <w:sz w:val="17"/>
                <w:szCs w:val="17"/>
              </w:rPr>
              <w:t>26 aprile 2017.</w:t>
            </w:r>
          </w:p>
          <w:p w:rsidR="00FF0014" w:rsidRDefault="00FF0014" w:rsidP="00FF0014">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Dopo essersi registrati al portale ‘Concorsi Online’, i candidati potranno scegliere di presentare la domanda di ammissione al bando secondo una delle seguenti modalità:</w:t>
            </w:r>
          </w:p>
          <w:p w:rsidR="00FF0014" w:rsidRDefault="00FF0014" w:rsidP="00FF0014">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a.</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mediante SPID</w:t>
            </w:r>
            <w:r>
              <w:rPr>
                <w:rFonts w:ascii="Helvetica" w:hAnsi="Helvetica"/>
                <w:color w:val="000000"/>
                <w:sz w:val="17"/>
                <w:szCs w:val="17"/>
              </w:rPr>
              <w:t>: conservare il “numero di protocollazione” e l’ulteriore “codice alfanumerico” generato automaticamente dal sistema e riportato in corrispondenza dello spazio riservato alla firma della domanda di partecipazione così accettata e fornirli, quando richiesto, in sede di prima prova concorsuale;</w:t>
            </w:r>
            <w:r>
              <w:rPr>
                <w:rFonts w:ascii="Helvetica" w:hAnsi="Helvetica"/>
                <w:color w:val="000000"/>
                <w:sz w:val="17"/>
                <w:szCs w:val="17"/>
              </w:rPr>
              <w:br/>
              <w:t>b.</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via PEC</w:t>
            </w:r>
            <w:r>
              <w:rPr>
                <w:rFonts w:ascii="Helvetica" w:hAnsi="Helvetica"/>
                <w:color w:val="000000"/>
                <w:sz w:val="17"/>
                <w:szCs w:val="17"/>
              </w:rPr>
              <w:t>: per essere ammessi al concorso non è sufficiente compilare la domanda sul portale “Concorsi On Line”, ma è necessario inviare via PEC il file PDF della domanda generato dal sistema insieme alla copia fronte/retro di un documento di riconoscimento in corso di validità. I documenti dovranno essere inviati al seguente indirizzo di posta elettronica certificata: concorsoAM.istanze@pec.gdf.it</w:t>
            </w:r>
          </w:p>
          <w:p w:rsidR="00FF0014" w:rsidRDefault="00FF0014" w:rsidP="00FF0014">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Solo in caso di avaria del sistema informatico, l’istanza, redatta in carta semplice secondo l’apposito</w:t>
            </w:r>
            <w:hyperlink r:id="rId198" w:tgtFrame="_blank" w:history="1">
              <w:r>
                <w:rPr>
                  <w:rStyle w:val="Collegamentoipertestuale"/>
                  <w:rFonts w:ascii="Helvetica" w:hAnsi="Helvetica"/>
                  <w:b/>
                  <w:bCs/>
                  <w:color w:val="800000"/>
                  <w:sz w:val="17"/>
                  <w:szCs w:val="17"/>
                </w:rPr>
                <w:t>MODELLO</w:t>
              </w:r>
            </w:hyperlink>
            <w:r>
              <w:rPr>
                <w:rStyle w:val="apple-converted-space"/>
                <w:rFonts w:ascii="Helvetica" w:hAnsi="Helvetica"/>
                <w:color w:val="000000"/>
                <w:sz w:val="17"/>
                <w:szCs w:val="17"/>
              </w:rPr>
              <w:t> </w:t>
            </w:r>
            <w:r>
              <w:rPr>
                <w:rFonts w:ascii="Helvetica" w:hAnsi="Helvetica"/>
                <w:color w:val="000000"/>
                <w:sz w:val="17"/>
                <w:szCs w:val="17"/>
              </w:rPr>
              <w:t>(Pdf 142 Kb) e completa degli allegati richiesti dal bando, potrà essere inviata a mezzo casella PEC all’indirizzo del Centro di Reclutamento: concorsoAM.istanze@pec.gdf.it.</w:t>
            </w:r>
          </w:p>
          <w:p w:rsidR="00FF0014" w:rsidRDefault="00FF0014" w:rsidP="00FF0014">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BANDO</w:t>
            </w:r>
          </w:p>
          <w:p w:rsidR="00FF0014" w:rsidRDefault="00FF0014" w:rsidP="00FF0014">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Per maggiori informazioni, vi invitiamo a scaricare e leggere attentamente il</w:t>
            </w:r>
            <w:r>
              <w:rPr>
                <w:rStyle w:val="apple-converted-space"/>
                <w:rFonts w:ascii="Helvetica" w:hAnsi="Helvetica"/>
                <w:color w:val="000000"/>
                <w:sz w:val="17"/>
                <w:szCs w:val="17"/>
              </w:rPr>
              <w:t> </w:t>
            </w:r>
            <w:hyperlink r:id="rId199" w:tgtFrame="_blank" w:history="1">
              <w:r>
                <w:rPr>
                  <w:rStyle w:val="Collegamentoipertestuale"/>
                  <w:rFonts w:ascii="Helvetica" w:hAnsi="Helvetica"/>
                  <w:b/>
                  <w:bCs/>
                  <w:color w:val="800000"/>
                  <w:sz w:val="17"/>
                  <w:szCs w:val="17"/>
                </w:rPr>
                <w:t>BANDO</w:t>
              </w:r>
            </w:hyperlink>
            <w:r>
              <w:rPr>
                <w:rStyle w:val="apple-converted-space"/>
                <w:rFonts w:ascii="Helvetica" w:hAnsi="Helvetica"/>
                <w:color w:val="000000"/>
                <w:sz w:val="17"/>
                <w:szCs w:val="17"/>
              </w:rPr>
              <w:t> </w:t>
            </w:r>
            <w:r>
              <w:rPr>
                <w:rFonts w:ascii="Helvetica" w:hAnsi="Helvetica"/>
                <w:color w:val="000000"/>
                <w:sz w:val="17"/>
                <w:szCs w:val="17"/>
              </w:rPr>
              <w:t>(Pdf 632 Kb) relativo al concorso 2017 per Allievi Marescialli della GDF, e a visitare</w:t>
            </w:r>
            <w:r>
              <w:rPr>
                <w:rStyle w:val="apple-converted-space"/>
                <w:rFonts w:ascii="Helvetica" w:hAnsi="Helvetica"/>
                <w:color w:val="000000"/>
                <w:sz w:val="17"/>
                <w:szCs w:val="17"/>
              </w:rPr>
              <w:t> </w:t>
            </w:r>
            <w:hyperlink r:id="rId200" w:tgtFrame="_blank" w:history="1">
              <w:r>
                <w:rPr>
                  <w:rStyle w:val="Collegamentoipertestuale"/>
                  <w:rFonts w:ascii="Helvetica" w:hAnsi="Helvetica"/>
                  <w:b/>
                  <w:bCs/>
                  <w:color w:val="800000"/>
                  <w:sz w:val="17"/>
                  <w:szCs w:val="17"/>
                </w:rPr>
                <w:t>questa pagina</w:t>
              </w:r>
            </w:hyperlink>
            <w:r>
              <w:rPr>
                <w:rStyle w:val="apple-converted-space"/>
                <w:rFonts w:ascii="Helvetica" w:hAnsi="Helvetica"/>
                <w:color w:val="000000"/>
                <w:sz w:val="17"/>
                <w:szCs w:val="17"/>
              </w:rPr>
              <w:t> </w:t>
            </w:r>
            <w:r>
              <w:rPr>
                <w:rFonts w:ascii="Helvetica" w:hAnsi="Helvetica"/>
                <w:color w:val="000000"/>
                <w:sz w:val="17"/>
                <w:szCs w:val="17"/>
              </w:rPr>
              <w:t>sul portale web Guardia di Finanza Concorsi, dalla quale è possibile scaricare tutti gli allegati e accedere alla banca dati dalla quale saranno estratte le domande che saranno assegnate durante la prova preliminare.</w:t>
            </w:r>
          </w:p>
          <w:p w:rsidR="0043212B" w:rsidRPr="0043212B" w:rsidRDefault="0043212B" w:rsidP="0043212B">
            <w:pPr>
              <w:shd w:val="clear" w:color="auto" w:fill="FFFFFF"/>
              <w:suppressAutoHyphens w:val="0"/>
              <w:spacing w:after="70"/>
              <w:outlineLvl w:val="0"/>
              <w:rPr>
                <w:rFonts w:ascii="Arial" w:hAnsi="Arial" w:cs="Arial"/>
                <w:color w:val="800000"/>
                <w:kern w:val="36"/>
                <w:sz w:val="24"/>
                <w:szCs w:val="24"/>
                <w:lang w:eastAsia="it-IT"/>
              </w:rPr>
            </w:pPr>
            <w:r w:rsidRPr="0043212B">
              <w:rPr>
                <w:rFonts w:ascii="Arial" w:hAnsi="Arial" w:cs="Arial"/>
                <w:color w:val="800000"/>
                <w:kern w:val="36"/>
                <w:sz w:val="24"/>
                <w:szCs w:val="24"/>
                <w:lang w:eastAsia="it-IT"/>
              </w:rPr>
              <w:t>Concorso Carabinieri: 1598 Allievi, VFP1 e VFP4</w:t>
            </w:r>
          </w:p>
          <w:p w:rsidR="003E4852" w:rsidRDefault="003E4852" w:rsidP="00B250BB">
            <w:pPr>
              <w:pBdr>
                <w:bottom w:val="single" w:sz="6" w:space="0" w:color="DDDDDD"/>
              </w:pBdr>
              <w:shd w:val="clear" w:color="auto" w:fill="FFFFFF"/>
              <w:outlineLvl w:val="0"/>
              <w:rPr>
                <w:rFonts w:ascii="Arial" w:hAnsi="Arial" w:cs="Arial"/>
                <w:b/>
                <w:bCs/>
                <w:color w:val="444444"/>
                <w:kern w:val="36"/>
                <w:sz w:val="24"/>
                <w:szCs w:val="24"/>
              </w:rPr>
            </w:pP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Aperto il concorso Allievi Carabinieri 2017 per il</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reclutamento</w:t>
            </w:r>
            <w:r>
              <w:rPr>
                <w:rFonts w:ascii="Helvetica" w:hAnsi="Helvetica"/>
                <w:color w:val="000000"/>
                <w:sz w:val="17"/>
                <w:szCs w:val="17"/>
              </w:rPr>
              <w:t>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1598 giovani</w:t>
            </w:r>
            <w:r>
              <w:rPr>
                <w:rFonts w:ascii="Helvetica" w:hAnsi="Helvetica"/>
                <w:color w:val="000000"/>
                <w:sz w:val="17"/>
                <w:szCs w:val="17"/>
              </w:rPr>
              <w:t>. Il bando è rivolto ai volontari VFP1 e VFP4 e prevede una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selezione</w:t>
            </w:r>
            <w:r>
              <w:rPr>
                <w:rStyle w:val="apple-converted-space"/>
                <w:rFonts w:ascii="Helvetica" w:eastAsiaTheme="majorEastAsia" w:hAnsi="Helvetica"/>
                <w:color w:val="000000"/>
                <w:sz w:val="17"/>
                <w:szCs w:val="17"/>
              </w:rPr>
              <w:t> </w:t>
            </w:r>
            <w:r>
              <w:rPr>
                <w:rFonts w:ascii="Helvetica" w:hAnsi="Helvetica"/>
                <w:color w:val="000000"/>
                <w:sz w:val="17"/>
                <w:szCs w:val="17"/>
              </w:rPr>
              <w:t>per</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titoli</w:t>
            </w:r>
            <w:r>
              <w:rPr>
                <w:rStyle w:val="apple-converted-space"/>
                <w:rFonts w:ascii="Helvetica" w:eastAsiaTheme="majorEastAsia" w:hAnsi="Helvetica"/>
                <w:color w:val="000000"/>
                <w:sz w:val="17"/>
                <w:szCs w:val="17"/>
              </w:rPr>
              <w:t> </w:t>
            </w:r>
            <w:r>
              <w:rPr>
                <w:rFonts w:ascii="Helvetica" w:hAnsi="Helvetica"/>
                <w:color w:val="000000"/>
                <w:sz w:val="17"/>
                <w:szCs w:val="17"/>
              </w:rPr>
              <w:t>ed</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esami</w:t>
            </w:r>
            <w:r>
              <w:rPr>
                <w:rFonts w:ascii="Helvetica" w:hAnsi="Helvetica"/>
                <w:color w:val="000000"/>
                <w:sz w:val="17"/>
                <w:szCs w:val="17"/>
              </w:rPr>
              <w:t>.</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Per partecipare al bando pubblico per Allievi dell’Arma dei Carabinieri c’è tempo fino al</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 xml:space="preserve">2 maggio </w:t>
            </w:r>
            <w:r>
              <w:rPr>
                <w:rStyle w:val="Enfasigrassetto"/>
                <w:rFonts w:ascii="Helvetica" w:eastAsiaTheme="majorEastAsia" w:hAnsi="Helvetica"/>
                <w:color w:val="000000"/>
                <w:sz w:val="17"/>
                <w:szCs w:val="17"/>
              </w:rPr>
              <w:lastRenderedPageBreak/>
              <w:t>2017.</w:t>
            </w:r>
          </w:p>
          <w:p w:rsidR="0043212B" w:rsidRDefault="0043212B" w:rsidP="0043212B">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CARABINIERI CONCORSO ALLIEVI 2017</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Sulla GU 4a Serie Speciale – Concorsi ed Esami n.25 del 31-3-2017 è stato pubblicato, infatti, il concorso Carabinieri 2017, finalizzato al reclutamento di 1598 Allievi.</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Il bando per Allievi Carabinieri è riservato ai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volontari</w:t>
            </w:r>
            <w:r>
              <w:rPr>
                <w:rStyle w:val="apple-converted-space"/>
                <w:rFonts w:ascii="Helvetica" w:eastAsiaTheme="majorEastAsia" w:hAnsi="Helvetica"/>
                <w:color w:val="000000"/>
                <w:sz w:val="17"/>
                <w:szCs w:val="17"/>
              </w:rPr>
              <w:t> </w:t>
            </w:r>
            <w:r>
              <w:rPr>
                <w:rFonts w:ascii="Helvetica" w:hAnsi="Helvetica"/>
                <w:color w:val="000000"/>
                <w:sz w:val="17"/>
                <w:szCs w:val="17"/>
              </w:rPr>
              <w:t>delle</w:t>
            </w:r>
            <w:r>
              <w:rPr>
                <w:rStyle w:val="Enfasigrassetto"/>
                <w:rFonts w:ascii="Helvetica" w:eastAsiaTheme="majorEastAsia" w:hAnsi="Helvetica"/>
                <w:color w:val="000000"/>
                <w:sz w:val="17"/>
                <w:szCs w:val="17"/>
              </w:rPr>
              <w:t>Forze Armate</w:t>
            </w:r>
            <w:r>
              <w:rPr>
                <w:rStyle w:val="apple-converted-space"/>
                <w:rFonts w:ascii="Helvetica" w:eastAsiaTheme="majorEastAsia" w:hAnsi="Helvetica"/>
                <w:color w:val="000000"/>
                <w:sz w:val="17"/>
                <w:szCs w:val="17"/>
              </w:rPr>
              <w:t> </w:t>
            </w:r>
            <w:r>
              <w:rPr>
                <w:rFonts w:ascii="Helvetica" w:hAnsi="Helvetica"/>
                <w:color w:val="000000"/>
                <w:sz w:val="17"/>
                <w:szCs w:val="17"/>
              </w:rPr>
              <w:t>in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ferma prefissata</w:t>
            </w:r>
            <w:r>
              <w:rPr>
                <w:rStyle w:val="apple-converted-space"/>
                <w:rFonts w:ascii="Helvetica" w:eastAsiaTheme="majorEastAsia" w:hAnsi="Helvetica"/>
                <w:color w:val="000000"/>
                <w:sz w:val="17"/>
                <w:szCs w:val="17"/>
              </w:rPr>
              <w:t> </w:t>
            </w:r>
            <w:r>
              <w:rPr>
                <w:rFonts w:ascii="Helvetica" w:hAnsi="Helvetica"/>
                <w:color w:val="000000"/>
                <w:sz w:val="17"/>
                <w:szCs w:val="17"/>
              </w:rPr>
              <w:t>di</w:t>
            </w:r>
            <w:r>
              <w:rPr>
                <w:rStyle w:val="apple-converted-space"/>
                <w:rFonts w:ascii="Helvetica" w:eastAsiaTheme="majorEastAsia" w:hAnsi="Helvetica"/>
                <w:b/>
                <w:bCs/>
                <w:color w:val="000000"/>
                <w:sz w:val="17"/>
                <w:szCs w:val="17"/>
              </w:rPr>
              <w:t> </w:t>
            </w:r>
            <w:r>
              <w:rPr>
                <w:rStyle w:val="Enfasigrassetto"/>
                <w:rFonts w:ascii="Helvetica" w:eastAsiaTheme="majorEastAsia" w:hAnsi="Helvetica"/>
                <w:color w:val="000000"/>
                <w:sz w:val="17"/>
                <w:szCs w:val="17"/>
              </w:rPr>
              <w:t>un anno</w:t>
            </w:r>
            <w:r>
              <w:rPr>
                <w:rStyle w:val="apple-converted-space"/>
                <w:rFonts w:ascii="Helvetica" w:eastAsiaTheme="majorEastAsia" w:hAnsi="Helvetica"/>
                <w:color w:val="000000"/>
                <w:sz w:val="17"/>
                <w:szCs w:val="17"/>
              </w:rPr>
              <w:t> </w:t>
            </w:r>
            <w:r>
              <w:rPr>
                <w:rFonts w:ascii="Helvetica" w:hAnsi="Helvetica"/>
                <w:color w:val="000000"/>
                <w:sz w:val="17"/>
                <w:szCs w:val="17"/>
              </w:rPr>
              <w:t>o</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quadriennale</w:t>
            </w:r>
            <w:r>
              <w:rPr>
                <w:rFonts w:ascii="Helvetica" w:hAnsi="Helvetica"/>
                <w:color w:val="000000"/>
                <w:sz w:val="17"/>
                <w:szCs w:val="17"/>
              </w:rPr>
              <w:t>ovvero in rafferma annuale, in servizio o in congedo. Nello specifico, è previsto il reclutamento di:</w:t>
            </w:r>
            <w:r>
              <w:rPr>
                <w:rFonts w:ascii="Helvetica" w:hAnsi="Helvetica"/>
                <w:color w:val="000000"/>
                <w:sz w:val="17"/>
                <w:szCs w:val="17"/>
              </w:rPr>
              <w:br/>
              <w:t>a)</w:t>
            </w:r>
            <w:r>
              <w:rPr>
                <w:rStyle w:val="apple-converted-space"/>
                <w:rFonts w:ascii="Helvetica" w:eastAsiaTheme="majorEastAsia" w:hAnsi="Helvetica"/>
                <w:color w:val="000000"/>
                <w:sz w:val="17"/>
                <w:szCs w:val="17"/>
              </w:rPr>
              <w:t> </w:t>
            </w:r>
            <w:r>
              <w:rPr>
                <w:rFonts w:ascii="Helvetica" w:hAnsi="Helvetica"/>
                <w:b/>
                <w:bCs/>
                <w:color w:val="000000"/>
                <w:sz w:val="17"/>
                <w:szCs w:val="17"/>
              </w:rPr>
              <w:t>900 </w:t>
            </w:r>
            <w:r>
              <w:rPr>
                <w:rFonts w:ascii="Helvetica" w:hAnsi="Helvetica"/>
                <w:color w:val="000000"/>
                <w:sz w:val="17"/>
                <w:szCs w:val="17"/>
              </w:rPr>
              <w:t>allievi carabinieri in ferma quadriennale, riservato, ai sensi dell’articolo 2199, comma 7 bis, del decreto legislativo 15 marzo 2010, n. 66, ai volontari in ferma prefissata di un anno (VFP1) oppure in rafferma annuale, in servizio;</w:t>
            </w:r>
            <w:r>
              <w:rPr>
                <w:rFonts w:ascii="Helvetica" w:hAnsi="Helvetica"/>
                <w:color w:val="000000"/>
                <w:sz w:val="17"/>
                <w:szCs w:val="17"/>
              </w:rPr>
              <w:br/>
              <w:t>b)</w:t>
            </w:r>
            <w:r>
              <w:rPr>
                <w:rStyle w:val="apple-converted-space"/>
                <w:rFonts w:ascii="Helvetica" w:eastAsiaTheme="majorEastAsia" w:hAnsi="Helvetica"/>
                <w:color w:val="000000"/>
                <w:sz w:val="17"/>
                <w:szCs w:val="17"/>
              </w:rPr>
              <w:t> </w:t>
            </w:r>
            <w:r>
              <w:rPr>
                <w:rFonts w:ascii="Helvetica" w:hAnsi="Helvetica"/>
                <w:b/>
                <w:bCs/>
                <w:color w:val="000000"/>
                <w:sz w:val="17"/>
                <w:szCs w:val="17"/>
              </w:rPr>
              <w:t>386 </w:t>
            </w:r>
            <w:r>
              <w:rPr>
                <w:rFonts w:ascii="Helvetica" w:hAnsi="Helvetica"/>
                <w:color w:val="000000"/>
                <w:sz w:val="17"/>
                <w:szCs w:val="17"/>
              </w:rPr>
              <w:t>allievi carabinieri in ferma quadriennale, riservato, ai sensi dell’articolo 2199, comma 7 bis, del decreto legislativo 15 marzo 2010, n. 66, ai volontari in ferma prefissata di un anno (VFP1) in congedo ed ai volontari in ferma prefissata quadriennale (VFP4) in servizio o collocati in congedo a conclusione della prescritta ferma;</w:t>
            </w:r>
            <w:r>
              <w:rPr>
                <w:rFonts w:ascii="Helvetica" w:hAnsi="Helvetica"/>
                <w:color w:val="000000"/>
                <w:sz w:val="17"/>
                <w:szCs w:val="17"/>
              </w:rPr>
              <w:br/>
              <w:t>c)</w:t>
            </w:r>
            <w:r>
              <w:rPr>
                <w:rStyle w:val="apple-converted-space"/>
                <w:rFonts w:ascii="Helvetica" w:eastAsiaTheme="majorEastAsia" w:hAnsi="Helvetica"/>
                <w:color w:val="000000"/>
                <w:sz w:val="17"/>
                <w:szCs w:val="17"/>
              </w:rPr>
              <w:t> </w:t>
            </w:r>
            <w:r>
              <w:rPr>
                <w:rFonts w:ascii="Helvetica" w:hAnsi="Helvetica"/>
                <w:b/>
                <w:bCs/>
                <w:color w:val="000000"/>
                <w:sz w:val="17"/>
                <w:szCs w:val="17"/>
              </w:rPr>
              <w:t>280 </w:t>
            </w:r>
            <w:r>
              <w:rPr>
                <w:rFonts w:ascii="Helvetica" w:hAnsi="Helvetica"/>
                <w:color w:val="000000"/>
                <w:sz w:val="17"/>
                <w:szCs w:val="17"/>
              </w:rPr>
              <w:t>allievi carabinieri in ferma quadriennale, riservato, ai sensi degli articoli 706 e 707, del decreto legislativo 15 marzo 2010, n. 66, ai giovani che non abbiano superato il ventiseiesimo anno di età, per il successivo impiego secondo i criteri di cui all’articolo 17;</w:t>
            </w:r>
            <w:r>
              <w:rPr>
                <w:rFonts w:ascii="Helvetica" w:hAnsi="Helvetica"/>
                <w:color w:val="000000"/>
                <w:sz w:val="17"/>
                <w:szCs w:val="17"/>
              </w:rPr>
              <w:br/>
              <w:t>d)</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32</w:t>
            </w:r>
            <w:r>
              <w:rPr>
                <w:rStyle w:val="apple-converted-space"/>
                <w:rFonts w:ascii="Helvetica" w:eastAsiaTheme="majorEastAsia" w:hAnsi="Helvetica"/>
                <w:color w:val="000000"/>
                <w:sz w:val="17"/>
                <w:szCs w:val="17"/>
              </w:rPr>
              <w:t> </w:t>
            </w:r>
            <w:r>
              <w:rPr>
                <w:rFonts w:ascii="Helvetica" w:hAnsi="Helvetica"/>
                <w:color w:val="000000"/>
                <w:sz w:val="17"/>
                <w:szCs w:val="17"/>
              </w:rPr>
              <w:t>allievi carabinieri in ferma quadriennale, riservato ai sensi del decreto legislativo 21 gennaio 2011, n. 11, ai concorrenti in possesso dell’attestato di bilinguismo di cui all’articolo 4 del decreto del Presidente della Repubblica 26 luglio 1976, n. 752 e successive modificazioni.</w:t>
            </w:r>
          </w:p>
          <w:p w:rsidR="0043212B" w:rsidRDefault="0043212B" w:rsidP="0043212B">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REQUISITI</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Per partecipare al concorso 1598 allievi Carabinieri è necessario essere in possesso dei seguenti requisiti generali:</w:t>
            </w:r>
            <w:r>
              <w:rPr>
                <w:rFonts w:ascii="Helvetica" w:hAnsi="Helvetica"/>
                <w:color w:val="000000"/>
                <w:sz w:val="17"/>
                <w:szCs w:val="17"/>
              </w:rPr>
              <w:br/>
              <w:t>– godano dei diritti civili e politici;</w:t>
            </w:r>
            <w:r>
              <w:rPr>
                <w:rFonts w:ascii="Helvetica" w:hAnsi="Helvetica"/>
                <w:color w:val="000000"/>
                <w:sz w:val="17"/>
                <w:szCs w:val="17"/>
              </w:rPr>
              <w:br/>
              <w:t>– abbiano, se minori, il consenso di chi esercita la potestà;</w:t>
            </w:r>
            <w:r>
              <w:rPr>
                <w:rFonts w:ascii="Helvetica" w:hAnsi="Helvetica"/>
                <w:color w:val="000000"/>
                <w:sz w:val="17"/>
                <w:szCs w:val="17"/>
              </w:rPr>
              <w:br/>
              <w:t>–</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diploma</w:t>
            </w:r>
            <w:r>
              <w:rPr>
                <w:rStyle w:val="apple-converted-space"/>
                <w:rFonts w:ascii="Helvetica" w:eastAsiaTheme="majorEastAsia" w:hAnsi="Helvetica"/>
                <w:color w:val="000000"/>
                <w:sz w:val="17"/>
                <w:szCs w:val="17"/>
              </w:rPr>
              <w:t> </w:t>
            </w:r>
            <w:r>
              <w:rPr>
                <w:rFonts w:ascii="Helvetica" w:hAnsi="Helvetica"/>
                <w:color w:val="000000"/>
                <w:sz w:val="17"/>
                <w:szCs w:val="17"/>
              </w:rPr>
              <w:t>di istituto di istruzione secondaria di primo grado;</w:t>
            </w:r>
            <w:r>
              <w:rPr>
                <w:rFonts w:ascii="Helvetica" w:hAnsi="Helvetica"/>
                <w:color w:val="000000"/>
                <w:sz w:val="17"/>
                <w:szCs w:val="17"/>
              </w:rPr>
              <w:br/>
              <w:t>– non siano stati destituiti, dispensati o dichiarati decaduti dall’impiego in una pubblica amministrazione, licenziati dal lavoro alle dipendenze di pubbliche amministrazioni a seguito di procedimento disciplinare, oppure prosciolti, d’autorità o d’ufficio, da precedente arruolamento nelle Forze armate o di polizia, a esclusione dei proscioglimenti per inidoneità psicofisica;</w:t>
            </w:r>
            <w:r>
              <w:rPr>
                <w:rFonts w:ascii="Helvetica" w:hAnsi="Helvetica"/>
                <w:color w:val="000000"/>
                <w:sz w:val="17"/>
                <w:szCs w:val="17"/>
              </w:rPr>
              <w:br/>
              <w:t>– abbiano tenuto condotta incensurabile e non siano stati condannati per delitti non colposi, anche con sentenza di applicazione di pena su richiesta, a pena condizionalmente sospesa o con decreto penale di condanna, ovvero non siano in atto imputati in procedimenti penali per delitti non colposi;</w:t>
            </w:r>
            <w:r>
              <w:rPr>
                <w:rFonts w:ascii="Helvetica" w:hAnsi="Helvetica"/>
                <w:color w:val="000000"/>
                <w:sz w:val="17"/>
                <w:szCs w:val="17"/>
              </w:rPr>
              <w:br/>
              <w:t>– non siano stati sottoposti a misure di prevenzione;</w:t>
            </w:r>
            <w:r>
              <w:rPr>
                <w:rFonts w:ascii="Helvetica" w:hAnsi="Helvetica"/>
                <w:color w:val="000000"/>
                <w:sz w:val="17"/>
                <w:szCs w:val="17"/>
              </w:rPr>
              <w:br/>
              <w:t>– idoneità psicofisica ed attitudinale;</w:t>
            </w:r>
            <w:r>
              <w:rPr>
                <w:rFonts w:ascii="Helvetica" w:hAnsi="Helvetica"/>
                <w:color w:val="000000"/>
                <w:sz w:val="17"/>
                <w:szCs w:val="17"/>
              </w:rPr>
              <w:br/>
              <w:t>– non aver tenuto comportamenti nei confronti delle istituzioni democratiche che non diano sicuro affidamento di scrupolosa fedeltà alla Costituzione repubblicana e alle ragioni di sicurezza dello Stato;</w:t>
            </w:r>
            <w:r>
              <w:rPr>
                <w:rFonts w:ascii="Helvetica" w:hAnsi="Helvetica"/>
                <w:color w:val="000000"/>
                <w:sz w:val="17"/>
                <w:szCs w:val="17"/>
              </w:rPr>
              <w:br/>
              <w:t>– non trovarsi in situazioni comunque non compatibili con l’acquisizione o la conservazione dello status di carabiniere.</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Inoltre, i candidati dovranno rispettare i seguenti requisiti relativi alle specifiche figure a concorso. Coloro che vogliono candidarsi per il</w:t>
            </w:r>
            <w:r>
              <w:rPr>
                <w:rStyle w:val="apple-converted-space"/>
                <w:rFonts w:ascii="Helvetica" w:eastAsiaTheme="majorEastAsia" w:hAnsi="Helvetica"/>
                <w:b/>
                <w:bCs/>
                <w:color w:val="000000"/>
                <w:sz w:val="17"/>
                <w:szCs w:val="17"/>
              </w:rPr>
              <w:t> </w:t>
            </w:r>
            <w:r>
              <w:rPr>
                <w:rStyle w:val="Enfasigrassetto"/>
                <w:rFonts w:ascii="Helvetica" w:eastAsiaTheme="majorEastAsia" w:hAnsi="Helvetica"/>
                <w:color w:val="000000"/>
                <w:sz w:val="17"/>
                <w:szCs w:val="17"/>
              </w:rPr>
              <w:t>gruppo a)</w:t>
            </w:r>
            <w:r>
              <w:rPr>
                <w:rFonts w:ascii="Helvetica" w:hAnsi="Helvetica"/>
                <w:color w:val="000000"/>
                <w:sz w:val="17"/>
                <w:szCs w:val="17"/>
              </w:rPr>
              <w:t> devono essere cittadini italiani che siano volontari in ferma prefissata di un anno (VFP1) in servizio da almeno 7 mesi continuativi oppure in rafferma annuale, che:</w:t>
            </w:r>
            <w:r>
              <w:rPr>
                <w:rFonts w:ascii="Helvetica" w:hAnsi="Helvetica"/>
                <w:color w:val="000000"/>
                <w:sz w:val="17"/>
                <w:szCs w:val="17"/>
              </w:rPr>
              <w:br/>
              <w:t>− non abbiano presentato nell’anno 2017 domanda di partecipazione ad altri concorsi indetti per le carriere iniziali delle altre Forze di polizia ad ordinamento civile e militare;</w:t>
            </w:r>
            <w:r>
              <w:rPr>
                <w:rFonts w:ascii="Helvetica" w:hAnsi="Helvetica"/>
                <w:color w:val="000000"/>
                <w:sz w:val="17"/>
                <w:szCs w:val="17"/>
              </w:rPr>
              <w:br/>
              <w:t xml:space="preserve">− non abbiano superato il ventottesimo anno di età alla data di scadenza del termine utile per la presentazione della domanda indicato nell’articolo 3, cioè siano nati dopo il 2 maggio 1989 </w:t>
            </w:r>
            <w:r>
              <w:rPr>
                <w:rFonts w:ascii="Helvetica" w:hAnsi="Helvetica"/>
                <w:color w:val="000000"/>
                <w:sz w:val="17"/>
                <w:szCs w:val="17"/>
              </w:rPr>
              <w:lastRenderedPageBreak/>
              <w:t>compreso;</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Mentre i candidati ai posti appartenenti al</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gruppo b)</w:t>
            </w:r>
            <w:r>
              <w:rPr>
                <w:rStyle w:val="apple-converted-space"/>
                <w:rFonts w:ascii="Helvetica" w:eastAsiaTheme="majorEastAsia" w:hAnsi="Helvetica"/>
                <w:color w:val="000000"/>
                <w:sz w:val="17"/>
                <w:szCs w:val="17"/>
              </w:rPr>
              <w:t> </w:t>
            </w:r>
            <w:r>
              <w:rPr>
                <w:rFonts w:ascii="Helvetica" w:hAnsi="Helvetica"/>
                <w:color w:val="000000"/>
                <w:sz w:val="17"/>
                <w:szCs w:val="17"/>
              </w:rPr>
              <w:t>dovranno essere cittadini italiani che siano anche:</w:t>
            </w:r>
            <w:r>
              <w:rPr>
                <w:rFonts w:ascii="Helvetica" w:hAnsi="Helvetica"/>
                <w:color w:val="000000"/>
                <w:sz w:val="17"/>
                <w:szCs w:val="17"/>
              </w:rPr>
              <w:br/>
              <w:t>– volontari in ferma prefissata di un anno (</w:t>
            </w:r>
            <w:r>
              <w:rPr>
                <w:rStyle w:val="Enfasigrassetto"/>
                <w:rFonts w:ascii="Helvetica" w:eastAsiaTheme="majorEastAsia" w:hAnsi="Helvetica"/>
                <w:color w:val="000000"/>
                <w:sz w:val="17"/>
                <w:szCs w:val="17"/>
              </w:rPr>
              <w:t>VFP1</w:t>
            </w:r>
            <w:r>
              <w:rPr>
                <w:rFonts w:ascii="Helvetica" w:hAnsi="Helvetica"/>
                <w:color w:val="000000"/>
                <w:sz w:val="17"/>
                <w:szCs w:val="17"/>
              </w:rPr>
              <w:t>) collocati in congedo a conclusione della prescritta ferma;</w:t>
            </w:r>
            <w:r>
              <w:rPr>
                <w:rFonts w:ascii="Helvetica" w:hAnsi="Helvetica"/>
                <w:color w:val="000000"/>
                <w:sz w:val="17"/>
                <w:szCs w:val="17"/>
              </w:rPr>
              <w:br/>
              <w:t>– volontari in ferma prefissata quadriennale (</w:t>
            </w:r>
            <w:r>
              <w:rPr>
                <w:rStyle w:val="Enfasigrassetto"/>
                <w:rFonts w:ascii="Helvetica" w:eastAsiaTheme="majorEastAsia" w:hAnsi="Helvetica"/>
                <w:color w:val="000000"/>
                <w:sz w:val="17"/>
                <w:szCs w:val="17"/>
              </w:rPr>
              <w:t>VFP4</w:t>
            </w:r>
            <w:r>
              <w:rPr>
                <w:rFonts w:ascii="Helvetica" w:hAnsi="Helvetica"/>
                <w:color w:val="000000"/>
                <w:sz w:val="17"/>
                <w:szCs w:val="17"/>
              </w:rPr>
              <w:t>) in servizio che non abbiano presentato nell’anno 2017 domanda di partecipazione ad altri concorsi indetti per le carriere iniziali delle altre Forze di polizia ad ordinamento civile e militare;</w:t>
            </w:r>
            <w:r>
              <w:rPr>
                <w:rFonts w:ascii="Helvetica" w:hAnsi="Helvetica"/>
                <w:color w:val="000000"/>
                <w:sz w:val="17"/>
                <w:szCs w:val="17"/>
              </w:rPr>
              <w:br/>
              <w:t>– volontari in ferma prefissata quadriennale (VFP4) collocati in congedo a conclusione della prescritta ferma che non abbiano superato il ventottesimo anno di età alla data di scadenza del termine utile per la presentazione della domanda indicato nell’articolo 3, cioè che siano nati dopo il 2 maggio 1989 compreso. Non si applicano gli aumenti dei limiti di età previsti per l’ammissione ai concorsi per i pubblici impieghi;</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Al</w:t>
            </w:r>
            <w:r>
              <w:rPr>
                <w:rStyle w:val="apple-converted-space"/>
                <w:rFonts w:ascii="Helvetica" w:eastAsiaTheme="majorEastAsia" w:hAnsi="Helvetica"/>
                <w:b/>
                <w:bCs/>
                <w:color w:val="000000"/>
                <w:sz w:val="17"/>
                <w:szCs w:val="17"/>
              </w:rPr>
              <w:t> </w:t>
            </w:r>
            <w:r>
              <w:rPr>
                <w:rStyle w:val="Enfasigrassetto"/>
                <w:rFonts w:ascii="Helvetica" w:eastAsiaTheme="majorEastAsia" w:hAnsi="Helvetica"/>
                <w:color w:val="000000"/>
                <w:sz w:val="17"/>
                <w:szCs w:val="17"/>
              </w:rPr>
              <w:t>gruppo c)</w:t>
            </w:r>
            <w:r>
              <w:rPr>
                <w:rStyle w:val="apple-converted-space"/>
                <w:rFonts w:ascii="Helvetica" w:eastAsiaTheme="majorEastAsia" w:hAnsi="Helvetica"/>
                <w:color w:val="000000"/>
                <w:sz w:val="17"/>
                <w:szCs w:val="17"/>
              </w:rPr>
              <w:t> </w:t>
            </w:r>
            <w:r>
              <w:rPr>
                <w:rFonts w:ascii="Helvetica" w:hAnsi="Helvetica"/>
                <w:color w:val="000000"/>
                <w:sz w:val="17"/>
                <w:szCs w:val="17"/>
              </w:rPr>
              <w:t>potranno partecipare i cittadini italiani che:</w:t>
            </w:r>
            <w:r>
              <w:rPr>
                <w:rFonts w:ascii="Helvetica" w:hAnsi="Helvetica"/>
                <w:color w:val="000000"/>
                <w:sz w:val="17"/>
                <w:szCs w:val="17"/>
              </w:rPr>
              <w:br/>
              <w:t>– abbiano compiuto il diciassettesimo anno di età e non abbiano superato il ventiseiesimo anno di età alla data di scadenza del termine utile per la presentazione della domanda indicato nell’articolo 3, cioè che siano nati nel periodo 2 maggio 2000 – 2 maggio 1991 estremi compresi. Il limite massimo d’età è elevato a ventotto anni per coloro che hanno già prestato servizio militare (nati nel periodo dal 2 maggio 1989 al 2 maggio 1991, estremi compresi). Non si applicano gli aumenti dei limiti di età previsti per l’ammissione ai concorsi per i pubblici impieghi;</w:t>
            </w:r>
          </w:p>
          <w:p w:rsidR="0043212B" w:rsidRDefault="0043212B" w:rsidP="0043212B">
            <w:pPr>
              <w:pStyle w:val="NormaleWeb"/>
              <w:shd w:val="clear" w:color="auto" w:fill="FFFFFF"/>
              <w:spacing w:line="255" w:lineRule="atLeast"/>
              <w:rPr>
                <w:ins w:id="0" w:author="Unknown"/>
                <w:rFonts w:ascii="Helvetica" w:hAnsi="Helvetica"/>
                <w:color w:val="000000"/>
                <w:sz w:val="17"/>
                <w:szCs w:val="17"/>
              </w:rPr>
            </w:pPr>
            <w:ins w:id="1" w:author="Unknown">
              <w:r>
                <w:rPr>
                  <w:rFonts w:ascii="Helvetica" w:hAnsi="Helvetica"/>
                  <w:color w:val="000000"/>
                  <w:sz w:val="17"/>
                  <w:szCs w:val="17"/>
                </w:rPr>
                <w:t>Al</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gruppo d)</w:t>
              </w:r>
              <w:r>
                <w:rPr>
                  <w:rStyle w:val="apple-converted-space"/>
                  <w:rFonts w:ascii="Helvetica" w:eastAsiaTheme="majorEastAsia" w:hAnsi="Helvetica"/>
                  <w:color w:val="000000"/>
                  <w:sz w:val="17"/>
                  <w:szCs w:val="17"/>
                </w:rPr>
                <w:t> </w:t>
              </w:r>
            </w:ins>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Al</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gruppo d)</w:t>
            </w:r>
            <w:r>
              <w:rPr>
                <w:rStyle w:val="apple-converted-space"/>
                <w:rFonts w:ascii="Helvetica" w:eastAsiaTheme="majorEastAsia" w:hAnsi="Helvetica"/>
                <w:color w:val="000000"/>
                <w:sz w:val="17"/>
                <w:szCs w:val="17"/>
              </w:rPr>
              <w:t> </w:t>
            </w:r>
            <w:r>
              <w:rPr>
                <w:rFonts w:ascii="Helvetica" w:hAnsi="Helvetica"/>
                <w:color w:val="000000"/>
                <w:sz w:val="17"/>
                <w:szCs w:val="17"/>
              </w:rPr>
              <w:t>invece possono partecipare i cittadini italiani in possesso dell’attestato di bilinguismo di cui all’articolo 4 del decreto del Presidente della</w:t>
            </w:r>
            <w:r>
              <w:rPr>
                <w:rFonts w:ascii="Helvetica" w:hAnsi="Helvetica"/>
                <w:color w:val="000000"/>
                <w:sz w:val="17"/>
                <w:szCs w:val="17"/>
              </w:rPr>
              <w:br/>
              <w:t>Repubblica 26 luglio 1976, n. 752 e successive modificazioni che:</w:t>
            </w:r>
            <w:r>
              <w:rPr>
                <w:rFonts w:ascii="Helvetica" w:hAnsi="Helvetica"/>
                <w:color w:val="000000"/>
                <w:sz w:val="17"/>
                <w:szCs w:val="17"/>
              </w:rPr>
              <w:br/>
              <w:t>– abbiano compiuto il diciassettesimo anno di età e non superato il ventiseiesimo anno alla data di scadenza del termine utile per la presentazione della domanda indicato nell’articolo 3, cioè che siano nati nel periodo 2 maggio 2000– 2 maggio 1991 estremi compresi. Il limite massimo d’età è elevato a ventotto anni (nati nel periodo dal 2 maggio 1989 al 2 maggio 1991, estremi compresi), per coloro che abbiano prestato servizio militare.</w:t>
            </w:r>
          </w:p>
          <w:p w:rsidR="0043212B" w:rsidRDefault="0043212B" w:rsidP="0043212B">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PROVE D’ESAME</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Il bando per 1598 Allievi Carabinieri prevede una selezione per titoli ed esami, che comprenderà l’espletamento delle seguenti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prove</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b/>
                <w:bCs/>
                <w:color w:val="000000"/>
                <w:sz w:val="17"/>
                <w:szCs w:val="17"/>
              </w:rPr>
              <w:t> </w:t>
            </w:r>
            <w:r>
              <w:rPr>
                <w:rStyle w:val="Enfasigrassetto"/>
                <w:rFonts w:ascii="Helvetica" w:eastAsiaTheme="majorEastAsia" w:hAnsi="Helvetica"/>
                <w:color w:val="000000"/>
                <w:sz w:val="17"/>
                <w:szCs w:val="17"/>
              </w:rPr>
              <w:t>accertamenti</w:t>
            </w:r>
            <w:r>
              <w:rPr>
                <w:rFonts w:ascii="Helvetica" w:hAnsi="Helvetica"/>
                <w:color w:val="000000"/>
                <w:sz w:val="17"/>
                <w:szCs w:val="17"/>
              </w:rPr>
              <w:t>:</w:t>
            </w:r>
            <w:r>
              <w:rPr>
                <w:rFonts w:ascii="Helvetica" w:hAnsi="Helvetica"/>
                <w:color w:val="000000"/>
                <w:sz w:val="17"/>
                <w:szCs w:val="17"/>
              </w:rPr>
              <w:br/>
              <w:t>– prova scritta di selezione;</w:t>
            </w:r>
            <w:r>
              <w:rPr>
                <w:rFonts w:ascii="Helvetica" w:hAnsi="Helvetica"/>
                <w:color w:val="000000"/>
                <w:sz w:val="17"/>
                <w:szCs w:val="17"/>
              </w:rPr>
              <w:br/>
              <w:t>– prove di efficienza fisica;</w:t>
            </w:r>
            <w:r>
              <w:rPr>
                <w:rFonts w:ascii="Helvetica" w:hAnsi="Helvetica"/>
                <w:color w:val="000000"/>
                <w:sz w:val="17"/>
                <w:szCs w:val="17"/>
              </w:rPr>
              <w:br/>
              <w:t>– accertamenti sanitari;</w:t>
            </w:r>
            <w:r>
              <w:rPr>
                <w:rFonts w:ascii="Helvetica" w:hAnsi="Helvetica"/>
                <w:color w:val="000000"/>
                <w:sz w:val="17"/>
                <w:szCs w:val="17"/>
              </w:rPr>
              <w:br/>
              <w:t>– accertamenti attitudinali;</w:t>
            </w:r>
            <w:r>
              <w:rPr>
                <w:rFonts w:ascii="Helvetica" w:hAnsi="Helvetica"/>
                <w:color w:val="000000"/>
                <w:sz w:val="17"/>
                <w:szCs w:val="17"/>
              </w:rPr>
              <w:br/>
              <w:t>– valutazione dei titoli.</w:t>
            </w:r>
          </w:p>
          <w:p w:rsidR="0043212B" w:rsidRDefault="0043212B" w:rsidP="0043212B">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DOMANDA</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Le domande di partecipazione devono essere presentate, secondo le modalità indicate nel bando, entro il</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2 maggio 2017</w:t>
            </w:r>
            <w:r>
              <w:rPr>
                <w:rFonts w:ascii="Helvetica" w:hAnsi="Helvetica"/>
                <w:color w:val="000000"/>
                <w:sz w:val="17"/>
                <w:szCs w:val="17"/>
              </w:rPr>
              <w:t>, attraverso l’apposita</w:t>
            </w:r>
            <w:r>
              <w:rPr>
                <w:rStyle w:val="apple-converted-space"/>
                <w:rFonts w:ascii="Helvetica" w:eastAsiaTheme="majorEastAsia" w:hAnsi="Helvetica"/>
                <w:color w:val="000000"/>
                <w:sz w:val="17"/>
                <w:szCs w:val="17"/>
              </w:rPr>
              <w:t> </w:t>
            </w:r>
            <w:hyperlink r:id="rId201" w:tgtFrame="_blank" w:history="1">
              <w:r>
                <w:rPr>
                  <w:rStyle w:val="Collegamentoipertestuale"/>
                  <w:rFonts w:ascii="Helvetica" w:hAnsi="Helvetica"/>
                  <w:b/>
                  <w:bCs/>
                  <w:color w:val="800000"/>
                  <w:sz w:val="17"/>
                  <w:szCs w:val="17"/>
                </w:rPr>
                <w:t>procedura online</w:t>
              </w:r>
            </w:hyperlink>
            <w:r>
              <w:rPr>
                <w:rFonts w:ascii="Helvetica" w:hAnsi="Helvetica"/>
                <w:color w:val="000000"/>
                <w:sz w:val="17"/>
                <w:szCs w:val="17"/>
              </w:rPr>
              <w:t>.</w:t>
            </w:r>
          </w:p>
          <w:p w:rsidR="00B250BB" w:rsidRPr="00C3056C" w:rsidRDefault="00B250BB" w:rsidP="00B250BB">
            <w:pPr>
              <w:pBdr>
                <w:bottom w:val="single" w:sz="6" w:space="0" w:color="DDDDDD"/>
              </w:pBdr>
              <w:shd w:val="clear" w:color="auto" w:fill="FFFFFF"/>
              <w:outlineLvl w:val="0"/>
              <w:rPr>
                <w:rFonts w:ascii="Arial" w:hAnsi="Arial" w:cs="Arial"/>
                <w:b/>
                <w:bCs/>
                <w:color w:val="444444"/>
                <w:kern w:val="36"/>
                <w:sz w:val="24"/>
                <w:szCs w:val="24"/>
              </w:rPr>
            </w:pPr>
          </w:p>
        </w:tc>
        <w:tc>
          <w:tcPr>
            <w:tcW w:w="2400" w:type="dxa"/>
            <w:shd w:val="clear" w:color="auto" w:fill="auto"/>
          </w:tcPr>
          <w:p w:rsidR="003E4852" w:rsidRPr="00C56D1B" w:rsidRDefault="003E4852" w:rsidP="00B250BB">
            <w:pPr>
              <w:jc w:val="center"/>
              <w:rPr>
                <w:b/>
                <w:i/>
                <w:color w:val="FF0000"/>
                <w:sz w:val="28"/>
                <w:szCs w:val="28"/>
                <w:u w:val="single"/>
              </w:rPr>
            </w:pPr>
            <w:r>
              <w:rPr>
                <w:b/>
                <w:i/>
                <w:color w:val="FF0000"/>
                <w:sz w:val="28"/>
                <w:szCs w:val="28"/>
                <w:u w:val="single"/>
              </w:rPr>
              <w:lastRenderedPageBreak/>
              <w:t>Concorsi pubblici</w:t>
            </w:r>
          </w:p>
        </w:tc>
      </w:tr>
      <w:tr w:rsidR="003E4852" w:rsidRPr="00C56D1B" w:rsidTr="00B250BB">
        <w:tc>
          <w:tcPr>
            <w:tcW w:w="937" w:type="dxa"/>
          </w:tcPr>
          <w:p w:rsidR="003E4852" w:rsidRDefault="003E4852" w:rsidP="00B250BB">
            <w:pPr>
              <w:pStyle w:val="NormaleWeb"/>
              <w:spacing w:before="0" w:beforeAutospacing="0" w:after="0" w:afterAutospacing="0" w:line="270" w:lineRule="atLeast"/>
              <w:rPr>
                <w:rFonts w:ascii="Arial" w:hAnsi="Arial" w:cs="Arial"/>
                <w:b/>
                <w:bCs/>
                <w:color w:val="444444"/>
              </w:rPr>
            </w:pPr>
          </w:p>
        </w:tc>
        <w:tc>
          <w:tcPr>
            <w:tcW w:w="6517" w:type="dxa"/>
            <w:shd w:val="clear" w:color="auto" w:fill="auto"/>
          </w:tcPr>
          <w:p w:rsidR="003E4852" w:rsidRDefault="003E4852" w:rsidP="00B250BB">
            <w:pPr>
              <w:pStyle w:val="NormaleWeb"/>
              <w:spacing w:before="0" w:beforeAutospacing="0" w:after="0" w:afterAutospacing="0" w:line="270" w:lineRule="atLeast"/>
              <w:rPr>
                <w:rFonts w:ascii="Arial" w:hAnsi="Arial" w:cs="Arial"/>
                <w:color w:val="000000"/>
                <w:sz w:val="18"/>
                <w:szCs w:val="18"/>
              </w:rPr>
            </w:pPr>
          </w:p>
        </w:tc>
        <w:tc>
          <w:tcPr>
            <w:tcW w:w="2400" w:type="dxa"/>
            <w:shd w:val="clear" w:color="auto" w:fill="auto"/>
          </w:tcPr>
          <w:p w:rsidR="003E4852" w:rsidRDefault="003E4852" w:rsidP="00B250BB">
            <w:pPr>
              <w:jc w:val="center"/>
              <w:rPr>
                <w:b/>
                <w:i/>
                <w:color w:val="FF0000"/>
                <w:sz w:val="28"/>
                <w:szCs w:val="28"/>
                <w:u w:val="single"/>
              </w:rPr>
            </w:pPr>
            <w:r>
              <w:rPr>
                <w:b/>
                <w:i/>
                <w:color w:val="FF0000"/>
                <w:sz w:val="28"/>
                <w:szCs w:val="28"/>
                <w:u w:val="single"/>
              </w:rPr>
              <w:t>Concorsi in corso</w:t>
            </w:r>
          </w:p>
        </w:tc>
      </w:tr>
      <w:tr w:rsidR="003E4852" w:rsidRPr="00C56D1B" w:rsidTr="00B250BB">
        <w:tc>
          <w:tcPr>
            <w:tcW w:w="937" w:type="dxa"/>
          </w:tcPr>
          <w:p w:rsidR="003E4852" w:rsidRDefault="003E4852" w:rsidP="00B250BB">
            <w:pPr>
              <w:rPr>
                <w:b/>
                <w:i/>
                <w:color w:val="FF0000"/>
                <w:sz w:val="28"/>
                <w:szCs w:val="28"/>
                <w:u w:val="single"/>
              </w:rPr>
            </w:pPr>
          </w:p>
        </w:tc>
        <w:tc>
          <w:tcPr>
            <w:tcW w:w="6517" w:type="dxa"/>
            <w:shd w:val="clear" w:color="auto" w:fill="auto"/>
          </w:tcPr>
          <w:p w:rsidR="003E4852" w:rsidRDefault="003E4852" w:rsidP="00B250BB">
            <w:pPr>
              <w:rPr>
                <w:b/>
                <w:i/>
                <w:color w:val="FF0000"/>
                <w:sz w:val="28"/>
                <w:szCs w:val="28"/>
                <w:u w:val="single"/>
              </w:rPr>
            </w:pPr>
          </w:p>
        </w:tc>
        <w:tc>
          <w:tcPr>
            <w:tcW w:w="2400" w:type="dxa"/>
            <w:shd w:val="clear" w:color="auto" w:fill="auto"/>
          </w:tcPr>
          <w:p w:rsidR="003E4852" w:rsidRPr="00C56D1B" w:rsidRDefault="003E4852" w:rsidP="00B250BB">
            <w:pPr>
              <w:jc w:val="center"/>
              <w:rPr>
                <w:b/>
                <w:i/>
                <w:color w:val="FF0000"/>
                <w:sz w:val="28"/>
                <w:szCs w:val="28"/>
                <w:u w:val="single"/>
              </w:rPr>
            </w:pPr>
          </w:p>
        </w:tc>
      </w:tr>
      <w:tr w:rsidR="003E4852" w:rsidRPr="00C56D1B" w:rsidTr="00B250BB">
        <w:tc>
          <w:tcPr>
            <w:tcW w:w="937" w:type="dxa"/>
          </w:tcPr>
          <w:p w:rsidR="003E4852" w:rsidRDefault="003E4852" w:rsidP="00B250BB">
            <w:pPr>
              <w:pBdr>
                <w:bottom w:val="single" w:sz="6" w:space="0" w:color="DDDDDD"/>
              </w:pBdr>
              <w:shd w:val="clear" w:color="auto" w:fill="FFFFFF"/>
              <w:outlineLvl w:val="0"/>
              <w:rPr>
                <w:rFonts w:ascii="Arial" w:hAnsi="Arial" w:cs="Arial"/>
                <w:b/>
                <w:bCs/>
                <w:color w:val="444444"/>
                <w:sz w:val="24"/>
                <w:szCs w:val="24"/>
              </w:rPr>
            </w:pPr>
          </w:p>
        </w:tc>
        <w:tc>
          <w:tcPr>
            <w:tcW w:w="6517" w:type="dxa"/>
            <w:shd w:val="clear" w:color="auto" w:fill="auto"/>
          </w:tcPr>
          <w:p w:rsidR="0043212B" w:rsidRPr="0043212B" w:rsidRDefault="0043212B" w:rsidP="0043212B">
            <w:pPr>
              <w:shd w:val="clear" w:color="auto" w:fill="FFFFFF"/>
              <w:suppressAutoHyphens w:val="0"/>
              <w:spacing w:after="70"/>
              <w:outlineLvl w:val="0"/>
              <w:rPr>
                <w:rFonts w:ascii="Arial" w:hAnsi="Arial" w:cs="Arial"/>
                <w:color w:val="800000"/>
                <w:kern w:val="36"/>
                <w:sz w:val="28"/>
                <w:szCs w:val="28"/>
                <w:lang w:eastAsia="it-IT"/>
              </w:rPr>
            </w:pPr>
            <w:r w:rsidRPr="0043212B">
              <w:rPr>
                <w:rFonts w:ascii="Arial" w:hAnsi="Arial" w:cs="Arial"/>
                <w:color w:val="800000"/>
                <w:kern w:val="36"/>
                <w:sz w:val="28"/>
                <w:szCs w:val="28"/>
                <w:lang w:eastAsia="it-IT"/>
              </w:rPr>
              <w:t>Assofin: tirocini retribuiti 775 Euro, Borse di Studio</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Al via la diciottesima edizione del progetto borse di studio Baldo Grazzini. Assofin seleziona giovani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neolaureati</w:t>
            </w:r>
            <w:r>
              <w:rPr>
                <w:rStyle w:val="apple-converted-space"/>
                <w:rFonts w:ascii="Helvetica" w:eastAsiaTheme="majorEastAsia" w:hAnsi="Helvetica"/>
                <w:color w:val="000000"/>
                <w:sz w:val="17"/>
                <w:szCs w:val="17"/>
              </w:rPr>
              <w:t> </w:t>
            </w:r>
            <w:r>
              <w:rPr>
                <w:rFonts w:ascii="Helvetica" w:hAnsi="Helvetica"/>
                <w:color w:val="000000"/>
                <w:sz w:val="17"/>
                <w:szCs w:val="17"/>
              </w:rPr>
              <w:t>per</w:t>
            </w:r>
            <w:r>
              <w:rPr>
                <w:rStyle w:val="Enfasigrassetto"/>
                <w:rFonts w:ascii="Helvetica" w:eastAsiaTheme="majorEastAsia" w:hAnsi="Helvetica"/>
                <w:color w:val="000000"/>
                <w:sz w:val="17"/>
                <w:szCs w:val="17"/>
              </w:rPr>
              <w:t>tirocini retribuiti</w:t>
            </w:r>
            <w:r>
              <w:rPr>
                <w:rStyle w:val="apple-converted-space"/>
                <w:rFonts w:ascii="Helvetica" w:eastAsiaTheme="majorEastAsia" w:hAnsi="Helvetica"/>
                <w:color w:val="000000"/>
                <w:sz w:val="17"/>
                <w:szCs w:val="17"/>
              </w:rPr>
              <w:t> </w:t>
            </w:r>
            <w:r>
              <w:rPr>
                <w:rFonts w:ascii="Helvetica" w:hAnsi="Helvetica"/>
                <w:color w:val="000000"/>
                <w:sz w:val="17"/>
                <w:szCs w:val="17"/>
              </w:rPr>
              <w:t>con borse di studio. </w:t>
            </w:r>
          </w:p>
          <w:p w:rsidR="0043212B" w:rsidRDefault="0043212B" w:rsidP="0043212B">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Assofin</w:t>
            </w:r>
            <w:r>
              <w:rPr>
                <w:rFonts w:ascii="Helvetica" w:hAnsi="Helvetica"/>
                <w:color w:val="000000"/>
                <w:sz w:val="17"/>
                <w:szCs w:val="17"/>
              </w:rPr>
              <w:t>, in collaborazione con le ASSOCIATE, mette a disposizione</w:t>
            </w:r>
            <w:r>
              <w:rPr>
                <w:rStyle w:val="apple-converted-space"/>
                <w:rFonts w:ascii="Helvetica" w:eastAsiaTheme="majorEastAsia" w:hAnsi="Helvetica"/>
                <w:b/>
                <w:bCs/>
                <w:color w:val="000000"/>
                <w:sz w:val="17"/>
                <w:szCs w:val="17"/>
              </w:rPr>
              <w:t> </w:t>
            </w:r>
            <w:r>
              <w:rPr>
                <w:rStyle w:val="Enfasigrassetto"/>
                <w:rFonts w:ascii="Helvetica" w:eastAsiaTheme="majorEastAsia" w:hAnsi="Helvetica"/>
                <w:color w:val="000000"/>
                <w:sz w:val="17"/>
                <w:szCs w:val="17"/>
              </w:rPr>
              <w:t>10 borse di studio</w:t>
            </w:r>
            <w:r>
              <w:rPr>
                <w:rStyle w:val="apple-converted-space"/>
                <w:rFonts w:ascii="Helvetica" w:eastAsiaTheme="majorEastAsia" w:hAnsi="Helvetica"/>
                <w:color w:val="000000"/>
                <w:sz w:val="17"/>
                <w:szCs w:val="17"/>
              </w:rPr>
              <w:t> </w:t>
            </w:r>
            <w:r>
              <w:rPr>
                <w:rFonts w:ascii="Helvetica" w:hAnsi="Helvetica"/>
                <w:color w:val="000000"/>
                <w:sz w:val="17"/>
                <w:szCs w:val="17"/>
              </w:rPr>
              <w:t>rivolte 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neolaureati</w:t>
            </w:r>
            <w:r>
              <w:rPr>
                <w:rStyle w:val="apple-converted-space"/>
                <w:rFonts w:ascii="Helvetica" w:eastAsiaTheme="majorEastAsia" w:hAnsi="Helvetica"/>
                <w:color w:val="000000"/>
                <w:sz w:val="17"/>
                <w:szCs w:val="17"/>
              </w:rPr>
              <w:t> </w:t>
            </w:r>
            <w:r>
              <w:rPr>
                <w:rFonts w:ascii="Helvetica" w:hAnsi="Helvetica"/>
                <w:color w:val="000000"/>
                <w:sz w:val="17"/>
                <w:szCs w:val="17"/>
              </w:rPr>
              <w:t>per l’attivazione di tirocini teorico pratici finalizzati ad offrire ai giovani concrete possibilità di sviluppo delle loro conoscenze tramite un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percorso formativo</w:t>
            </w:r>
            <w:r>
              <w:rPr>
                <w:rStyle w:val="apple-converted-space"/>
                <w:rFonts w:ascii="Helvetica" w:eastAsiaTheme="majorEastAsia" w:hAnsi="Helvetica"/>
                <w:color w:val="000000"/>
                <w:sz w:val="17"/>
                <w:szCs w:val="17"/>
              </w:rPr>
              <w:t> </w:t>
            </w:r>
            <w:r>
              <w:rPr>
                <w:rFonts w:ascii="Helvetica" w:hAnsi="Helvetica"/>
                <w:color w:val="000000"/>
                <w:sz w:val="17"/>
                <w:szCs w:val="17"/>
              </w:rPr>
              <w:t>e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lavoro in azienda</w:t>
            </w:r>
            <w:r>
              <w:rPr>
                <w:rFonts w:ascii="Helvetica" w:hAnsi="Helvetica"/>
                <w:color w:val="000000"/>
                <w:sz w:val="17"/>
                <w:szCs w:val="17"/>
              </w:rPr>
              <w:t>.</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È possibile partecipare alle selezioni inviando la propria candidatura entro il</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30 maggio 2017</w:t>
            </w:r>
            <w:r>
              <w:rPr>
                <w:rFonts w:ascii="Helvetica" w:hAnsi="Helvetica"/>
                <w:color w:val="000000"/>
                <w:sz w:val="17"/>
                <w:szCs w:val="17"/>
              </w:rPr>
              <w:t>.</w:t>
            </w:r>
          </w:p>
          <w:p w:rsidR="0043212B" w:rsidRDefault="0043212B" w:rsidP="0043212B">
            <w:pPr>
              <w:pStyle w:val="Titolo3"/>
              <w:shd w:val="clear" w:color="auto" w:fill="FFFFFF"/>
              <w:outlineLvl w:val="2"/>
              <w:rPr>
                <w:rFonts w:ascii="Arial" w:hAnsi="Arial" w:cs="Arial"/>
                <w:b w:val="0"/>
                <w:bCs w:val="0"/>
                <w:color w:val="800000"/>
              </w:rPr>
            </w:pPr>
            <w:r>
              <w:rPr>
                <w:rFonts w:ascii="Arial" w:hAnsi="Arial" w:cs="Arial"/>
                <w:b w:val="0"/>
                <w:bCs w:val="0"/>
                <w:color w:val="800000"/>
              </w:rPr>
              <w:t>BORSE DI STUDIO ASSOFIN</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Le borse di studio vengono assegnate per lo svolgimento di</w:t>
            </w:r>
            <w:r>
              <w:rPr>
                <w:rStyle w:val="Enfasigrassetto"/>
                <w:rFonts w:ascii="Helvetica" w:eastAsiaTheme="majorEastAsia" w:hAnsi="Helvetica"/>
                <w:color w:val="000000"/>
                <w:sz w:val="17"/>
                <w:szCs w:val="17"/>
              </w:rPr>
              <w:t>formazione in aula</w:t>
            </w:r>
            <w:r>
              <w:rPr>
                <w:rFonts w:ascii="Helvetica" w:hAnsi="Helvetica"/>
                <w:color w:val="000000"/>
                <w:sz w:val="17"/>
                <w:szCs w:val="17"/>
              </w:rPr>
              <w:t> e </w:t>
            </w:r>
            <w:r>
              <w:rPr>
                <w:rStyle w:val="Enfasigrassetto"/>
                <w:rFonts w:ascii="Helvetica" w:eastAsiaTheme="majorEastAsia" w:hAnsi="Helvetica"/>
                <w:color w:val="000000"/>
                <w:sz w:val="17"/>
                <w:szCs w:val="17"/>
              </w:rPr>
              <w:t>tirocini in azienda</w:t>
            </w:r>
            <w:r>
              <w:rPr>
                <w:rFonts w:ascii="Helvetica" w:hAnsi="Helvetica"/>
                <w:color w:val="000000"/>
                <w:sz w:val="17"/>
                <w:szCs w:val="17"/>
              </w:rPr>
              <w:t> che si svolgeranno nel corso di</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6 mesi.</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Lo stage sarà svolto presso le sedi e / o le filiali delle associate aderenti all’iniziativa, presenti su tutto il territorio nazionale. Per ogni borsa di studio vi sarà un rimborso spese di</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775 Euro</w:t>
            </w:r>
            <w:r>
              <w:rPr>
                <w:rFonts w:ascii="Helvetica" w:hAnsi="Helvetica"/>
                <w:color w:val="000000"/>
                <w:sz w:val="17"/>
                <w:szCs w:val="17"/>
              </w:rPr>
              <w:t> lordi mensili, che verranno corrisposti direttamente dalla Società presso la quale i borsisti effettueranno il periodo di stage. È previsto inoltre un breve corso di formazione in aula organizzato da Assofin, comune a tutti i tirocinanti, che si terrà a Milano nel mese di ottobre / novembre.</w:t>
            </w:r>
          </w:p>
          <w:p w:rsidR="0043212B" w:rsidRDefault="0043212B" w:rsidP="0043212B">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REQUISTI</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Per essere ammessi alla selezione i candidati devono essere in possesso dei seguenti requisiti:</w:t>
            </w:r>
            <w:r>
              <w:rPr>
                <w:rFonts w:ascii="Helvetica" w:hAnsi="Helvetica"/>
                <w:color w:val="000000"/>
                <w:sz w:val="17"/>
                <w:szCs w:val="17"/>
              </w:rPr>
              <w:br/>
              <w:t>–</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laurea</w:t>
            </w:r>
            <w:r>
              <w:rPr>
                <w:rStyle w:val="apple-converted-space"/>
                <w:rFonts w:ascii="Helvetica" w:hAnsi="Helvetica"/>
                <w:color w:val="000000"/>
                <w:sz w:val="17"/>
                <w:szCs w:val="17"/>
              </w:rPr>
              <w:t> </w:t>
            </w:r>
            <w:r>
              <w:rPr>
                <w:rFonts w:ascii="Helvetica" w:hAnsi="Helvetica"/>
                <w:color w:val="000000"/>
                <w:sz w:val="17"/>
                <w:szCs w:val="17"/>
              </w:rPr>
              <w:t>in discipline economiche / giuridiche / statistiche;</w:t>
            </w:r>
            <w:r>
              <w:rPr>
                <w:rFonts w:ascii="Helvetica" w:hAnsi="Helvetica"/>
                <w:color w:val="000000"/>
                <w:sz w:val="17"/>
                <w:szCs w:val="17"/>
              </w:rPr>
              <w:br/>
              <w:t>– voto di laurea non inferiore a 95 / 110;</w:t>
            </w:r>
            <w:r>
              <w:rPr>
                <w:rFonts w:ascii="Helvetica" w:hAnsi="Helvetica"/>
                <w:color w:val="000000"/>
                <w:sz w:val="17"/>
                <w:szCs w:val="17"/>
              </w:rPr>
              <w:br/>
              <w:t>– cittadinanza italiana oppure di uno degli Stati Membri dell’Unione Europea;</w:t>
            </w:r>
            <w:r>
              <w:rPr>
                <w:rFonts w:ascii="Helvetica" w:hAnsi="Helvetica"/>
                <w:color w:val="000000"/>
                <w:sz w:val="17"/>
                <w:szCs w:val="17"/>
              </w:rPr>
              <w:br/>
              <w:t>– aver con seguito la</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laurea da non più di 12 mesi</w:t>
            </w:r>
            <w:r>
              <w:rPr>
                <w:rStyle w:val="apple-converted-space"/>
                <w:rFonts w:ascii="Helvetica" w:hAnsi="Helvetica"/>
                <w:color w:val="000000"/>
                <w:sz w:val="17"/>
                <w:szCs w:val="17"/>
              </w:rPr>
              <w:t> </w:t>
            </w:r>
            <w:r>
              <w:rPr>
                <w:rFonts w:ascii="Helvetica" w:hAnsi="Helvetica"/>
                <w:color w:val="000000"/>
                <w:sz w:val="17"/>
                <w:szCs w:val="17"/>
              </w:rPr>
              <w:t>alla data di inizio dello stage.</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Si precisa che i cittadini degli Stati Membri dell’Unione Europea debbono inoltre possedere una adeguata conoscenza della lingua italiana, che verrà opportunamente valutata nel corso delle selezioni.</w:t>
            </w:r>
          </w:p>
          <w:p w:rsidR="0043212B" w:rsidRDefault="0043212B" w:rsidP="0043212B">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SELEZIONE</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L’iter di selezione verrà effettuato direttamente dalle Società Associate partecipanti all’iniziativa. I candidati che saranno giudicati idonei a seguito della valutazione dei titoli saranno convocati direttamente dalle Associate per il successivo</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colloquio</w:t>
            </w:r>
            <w:r>
              <w:rPr>
                <w:rFonts w:ascii="Helvetica" w:hAnsi="Helvetica"/>
                <w:color w:val="000000"/>
                <w:sz w:val="17"/>
                <w:szCs w:val="17"/>
              </w:rPr>
              <w:t>. Al termine delle valutazioni, i vincitori della selezione svolgeranno lo stage presso le sedi e / o le filiali delle Associate aderenti all’iniziativa, distribuite sul territorio italiano; al tal proposito, si suggerisce di indicare sul curriculum l’eventuale disponibilità a trasferimenti sul territorio nazionale.</w:t>
            </w:r>
          </w:p>
          <w:p w:rsidR="0043212B" w:rsidRDefault="0043212B" w:rsidP="0043212B">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DOMANDA</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La domanda di partecipazione alla selezione dovrà essere inviata entro il</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30 maggio 2017</w:t>
            </w:r>
            <w:r>
              <w:rPr>
                <w:rFonts w:ascii="Helvetica" w:hAnsi="Helvetica"/>
                <w:color w:val="000000"/>
                <w:sz w:val="17"/>
                <w:szCs w:val="17"/>
              </w:rPr>
              <w:t>, tramite raccomandata con avviso di ricevimento, ad Assofin – Selezione Borse di Studio “Baldo Grazzini”- Corso Italia, 17 – 20122 – Milano. Il candidato dovrà inviare la</w:t>
            </w:r>
            <w:r>
              <w:rPr>
                <w:rStyle w:val="apple-converted-space"/>
                <w:rFonts w:ascii="Helvetica" w:hAnsi="Helvetica"/>
                <w:color w:val="000000"/>
                <w:sz w:val="17"/>
                <w:szCs w:val="17"/>
              </w:rPr>
              <w:t> </w:t>
            </w:r>
            <w:hyperlink r:id="rId202" w:tgtFrame="_blank" w:history="1">
              <w:r>
                <w:rPr>
                  <w:rStyle w:val="Collegamentoipertestuale"/>
                  <w:rFonts w:ascii="Helvetica" w:hAnsi="Helvetica"/>
                  <w:b/>
                  <w:bCs/>
                  <w:color w:val="800000"/>
                  <w:sz w:val="17"/>
                  <w:szCs w:val="17"/>
                </w:rPr>
                <w:t>DOMANDA</w:t>
              </w:r>
            </w:hyperlink>
            <w:r>
              <w:rPr>
                <w:rFonts w:ascii="Helvetica" w:hAnsi="Helvetica"/>
                <w:color w:val="000000"/>
                <w:sz w:val="17"/>
                <w:szCs w:val="17"/>
              </w:rPr>
              <w:t> (Pdf 636 Kb) redatta in carta libera, corredata da</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Curriculum Vitae</w:t>
            </w:r>
            <w:r>
              <w:rPr>
                <w:rStyle w:val="apple-converted-space"/>
                <w:rFonts w:ascii="Helvetica" w:hAnsi="Helvetica"/>
                <w:color w:val="000000"/>
                <w:sz w:val="17"/>
                <w:szCs w:val="17"/>
              </w:rPr>
              <w:t> </w:t>
            </w:r>
            <w:r>
              <w:rPr>
                <w:rFonts w:ascii="Helvetica" w:hAnsi="Helvetica"/>
                <w:color w:val="000000"/>
                <w:sz w:val="17"/>
                <w:szCs w:val="17"/>
              </w:rPr>
              <w:t>et Studiorum e dal certificato di laurea in carta semplice (è valida anche una fotocopia) rilasciato dalla Segreteria Studenti dell’Università, dal quale risulti la data di conseguimento ed il voto riportato dei singoli esami sostenuti nel corso degli studi.</w:t>
            </w:r>
          </w:p>
          <w:p w:rsidR="0043212B" w:rsidRDefault="0043212B" w:rsidP="0043212B">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lastRenderedPageBreak/>
              <w:t>ASSOFIN</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Assofin, l’</w:t>
            </w:r>
            <w:r>
              <w:rPr>
                <w:rStyle w:val="Enfasigrassetto"/>
                <w:rFonts w:ascii="Helvetica" w:eastAsiaTheme="majorEastAsia" w:hAnsi="Helvetica"/>
                <w:color w:val="000000"/>
                <w:sz w:val="17"/>
                <w:szCs w:val="17"/>
              </w:rPr>
              <w:t>Associazione Italiana del Credito al Consumo ed Immobiliare</w:t>
            </w:r>
            <w:r>
              <w:rPr>
                <w:rFonts w:ascii="Helvetica" w:hAnsi="Helvetica"/>
                <w:color w:val="000000"/>
                <w:sz w:val="17"/>
                <w:szCs w:val="17"/>
              </w:rPr>
              <w:t>, è l’associazione che riunisce i principali operatori finanziari che operano nei comparti del</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credito alla famiglia</w:t>
            </w:r>
            <w:r>
              <w:rPr>
                <w:rFonts w:ascii="Helvetica" w:hAnsi="Helvetica"/>
                <w:color w:val="000000"/>
                <w:sz w:val="17"/>
                <w:szCs w:val="17"/>
              </w:rPr>
              <w:t>. Dal 1992, data della sua nascita, ad oggi la compagine associativa cresce rapidamente fino a raggiungere gli attuali</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62 associati</w:t>
            </w:r>
            <w:r>
              <w:rPr>
                <w:rStyle w:val="apple-converted-space"/>
                <w:rFonts w:ascii="Helvetica" w:hAnsi="Helvetica"/>
                <w:color w:val="000000"/>
                <w:sz w:val="17"/>
                <w:szCs w:val="17"/>
              </w:rPr>
              <w:t> </w:t>
            </w:r>
            <w:r>
              <w:rPr>
                <w:rFonts w:ascii="Helvetica" w:hAnsi="Helvetica"/>
                <w:color w:val="000000"/>
                <w:sz w:val="17"/>
                <w:szCs w:val="17"/>
              </w:rPr>
              <w:t>che attualmente coprono la larga maggioranza del mercato del credito al consumo, oltre ad una fetta significativa del mercato dei finanziamenti immobiliari erogati da intermediari specializzati. L’obiettivo di Assofin è essere un punto d’incontro e di coordinamento degli operatori del settore.</w:t>
            </w:r>
          </w:p>
          <w:p w:rsidR="0043212B" w:rsidRDefault="0043212B" w:rsidP="0043212B">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BANDO</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Gli interessati ai tirocini retribuiti con borse di studio Assofin sono invitati a scaricare e leggere con attenzione il</w:t>
            </w:r>
            <w:r>
              <w:rPr>
                <w:rStyle w:val="apple-converted-space"/>
                <w:rFonts w:ascii="Helvetica" w:hAnsi="Helvetica"/>
                <w:color w:val="000000"/>
                <w:sz w:val="17"/>
                <w:szCs w:val="17"/>
              </w:rPr>
              <w:t> </w:t>
            </w:r>
            <w:hyperlink r:id="rId203" w:tgtFrame="_blank" w:history="1">
              <w:r>
                <w:rPr>
                  <w:rStyle w:val="Collegamentoipertestuale"/>
                  <w:rFonts w:ascii="Helvetica" w:hAnsi="Helvetica"/>
                  <w:b/>
                  <w:bCs/>
                  <w:color w:val="800000"/>
                  <w:sz w:val="17"/>
                  <w:szCs w:val="17"/>
                </w:rPr>
                <w:t>BANDO</w:t>
              </w:r>
            </w:hyperlink>
            <w:r>
              <w:rPr>
                <w:rFonts w:ascii="Helvetica" w:hAnsi="Helvetica"/>
                <w:color w:val="000000"/>
                <w:sz w:val="17"/>
                <w:szCs w:val="17"/>
              </w:rPr>
              <w:t> (Pdf 135 Kb) e a consultare il sito web</w:t>
            </w:r>
            <w:r>
              <w:rPr>
                <w:rStyle w:val="apple-converted-space"/>
                <w:rFonts w:ascii="Helvetica" w:hAnsi="Helvetica"/>
                <w:color w:val="000000"/>
                <w:sz w:val="17"/>
                <w:szCs w:val="17"/>
              </w:rPr>
              <w:t> </w:t>
            </w:r>
            <w:hyperlink r:id="rId204" w:tgtFrame="_blank" w:history="1">
              <w:r>
                <w:rPr>
                  <w:rStyle w:val="Collegamentoipertestuale"/>
                  <w:rFonts w:ascii="Helvetica" w:hAnsi="Helvetica"/>
                  <w:b/>
                  <w:bCs/>
                  <w:color w:val="800000"/>
                  <w:sz w:val="17"/>
                  <w:szCs w:val="17"/>
                </w:rPr>
                <w:t>www.assofin.it</w:t>
              </w:r>
            </w:hyperlink>
            <w:r>
              <w:rPr>
                <w:rStyle w:val="apple-converted-space"/>
                <w:rFonts w:ascii="Helvetica" w:hAnsi="Helvetica"/>
                <w:color w:val="000000"/>
                <w:sz w:val="17"/>
                <w:szCs w:val="17"/>
              </w:rPr>
              <w:t> </w:t>
            </w:r>
            <w:r>
              <w:rPr>
                <w:rFonts w:ascii="Helvetica" w:hAnsi="Helvetica"/>
                <w:color w:val="000000"/>
                <w:sz w:val="17"/>
                <w:szCs w:val="17"/>
              </w:rPr>
              <w:t>nella sezione ‘Servizi/Risorse Umane’.</w:t>
            </w:r>
          </w:p>
          <w:p w:rsidR="003E4852" w:rsidRPr="009B776D" w:rsidRDefault="003E4852" w:rsidP="00B250BB">
            <w:pPr>
              <w:shd w:val="clear" w:color="auto" w:fill="FFFFFF"/>
              <w:spacing w:after="105"/>
              <w:outlineLvl w:val="0"/>
              <w:rPr>
                <w:rFonts w:ascii="Arial" w:hAnsi="Arial" w:cs="Arial"/>
                <w:color w:val="800000"/>
                <w:kern w:val="36"/>
                <w:sz w:val="28"/>
                <w:szCs w:val="28"/>
              </w:rPr>
            </w:pPr>
          </w:p>
          <w:p w:rsidR="003E4852" w:rsidRPr="00DC209C" w:rsidRDefault="003E4852" w:rsidP="00B250BB">
            <w:pPr>
              <w:pBdr>
                <w:bottom w:val="single" w:sz="6" w:space="0" w:color="DDDDDD"/>
              </w:pBdr>
              <w:shd w:val="clear" w:color="auto" w:fill="FFFFFF"/>
              <w:outlineLvl w:val="0"/>
              <w:rPr>
                <w:rFonts w:ascii="Arial" w:hAnsi="Arial" w:cs="Arial"/>
                <w:bCs/>
                <w:color w:val="444444"/>
                <w:kern w:val="36"/>
              </w:rPr>
            </w:pPr>
          </w:p>
        </w:tc>
        <w:tc>
          <w:tcPr>
            <w:tcW w:w="2400" w:type="dxa"/>
            <w:shd w:val="clear" w:color="auto" w:fill="auto"/>
          </w:tcPr>
          <w:p w:rsidR="003E4852" w:rsidRPr="00C56D1B" w:rsidRDefault="003E4852" w:rsidP="00B250BB">
            <w:pPr>
              <w:jc w:val="center"/>
              <w:rPr>
                <w:b/>
                <w:i/>
                <w:color w:val="FF0000"/>
                <w:sz w:val="28"/>
                <w:szCs w:val="28"/>
                <w:u w:val="single"/>
              </w:rPr>
            </w:pPr>
            <w:r>
              <w:rPr>
                <w:b/>
                <w:i/>
                <w:color w:val="FF0000"/>
                <w:sz w:val="28"/>
                <w:szCs w:val="28"/>
                <w:u w:val="single"/>
              </w:rPr>
              <w:lastRenderedPageBreak/>
              <w:t>Borse di studio</w:t>
            </w:r>
          </w:p>
        </w:tc>
      </w:tr>
      <w:tr w:rsidR="003E4852" w:rsidRPr="00C56D1B" w:rsidTr="00B250BB">
        <w:tc>
          <w:tcPr>
            <w:tcW w:w="937" w:type="dxa"/>
          </w:tcPr>
          <w:p w:rsidR="003E4852" w:rsidRPr="00EE61D6" w:rsidRDefault="003E4852" w:rsidP="00B250BB">
            <w:pPr>
              <w:widowControl w:val="0"/>
              <w:autoSpaceDE w:val="0"/>
              <w:rPr>
                <w:rFonts w:ascii="Arial" w:hAnsi="Arial" w:cs="Arial"/>
                <w:b/>
                <w:bCs/>
                <w:color w:val="444444"/>
                <w:kern w:val="36"/>
              </w:rPr>
            </w:pPr>
          </w:p>
        </w:tc>
        <w:tc>
          <w:tcPr>
            <w:tcW w:w="6517" w:type="dxa"/>
            <w:shd w:val="clear" w:color="auto" w:fill="auto"/>
          </w:tcPr>
          <w:p w:rsidR="003E4852" w:rsidRPr="00EE61D6" w:rsidRDefault="003E4852" w:rsidP="00B250BB">
            <w:pPr>
              <w:widowControl w:val="0"/>
              <w:autoSpaceDE w:val="0"/>
              <w:rPr>
                <w:rFonts w:ascii="Arial" w:hAnsi="Arial" w:cs="Arial"/>
                <w:b/>
                <w:bCs/>
                <w:color w:val="444444"/>
                <w:kern w:val="36"/>
              </w:rPr>
            </w:pPr>
          </w:p>
        </w:tc>
        <w:tc>
          <w:tcPr>
            <w:tcW w:w="2400" w:type="dxa"/>
            <w:shd w:val="clear" w:color="auto" w:fill="auto"/>
          </w:tcPr>
          <w:p w:rsidR="003E4852" w:rsidRPr="00C56D1B" w:rsidRDefault="003E4852" w:rsidP="00B250BB">
            <w:pPr>
              <w:jc w:val="center"/>
              <w:rPr>
                <w:b/>
                <w:i/>
                <w:color w:val="FF0000"/>
                <w:sz w:val="28"/>
                <w:szCs w:val="28"/>
                <w:u w:val="single"/>
              </w:rPr>
            </w:pPr>
          </w:p>
        </w:tc>
      </w:tr>
      <w:tr w:rsidR="003E4852" w:rsidRPr="00C56D1B" w:rsidTr="00B250BB">
        <w:tc>
          <w:tcPr>
            <w:tcW w:w="937" w:type="dxa"/>
          </w:tcPr>
          <w:p w:rsidR="003E4852" w:rsidRDefault="003E4852" w:rsidP="00B250BB">
            <w:pPr>
              <w:pStyle w:val="NormaleWeb"/>
              <w:spacing w:before="0" w:beforeAutospacing="0" w:after="0" w:afterAutospacing="0" w:line="270" w:lineRule="atLeast"/>
              <w:rPr>
                <w:rFonts w:ascii="Arial" w:hAnsi="Arial" w:cs="Arial"/>
                <w:b/>
                <w:color w:val="000000"/>
                <w:sz w:val="18"/>
                <w:szCs w:val="18"/>
                <w:shd w:val="clear" w:color="auto" w:fill="FFFFFF"/>
              </w:rPr>
            </w:pPr>
          </w:p>
        </w:tc>
        <w:tc>
          <w:tcPr>
            <w:tcW w:w="6517" w:type="dxa"/>
            <w:shd w:val="clear" w:color="auto" w:fill="auto"/>
          </w:tcPr>
          <w:p w:rsidR="000C43D1" w:rsidRPr="000C43D1" w:rsidRDefault="000C43D1" w:rsidP="000C43D1">
            <w:pPr>
              <w:shd w:val="clear" w:color="auto" w:fill="FFFFFF"/>
              <w:suppressAutoHyphens w:val="0"/>
              <w:spacing w:after="70"/>
              <w:outlineLvl w:val="0"/>
              <w:rPr>
                <w:rFonts w:ascii="Arial" w:hAnsi="Arial" w:cs="Arial"/>
                <w:color w:val="800000"/>
                <w:kern w:val="36"/>
                <w:sz w:val="28"/>
                <w:szCs w:val="28"/>
                <w:lang w:eastAsia="it-IT"/>
              </w:rPr>
            </w:pPr>
            <w:r w:rsidRPr="000C43D1">
              <w:rPr>
                <w:rFonts w:ascii="Arial" w:hAnsi="Arial" w:cs="Arial"/>
                <w:color w:val="800000"/>
                <w:kern w:val="36"/>
                <w:sz w:val="28"/>
                <w:szCs w:val="28"/>
                <w:lang w:eastAsia="it-IT"/>
              </w:rPr>
              <w:t>Mastercard Lavora con noi: posizioni aperte, come candidarsi</w:t>
            </w:r>
          </w:p>
          <w:p w:rsidR="003E4852" w:rsidRDefault="003E4852" w:rsidP="00B250BB">
            <w:pPr>
              <w:pStyle w:val="NormaleWeb"/>
              <w:spacing w:before="0" w:beforeAutospacing="0" w:after="0" w:afterAutospacing="0" w:line="270" w:lineRule="atLeast"/>
              <w:rPr>
                <w:rFonts w:ascii="Arial" w:hAnsi="Arial" w:cs="Arial"/>
                <w:b/>
                <w:color w:val="000000"/>
                <w:sz w:val="18"/>
                <w:szCs w:val="18"/>
                <w:shd w:val="clear" w:color="auto" w:fill="FFFFFF"/>
              </w:rPr>
            </w:pPr>
          </w:p>
          <w:p w:rsidR="000C43D1" w:rsidRDefault="000C43D1" w:rsidP="000C43D1">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Opportunità di lavoro Mastercard sia in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Italia</w:t>
            </w:r>
            <w:r>
              <w:rPr>
                <w:rStyle w:val="apple-converted-space"/>
                <w:rFonts w:ascii="Helvetica" w:eastAsiaTheme="majorEastAsia" w:hAnsi="Helvetica"/>
                <w:color w:val="000000"/>
                <w:sz w:val="17"/>
                <w:szCs w:val="17"/>
              </w:rPr>
              <w:t> </w:t>
            </w:r>
            <w:r>
              <w:rPr>
                <w:rFonts w:ascii="Helvetica" w:hAnsi="Helvetica"/>
                <w:color w:val="000000"/>
                <w:sz w:val="17"/>
                <w:szCs w:val="17"/>
              </w:rPr>
              <w:t>che all’</w:t>
            </w:r>
            <w:r>
              <w:rPr>
                <w:rStyle w:val="Enfasigrassetto"/>
                <w:rFonts w:ascii="Helvetica" w:eastAsiaTheme="majorEastAsia" w:hAnsi="Helvetica"/>
                <w:color w:val="000000"/>
                <w:sz w:val="17"/>
                <w:szCs w:val="17"/>
              </w:rPr>
              <w:t>estero</w:t>
            </w:r>
            <w:r>
              <w:rPr>
                <w:rFonts w:ascii="Helvetica" w:hAnsi="Helvetica"/>
                <w:color w:val="000000"/>
                <w:sz w:val="17"/>
                <w:szCs w:val="17"/>
              </w:rPr>
              <w:t>.</w:t>
            </w:r>
          </w:p>
          <w:p w:rsidR="000C43D1" w:rsidRDefault="000C43D1" w:rsidP="000C43D1">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La nota azienda, leader nel settore dei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pagamenti elettronici,</w:t>
            </w:r>
            <w:r>
              <w:rPr>
                <w:rFonts w:ascii="Helvetica" w:hAnsi="Helvetica"/>
                <w:color w:val="000000"/>
                <w:sz w:val="17"/>
                <w:szCs w:val="17"/>
              </w:rPr>
              <w:t>seleziona personale per</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assunzioni</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stage.</w:t>
            </w:r>
            <w:r>
              <w:rPr>
                <w:rFonts w:ascii="Helvetica" w:hAnsi="Helvetica"/>
                <w:color w:val="000000"/>
                <w:sz w:val="17"/>
                <w:szCs w:val="17"/>
              </w:rPr>
              <w:t> Ecco le posizioni aperte e come candidarsi.</w:t>
            </w:r>
          </w:p>
          <w:p w:rsidR="000C43D1" w:rsidRDefault="000C43D1" w:rsidP="000C43D1">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LA SOCIETA’</w:t>
            </w:r>
          </w:p>
          <w:p w:rsidR="000C43D1" w:rsidRDefault="000C43D1" w:rsidP="000C43D1">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Il marchio MasterCard fa capo a </w:t>
            </w:r>
            <w:r>
              <w:rPr>
                <w:rStyle w:val="Enfasigrassetto"/>
                <w:rFonts w:ascii="Helvetica" w:eastAsiaTheme="majorEastAsia" w:hAnsi="Helvetica"/>
                <w:color w:val="000000"/>
                <w:sz w:val="17"/>
                <w:szCs w:val="17"/>
              </w:rPr>
              <w:t>MasterCard Worldwide</w:t>
            </w:r>
            <w:r>
              <w:rPr>
                <w:rFonts w:ascii="Helvetica" w:hAnsi="Helvetica"/>
                <w:color w:val="000000"/>
                <w:sz w:val="17"/>
                <w:szCs w:val="17"/>
              </w:rPr>
              <w:t>, una organizzazione di proprietà di oltre 25.000 istituti finanziari. Mastercard è una società per azioni statunitense attiva nel settore tecnologico. E’ specializzata nei sistemi di pagamento. Il Gruppo ha origine nel 1966 come Interbank card association (Ica), creata da un’associazione di banchieri che, più tardi, avrebbe assunto la denominazione attuale, con l’obiettivo di diventare la più importante rete globale di pagamenti. Con il tempo l’azienda si è posizionata tra i competitor della BankAmericard, poi divenuta Visa, grazie alla costante evoluzione tecnologica dalle prime carte di credito emesse alle modalità contactless e wireless attuali. Mastercard ha sede centrale negli USA, 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New York.</w:t>
            </w:r>
            <w:r>
              <w:rPr>
                <w:rFonts w:ascii="Helvetica" w:hAnsi="Helvetica"/>
                <w:color w:val="000000"/>
                <w:sz w:val="17"/>
                <w:szCs w:val="17"/>
              </w:rPr>
              <w:t> Vanta un network che, attualmente, collega consumatori, istituti finanziari, governi ed imprese di oltre 210 Paesi del mondo. Conta oltre 5.000 collaboratori ed è</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quotata al NYSE</w:t>
            </w:r>
            <w:r>
              <w:rPr>
                <w:rFonts w:ascii="Helvetica" w:hAnsi="Helvetica"/>
                <w:color w:val="000000"/>
                <w:sz w:val="17"/>
                <w:szCs w:val="17"/>
              </w:rPr>
              <w:t>. </w:t>
            </w:r>
          </w:p>
          <w:p w:rsidR="000C43D1" w:rsidRDefault="000C43D1" w:rsidP="000C43D1">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Il Gruppo è alla ricerca di numerose figure, sia nel nostro Paese, in particolare nel</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Lazio,</w:t>
            </w:r>
            <w:r>
              <w:rPr>
                <w:rStyle w:val="apple-converted-space"/>
                <w:rFonts w:ascii="Helvetica" w:eastAsiaTheme="majorEastAsia" w:hAnsi="Helvetica"/>
                <w:color w:val="000000"/>
                <w:sz w:val="17"/>
                <w:szCs w:val="17"/>
              </w:rPr>
              <w:t> </w:t>
            </w:r>
            <w:r>
              <w:rPr>
                <w:rFonts w:ascii="Helvetica" w:hAnsi="Helvetica"/>
                <w:color w:val="000000"/>
                <w:sz w:val="17"/>
                <w:szCs w:val="17"/>
              </w:rPr>
              <w:t>che presso numerose altre sedi estere. Le selezioni sono rivolte 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candidati anche senza esperienza</w:t>
            </w:r>
            <w:r>
              <w:rPr>
                <w:rStyle w:val="apple-converted-space"/>
                <w:rFonts w:ascii="Helvetica" w:eastAsiaTheme="majorEastAsia" w:hAnsi="Helvetica"/>
                <w:color w:val="000000"/>
                <w:sz w:val="17"/>
                <w:szCs w:val="17"/>
              </w:rPr>
              <w:t> </w:t>
            </w:r>
            <w:r>
              <w:rPr>
                <w:rFonts w:ascii="Helvetica" w:hAnsi="Helvetica"/>
                <w:color w:val="000000"/>
                <w:sz w:val="17"/>
                <w:szCs w:val="17"/>
              </w:rPr>
              <w:t>e 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giovani talenti</w:t>
            </w:r>
            <w:r>
              <w:rPr>
                <w:rFonts w:ascii="Helvetica" w:hAnsi="Helvetica"/>
                <w:color w:val="000000"/>
                <w:sz w:val="17"/>
                <w:szCs w:val="17"/>
              </w:rPr>
              <w:t>, per i quali sono disponibili opportunità di tirocinio. Gli interessati alle assunzioni presso la società di carte di credito possono valutare le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offerte</w:t>
            </w:r>
            <w:r>
              <w:rPr>
                <w:rStyle w:val="apple-converted-space"/>
                <w:rFonts w:ascii="Helvetica" w:eastAsiaTheme="majorEastAsia" w:hAnsi="Helvetica"/>
                <w:color w:val="000000"/>
                <w:sz w:val="17"/>
                <w:szCs w:val="17"/>
              </w:rPr>
              <w:t> </w:t>
            </w:r>
            <w:r>
              <w:rPr>
                <w:rFonts w:ascii="Helvetica" w:hAnsi="Helvetica"/>
                <w:color w:val="000000"/>
                <w:sz w:val="17"/>
                <w:szCs w:val="17"/>
              </w:rPr>
              <w:t>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lavoro attive</w:t>
            </w:r>
            <w:r>
              <w:rPr>
                <w:rStyle w:val="apple-converted-space"/>
                <w:rFonts w:ascii="Helvetica" w:eastAsiaTheme="majorEastAsia" w:hAnsi="Helvetica"/>
                <w:color w:val="000000"/>
                <w:sz w:val="17"/>
                <w:szCs w:val="17"/>
              </w:rPr>
              <w:t> </w:t>
            </w:r>
            <w:r>
              <w:rPr>
                <w:rFonts w:ascii="Helvetica" w:hAnsi="Helvetica"/>
                <w:color w:val="000000"/>
                <w:sz w:val="17"/>
                <w:szCs w:val="17"/>
              </w:rPr>
              <w:t>in questo periodo.</w:t>
            </w:r>
          </w:p>
          <w:p w:rsidR="000C43D1" w:rsidRDefault="000C43D1" w:rsidP="000C43D1">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MASTERCARD LAVORO IN ITALIA</w:t>
            </w:r>
          </w:p>
          <w:p w:rsidR="000C43D1" w:rsidRDefault="000C43D1" w:rsidP="000C43D1">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Periodicamente Mastercard seleziona personale da assumere in Italia. Si ricercano per lo più </w:t>
            </w:r>
            <w:r>
              <w:rPr>
                <w:rStyle w:val="Enfasigrassetto"/>
                <w:rFonts w:ascii="Helvetica" w:eastAsiaTheme="majorEastAsia" w:hAnsi="Helvetica"/>
                <w:color w:val="000000"/>
                <w:sz w:val="17"/>
                <w:szCs w:val="17"/>
              </w:rPr>
              <w:t>laureati</w:t>
            </w:r>
            <w:r>
              <w:rPr>
                <w:rFonts w:ascii="Helvetica" w:hAnsi="Helvetica"/>
                <w:color w:val="000000"/>
                <w:sz w:val="17"/>
                <w:szCs w:val="17"/>
              </w:rPr>
              <w:t> da inserire, con contratti di lavoro e stage, presso la sede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Roma.</w:t>
            </w:r>
            <w:r>
              <w:rPr>
                <w:rStyle w:val="apple-converted-space"/>
                <w:rFonts w:ascii="Helvetica" w:eastAsiaTheme="majorEastAsia" w:hAnsi="Helvetica"/>
                <w:color w:val="000000"/>
                <w:sz w:val="17"/>
                <w:szCs w:val="17"/>
              </w:rPr>
              <w:t> </w:t>
            </w:r>
            <w:r>
              <w:rPr>
                <w:rFonts w:ascii="Helvetica" w:hAnsi="Helvetica"/>
                <w:color w:val="000000"/>
                <w:sz w:val="17"/>
                <w:szCs w:val="17"/>
              </w:rPr>
              <w:t xml:space="preserve">Ai candidati si richiede, generalmente, la conoscenza fluente della lingua inglese. Inoltre, per quasi tutti profili, </w:t>
            </w:r>
            <w:r>
              <w:rPr>
                <w:rFonts w:ascii="Helvetica" w:hAnsi="Helvetica"/>
                <w:color w:val="000000"/>
                <w:sz w:val="17"/>
                <w:szCs w:val="17"/>
              </w:rPr>
              <w:lastRenderedPageBreak/>
              <w:t>occorre la conoscenza del pacchetto Office (principalmente Excel e PowerPoint).</w:t>
            </w:r>
          </w:p>
          <w:p w:rsidR="000C43D1" w:rsidRDefault="000C43D1" w:rsidP="000C43D1">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Ecco un breve excursus delle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figure ricercate</w:t>
            </w:r>
            <w:r>
              <w:rPr>
                <w:rStyle w:val="apple-converted-space"/>
                <w:rFonts w:ascii="Helvetica" w:eastAsiaTheme="majorEastAsia" w:hAnsi="Helvetica"/>
                <w:b/>
                <w:bCs/>
                <w:color w:val="000000"/>
                <w:sz w:val="17"/>
                <w:szCs w:val="17"/>
              </w:rPr>
              <w:t> </w:t>
            </w:r>
            <w:r>
              <w:rPr>
                <w:rFonts w:ascii="Helvetica" w:hAnsi="Helvetica"/>
                <w:color w:val="000000"/>
                <w:sz w:val="17"/>
                <w:szCs w:val="17"/>
              </w:rPr>
              <w:t>in questo periodo:</w:t>
            </w:r>
          </w:p>
          <w:p w:rsidR="000C43D1" w:rsidRDefault="000C43D1" w:rsidP="000C43D1">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BUSINESS DEVELOPMENT MANAGER</w:t>
            </w:r>
            <w:r>
              <w:rPr>
                <w:rFonts w:ascii="Helvetica" w:hAnsi="Helvetica"/>
                <w:color w:val="000000"/>
                <w:sz w:val="17"/>
                <w:szCs w:val="17"/>
              </w:rPr>
              <w:br/>
              <w:t>Le risorse hanno conseguito una laurea specialistica o un titolo di studio equivalente. Preferibilmente hanno maturato esperienza nel campo dei pagamenti digitali e del retail. Si richiedono ottime capacità di negoziazione e conoscenza approfondita della lingua inglese e della lingua italiana.</w:t>
            </w:r>
          </w:p>
          <w:p w:rsidR="000C43D1" w:rsidRDefault="000C43D1" w:rsidP="000C43D1">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PRODUCT MANAGER</w:t>
            </w:r>
            <w:r>
              <w:rPr>
                <w:rFonts w:ascii="Helvetica" w:hAnsi="Helvetica"/>
                <w:color w:val="000000"/>
                <w:sz w:val="17"/>
                <w:szCs w:val="17"/>
              </w:rPr>
              <w:br/>
              <w:t>Il candidato ideale è laureato, con un background nella consulenza riguardante il settore bancario e dei pagamenti ed esperienza nel Product Management.</w:t>
            </w:r>
          </w:p>
          <w:p w:rsidR="000C43D1" w:rsidRDefault="000C43D1" w:rsidP="000C43D1">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MANAGING CONSULTANT</w:t>
            </w:r>
            <w:r>
              <w:rPr>
                <w:rFonts w:ascii="Helvetica" w:hAnsi="Helvetica"/>
                <w:color w:val="000000"/>
                <w:sz w:val="17"/>
                <w:szCs w:val="17"/>
              </w:rPr>
              <w:br/>
              <w:t>Si ricerca un candidato con laurea specialistica e, preferibilmente, master in Business Administration (MBA). Esperienza e competenza nell’ambito dei pagamenti elettronici e ottime capacità di comunicazione verbale e scritta in italiano e inglese completano il profilo.</w:t>
            </w:r>
          </w:p>
          <w:p w:rsidR="000C43D1" w:rsidRDefault="000C43D1" w:rsidP="000C43D1">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OPPORTUNITA’ DI LAVORO ALL’ESTERO</w:t>
            </w:r>
          </w:p>
          <w:p w:rsidR="000C43D1" w:rsidRDefault="000C43D1" w:rsidP="000C43D1">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Numerose sono anche le opportunità di lavoro e i tirocini Mastercard all’estero. Tra i profili ricercati ci sono Business Leader, Consulenti, Ingegneri, Assistenti ed Esperti vendite. E ancora Contabili, Specialisti, Analisti, Coordinatori, Responsabili e altre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figure, junior, senior</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inesperte. </w:t>
            </w:r>
            <w:r>
              <w:rPr>
                <w:rFonts w:ascii="Helvetica" w:hAnsi="Helvetica"/>
                <w:color w:val="000000"/>
                <w:sz w:val="17"/>
                <w:szCs w:val="17"/>
              </w:rPr>
              <w:t>Gli inserimenti avverranno, principalmente, nei settori Product, Sales, Technology Design and Development e Consulting. Oppure nelle aree Customer &amp; Product Delivery, Customer Support Function, Market Development, Marketing, Network and Operations e in altri settori.</w:t>
            </w:r>
          </w:p>
          <w:p w:rsidR="000C43D1" w:rsidRDefault="000C43D1" w:rsidP="000C43D1">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Le sedi lavorative sono varie. Sono disponibili opportunità di lavoro in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Olanda, Thailandia, Cina, Colombia, Brasile, Australia</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Argentina</w:t>
            </w:r>
            <w:r>
              <w:rPr>
                <w:rFonts w:ascii="Helvetica" w:hAnsi="Helvetica"/>
                <w:color w:val="000000"/>
                <w:sz w:val="17"/>
                <w:szCs w:val="17"/>
              </w:rPr>
              <w:t>. Negli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Stati Uniti</w:t>
            </w:r>
            <w:r>
              <w:rPr>
                <w:rFonts w:ascii="Helvetica" w:hAnsi="Helvetica"/>
                <w:color w:val="000000"/>
                <w:sz w:val="17"/>
                <w:szCs w:val="17"/>
              </w:rPr>
              <w:t>, negli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Emirati Arabi</w:t>
            </w:r>
            <w:r>
              <w:rPr>
                <w:rStyle w:val="apple-converted-space"/>
                <w:rFonts w:ascii="Helvetica" w:eastAsiaTheme="majorEastAsia" w:hAnsi="Helvetica"/>
                <w:color w:val="000000"/>
                <w:sz w:val="17"/>
                <w:szCs w:val="17"/>
              </w:rPr>
              <w:t> </w:t>
            </w:r>
            <w:r>
              <w:rPr>
                <w:rFonts w:ascii="Helvetica" w:hAnsi="Helvetica"/>
                <w:color w:val="000000"/>
                <w:sz w:val="17"/>
                <w:szCs w:val="17"/>
              </w:rPr>
              <w:t>e in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Irlanda, Scozia, Turchia</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Enfasigrassetto"/>
                <w:rFonts w:ascii="Helvetica" w:eastAsiaTheme="majorEastAsia" w:hAnsi="Helvetica"/>
                <w:color w:val="000000"/>
                <w:sz w:val="17"/>
                <w:szCs w:val="17"/>
              </w:rPr>
              <w:t>Germania</w:t>
            </w:r>
            <w:r>
              <w:rPr>
                <w:rFonts w:ascii="Helvetica" w:hAnsi="Helvetica"/>
                <w:color w:val="000000"/>
                <w:sz w:val="17"/>
                <w:szCs w:val="17"/>
              </w:rPr>
              <w:t>. Ancora, in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India, Indonesia, Ucraina, Regno Unito, Spagna, Australia, Messico</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Russia</w:t>
            </w:r>
            <w:r>
              <w:rPr>
                <w:rFonts w:ascii="Helvetica" w:hAnsi="Helvetica"/>
                <w:color w:val="000000"/>
                <w:sz w:val="17"/>
                <w:szCs w:val="17"/>
              </w:rPr>
              <w:t>. Infine, in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Francia, Repubblica Ceca, Cile, Costa Rica, Corea, Svezia, Taiwan, Giappone, Canada, Hong Kong, Polonia</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Belgio</w:t>
            </w:r>
            <w:r>
              <w:rPr>
                <w:rFonts w:ascii="Helvetica" w:hAnsi="Helvetica"/>
                <w:color w:val="000000"/>
                <w:sz w:val="17"/>
                <w:szCs w:val="17"/>
              </w:rPr>
              <w:t>.</w:t>
            </w:r>
          </w:p>
          <w:p w:rsidR="000C43D1" w:rsidRDefault="000C43D1" w:rsidP="000C43D1">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AMBIENTE DI LAVORO</w:t>
            </w:r>
          </w:p>
          <w:p w:rsidR="000C43D1" w:rsidRDefault="000C43D1" w:rsidP="000C43D1">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Lavorare in Mastercard significa entrare a far parte di una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realtà multiculturale</w:t>
            </w:r>
            <w:r>
              <w:rPr>
                <w:rFonts w:ascii="Helvetica" w:hAnsi="Helvetica"/>
                <w:color w:val="000000"/>
                <w:sz w:val="17"/>
                <w:szCs w:val="17"/>
              </w:rPr>
              <w:t>, a contatto con persone di svariate nazionalità, che offre concrete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possibilità</w:t>
            </w:r>
            <w:r>
              <w:rPr>
                <w:rStyle w:val="apple-converted-space"/>
                <w:rFonts w:ascii="Helvetica" w:eastAsiaTheme="majorEastAsia" w:hAnsi="Helvetica"/>
                <w:color w:val="000000"/>
                <w:sz w:val="17"/>
                <w:szCs w:val="17"/>
              </w:rPr>
              <w:t> </w:t>
            </w:r>
            <w:r>
              <w:rPr>
                <w:rFonts w:ascii="Helvetica" w:hAnsi="Helvetica"/>
                <w:color w:val="000000"/>
                <w:sz w:val="17"/>
                <w:szCs w:val="17"/>
              </w:rPr>
              <w:t>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carriera</w:t>
            </w:r>
            <w:r>
              <w:rPr>
                <w:rStyle w:val="apple-converted-space"/>
                <w:rFonts w:ascii="Helvetica" w:eastAsiaTheme="majorEastAsia" w:hAnsi="Helvetica"/>
                <w:color w:val="000000"/>
                <w:sz w:val="17"/>
                <w:szCs w:val="17"/>
              </w:rPr>
              <w:t> </w:t>
            </w:r>
            <w:r>
              <w:rPr>
                <w:rFonts w:ascii="Helvetica" w:hAnsi="Helvetica"/>
                <w:color w:val="000000"/>
                <w:sz w:val="17"/>
                <w:szCs w:val="17"/>
              </w:rPr>
              <w:t>in un contesto professionale internazionale e fortemente innovativo. La società investe molto nelle Risorse Umane, sostenendone la</w:t>
            </w:r>
            <w:r>
              <w:rPr>
                <w:rStyle w:val="apple-converted-space"/>
                <w:rFonts w:ascii="Helvetica" w:eastAsiaTheme="majorEastAsia" w:hAnsi="Helvetica"/>
                <w:b/>
                <w:bCs/>
                <w:color w:val="000000"/>
                <w:sz w:val="17"/>
                <w:szCs w:val="17"/>
              </w:rPr>
              <w:t> </w:t>
            </w:r>
            <w:r>
              <w:rPr>
                <w:rStyle w:val="Enfasigrassetto"/>
                <w:rFonts w:ascii="Helvetica" w:eastAsiaTheme="majorEastAsia" w:hAnsi="Helvetica"/>
                <w:color w:val="000000"/>
                <w:sz w:val="17"/>
                <w:szCs w:val="17"/>
              </w:rPr>
              <w:t>crescita professionale</w:t>
            </w:r>
            <w:r>
              <w:rPr>
                <w:rFonts w:ascii="Helvetica" w:hAnsi="Helvetica"/>
                <w:color w:val="000000"/>
                <w:sz w:val="17"/>
                <w:szCs w:val="17"/>
              </w:rPr>
              <w:t>e valorizzandone il talento, premia l’iniziativa e incoraggia lo spirito di collaborazione ed il coinvolgimento del personale nella vita aziendale e nelle cause sociali e per la sostenibilità abbracciate dal Gruppo. </w:t>
            </w:r>
          </w:p>
          <w:p w:rsidR="000C43D1" w:rsidRDefault="000C43D1" w:rsidP="000C43D1">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BENEFITS</w:t>
            </w:r>
          </w:p>
          <w:p w:rsidR="000C43D1" w:rsidRDefault="000C43D1" w:rsidP="000C43D1">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condizioni</w:t>
            </w:r>
            <w:r>
              <w:rPr>
                <w:rStyle w:val="apple-converted-space"/>
                <w:rFonts w:ascii="Helvetica" w:eastAsiaTheme="majorEastAsia" w:hAnsi="Helvetica"/>
                <w:color w:val="000000"/>
                <w:sz w:val="17"/>
                <w:szCs w:val="17"/>
              </w:rPr>
              <w:t> </w:t>
            </w:r>
            <w:r>
              <w:rPr>
                <w:rFonts w:ascii="Helvetica" w:hAnsi="Helvetica"/>
                <w:color w:val="000000"/>
                <w:sz w:val="17"/>
                <w:szCs w:val="17"/>
              </w:rPr>
              <w:t>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lavoro</w:t>
            </w:r>
            <w:r>
              <w:rPr>
                <w:rStyle w:val="apple-converted-space"/>
                <w:rFonts w:ascii="Helvetica" w:eastAsiaTheme="majorEastAsia" w:hAnsi="Helvetica"/>
                <w:color w:val="000000"/>
                <w:sz w:val="17"/>
                <w:szCs w:val="17"/>
              </w:rPr>
              <w:t> </w:t>
            </w:r>
            <w:r>
              <w:rPr>
                <w:rFonts w:ascii="Helvetica" w:hAnsi="Helvetica"/>
                <w:color w:val="000000"/>
                <w:sz w:val="17"/>
                <w:szCs w:val="17"/>
              </w:rPr>
              <w:t>offerte da Mastercard comprendono un interessante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pacchetto di benefici</w:t>
            </w:r>
            <w:r>
              <w:rPr>
                <w:rStyle w:val="apple-converted-space"/>
                <w:rFonts w:ascii="Helvetica" w:eastAsiaTheme="majorEastAsia" w:hAnsi="Helvetica"/>
                <w:color w:val="000000"/>
                <w:sz w:val="17"/>
                <w:szCs w:val="17"/>
              </w:rPr>
              <w:t> </w:t>
            </w:r>
            <w:r>
              <w:rPr>
                <w:rFonts w:ascii="Helvetica" w:hAnsi="Helvetica"/>
                <w:color w:val="000000"/>
                <w:sz w:val="17"/>
                <w:szCs w:val="17"/>
              </w:rPr>
              <w:t>e vantaggi di cui i dipendenti possono beneficiare, a seconda dei casi. Si va da soluzioni utili per conciliare i tempi di vita e lavoro, come le possibilità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orario flessibile</w:t>
            </w:r>
            <w:r>
              <w:rPr>
                <w:rFonts w:ascii="Helvetica" w:hAnsi="Helvetica"/>
                <w:color w:val="000000"/>
                <w:sz w:val="17"/>
                <w:szCs w:val="17"/>
              </w:rPr>
              <w:t>, le opzioni per la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cura dei figli</w:t>
            </w:r>
            <w:r>
              <w:rPr>
                <w:rStyle w:val="apple-converted-space"/>
                <w:rFonts w:ascii="Helvetica" w:eastAsiaTheme="majorEastAsia" w:hAnsi="Helvetica"/>
                <w:color w:val="000000"/>
                <w:sz w:val="17"/>
                <w:szCs w:val="17"/>
              </w:rPr>
              <w:t> </w:t>
            </w:r>
            <w:r>
              <w:rPr>
                <w:rFonts w:ascii="Helvetica" w:hAnsi="Helvetica"/>
                <w:color w:val="000000"/>
                <w:sz w:val="17"/>
                <w:szCs w:val="17"/>
              </w:rPr>
              <w:t>e l’</w:t>
            </w:r>
            <w:r>
              <w:rPr>
                <w:rStyle w:val="Enfasigrassetto"/>
                <w:rFonts w:ascii="Helvetica" w:eastAsiaTheme="majorEastAsia" w:hAnsi="Helvetica"/>
                <w:color w:val="000000"/>
                <w:sz w:val="17"/>
                <w:szCs w:val="17"/>
              </w:rPr>
              <w:t>assistenza</w:t>
            </w:r>
            <w:r>
              <w:rPr>
                <w:rFonts w:ascii="Helvetica" w:hAnsi="Helvetica"/>
                <w:color w:val="000000"/>
                <w:sz w:val="17"/>
                <w:szCs w:val="17"/>
              </w:rPr>
              <w:t>all’</w:t>
            </w:r>
            <w:r>
              <w:rPr>
                <w:rStyle w:val="Enfasigrassetto"/>
                <w:rFonts w:ascii="Helvetica" w:eastAsiaTheme="majorEastAsia" w:hAnsi="Helvetica"/>
                <w:color w:val="000000"/>
                <w:sz w:val="17"/>
                <w:szCs w:val="17"/>
              </w:rPr>
              <w:t>infanzia</w:t>
            </w:r>
            <w:r>
              <w:rPr>
                <w:rFonts w:ascii="Helvetica" w:hAnsi="Helvetica"/>
                <w:color w:val="000000"/>
                <w:sz w:val="17"/>
                <w:szCs w:val="17"/>
              </w:rPr>
              <w:t>, alle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borse</w:t>
            </w:r>
            <w:r>
              <w:rPr>
                <w:rStyle w:val="apple-converted-space"/>
                <w:rFonts w:ascii="Helvetica" w:eastAsiaTheme="majorEastAsia" w:hAnsi="Helvetica"/>
                <w:color w:val="000000"/>
                <w:sz w:val="17"/>
                <w:szCs w:val="17"/>
              </w:rPr>
              <w:t> </w:t>
            </w:r>
            <w:r>
              <w:rPr>
                <w:rFonts w:ascii="Helvetica" w:hAnsi="Helvetica"/>
                <w:color w:val="000000"/>
                <w:sz w:val="17"/>
                <w:szCs w:val="17"/>
              </w:rPr>
              <w:t>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studio</w:t>
            </w:r>
            <w:r>
              <w:rPr>
                <w:rStyle w:val="apple-converted-space"/>
                <w:rFonts w:ascii="Helvetica" w:eastAsiaTheme="majorEastAsia" w:hAnsi="Helvetica"/>
                <w:color w:val="000000"/>
                <w:sz w:val="17"/>
                <w:szCs w:val="17"/>
              </w:rPr>
              <w:t> </w:t>
            </w:r>
            <w:r>
              <w:rPr>
                <w:rFonts w:ascii="Helvetica" w:hAnsi="Helvetica"/>
                <w:color w:val="000000"/>
                <w:sz w:val="17"/>
                <w:szCs w:val="17"/>
              </w:rPr>
              <w:t>per i figli dei lavoratori, per promuoverne l’eccellenza accademica ed aiutare il personale a sostenerne i costi di istruzione universitaria. Esistono, inoltre, veri e propri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programmi</w:t>
            </w:r>
            <w:r>
              <w:rPr>
                <w:rStyle w:val="apple-converted-space"/>
                <w:rFonts w:ascii="Helvetica" w:eastAsiaTheme="majorEastAsia" w:hAnsi="Helvetica"/>
                <w:color w:val="000000"/>
                <w:sz w:val="17"/>
                <w:szCs w:val="17"/>
              </w:rPr>
              <w:t> </w:t>
            </w:r>
            <w:r>
              <w:rPr>
                <w:rFonts w:ascii="Helvetica" w:hAnsi="Helvetica"/>
                <w:color w:val="000000"/>
                <w:sz w:val="17"/>
                <w:szCs w:val="17"/>
              </w:rPr>
              <w:t>per proteggere il personale da dissesti economici causati da malattie, infortuni e disabilità,</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piani pensionistici</w:t>
            </w:r>
            <w:r>
              <w:rPr>
                <w:rFonts w:ascii="Helvetica" w:hAnsi="Helvetica"/>
                <w:color w:val="000000"/>
                <w:sz w:val="17"/>
                <w:szCs w:val="17"/>
              </w:rPr>
              <w:t>, iniziative per il</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benessere fisico</w:t>
            </w:r>
            <w:r>
              <w:rPr>
                <w:rStyle w:val="apple-converted-space"/>
                <w:rFonts w:ascii="Helvetica" w:eastAsiaTheme="majorEastAsia" w:hAnsi="Helvetica"/>
                <w:color w:val="000000"/>
                <w:sz w:val="17"/>
                <w:szCs w:val="17"/>
              </w:rPr>
              <w:t> </w:t>
            </w:r>
            <w:r>
              <w:rPr>
                <w:rFonts w:ascii="Helvetica" w:hAnsi="Helvetica"/>
                <w:color w:val="000000"/>
                <w:sz w:val="17"/>
                <w:szCs w:val="17"/>
              </w:rPr>
              <w:t>e anche per quello</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finanziario,</w:t>
            </w:r>
            <w:r>
              <w:rPr>
                <w:rStyle w:val="apple-converted-space"/>
                <w:rFonts w:ascii="Helvetica" w:eastAsiaTheme="majorEastAsia" w:hAnsi="Helvetica"/>
                <w:color w:val="000000"/>
                <w:sz w:val="17"/>
                <w:szCs w:val="17"/>
              </w:rPr>
              <w:t> </w:t>
            </w:r>
            <w:r>
              <w:rPr>
                <w:rFonts w:ascii="Helvetica" w:hAnsi="Helvetica"/>
                <w:color w:val="000000"/>
                <w:sz w:val="17"/>
                <w:szCs w:val="17"/>
              </w:rPr>
              <w:t>e non mancano le opportunità di usufruire di</w:t>
            </w:r>
            <w:r>
              <w:rPr>
                <w:rStyle w:val="Enfasigrassetto"/>
                <w:rFonts w:ascii="Helvetica" w:eastAsiaTheme="majorEastAsia" w:hAnsi="Helvetica"/>
                <w:color w:val="000000"/>
                <w:sz w:val="17"/>
                <w:szCs w:val="17"/>
              </w:rPr>
              <w:t xml:space="preserve">servizi </w:t>
            </w:r>
            <w:r>
              <w:rPr>
                <w:rStyle w:val="Enfasigrassetto"/>
                <w:rFonts w:ascii="Helvetica" w:eastAsiaTheme="majorEastAsia" w:hAnsi="Helvetica"/>
                <w:color w:val="000000"/>
                <w:sz w:val="17"/>
                <w:szCs w:val="17"/>
              </w:rPr>
              <w:lastRenderedPageBreak/>
              <w:t>personali</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sconti,</w:t>
            </w:r>
            <w:r>
              <w:rPr>
                <w:rStyle w:val="apple-converted-space"/>
                <w:rFonts w:ascii="Helvetica" w:eastAsiaTheme="majorEastAsia" w:hAnsi="Helvetica"/>
                <w:color w:val="000000"/>
                <w:sz w:val="17"/>
                <w:szCs w:val="17"/>
              </w:rPr>
              <w:t> </w:t>
            </w:r>
            <w:r>
              <w:rPr>
                <w:rFonts w:ascii="Helvetica" w:hAnsi="Helvetica"/>
                <w:color w:val="000000"/>
                <w:sz w:val="17"/>
                <w:szCs w:val="17"/>
              </w:rPr>
              <w:t>oltre che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premi</w:t>
            </w:r>
            <w:r>
              <w:rPr>
                <w:rStyle w:val="apple-converted-space"/>
                <w:rFonts w:ascii="Helvetica" w:eastAsiaTheme="majorEastAsia" w:hAnsi="Helvetica"/>
                <w:color w:val="000000"/>
                <w:sz w:val="17"/>
                <w:szCs w:val="17"/>
              </w:rPr>
              <w:t> </w:t>
            </w:r>
            <w:r>
              <w:rPr>
                <w:rFonts w:ascii="Helvetica" w:hAnsi="Helvetica"/>
                <w:color w:val="000000"/>
                <w:sz w:val="17"/>
                <w:szCs w:val="17"/>
              </w:rPr>
              <w:t>per le prestazioni.</w:t>
            </w:r>
          </w:p>
          <w:p w:rsidR="000C43D1" w:rsidRDefault="000C43D1" w:rsidP="000C43D1">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OPPORTUNITA’ PER I GIOVANI</w:t>
            </w:r>
          </w:p>
          <w:p w:rsidR="000C43D1" w:rsidRDefault="000C43D1" w:rsidP="000C43D1">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In Mastercard c’è sempre un grande interesse ad incontrare 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formare giovani brillanti</w:t>
            </w:r>
            <w:r>
              <w:rPr>
                <w:rFonts w:ascii="Helvetica" w:hAnsi="Helvetica"/>
                <w:color w:val="000000"/>
                <w:sz w:val="17"/>
                <w:szCs w:val="17"/>
              </w:rPr>
              <w:t>, anche in vista di futuri inserimenti in azienda, ed il Gruppo offre agli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studenti universitari</w:t>
            </w:r>
            <w:r>
              <w:rPr>
                <w:rStyle w:val="apple-converted-space"/>
                <w:rFonts w:ascii="Helvetica" w:eastAsiaTheme="majorEastAsia" w:hAnsi="Helvetica"/>
                <w:color w:val="000000"/>
                <w:sz w:val="17"/>
                <w:szCs w:val="17"/>
              </w:rPr>
              <w:t> </w:t>
            </w:r>
            <w:r>
              <w:rPr>
                <w:rFonts w:ascii="Helvetica" w:hAnsi="Helvetica"/>
                <w:color w:val="000000"/>
                <w:sz w:val="17"/>
                <w:szCs w:val="17"/>
              </w:rPr>
              <w:t>interessanti possibilità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stage retribuiti</w:t>
            </w:r>
            <w:r>
              <w:rPr>
                <w:rStyle w:val="apple-converted-space"/>
                <w:rFonts w:ascii="Helvetica" w:eastAsiaTheme="majorEastAsia" w:hAnsi="Helvetica"/>
                <w:color w:val="000000"/>
                <w:sz w:val="17"/>
                <w:szCs w:val="17"/>
              </w:rPr>
              <w:t> </w:t>
            </w:r>
            <w:r>
              <w:rPr>
                <w:rFonts w:ascii="Helvetica" w:hAnsi="Helvetica"/>
                <w:color w:val="000000"/>
                <w:sz w:val="17"/>
                <w:szCs w:val="17"/>
              </w:rPr>
              <w:t>in azienda. Attraverso i percorsi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formazione</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lavoro</w:t>
            </w:r>
            <w:r>
              <w:rPr>
                <w:rStyle w:val="apple-converted-space"/>
                <w:rFonts w:ascii="Helvetica" w:eastAsiaTheme="majorEastAsia" w:hAnsi="Helvetica"/>
                <w:color w:val="000000"/>
                <w:sz w:val="17"/>
                <w:szCs w:val="17"/>
              </w:rPr>
              <w:t> </w:t>
            </w:r>
            <w:r>
              <w:rPr>
                <w:rFonts w:ascii="Helvetica" w:hAnsi="Helvetica"/>
                <w:color w:val="000000"/>
                <w:sz w:val="17"/>
                <w:szCs w:val="17"/>
              </w:rPr>
              <w:t>i tirocinanti hanno la possibilità di lavorare a progetti significativi, di beneficiare di attività di training on he job e di un supporto globale, e di conoscere da vicino la compagnia e i suoi molteplici ambiti di business. Si tratta di un’ottima opportunità per chi desidera intraprendere una carriera nel settore delle</w:t>
            </w:r>
            <w:r>
              <w:rPr>
                <w:rStyle w:val="apple-converted-space"/>
                <w:rFonts w:ascii="Helvetica" w:eastAsiaTheme="majorEastAsia" w:hAnsi="Helvetica"/>
                <w:b/>
                <w:bCs/>
                <w:color w:val="000000"/>
                <w:sz w:val="17"/>
                <w:szCs w:val="17"/>
              </w:rPr>
              <w:t> </w:t>
            </w:r>
            <w:r>
              <w:rPr>
                <w:rStyle w:val="Enfasigrassetto"/>
                <w:rFonts w:ascii="Helvetica" w:eastAsiaTheme="majorEastAsia" w:hAnsi="Helvetica"/>
                <w:color w:val="000000"/>
                <w:sz w:val="17"/>
                <w:szCs w:val="17"/>
              </w:rPr>
              <w:t>tecnologie per i servizi di pagamento</w:t>
            </w:r>
            <w:r>
              <w:rPr>
                <w:rFonts w:ascii="Helvetica" w:hAnsi="Helvetica"/>
                <w:color w:val="000000"/>
                <w:sz w:val="17"/>
                <w:szCs w:val="17"/>
              </w:rPr>
              <w:t>.</w:t>
            </w:r>
          </w:p>
          <w:p w:rsidR="000C43D1" w:rsidRDefault="000C43D1" w:rsidP="000C43D1">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RECRUITING ONLINE</w:t>
            </w:r>
          </w:p>
          <w:p w:rsidR="000C43D1" w:rsidRDefault="000C43D1" w:rsidP="000C43D1">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L’azienda utilizza il portale Mastercard Lavora con noi per pubblicizzare le</w:t>
            </w:r>
            <w:r>
              <w:rPr>
                <w:rStyle w:val="apple-converted-space"/>
                <w:rFonts w:ascii="Helvetica" w:eastAsiaTheme="majorEastAsia" w:hAnsi="Helvetica"/>
                <w:b/>
                <w:bCs/>
                <w:color w:val="000000"/>
                <w:sz w:val="17"/>
                <w:szCs w:val="17"/>
              </w:rPr>
              <w:t> </w:t>
            </w:r>
            <w:r>
              <w:rPr>
                <w:rStyle w:val="Enfasigrassetto"/>
                <w:rFonts w:ascii="Helvetica" w:eastAsiaTheme="majorEastAsia" w:hAnsi="Helvetica"/>
                <w:color w:val="000000"/>
                <w:sz w:val="17"/>
                <w:szCs w:val="17"/>
              </w:rPr>
              <w:t>selezioni attive</w:t>
            </w:r>
            <w:r>
              <w:rPr>
                <w:rStyle w:val="apple-converted-space"/>
                <w:rFonts w:ascii="Helvetica" w:eastAsiaTheme="majorEastAsia" w:hAnsi="Helvetica"/>
                <w:color w:val="000000"/>
                <w:sz w:val="17"/>
                <w:szCs w:val="17"/>
              </w:rPr>
              <w:t> </w:t>
            </w:r>
            <w:r>
              <w:rPr>
                <w:rFonts w:ascii="Helvetica" w:hAnsi="Helvetica"/>
                <w:color w:val="000000"/>
                <w:sz w:val="17"/>
                <w:szCs w:val="17"/>
              </w:rPr>
              <w:t>presso il Gruppo e</w:t>
            </w:r>
            <w:r>
              <w:rPr>
                <w:rStyle w:val="Enfasigrassetto"/>
                <w:rFonts w:ascii="Helvetica" w:eastAsiaTheme="majorEastAsia" w:hAnsi="Helvetica"/>
                <w:color w:val="000000"/>
                <w:sz w:val="17"/>
                <w:szCs w:val="17"/>
              </w:rPr>
              <w:t>raccogliere</w:t>
            </w:r>
            <w:r>
              <w:rPr>
                <w:rStyle w:val="apple-converted-space"/>
                <w:rFonts w:ascii="Helvetica" w:eastAsiaTheme="majorEastAsia" w:hAnsi="Helvetica"/>
                <w:color w:val="000000"/>
                <w:sz w:val="17"/>
                <w:szCs w:val="17"/>
              </w:rPr>
              <w:t> </w:t>
            </w:r>
            <w:r>
              <w:rPr>
                <w:rFonts w:ascii="Helvetica" w:hAnsi="Helvetica"/>
                <w:color w:val="000000"/>
                <w:sz w:val="17"/>
                <w:szCs w:val="17"/>
              </w:rPr>
              <w:t>le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candidature,</w:t>
            </w:r>
            <w:r>
              <w:rPr>
                <w:rStyle w:val="apple-converted-space"/>
                <w:rFonts w:ascii="Helvetica" w:eastAsiaTheme="majorEastAsia" w:hAnsi="Helvetica"/>
                <w:color w:val="000000"/>
                <w:sz w:val="17"/>
                <w:szCs w:val="17"/>
              </w:rPr>
              <w:t> </w:t>
            </w:r>
            <w:r>
              <w:rPr>
                <w:rFonts w:ascii="Helvetica" w:hAnsi="Helvetica"/>
                <w:color w:val="000000"/>
                <w:sz w:val="17"/>
                <w:szCs w:val="17"/>
              </w:rPr>
              <w:t>un servizio web gratuito che permette ai candidati interessati di prendere visione delle offerte di lavoro 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rispondere online</w:t>
            </w:r>
            <w:r>
              <w:rPr>
                <w:rStyle w:val="apple-converted-space"/>
                <w:rFonts w:ascii="Helvetica" w:eastAsiaTheme="majorEastAsia" w:hAnsi="Helvetica"/>
                <w:color w:val="000000"/>
                <w:sz w:val="17"/>
                <w:szCs w:val="17"/>
              </w:rPr>
              <w:t> </w:t>
            </w:r>
            <w:r>
              <w:rPr>
                <w:rFonts w:ascii="Helvetica" w:hAnsi="Helvetica"/>
                <w:color w:val="000000"/>
                <w:sz w:val="17"/>
                <w:szCs w:val="17"/>
              </w:rPr>
              <w:t>agli annunci di interesse. Tramite la piattaforma, infatti, è possibile effettuare la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ricerca</w:t>
            </w:r>
            <w:r>
              <w:rPr>
                <w:rStyle w:val="apple-converted-space"/>
                <w:rFonts w:ascii="Helvetica" w:eastAsiaTheme="majorEastAsia" w:hAnsi="Helvetica"/>
                <w:color w:val="000000"/>
                <w:sz w:val="17"/>
                <w:szCs w:val="17"/>
              </w:rPr>
              <w:t> </w:t>
            </w:r>
            <w:r>
              <w:rPr>
                <w:rFonts w:ascii="Helvetica" w:hAnsi="Helvetica"/>
                <w:color w:val="000000"/>
                <w:sz w:val="17"/>
                <w:szCs w:val="17"/>
              </w:rPr>
              <w:t>delle posizioni aperte, utilizzando appositi filtri quali parole chiave, settore professionale e sede lavorativa, e registrare il</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cv nel data base</w:t>
            </w:r>
            <w:r>
              <w:rPr>
                <w:rStyle w:val="apple-converted-space"/>
                <w:rFonts w:ascii="Helvetica" w:eastAsiaTheme="majorEastAsia" w:hAnsi="Helvetica"/>
                <w:color w:val="000000"/>
                <w:sz w:val="17"/>
                <w:szCs w:val="17"/>
              </w:rPr>
              <w:t> </w:t>
            </w:r>
            <w:r>
              <w:rPr>
                <w:rFonts w:ascii="Helvetica" w:hAnsi="Helvetica"/>
                <w:color w:val="000000"/>
                <w:sz w:val="17"/>
                <w:szCs w:val="17"/>
              </w:rPr>
              <w:t>aziendale, oltre a reperire i</w:t>
            </w:r>
            <w:r>
              <w:rPr>
                <w:rStyle w:val="Enfasigrassetto"/>
                <w:rFonts w:ascii="Helvetica" w:eastAsiaTheme="majorEastAsia" w:hAnsi="Helvetica"/>
                <w:color w:val="000000"/>
                <w:sz w:val="17"/>
                <w:szCs w:val="17"/>
              </w:rPr>
              <w:t>nformazioni utili</w:t>
            </w:r>
            <w:r>
              <w:rPr>
                <w:rStyle w:val="apple-converted-space"/>
                <w:rFonts w:ascii="Helvetica" w:eastAsiaTheme="majorEastAsia" w:hAnsi="Helvetica"/>
                <w:color w:val="000000"/>
                <w:sz w:val="17"/>
                <w:szCs w:val="17"/>
              </w:rPr>
              <w:t> </w:t>
            </w:r>
            <w:r>
              <w:rPr>
                <w:rFonts w:ascii="Helvetica" w:hAnsi="Helvetica"/>
                <w:color w:val="000000"/>
                <w:sz w:val="17"/>
                <w:szCs w:val="17"/>
              </w:rPr>
              <w:t>relative alla società e alle politiche applicate alle Risorse Umane.</w:t>
            </w:r>
          </w:p>
          <w:p w:rsidR="000C43D1" w:rsidRDefault="000C43D1" w:rsidP="000C43D1">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COME CANDIDARSI</w:t>
            </w:r>
          </w:p>
          <w:p w:rsidR="000C43D1" w:rsidRDefault="000C43D1" w:rsidP="000C43D1">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Gli interessati alle future assunzioni</w:t>
            </w:r>
            <w:r>
              <w:rPr>
                <w:rStyle w:val="apple-converted-space"/>
                <w:rFonts w:ascii="Helvetica" w:eastAsiaTheme="majorEastAsia" w:hAnsi="Helvetica"/>
                <w:color w:val="000000"/>
                <w:sz w:val="17"/>
                <w:szCs w:val="17"/>
              </w:rPr>
              <w:t> </w:t>
            </w:r>
            <w:hyperlink r:id="rId205" w:tgtFrame="_blank" w:history="1">
              <w:r>
                <w:rPr>
                  <w:rStyle w:val="Collegamentoipertestuale"/>
                  <w:rFonts w:ascii="Helvetica" w:hAnsi="Helvetica"/>
                  <w:b/>
                  <w:bCs/>
                  <w:color w:val="800000"/>
                  <w:sz w:val="17"/>
                  <w:szCs w:val="17"/>
                </w:rPr>
                <w:t>Mastercard</w:t>
              </w:r>
            </w:hyperlink>
            <w:r>
              <w:rPr>
                <w:rStyle w:val="apple-converted-space"/>
                <w:rFonts w:ascii="Helvetica" w:eastAsiaTheme="majorEastAsia" w:hAnsi="Helvetica"/>
                <w:color w:val="000000"/>
                <w:sz w:val="17"/>
                <w:szCs w:val="17"/>
              </w:rPr>
              <w:t> </w:t>
            </w:r>
            <w:r>
              <w:rPr>
                <w:rFonts w:ascii="Helvetica" w:hAnsi="Helvetica"/>
                <w:color w:val="000000"/>
                <w:sz w:val="17"/>
                <w:szCs w:val="17"/>
              </w:rPr>
              <w:t>e alle offerte di lavoro attive possono candidarsi visitando la pagina dedicata alle</w:t>
            </w:r>
            <w:r>
              <w:rPr>
                <w:rStyle w:val="apple-converted-space"/>
                <w:rFonts w:ascii="Helvetica" w:eastAsiaTheme="majorEastAsia" w:hAnsi="Helvetica"/>
                <w:color w:val="000000"/>
                <w:sz w:val="17"/>
                <w:szCs w:val="17"/>
              </w:rPr>
              <w:t> </w:t>
            </w:r>
            <w:hyperlink r:id="rId206" w:tgtFrame="_blank" w:history="1">
              <w:r>
                <w:rPr>
                  <w:rStyle w:val="linkrosso"/>
                  <w:rFonts w:ascii="Helvetica" w:hAnsi="Helvetica"/>
                  <w:b/>
                  <w:bCs/>
                  <w:color w:val="800000"/>
                  <w:sz w:val="17"/>
                  <w:szCs w:val="17"/>
                  <w:u w:val="single"/>
                </w:rPr>
                <w:t>ricerche in corso</w:t>
              </w:r>
            </w:hyperlink>
            <w:r>
              <w:rPr>
                <w:rStyle w:val="apple-converted-space"/>
                <w:rFonts w:ascii="Helvetica" w:eastAsiaTheme="majorEastAsia" w:hAnsi="Helvetica"/>
                <w:color w:val="000000"/>
                <w:sz w:val="17"/>
                <w:szCs w:val="17"/>
              </w:rPr>
              <w:t> </w:t>
            </w:r>
            <w:r>
              <w:rPr>
                <w:rFonts w:ascii="Helvetica" w:hAnsi="Helvetica"/>
                <w:color w:val="000000"/>
                <w:sz w:val="17"/>
                <w:szCs w:val="17"/>
              </w:rPr>
              <w:t>del gruppo, Mastercard “Lavora con noi”, e registrando il curriculum vitae nell’apposito form. Per individuare le offerte di lavoro attive in Italia, basta inserire Italy nel campo di ricerca Filter.</w:t>
            </w:r>
          </w:p>
          <w:p w:rsidR="003E4852" w:rsidRPr="00BF7E32" w:rsidRDefault="003E4852" w:rsidP="00B250BB">
            <w:pPr>
              <w:pStyle w:val="NormaleWeb"/>
              <w:spacing w:before="0" w:beforeAutospacing="0" w:after="0" w:afterAutospacing="0" w:line="270" w:lineRule="atLeast"/>
              <w:rPr>
                <w:rFonts w:ascii="Arial" w:hAnsi="Arial" w:cs="Arial"/>
                <w:b/>
                <w:color w:val="000000"/>
                <w:sz w:val="18"/>
                <w:szCs w:val="18"/>
                <w:shd w:val="clear" w:color="auto" w:fill="FFFFFF"/>
              </w:rPr>
            </w:pPr>
          </w:p>
        </w:tc>
        <w:tc>
          <w:tcPr>
            <w:tcW w:w="2400" w:type="dxa"/>
            <w:shd w:val="clear" w:color="auto" w:fill="auto"/>
          </w:tcPr>
          <w:p w:rsidR="003E4852" w:rsidRPr="00C56D1B" w:rsidRDefault="003E4852" w:rsidP="00B250BB">
            <w:pPr>
              <w:jc w:val="center"/>
              <w:rPr>
                <w:b/>
                <w:i/>
                <w:color w:val="FF0000"/>
                <w:sz w:val="28"/>
                <w:szCs w:val="28"/>
                <w:u w:val="single"/>
              </w:rPr>
            </w:pPr>
            <w:r>
              <w:rPr>
                <w:b/>
                <w:i/>
                <w:color w:val="FF0000"/>
                <w:sz w:val="28"/>
                <w:szCs w:val="28"/>
                <w:u w:val="single"/>
              </w:rPr>
              <w:lastRenderedPageBreak/>
              <w:t>stage</w:t>
            </w:r>
          </w:p>
        </w:tc>
      </w:tr>
      <w:tr w:rsidR="003E4852" w:rsidRPr="00C56D1B" w:rsidTr="00B250BB">
        <w:tc>
          <w:tcPr>
            <w:tcW w:w="937" w:type="dxa"/>
          </w:tcPr>
          <w:p w:rsidR="003E4852" w:rsidRPr="005A6BD0" w:rsidRDefault="003E4852" w:rsidP="00B250BB">
            <w:pPr>
              <w:pStyle w:val="NormaleWeb"/>
              <w:spacing w:before="0" w:beforeAutospacing="0" w:after="0" w:afterAutospacing="0" w:line="270" w:lineRule="atLeast"/>
              <w:rPr>
                <w:rFonts w:ascii="Arial" w:hAnsi="Arial" w:cs="Arial"/>
                <w:b/>
                <w:color w:val="000000"/>
                <w:sz w:val="28"/>
                <w:szCs w:val="28"/>
              </w:rPr>
            </w:pPr>
          </w:p>
        </w:tc>
        <w:tc>
          <w:tcPr>
            <w:tcW w:w="6517" w:type="dxa"/>
            <w:shd w:val="clear" w:color="auto" w:fill="auto"/>
          </w:tcPr>
          <w:p w:rsidR="00953F28" w:rsidRPr="00953F28" w:rsidRDefault="00953F28" w:rsidP="00953F28">
            <w:pPr>
              <w:shd w:val="clear" w:color="auto" w:fill="FFFFFF"/>
              <w:suppressAutoHyphens w:val="0"/>
              <w:spacing w:after="70"/>
              <w:outlineLvl w:val="0"/>
              <w:rPr>
                <w:rFonts w:ascii="Arial" w:hAnsi="Arial" w:cs="Arial"/>
                <w:color w:val="800000"/>
                <w:kern w:val="36"/>
                <w:sz w:val="32"/>
                <w:szCs w:val="32"/>
                <w:lang w:eastAsia="it-IT"/>
              </w:rPr>
            </w:pPr>
            <w:r w:rsidRPr="00953F28">
              <w:rPr>
                <w:rFonts w:ascii="Arial" w:hAnsi="Arial" w:cs="Arial"/>
                <w:color w:val="800000"/>
                <w:kern w:val="36"/>
                <w:sz w:val="32"/>
                <w:szCs w:val="32"/>
                <w:lang w:eastAsia="it-IT"/>
              </w:rPr>
              <w:t>Assunzioni Nintendo: lavoro in Germania</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Sei appassionato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videogiochi</w:t>
            </w:r>
            <w:r>
              <w:rPr>
                <w:rStyle w:val="apple-converted-space"/>
                <w:rFonts w:ascii="Helvetica" w:eastAsiaTheme="majorEastAsia" w:hAnsi="Helvetica"/>
                <w:color w:val="000000"/>
                <w:sz w:val="17"/>
                <w:szCs w:val="17"/>
              </w:rPr>
              <w:t> </w:t>
            </w:r>
            <w:r>
              <w:rPr>
                <w:rFonts w:ascii="Helvetica" w:hAnsi="Helvetica"/>
                <w:color w:val="000000"/>
                <w:sz w:val="17"/>
                <w:szCs w:val="17"/>
              </w:rPr>
              <w:t>e ti piacerebbe lavorare in Nintendo?</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La nota azienda di videogames cerca personale per la copertura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posti</w:t>
            </w:r>
            <w:r>
              <w:rPr>
                <w:rStyle w:val="apple-converted-space"/>
                <w:rFonts w:ascii="Helvetica" w:eastAsiaTheme="majorEastAsia" w:hAnsi="Helvetica"/>
                <w:color w:val="000000"/>
                <w:sz w:val="17"/>
                <w:szCs w:val="17"/>
              </w:rPr>
              <w:t> </w:t>
            </w:r>
            <w:r>
              <w:rPr>
                <w:rFonts w:ascii="Helvetica" w:hAnsi="Helvetica"/>
                <w:color w:val="000000"/>
                <w:sz w:val="17"/>
                <w:szCs w:val="17"/>
              </w:rPr>
              <w:t>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lavoro</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stage</w:t>
            </w:r>
            <w:r>
              <w:rPr>
                <w:rStyle w:val="apple-converted-space"/>
                <w:rFonts w:ascii="Helvetica" w:eastAsiaTheme="majorEastAsia" w:hAnsi="Helvetica"/>
                <w:color w:val="000000"/>
                <w:sz w:val="17"/>
                <w:szCs w:val="17"/>
              </w:rPr>
              <w:t> </w:t>
            </w:r>
            <w:r>
              <w:rPr>
                <w:rFonts w:ascii="Helvetica" w:hAnsi="Helvetica"/>
                <w:color w:val="000000"/>
                <w:sz w:val="17"/>
                <w:szCs w:val="17"/>
              </w:rPr>
              <w:t>in Germania. Ti presentiamo le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posizioni aperte</w:t>
            </w:r>
            <w:r>
              <w:rPr>
                <w:rStyle w:val="apple-converted-space"/>
                <w:rFonts w:ascii="Helvetica" w:eastAsiaTheme="majorEastAsia" w:hAnsi="Helvetica"/>
                <w:color w:val="000000"/>
                <w:sz w:val="17"/>
                <w:szCs w:val="17"/>
              </w:rPr>
              <w:t> </w:t>
            </w:r>
            <w:r>
              <w:rPr>
                <w:rFonts w:ascii="Helvetica" w:hAnsi="Helvetica"/>
                <w:color w:val="000000"/>
                <w:sz w:val="17"/>
                <w:szCs w:val="17"/>
              </w:rPr>
              <w:t>e ti spieghiamo come candidarti per le assunzioni Nintendo.</w:t>
            </w:r>
          </w:p>
          <w:p w:rsidR="00953F28" w:rsidRDefault="00953F28" w:rsidP="00953F28">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L’AZIENDA</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Nintendo Company Ltd</w:t>
            </w:r>
            <w:r>
              <w:rPr>
                <w:rStyle w:val="apple-converted-space"/>
                <w:rFonts w:ascii="Helvetica" w:eastAsiaTheme="majorEastAsia" w:hAnsi="Helvetica"/>
                <w:color w:val="000000"/>
                <w:sz w:val="17"/>
                <w:szCs w:val="17"/>
              </w:rPr>
              <w:t> </w:t>
            </w:r>
            <w:r>
              <w:rPr>
                <w:rFonts w:ascii="Helvetica" w:hAnsi="Helvetica"/>
                <w:color w:val="000000"/>
                <w:sz w:val="17"/>
                <w:szCs w:val="17"/>
              </w:rPr>
              <w:t>è un’azienda giapponese specializzata nella produzione di videogiochi e console, quotata alla Borsa di Tokyo. Si tratta della società presente da più tempo sul mercato dei video games, leader nell’epoca degli 8 bit e in posizione dominante nel mercato delle console portatili. Nata nel lontano 1889 come produttrice di carte da gioco, oggi Nintendo è un colosso da quasi 8 milioni di dollari di fatturato. Ha prodotto alcuni dei più famosi videogames e dispositivi elettronici di tutti i tempi, quali i giochi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Donkey Kong</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Super Mario Bros</w:t>
            </w:r>
            <w:r>
              <w:rPr>
                <w:rFonts w:ascii="Helvetica" w:hAnsi="Helvetica"/>
                <w:color w:val="000000"/>
                <w:sz w:val="17"/>
                <w:szCs w:val="17"/>
              </w:rPr>
              <w:t>, e la console portatile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Game Boy</w:t>
            </w:r>
            <w:r>
              <w:rPr>
                <w:rFonts w:ascii="Helvetica" w:hAnsi="Helvetica"/>
                <w:color w:val="000000"/>
                <w:sz w:val="17"/>
                <w:szCs w:val="17"/>
              </w:rPr>
              <w:t>. Attualmente è guidata dal presidente e CEO</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Tatsumi Kimishima</w:t>
            </w:r>
            <w:r>
              <w:rPr>
                <w:rFonts w:ascii="Helvetica" w:hAnsi="Helvetica"/>
                <w:color w:val="000000"/>
                <w:sz w:val="17"/>
                <w:szCs w:val="17"/>
              </w:rPr>
              <w:t>, ed impiega oltre 5mila collaboratori.</w:t>
            </w:r>
          </w:p>
          <w:p w:rsidR="00953F28" w:rsidRDefault="00953F28" w:rsidP="00953F28">
            <w:pPr>
              <w:pStyle w:val="Titolo3"/>
              <w:shd w:val="clear" w:color="auto" w:fill="FFFFFF"/>
              <w:outlineLvl w:val="2"/>
              <w:rPr>
                <w:rFonts w:ascii="Arial" w:hAnsi="Arial" w:cs="Arial"/>
                <w:b w:val="0"/>
                <w:bCs w:val="0"/>
                <w:color w:val="800000"/>
              </w:rPr>
            </w:pPr>
            <w:r>
              <w:rPr>
                <w:rFonts w:ascii="Arial" w:hAnsi="Arial" w:cs="Arial"/>
                <w:b w:val="0"/>
                <w:bCs w:val="0"/>
                <w:color w:val="800000"/>
              </w:rPr>
              <w:t>NINTENDO ASSUNZIONI 2017</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Durante l’anno il Gruppo seleziona personale per assunzioni presso la propria sede di</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Francoforte sul Meno</w:t>
            </w:r>
            <w:r>
              <w:rPr>
                <w:rFonts w:ascii="Helvetica" w:hAnsi="Helvetica"/>
                <w:color w:val="000000"/>
                <w:sz w:val="17"/>
                <w:szCs w:val="17"/>
              </w:rPr>
              <w:t>, in Germania. Le offerte di lavoro Nintendo sono rivolte, generalmente, a candidati a vari livelli di carriera. Anche a</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giovani senza esperienza</w:t>
            </w:r>
            <w:r>
              <w:rPr>
                <w:rFonts w:ascii="Helvetica" w:hAnsi="Helvetica"/>
                <w:color w:val="000000"/>
                <w:sz w:val="17"/>
                <w:szCs w:val="17"/>
              </w:rPr>
              <w:t xml:space="preserve">, per i quali sono disponibili </w:t>
            </w:r>
            <w:r>
              <w:rPr>
                <w:rFonts w:ascii="Helvetica" w:hAnsi="Helvetica"/>
                <w:color w:val="000000"/>
                <w:sz w:val="17"/>
                <w:szCs w:val="17"/>
              </w:rPr>
              <w:lastRenderedPageBreak/>
              <w:t>tirocini.</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Se ti interessa lavorare in Germania presso la Nintendo puoi valutare le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ricerche in corso</w:t>
            </w:r>
            <w:r>
              <w:rPr>
                <w:rStyle w:val="apple-converted-space"/>
                <w:rFonts w:ascii="Helvetica" w:eastAsiaTheme="majorEastAsia" w:hAnsi="Helvetica"/>
                <w:color w:val="000000"/>
                <w:sz w:val="17"/>
                <w:szCs w:val="17"/>
              </w:rPr>
              <w:t> </w:t>
            </w:r>
            <w:r>
              <w:rPr>
                <w:rFonts w:ascii="Helvetica" w:hAnsi="Helvetica"/>
                <w:color w:val="000000"/>
                <w:sz w:val="17"/>
                <w:szCs w:val="17"/>
              </w:rPr>
              <w:t>in questo periodo, che descriviamo brevemente di seguito:</w:t>
            </w:r>
          </w:p>
          <w:p w:rsidR="00953F28" w:rsidRDefault="00953F28" w:rsidP="00953F28">
            <w:pPr>
              <w:pStyle w:val="NormaleWeb"/>
              <w:shd w:val="clear" w:color="auto" w:fill="FFFFFF"/>
              <w:spacing w:line="255" w:lineRule="atLeast"/>
              <w:rPr>
                <w:rFonts w:ascii="Helvetica" w:hAnsi="Helvetica"/>
                <w:color w:val="000000"/>
                <w:sz w:val="17"/>
                <w:szCs w:val="17"/>
              </w:rPr>
            </w:pPr>
            <w:r>
              <w:rPr>
                <w:rStyle w:val="Enfasigrassetto"/>
                <w:rFonts w:ascii="Helvetica" w:hAnsi="Helvetica"/>
                <w:color w:val="000000"/>
                <w:sz w:val="17"/>
                <w:szCs w:val="17"/>
              </w:rPr>
              <w:t>JUNIOR ANALYST</w:t>
            </w:r>
            <w:r>
              <w:rPr>
                <w:rFonts w:ascii="Helvetica" w:hAnsi="Helvetica"/>
                <w:color w:val="000000"/>
                <w:sz w:val="17"/>
                <w:szCs w:val="17"/>
              </w:rPr>
              <w:br/>
              <w:t>La ricerca è rivolta a laureati in Economia, Informatica, Statistica o Matematica. Devono avere competenze nell’ambito dell’analisi e del marketing digitali, e conoscere i relativi strumenti, ad esempio Google Analytics. Devono saper lavorare in ambienti Big Data e possedere un’ottima padronanza di Excel e dei database. Inoltre, è necessaria anche un’ottima conoscenza della lingua inglese e, preferibilmente, anche di una seconda lingua straniera. La conoscenza di sistemi di reporting e BI, e di JS, HTML e CSS è considerata un plus.</w:t>
            </w:r>
          </w:p>
          <w:p w:rsidR="00953F28" w:rsidRDefault="00953F28" w:rsidP="00953F28">
            <w:pPr>
              <w:pStyle w:val="NormaleWeb"/>
              <w:shd w:val="clear" w:color="auto" w:fill="FFFFFF"/>
              <w:spacing w:line="255" w:lineRule="atLeast"/>
              <w:rPr>
                <w:rFonts w:ascii="Helvetica" w:hAnsi="Helvetica"/>
                <w:color w:val="000000"/>
                <w:sz w:val="17"/>
                <w:szCs w:val="17"/>
              </w:rPr>
            </w:pPr>
            <w:r>
              <w:rPr>
                <w:rStyle w:val="Enfasigrassetto"/>
                <w:rFonts w:ascii="Helvetica" w:hAnsi="Helvetica"/>
                <w:color w:val="000000"/>
                <w:sz w:val="17"/>
                <w:szCs w:val="17"/>
              </w:rPr>
              <w:t>FINANCIAL ANALYST</w:t>
            </w:r>
            <w:r>
              <w:rPr>
                <w:rFonts w:ascii="Helvetica" w:hAnsi="Helvetica"/>
                <w:color w:val="000000"/>
                <w:sz w:val="17"/>
                <w:szCs w:val="17"/>
              </w:rPr>
              <w:br/>
              <w:t>I candidati ideali hanno conseguito una laurea in Economia Aziendale, con specializzazione in ambito Controlling, o possiedono esperienza equivalente. Sanno utilizzare SAP ERP (CO, FI) e le soluzioni SAP Business Intelligence, e conoscono ad ottimo livello Excel e Power Point. Possiedono un’ottima conoscenza dell’Inglese e spiccate doti analitiche. E’ gradita la conoscenza del tedesco.</w:t>
            </w:r>
          </w:p>
          <w:p w:rsidR="00953F28" w:rsidRDefault="00953F28" w:rsidP="00953F28">
            <w:pPr>
              <w:pStyle w:val="NormaleWeb"/>
              <w:shd w:val="clear" w:color="auto" w:fill="FFFFFF"/>
              <w:spacing w:line="255" w:lineRule="atLeast"/>
              <w:rPr>
                <w:rFonts w:ascii="Helvetica" w:hAnsi="Helvetica"/>
                <w:color w:val="000000"/>
                <w:sz w:val="17"/>
                <w:szCs w:val="17"/>
              </w:rPr>
            </w:pPr>
            <w:r>
              <w:rPr>
                <w:rStyle w:val="Enfasigrassetto"/>
                <w:rFonts w:ascii="Helvetica" w:hAnsi="Helvetica"/>
                <w:color w:val="000000"/>
                <w:sz w:val="17"/>
                <w:szCs w:val="17"/>
              </w:rPr>
              <w:t>JUNIOR ONLINE CONTENT COORDINATOR</w:t>
            </w:r>
            <w:r>
              <w:rPr>
                <w:rFonts w:ascii="Helvetica" w:hAnsi="Helvetica"/>
                <w:color w:val="000000"/>
                <w:sz w:val="17"/>
                <w:szCs w:val="17"/>
              </w:rPr>
              <w:br/>
              <w:t>Si richiedono laurea in Economia Aziendale o formazione tecnica o titoli di studio simili. Per candidarsi occorre conoscere bene le tecnologie internet e avere ottima padronanza di Office. Richiesta anche una conoscenza fluente della lingua inglese. La conoscenza di un CMS, di strumenti di progettazione grafica e di almeno una seconda lingua straniera sarà considerata un vantaggio.</w:t>
            </w:r>
          </w:p>
          <w:p w:rsidR="00953F28" w:rsidRDefault="00953F28" w:rsidP="00953F28">
            <w:pPr>
              <w:pStyle w:val="NormaleWeb"/>
              <w:shd w:val="clear" w:color="auto" w:fill="FFFFFF"/>
              <w:spacing w:line="255" w:lineRule="atLeast"/>
              <w:rPr>
                <w:rFonts w:ascii="Helvetica" w:hAnsi="Helvetica"/>
                <w:color w:val="000000"/>
                <w:sz w:val="17"/>
                <w:szCs w:val="17"/>
              </w:rPr>
            </w:pPr>
            <w:r>
              <w:rPr>
                <w:rStyle w:val="Enfasigrassetto"/>
                <w:rFonts w:ascii="Helvetica" w:hAnsi="Helvetica"/>
                <w:color w:val="000000"/>
                <w:sz w:val="17"/>
                <w:szCs w:val="17"/>
              </w:rPr>
              <w:t>JUNIOR TECHNICIAN PRODUCT SUPPORT</w:t>
            </w:r>
            <w:r>
              <w:rPr>
                <w:rFonts w:ascii="Helvetica" w:hAnsi="Helvetica"/>
                <w:color w:val="000000"/>
                <w:sz w:val="17"/>
                <w:szCs w:val="17"/>
              </w:rPr>
              <w:br/>
              <w:t>La risorsa ha conseguito una laurea in ambito informatico o titolo di studio analogo. Possiede ottime competenze informatiche e una profonda conoscenza della rete. E’ disponibile a viaggiare di frequente per lavoro, anche nei week end e nei giorni festivi, e ha una conoscenza molto buona dell’Inglese. E’ gradita la conoscenza di altre lingue straniere.</w:t>
            </w:r>
          </w:p>
          <w:p w:rsidR="00953F28" w:rsidRDefault="00953F28" w:rsidP="00953F28">
            <w:pPr>
              <w:pStyle w:val="NormaleWeb"/>
              <w:shd w:val="clear" w:color="auto" w:fill="FFFFFF"/>
              <w:spacing w:line="255" w:lineRule="atLeast"/>
              <w:rPr>
                <w:rFonts w:ascii="Helvetica" w:hAnsi="Helvetica"/>
                <w:color w:val="000000"/>
                <w:sz w:val="17"/>
                <w:szCs w:val="17"/>
              </w:rPr>
            </w:pPr>
            <w:r>
              <w:rPr>
                <w:rStyle w:val="Enfasigrassetto"/>
                <w:rFonts w:ascii="Helvetica" w:hAnsi="Helvetica"/>
                <w:color w:val="000000"/>
                <w:sz w:val="17"/>
                <w:szCs w:val="17"/>
              </w:rPr>
              <w:t>LEGAL ADMINISTRATIVE ASSISTANT</w:t>
            </w:r>
            <w:r>
              <w:rPr>
                <w:rFonts w:ascii="Helvetica" w:hAnsi="Helvetica"/>
                <w:color w:val="000000"/>
                <w:sz w:val="17"/>
                <w:szCs w:val="17"/>
              </w:rPr>
              <w:br/>
              <w:t>L’offerta di lavoro Nintendo è rivolta a laureati in ambito giuridico o commerciale, con esperienza pregressa presso studi legali o società. Devono conoscere la lingua inglese e quella tedesca, e avere dimestichezza con l’uso di Power Point, Word ed Excel.</w:t>
            </w:r>
          </w:p>
          <w:p w:rsidR="00953F28" w:rsidRDefault="00953F28" w:rsidP="00953F28">
            <w:pPr>
              <w:pStyle w:val="Titolo4"/>
              <w:shd w:val="clear" w:color="auto" w:fill="FFFFFF"/>
              <w:outlineLvl w:val="3"/>
              <w:rPr>
                <w:rFonts w:ascii="Arial" w:hAnsi="Arial" w:cs="Arial"/>
                <w:b w:val="0"/>
                <w:bCs w:val="0"/>
                <w:color w:val="000000"/>
                <w:sz w:val="24"/>
                <w:szCs w:val="24"/>
              </w:rPr>
            </w:pPr>
            <w:r>
              <w:rPr>
                <w:rFonts w:ascii="Arial" w:hAnsi="Arial" w:cs="Arial"/>
                <w:b w:val="0"/>
                <w:bCs w:val="0"/>
                <w:color w:val="000000"/>
              </w:rPr>
              <w:t>ALTRE OFFERTE DI LAVORO IN GERMANIA</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Nintendo seleziona anche i</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seguenti profili</w:t>
            </w:r>
            <w:r>
              <w:rPr>
                <w:rFonts w:ascii="Helvetica" w:hAnsi="Helvetica"/>
                <w:color w:val="000000"/>
                <w:sz w:val="17"/>
                <w:szCs w:val="17"/>
              </w:rPr>
              <w:t>:</w:t>
            </w:r>
            <w:r>
              <w:rPr>
                <w:rFonts w:ascii="Helvetica" w:hAnsi="Helvetica"/>
                <w:color w:val="000000"/>
                <w:sz w:val="17"/>
                <w:szCs w:val="17"/>
              </w:rPr>
              <w:br/>
            </w:r>
            <w:r>
              <w:rPr>
                <w:rStyle w:val="Enfasigrassetto"/>
                <w:rFonts w:ascii="Helvetica" w:hAnsi="Helvetica"/>
                <w:color w:val="000000"/>
                <w:sz w:val="17"/>
                <w:szCs w:val="17"/>
              </w:rPr>
              <w:t>– Localisation Producer (Software and Audio);</w:t>
            </w:r>
            <w:r>
              <w:rPr>
                <w:rFonts w:ascii="Helvetica" w:hAnsi="Helvetica"/>
                <w:color w:val="000000"/>
                <w:sz w:val="17"/>
                <w:szCs w:val="17"/>
              </w:rPr>
              <w:br/>
            </w:r>
            <w:r>
              <w:rPr>
                <w:rStyle w:val="Enfasigrassetto"/>
                <w:rFonts w:ascii="Helvetica" w:hAnsi="Helvetica"/>
                <w:color w:val="000000"/>
                <w:sz w:val="17"/>
                <w:szCs w:val="17"/>
              </w:rPr>
              <w:t>– Localisation Producer (Software);</w:t>
            </w:r>
            <w:r>
              <w:rPr>
                <w:rFonts w:ascii="Helvetica" w:hAnsi="Helvetica"/>
                <w:color w:val="000000"/>
                <w:sz w:val="17"/>
                <w:szCs w:val="17"/>
              </w:rPr>
              <w:br/>
            </w:r>
            <w:r>
              <w:rPr>
                <w:rStyle w:val="Enfasigrassetto"/>
                <w:rFonts w:ascii="Helvetica" w:hAnsi="Helvetica"/>
                <w:color w:val="000000"/>
                <w:sz w:val="17"/>
                <w:szCs w:val="17"/>
              </w:rPr>
              <w:t>– Lotcheck Game Tester;</w:t>
            </w:r>
            <w:r>
              <w:rPr>
                <w:rFonts w:ascii="Helvetica" w:hAnsi="Helvetica"/>
                <w:color w:val="000000"/>
                <w:sz w:val="17"/>
                <w:szCs w:val="17"/>
              </w:rPr>
              <w:br/>
            </w:r>
            <w:r>
              <w:rPr>
                <w:rStyle w:val="Enfasigrassetto"/>
                <w:rFonts w:ascii="Helvetica" w:hAnsi="Helvetica"/>
                <w:color w:val="000000"/>
                <w:sz w:val="17"/>
                <w:szCs w:val="17"/>
              </w:rPr>
              <w:t>– Senior Purchasing Specialist Marketing Supplies.</w:t>
            </w:r>
          </w:p>
          <w:p w:rsidR="00953F28" w:rsidRDefault="00953F28" w:rsidP="00953F28">
            <w:pPr>
              <w:pStyle w:val="Titolo4"/>
              <w:shd w:val="clear" w:color="auto" w:fill="FFFFFF"/>
              <w:outlineLvl w:val="3"/>
              <w:rPr>
                <w:rFonts w:ascii="Arial" w:hAnsi="Arial" w:cs="Arial"/>
                <w:b w:val="0"/>
                <w:bCs w:val="0"/>
                <w:color w:val="000000"/>
                <w:sz w:val="24"/>
                <w:szCs w:val="24"/>
              </w:rPr>
            </w:pPr>
            <w:r>
              <w:rPr>
                <w:rFonts w:ascii="Arial" w:hAnsi="Arial" w:cs="Arial"/>
                <w:b w:val="0"/>
                <w:bCs w:val="0"/>
                <w:color w:val="000000"/>
              </w:rPr>
              <w:t>TIROCINI NINTENDO</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Sono numerose le opportunità di stage Nintendo disponibili in questo periodo per la sede tedesca del Gruppo. I percorsi di formazione e lavoro partiranno tra</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giugno, luglio</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agosto 2017</w:t>
            </w:r>
            <w:r>
              <w:rPr>
                <w:rFonts w:ascii="Helvetica" w:hAnsi="Helvetica"/>
                <w:color w:val="000000"/>
                <w:sz w:val="17"/>
                <w:szCs w:val="17"/>
              </w:rPr>
              <w:t>, a seconda del tirocinio, e avranno, generalmente, una durata minima di</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6 mesi</w:t>
            </w:r>
            <w:r>
              <w:rPr>
                <w:rFonts w:ascii="Helvetica" w:hAnsi="Helvetica"/>
                <w:color w:val="000000"/>
                <w:sz w:val="17"/>
                <w:szCs w:val="17"/>
              </w:rPr>
              <w:t>.</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Si ricercano</w:t>
            </w:r>
            <w:r>
              <w:rPr>
                <w:rStyle w:val="apple-converted-space"/>
                <w:rFonts w:ascii="Helvetica" w:eastAsiaTheme="majorEastAsia" w:hAnsi="Helvetica"/>
                <w:b/>
                <w:bCs/>
                <w:color w:val="000000"/>
                <w:sz w:val="17"/>
                <w:szCs w:val="17"/>
              </w:rPr>
              <w:t> </w:t>
            </w:r>
            <w:r>
              <w:rPr>
                <w:rStyle w:val="Enfasigrassetto"/>
                <w:rFonts w:ascii="Helvetica" w:hAnsi="Helvetica"/>
                <w:color w:val="000000"/>
                <w:sz w:val="17"/>
                <w:szCs w:val="17"/>
              </w:rPr>
              <w:t>studenti</w:t>
            </w:r>
            <w:r>
              <w:rPr>
                <w:rStyle w:val="apple-converted-space"/>
                <w:rFonts w:ascii="Helvetica" w:eastAsiaTheme="majorEastAsia" w:hAnsi="Helvetica"/>
                <w:color w:val="000000"/>
                <w:sz w:val="17"/>
                <w:szCs w:val="17"/>
              </w:rPr>
              <w:t> </w:t>
            </w:r>
            <w:r>
              <w:rPr>
                <w:rFonts w:ascii="Helvetica" w:hAnsi="Helvetica"/>
                <w:color w:val="000000"/>
                <w:sz w:val="17"/>
                <w:szCs w:val="17"/>
              </w:rPr>
              <w:t xml:space="preserve">in ambiti rilevanti per le mansioni di riferimento, dotati di una fluente conoscenza della lingua inglese e, preferibilmente, di altre lingue europee. In alcuni casi è gradita, </w:t>
            </w:r>
            <w:r>
              <w:rPr>
                <w:rFonts w:ascii="Helvetica" w:hAnsi="Helvetica"/>
                <w:color w:val="000000"/>
                <w:sz w:val="17"/>
                <w:szCs w:val="17"/>
              </w:rPr>
              <w:lastRenderedPageBreak/>
              <w:t>ma non indispensabile, la conoscenza del Giapponese. Per tutte le posizioni si richiedono buone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competenze informatiche</w:t>
            </w:r>
            <w:r>
              <w:rPr>
                <w:rFonts w:ascii="Helvetica" w:hAnsi="Helvetica"/>
                <w:color w:val="000000"/>
                <w:sz w:val="17"/>
                <w:szCs w:val="17"/>
              </w:rPr>
              <w:t>, più o meno specifiche in base ai ruoli. Va da sé che è particolarmente apprezzata la candidatura degli appassionati di videogiochi.</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Ecco i</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tirocini</w:t>
            </w:r>
            <w:r>
              <w:rPr>
                <w:rStyle w:val="apple-converted-space"/>
                <w:rFonts w:ascii="Helvetica" w:eastAsiaTheme="majorEastAsia" w:hAnsi="Helvetica"/>
                <w:color w:val="000000"/>
                <w:sz w:val="17"/>
                <w:szCs w:val="17"/>
              </w:rPr>
              <w:t> </w:t>
            </w:r>
            <w:r>
              <w:rPr>
                <w:rFonts w:ascii="Helvetica" w:hAnsi="Helvetica"/>
                <w:color w:val="000000"/>
                <w:sz w:val="17"/>
                <w:szCs w:val="17"/>
              </w:rPr>
              <w:t>attualmente disponibili:</w:t>
            </w:r>
            <w:r>
              <w:rPr>
                <w:rFonts w:ascii="Helvetica" w:hAnsi="Helvetica"/>
                <w:color w:val="000000"/>
                <w:sz w:val="17"/>
                <w:szCs w:val="17"/>
              </w:rPr>
              <w:br/>
            </w:r>
            <w:r>
              <w:rPr>
                <w:rStyle w:val="Enfasigrassetto"/>
                <w:rFonts w:ascii="Helvetica" w:hAnsi="Helvetica"/>
                <w:color w:val="000000"/>
                <w:sz w:val="17"/>
                <w:szCs w:val="17"/>
              </w:rPr>
              <w:t>– Digital Channels;</w:t>
            </w:r>
            <w:r>
              <w:rPr>
                <w:rFonts w:ascii="Helvetica" w:hAnsi="Helvetica"/>
                <w:color w:val="000000"/>
                <w:sz w:val="17"/>
                <w:szCs w:val="17"/>
              </w:rPr>
              <w:br/>
            </w:r>
            <w:r>
              <w:rPr>
                <w:rStyle w:val="Enfasigrassetto"/>
                <w:rFonts w:ascii="Helvetica" w:hAnsi="Helvetica"/>
                <w:color w:val="000000"/>
                <w:sz w:val="17"/>
                <w:szCs w:val="17"/>
              </w:rPr>
              <w:t>– Digital Media Creation;</w:t>
            </w:r>
            <w:r>
              <w:rPr>
                <w:rFonts w:ascii="Helvetica" w:hAnsi="Helvetica"/>
                <w:color w:val="000000"/>
                <w:sz w:val="17"/>
                <w:szCs w:val="17"/>
              </w:rPr>
              <w:br/>
            </w:r>
            <w:r>
              <w:rPr>
                <w:rStyle w:val="Enfasigrassetto"/>
                <w:rFonts w:ascii="Helvetica" w:hAnsi="Helvetica"/>
                <w:color w:val="000000"/>
                <w:sz w:val="17"/>
                <w:szCs w:val="17"/>
              </w:rPr>
              <w:t>– Digital Promotion;</w:t>
            </w:r>
            <w:r>
              <w:rPr>
                <w:rFonts w:ascii="Helvetica" w:hAnsi="Helvetica"/>
                <w:color w:val="000000"/>
                <w:sz w:val="17"/>
                <w:szCs w:val="17"/>
              </w:rPr>
              <w:br/>
            </w:r>
            <w:r>
              <w:rPr>
                <w:rStyle w:val="Enfasigrassetto"/>
                <w:rFonts w:ascii="Helvetica" w:hAnsi="Helvetica"/>
                <w:color w:val="000000"/>
                <w:sz w:val="17"/>
                <w:szCs w:val="17"/>
              </w:rPr>
              <w:t>– Information Architecture;</w:t>
            </w:r>
            <w:r>
              <w:rPr>
                <w:rFonts w:ascii="Helvetica" w:hAnsi="Helvetica"/>
                <w:color w:val="000000"/>
                <w:sz w:val="17"/>
                <w:szCs w:val="17"/>
              </w:rPr>
              <w:br/>
            </w:r>
            <w:r>
              <w:rPr>
                <w:rStyle w:val="Enfasigrassetto"/>
                <w:rFonts w:ascii="Helvetica" w:hAnsi="Helvetica"/>
                <w:color w:val="000000"/>
                <w:sz w:val="17"/>
                <w:szCs w:val="17"/>
              </w:rPr>
              <w:t>– Internet Support;</w:t>
            </w:r>
            <w:r>
              <w:rPr>
                <w:rFonts w:ascii="Helvetica" w:hAnsi="Helvetica"/>
                <w:color w:val="000000"/>
                <w:sz w:val="17"/>
                <w:szCs w:val="17"/>
              </w:rPr>
              <w:br/>
            </w:r>
            <w:r>
              <w:rPr>
                <w:rStyle w:val="Enfasigrassetto"/>
                <w:rFonts w:ascii="Helvetica" w:hAnsi="Helvetica"/>
                <w:color w:val="000000"/>
                <w:sz w:val="17"/>
                <w:szCs w:val="17"/>
              </w:rPr>
              <w:t>– Loyalty Management &amp; Membership Services;</w:t>
            </w:r>
            <w:r>
              <w:rPr>
                <w:rFonts w:ascii="Helvetica" w:hAnsi="Helvetica"/>
                <w:color w:val="000000"/>
                <w:sz w:val="17"/>
                <w:szCs w:val="17"/>
              </w:rPr>
              <w:br/>
            </w:r>
            <w:r>
              <w:rPr>
                <w:rStyle w:val="Enfasigrassetto"/>
                <w:rFonts w:ascii="Helvetica" w:hAnsi="Helvetica"/>
                <w:color w:val="000000"/>
                <w:sz w:val="17"/>
                <w:szCs w:val="17"/>
              </w:rPr>
              <w:t>– O2O Marketing &amp; CRM;</w:t>
            </w:r>
            <w:r>
              <w:rPr>
                <w:rFonts w:ascii="Helvetica" w:hAnsi="Helvetica"/>
                <w:color w:val="000000"/>
                <w:sz w:val="17"/>
                <w:szCs w:val="17"/>
              </w:rPr>
              <w:br/>
            </w:r>
            <w:r>
              <w:rPr>
                <w:rStyle w:val="Enfasigrassetto"/>
                <w:rFonts w:ascii="Helvetica" w:hAnsi="Helvetica"/>
                <w:color w:val="000000"/>
                <w:sz w:val="17"/>
                <w:szCs w:val="17"/>
              </w:rPr>
              <w:t>– Online Projects;</w:t>
            </w:r>
            <w:r>
              <w:rPr>
                <w:rFonts w:ascii="Helvetica" w:hAnsi="Helvetica"/>
                <w:color w:val="000000"/>
                <w:sz w:val="17"/>
                <w:szCs w:val="17"/>
              </w:rPr>
              <w:br/>
            </w:r>
            <w:r>
              <w:rPr>
                <w:rStyle w:val="Enfasigrassetto"/>
                <w:rFonts w:ascii="Helvetica" w:hAnsi="Helvetica"/>
                <w:color w:val="000000"/>
                <w:sz w:val="17"/>
                <w:szCs w:val="17"/>
              </w:rPr>
              <w:t>– Online Systems &amp; eCommerce;</w:t>
            </w:r>
            <w:r>
              <w:rPr>
                <w:rFonts w:ascii="Helvetica" w:hAnsi="Helvetica"/>
                <w:color w:val="000000"/>
                <w:sz w:val="17"/>
                <w:szCs w:val="17"/>
              </w:rPr>
              <w:br/>
            </w:r>
            <w:r>
              <w:rPr>
                <w:rStyle w:val="Enfasigrassetto"/>
                <w:rFonts w:ascii="Helvetica" w:hAnsi="Helvetica"/>
                <w:color w:val="000000"/>
                <w:sz w:val="17"/>
                <w:szCs w:val="17"/>
              </w:rPr>
              <w:t>– Process Management;</w:t>
            </w:r>
            <w:r>
              <w:rPr>
                <w:rFonts w:ascii="Helvetica" w:hAnsi="Helvetica"/>
                <w:color w:val="000000"/>
                <w:sz w:val="17"/>
                <w:szCs w:val="17"/>
              </w:rPr>
              <w:br/>
            </w:r>
            <w:r>
              <w:rPr>
                <w:rStyle w:val="Enfasigrassetto"/>
                <w:rFonts w:ascii="Helvetica" w:hAnsi="Helvetica"/>
                <w:color w:val="000000"/>
                <w:sz w:val="17"/>
                <w:szCs w:val="17"/>
              </w:rPr>
              <w:t>– Web Development and Web Analytics.</w:t>
            </w:r>
          </w:p>
          <w:p w:rsidR="00953F28" w:rsidRDefault="00953F28" w:rsidP="00953F28">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COME CANDIDARSI</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Se ti interessa candidarti per le assunzioni Nintendo in Germania puoi visitare la pagina riservata alle</w:t>
            </w:r>
            <w:r>
              <w:rPr>
                <w:rStyle w:val="apple-converted-space"/>
                <w:rFonts w:ascii="Helvetica" w:eastAsiaTheme="majorEastAsia" w:hAnsi="Helvetica"/>
                <w:color w:val="000000"/>
                <w:sz w:val="17"/>
                <w:szCs w:val="17"/>
              </w:rPr>
              <w:t> </w:t>
            </w:r>
            <w:hyperlink r:id="rId207" w:tgtFrame="_blank" w:history="1">
              <w:r>
                <w:rPr>
                  <w:rStyle w:val="Collegamentoipertestuale"/>
                  <w:rFonts w:ascii="Helvetica" w:hAnsi="Helvetica"/>
                  <w:b/>
                  <w:bCs/>
                  <w:color w:val="800000"/>
                  <w:sz w:val="17"/>
                  <w:szCs w:val="17"/>
                </w:rPr>
                <w:t>carriere</w:t>
              </w:r>
            </w:hyperlink>
            <w:r>
              <w:rPr>
                <w:rFonts w:ascii="Helvetica" w:hAnsi="Helvetica"/>
                <w:color w:val="000000"/>
                <w:sz w:val="17"/>
                <w:szCs w:val="17"/>
              </w:rPr>
              <w:t>(Lavora con noi) dell’azienda di videogiochi giapponese. Dalla stessa, infatti, puoi prendere visione delle offerte di lavoro Nintendo e delle opportunità di stage, 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candidarti online</w:t>
            </w:r>
            <w:r>
              <w:rPr>
                <w:rFonts w:ascii="Helvetica" w:hAnsi="Helvetica"/>
                <w:color w:val="000000"/>
                <w:sz w:val="17"/>
                <w:szCs w:val="17"/>
              </w:rPr>
              <w:t>, inviando il cv tramite l’apposito form.</w:t>
            </w:r>
          </w:p>
          <w:p w:rsidR="003E4852" w:rsidRPr="00D42848" w:rsidRDefault="003E4852" w:rsidP="00B250BB">
            <w:pPr>
              <w:pStyle w:val="NormaleWeb"/>
              <w:shd w:val="clear" w:color="auto" w:fill="FFFFFF"/>
              <w:spacing w:line="383" w:lineRule="atLeast"/>
              <w:rPr>
                <w:rFonts w:ascii="Arial" w:hAnsi="Arial" w:cs="Arial"/>
                <w:color w:val="800000"/>
                <w:kern w:val="36"/>
                <w:sz w:val="48"/>
                <w:szCs w:val="48"/>
              </w:rPr>
            </w:pPr>
          </w:p>
        </w:tc>
        <w:tc>
          <w:tcPr>
            <w:tcW w:w="2400" w:type="dxa"/>
            <w:shd w:val="clear" w:color="auto" w:fill="auto"/>
          </w:tcPr>
          <w:p w:rsidR="003E4852" w:rsidRDefault="003E4852" w:rsidP="00B250BB">
            <w:pPr>
              <w:jc w:val="center"/>
              <w:rPr>
                <w:b/>
                <w:i/>
                <w:color w:val="FF0000"/>
                <w:sz w:val="28"/>
                <w:szCs w:val="28"/>
                <w:u w:val="single"/>
              </w:rPr>
            </w:pPr>
            <w:r>
              <w:rPr>
                <w:b/>
                <w:i/>
                <w:color w:val="FF0000"/>
                <w:sz w:val="28"/>
                <w:szCs w:val="28"/>
                <w:u w:val="single"/>
              </w:rPr>
              <w:lastRenderedPageBreak/>
              <w:t>euroccasioni</w:t>
            </w:r>
          </w:p>
        </w:tc>
      </w:tr>
      <w:tr w:rsidR="003E4852" w:rsidRPr="00C56D1B" w:rsidTr="00B250BB">
        <w:tc>
          <w:tcPr>
            <w:tcW w:w="937" w:type="dxa"/>
          </w:tcPr>
          <w:p w:rsidR="003E4852" w:rsidRPr="005751DF" w:rsidRDefault="003E4852" w:rsidP="00B250BB">
            <w:pPr>
              <w:shd w:val="clear" w:color="auto" w:fill="FFFFFF"/>
              <w:spacing w:after="105"/>
              <w:outlineLvl w:val="0"/>
              <w:rPr>
                <w:rFonts w:ascii="Arial" w:hAnsi="Arial" w:cs="Arial"/>
                <w:color w:val="800000"/>
                <w:kern w:val="36"/>
                <w:sz w:val="32"/>
                <w:szCs w:val="32"/>
              </w:rPr>
            </w:pPr>
          </w:p>
        </w:tc>
        <w:tc>
          <w:tcPr>
            <w:tcW w:w="6517" w:type="dxa"/>
            <w:shd w:val="clear" w:color="auto" w:fill="auto"/>
          </w:tcPr>
          <w:p w:rsidR="003E4852" w:rsidRPr="005751DF" w:rsidRDefault="003E4852" w:rsidP="00B250BB">
            <w:pPr>
              <w:pStyle w:val="NormaleWeb"/>
              <w:shd w:val="clear" w:color="auto" w:fill="FFFFFF"/>
              <w:spacing w:line="315" w:lineRule="atLeast"/>
              <w:rPr>
                <w:rFonts w:ascii="Helvetica" w:hAnsi="Helvetica"/>
                <w:color w:val="000000"/>
                <w:sz w:val="21"/>
                <w:szCs w:val="21"/>
              </w:rPr>
            </w:pPr>
          </w:p>
        </w:tc>
        <w:tc>
          <w:tcPr>
            <w:tcW w:w="2400" w:type="dxa"/>
            <w:shd w:val="clear" w:color="auto" w:fill="auto"/>
          </w:tcPr>
          <w:p w:rsidR="003E4852" w:rsidRDefault="003E4852" w:rsidP="00B250BB">
            <w:pPr>
              <w:jc w:val="center"/>
              <w:rPr>
                <w:b/>
                <w:i/>
                <w:color w:val="FF0000"/>
                <w:sz w:val="28"/>
                <w:szCs w:val="28"/>
                <w:u w:val="single"/>
              </w:rPr>
            </w:pPr>
            <w:r>
              <w:rPr>
                <w:b/>
                <w:i/>
                <w:color w:val="FF0000"/>
                <w:sz w:val="28"/>
                <w:szCs w:val="28"/>
                <w:u w:val="single"/>
              </w:rPr>
              <w:t>Mondo lavoro</w:t>
            </w:r>
          </w:p>
        </w:tc>
      </w:tr>
      <w:tr w:rsidR="003E4852" w:rsidRPr="00C56D1B" w:rsidTr="00B250BB">
        <w:tc>
          <w:tcPr>
            <w:tcW w:w="937" w:type="dxa"/>
          </w:tcPr>
          <w:p w:rsidR="003E4852" w:rsidRPr="00826E40" w:rsidRDefault="003E4852" w:rsidP="00B250BB">
            <w:pPr>
              <w:pStyle w:val="NormaleWeb"/>
              <w:spacing w:before="0" w:beforeAutospacing="0" w:after="0" w:afterAutospacing="0" w:line="270" w:lineRule="atLeast"/>
              <w:rPr>
                <w:rFonts w:ascii="Arial" w:hAnsi="Arial" w:cs="Arial"/>
                <w:b/>
                <w:color w:val="000000"/>
                <w:sz w:val="18"/>
                <w:szCs w:val="18"/>
              </w:rPr>
            </w:pPr>
          </w:p>
        </w:tc>
        <w:tc>
          <w:tcPr>
            <w:tcW w:w="6517" w:type="dxa"/>
            <w:shd w:val="clear" w:color="auto" w:fill="auto"/>
          </w:tcPr>
          <w:p w:rsidR="00953F28" w:rsidRPr="00953F28" w:rsidRDefault="00953F28" w:rsidP="00953F28">
            <w:pPr>
              <w:shd w:val="clear" w:color="auto" w:fill="FFFFFF"/>
              <w:suppressAutoHyphens w:val="0"/>
              <w:spacing w:after="70"/>
              <w:outlineLvl w:val="0"/>
              <w:rPr>
                <w:rFonts w:ascii="Arial" w:hAnsi="Arial" w:cs="Arial"/>
                <w:color w:val="800000"/>
                <w:kern w:val="36"/>
                <w:sz w:val="28"/>
                <w:szCs w:val="28"/>
                <w:lang w:eastAsia="it-IT"/>
              </w:rPr>
            </w:pPr>
            <w:r w:rsidRPr="00953F28">
              <w:rPr>
                <w:rFonts w:ascii="Arial" w:hAnsi="Arial" w:cs="Arial"/>
                <w:color w:val="800000"/>
                <w:kern w:val="36"/>
                <w:sz w:val="28"/>
                <w:szCs w:val="28"/>
                <w:lang w:eastAsia="it-IT"/>
              </w:rPr>
              <w:t>Murano: 230 posti di lavoro con nuovi alberghi</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A Murano, in provincia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Venezia</w:t>
            </w:r>
            <w:r>
              <w:rPr>
                <w:rFonts w:ascii="Helvetica" w:hAnsi="Helvetica"/>
                <w:color w:val="000000"/>
                <w:sz w:val="17"/>
                <w:szCs w:val="17"/>
              </w:rPr>
              <w:t>, saranno creati numerosi posti di lavoro grazie al progetto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cambio d’uso</w:t>
            </w:r>
            <w:r>
              <w:rPr>
                <w:rStyle w:val="apple-converted-space"/>
                <w:rFonts w:ascii="Helvetica" w:eastAsiaTheme="majorEastAsia" w:hAnsi="Helvetica"/>
                <w:color w:val="000000"/>
                <w:sz w:val="17"/>
                <w:szCs w:val="17"/>
              </w:rPr>
              <w:t> </w:t>
            </w:r>
            <w:r>
              <w:rPr>
                <w:rFonts w:ascii="Helvetica" w:hAnsi="Helvetica"/>
                <w:color w:val="000000"/>
                <w:sz w:val="17"/>
                <w:szCs w:val="17"/>
              </w:rPr>
              <w:t>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due edifici</w:t>
            </w:r>
            <w:r>
              <w:rPr>
                <w:rFonts w:ascii="Helvetica" w:hAnsi="Helvetica"/>
                <w:color w:val="000000"/>
                <w:sz w:val="17"/>
                <w:szCs w:val="17"/>
              </w:rPr>
              <w:t>.</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Le strutture saranno trasformate in alberghi, con un totale di 313 posti letto. Si tratta di una iniziativa che</w:t>
            </w:r>
            <w:r>
              <w:rPr>
                <w:rStyle w:val="apple-converted-space"/>
                <w:rFonts w:ascii="Helvetica" w:eastAsiaTheme="majorEastAsia" w:hAnsi="Helvetica"/>
                <w:b/>
                <w:bCs/>
                <w:color w:val="000000"/>
                <w:sz w:val="17"/>
                <w:szCs w:val="17"/>
              </w:rPr>
              <w:t> </w:t>
            </w:r>
            <w:r>
              <w:rPr>
                <w:rStyle w:val="Enfasigrassetto"/>
                <w:rFonts w:ascii="Helvetica" w:eastAsiaTheme="majorEastAsia" w:hAnsi="Helvetica"/>
                <w:color w:val="000000"/>
                <w:sz w:val="17"/>
                <w:szCs w:val="17"/>
              </w:rPr>
              <w:t>creerà occupazione</w:t>
            </w:r>
            <w:r>
              <w:rPr>
                <w:rFonts w:ascii="Helvetica" w:hAnsi="Helvetica"/>
                <w:color w:val="000000"/>
                <w:sz w:val="17"/>
                <w:szCs w:val="17"/>
              </w:rPr>
              <w:t>, portando ben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230 assunzioni</w:t>
            </w:r>
            <w:r>
              <w:rPr>
                <w:rStyle w:val="apple-converted-space"/>
                <w:rFonts w:ascii="Helvetica" w:eastAsiaTheme="majorEastAsia" w:hAnsi="Helvetica"/>
                <w:color w:val="000000"/>
                <w:sz w:val="17"/>
                <w:szCs w:val="17"/>
              </w:rPr>
              <w:t> </w:t>
            </w:r>
            <w:r>
              <w:rPr>
                <w:rFonts w:ascii="Helvetica" w:hAnsi="Helvetica"/>
                <w:color w:val="000000"/>
                <w:sz w:val="17"/>
                <w:szCs w:val="17"/>
              </w:rPr>
              <w:t>in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Veneto</w:t>
            </w:r>
            <w:r>
              <w:rPr>
                <w:rFonts w:ascii="Helvetica" w:hAnsi="Helvetica"/>
                <w:color w:val="000000"/>
                <w:sz w:val="17"/>
                <w:szCs w:val="17"/>
              </w:rPr>
              <w:t>.</w:t>
            </w:r>
          </w:p>
          <w:p w:rsidR="00953F28" w:rsidRDefault="00953F28" w:rsidP="00953F28">
            <w:pPr>
              <w:pStyle w:val="Titolo3"/>
              <w:shd w:val="clear" w:color="auto" w:fill="FFFFFF"/>
              <w:outlineLvl w:val="2"/>
              <w:rPr>
                <w:rFonts w:ascii="Arial" w:hAnsi="Arial" w:cs="Arial"/>
                <w:b w:val="0"/>
                <w:bCs w:val="0"/>
                <w:color w:val="800000"/>
              </w:rPr>
            </w:pPr>
            <w:r>
              <w:rPr>
                <w:rFonts w:ascii="Arial" w:hAnsi="Arial" w:cs="Arial"/>
                <w:b w:val="0"/>
                <w:bCs w:val="0"/>
                <w:color w:val="800000"/>
              </w:rPr>
              <w:t>MURANO LAVORO CON NUOVI PROGETTI DI RIQUALIFICAZIONE URBANA</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La notizia è stata diffusa attraverso una recente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nota</w:t>
            </w:r>
            <w:r>
              <w:rPr>
                <w:rStyle w:val="apple-converted-space"/>
                <w:rFonts w:ascii="Helvetica" w:eastAsiaTheme="majorEastAsia" w:hAnsi="Helvetica"/>
                <w:color w:val="000000"/>
                <w:sz w:val="17"/>
                <w:szCs w:val="17"/>
              </w:rPr>
              <w:t> </w:t>
            </w:r>
            <w:r>
              <w:rPr>
                <w:rFonts w:ascii="Helvetica" w:hAnsi="Helvetica"/>
                <w:color w:val="000000"/>
                <w:sz w:val="17"/>
                <w:szCs w:val="17"/>
              </w:rPr>
              <w:t>pubblicate sul portale web del Comune di Venezia. La giunta comunale di Murano ha approvato</w:t>
            </w:r>
            <w:r>
              <w:rPr>
                <w:rStyle w:val="apple-converted-space"/>
                <w:rFonts w:ascii="Helvetica" w:eastAsiaTheme="majorEastAsia" w:hAnsi="Helvetica"/>
                <w:b/>
                <w:bCs/>
                <w:color w:val="000000"/>
                <w:sz w:val="17"/>
                <w:szCs w:val="17"/>
              </w:rPr>
              <w:t> </w:t>
            </w:r>
            <w:r>
              <w:rPr>
                <w:rStyle w:val="Enfasigrassetto"/>
                <w:rFonts w:ascii="Helvetica" w:hAnsi="Helvetica"/>
                <w:color w:val="000000"/>
                <w:sz w:val="17"/>
                <w:szCs w:val="17"/>
              </w:rPr>
              <w:t>due progetti</w:t>
            </w:r>
            <w:r>
              <w:rPr>
                <w:rStyle w:val="apple-converted-space"/>
                <w:rFonts w:ascii="Helvetica" w:eastAsiaTheme="majorEastAsia" w:hAnsi="Helvetica"/>
                <w:color w:val="000000"/>
                <w:sz w:val="17"/>
                <w:szCs w:val="17"/>
              </w:rPr>
              <w:t> </w:t>
            </w:r>
            <w:r>
              <w:rPr>
                <w:rFonts w:ascii="Helvetica" w:hAnsi="Helvetica"/>
                <w:color w:val="000000"/>
                <w:sz w:val="17"/>
                <w:szCs w:val="17"/>
              </w:rPr>
              <w:t>per la</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ristrutturazione</w:t>
            </w:r>
            <w:r>
              <w:rPr>
                <w:rStyle w:val="apple-converted-space"/>
                <w:rFonts w:ascii="Helvetica" w:eastAsiaTheme="majorEastAsia" w:hAnsi="Helvetica"/>
                <w:color w:val="000000"/>
                <w:sz w:val="17"/>
                <w:szCs w:val="17"/>
              </w:rPr>
              <w:t> </w:t>
            </w:r>
            <w:r>
              <w:rPr>
                <w:rFonts w:ascii="Helvetica" w:hAnsi="Helvetica"/>
                <w:color w:val="000000"/>
                <w:sz w:val="17"/>
                <w:szCs w:val="17"/>
              </w:rPr>
              <w:t>e il</w:t>
            </w:r>
            <w:r>
              <w:rPr>
                <w:rStyle w:val="Enfasigrassetto"/>
                <w:rFonts w:ascii="Helvetica" w:hAnsi="Helvetica"/>
                <w:color w:val="000000"/>
                <w:sz w:val="17"/>
                <w:szCs w:val="17"/>
              </w:rPr>
              <w:t>cambio d’uso</w:t>
            </w:r>
            <w:r>
              <w:rPr>
                <w:rStyle w:val="apple-converted-space"/>
                <w:rFonts w:ascii="Helvetica" w:eastAsiaTheme="majorEastAsia" w:hAnsi="Helvetica"/>
                <w:color w:val="000000"/>
                <w:sz w:val="17"/>
                <w:szCs w:val="17"/>
              </w:rPr>
              <w:t> </w:t>
            </w:r>
            <w:r>
              <w:rPr>
                <w:rFonts w:ascii="Helvetica" w:hAnsi="Helvetica"/>
                <w:color w:val="000000"/>
                <w:sz w:val="17"/>
                <w:szCs w:val="17"/>
              </w:rPr>
              <w:t>ad</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albergo</w:t>
            </w:r>
            <w:r>
              <w:rPr>
                <w:rStyle w:val="apple-converted-space"/>
                <w:rFonts w:ascii="Helvetica" w:eastAsiaTheme="majorEastAsia" w:hAnsi="Helvetica"/>
                <w:color w:val="000000"/>
                <w:sz w:val="17"/>
                <w:szCs w:val="17"/>
              </w:rPr>
              <w:t> </w:t>
            </w:r>
            <w:r>
              <w:rPr>
                <w:rFonts w:ascii="Helvetica" w:hAnsi="Helvetica"/>
                <w:color w:val="000000"/>
                <w:sz w:val="17"/>
                <w:szCs w:val="17"/>
              </w:rPr>
              <w:t>di due edifici. Si tratta, nello specifico, dell’ex fornace De Majo, sita in zona Fondamenta Navagero, e di un complesso utilizzato dalla ditta L.A.G. Lavorazione Artigiana Gocce per lavorare il vetro, che si trova in zona Fondamenta Sebastiano Santi.</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I due siti diventeranno strutture ricettive, favorendo l’economia locale e con una</w:t>
            </w:r>
            <w:r>
              <w:rPr>
                <w:rStyle w:val="apple-converted-space"/>
                <w:rFonts w:ascii="Helvetica" w:eastAsiaTheme="majorEastAsia" w:hAnsi="Helvetica"/>
                <w:b/>
                <w:bCs/>
                <w:color w:val="000000"/>
                <w:sz w:val="17"/>
                <w:szCs w:val="17"/>
              </w:rPr>
              <w:t> </w:t>
            </w:r>
            <w:r>
              <w:rPr>
                <w:rStyle w:val="Enfasigrassetto"/>
                <w:rFonts w:ascii="Helvetica" w:hAnsi="Helvetica"/>
                <w:color w:val="000000"/>
                <w:sz w:val="17"/>
                <w:szCs w:val="17"/>
              </w:rPr>
              <w:t>ricaduta occupazionale notevole</w:t>
            </w:r>
            <w:r>
              <w:rPr>
                <w:rFonts w:ascii="Helvetica" w:hAnsi="Helvetica"/>
                <w:color w:val="000000"/>
                <w:sz w:val="17"/>
                <w:szCs w:val="17"/>
              </w:rPr>
              <w:t>. Si stima, infatti, che potranno creare 230 nuovi posti di lavoro a Murano.</w:t>
            </w:r>
          </w:p>
          <w:p w:rsidR="00953F28" w:rsidRDefault="00953F28" w:rsidP="00953F28">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I PROGETTI</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I programmi di restauro e cambio d’uso dei due complessi consentiranno di recuperare due aree urbane ormai inutilizzate e che versano in condizioni di degrado. Gli interventi, che saranno realizzati con</w:t>
            </w:r>
            <w:r>
              <w:rPr>
                <w:rStyle w:val="Enfasigrassetto"/>
                <w:rFonts w:ascii="Helvetica" w:hAnsi="Helvetica"/>
                <w:color w:val="000000"/>
                <w:sz w:val="17"/>
                <w:szCs w:val="17"/>
              </w:rPr>
              <w:t>investimenti</w:t>
            </w:r>
            <w:r>
              <w:rPr>
                <w:rStyle w:val="apple-converted-space"/>
                <w:rFonts w:ascii="Helvetica" w:eastAsiaTheme="majorEastAsia" w:hAnsi="Helvetica"/>
                <w:color w:val="000000"/>
                <w:sz w:val="17"/>
                <w:szCs w:val="17"/>
              </w:rPr>
              <w:t> </w:t>
            </w:r>
            <w:r>
              <w:rPr>
                <w:rFonts w:ascii="Helvetica" w:hAnsi="Helvetica"/>
                <w:color w:val="000000"/>
                <w:sz w:val="17"/>
                <w:szCs w:val="17"/>
              </w:rPr>
              <w:t>per i cantieri da</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37 milioni</w:t>
            </w:r>
            <w:r>
              <w:rPr>
                <w:rStyle w:val="apple-converted-space"/>
                <w:rFonts w:ascii="Helvetica" w:eastAsiaTheme="majorEastAsia" w:hAnsi="Helvetica"/>
                <w:color w:val="000000"/>
                <w:sz w:val="17"/>
                <w:szCs w:val="17"/>
              </w:rPr>
              <w:t> </w:t>
            </w:r>
            <w:r>
              <w:rPr>
                <w:rFonts w:ascii="Helvetica" w:hAnsi="Helvetica"/>
                <w:color w:val="000000"/>
                <w:sz w:val="17"/>
                <w:szCs w:val="17"/>
              </w:rPr>
              <w:t xml:space="preserve">di Euro, rispetteranno le preesistenze </w:t>
            </w:r>
            <w:r>
              <w:rPr>
                <w:rFonts w:ascii="Helvetica" w:hAnsi="Helvetica"/>
                <w:color w:val="000000"/>
                <w:sz w:val="17"/>
                <w:szCs w:val="17"/>
              </w:rPr>
              <w:lastRenderedPageBreak/>
              <w:t>storiche e l’edificato industriale tipico dell’isola.</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L’ex fornace De Majo diventerà un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albergo</w:t>
            </w:r>
            <w:r>
              <w:rPr>
                <w:rStyle w:val="apple-converted-space"/>
                <w:rFonts w:ascii="Helvetica" w:eastAsiaTheme="majorEastAsia" w:hAnsi="Helvetica"/>
                <w:color w:val="000000"/>
                <w:sz w:val="17"/>
                <w:szCs w:val="17"/>
              </w:rPr>
              <w:t> </w:t>
            </w:r>
            <w:r>
              <w:rPr>
                <w:rFonts w:ascii="Helvetica" w:hAnsi="Helvetica"/>
                <w:color w:val="000000"/>
                <w:sz w:val="17"/>
                <w:szCs w:val="17"/>
              </w:rPr>
              <w:t>da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238 posti letto</w:t>
            </w:r>
            <w:r>
              <w:rPr>
                <w:rFonts w:ascii="Helvetica" w:hAnsi="Helvetica"/>
                <w:color w:val="000000"/>
                <w:sz w:val="17"/>
                <w:szCs w:val="17"/>
              </w:rPr>
              <w:t>. Comprenderà anche un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bar,</w:t>
            </w:r>
            <w:r>
              <w:rPr>
                <w:rStyle w:val="apple-converted-space"/>
                <w:rFonts w:ascii="Helvetica" w:eastAsiaTheme="majorEastAsia" w:hAnsi="Helvetica"/>
                <w:color w:val="000000"/>
                <w:sz w:val="17"/>
                <w:szCs w:val="17"/>
              </w:rPr>
              <w:t> </w:t>
            </w:r>
            <w:r>
              <w:rPr>
                <w:rFonts w:ascii="Helvetica" w:hAnsi="Helvetica"/>
                <w:color w:val="000000"/>
                <w:sz w:val="17"/>
                <w:szCs w:val="17"/>
              </w:rPr>
              <w:t>un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ufficio</w:t>
            </w:r>
            <w:r>
              <w:rPr>
                <w:rStyle w:val="apple-converted-space"/>
                <w:rFonts w:ascii="Helvetica" w:eastAsiaTheme="majorEastAsia" w:hAnsi="Helvetica"/>
                <w:color w:val="000000"/>
                <w:sz w:val="17"/>
                <w:szCs w:val="17"/>
              </w:rPr>
              <w:t> </w:t>
            </w:r>
            <w:r>
              <w:rPr>
                <w:rFonts w:ascii="Helvetica" w:hAnsi="Helvetica"/>
                <w:color w:val="000000"/>
                <w:sz w:val="17"/>
                <w:szCs w:val="17"/>
              </w:rPr>
              <w:t>con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sala riunioni</w:t>
            </w:r>
            <w:r>
              <w:rPr>
                <w:rFonts w:ascii="Helvetica" w:hAnsi="Helvetica"/>
                <w:color w:val="000000"/>
                <w:sz w:val="17"/>
                <w:szCs w:val="17"/>
              </w:rPr>
              <w:t>, una</w:t>
            </w:r>
            <w:r>
              <w:rPr>
                <w:rStyle w:val="Enfasigrassetto"/>
                <w:rFonts w:ascii="Helvetica" w:eastAsiaTheme="majorEastAsia" w:hAnsi="Helvetica"/>
                <w:color w:val="000000"/>
                <w:sz w:val="17"/>
                <w:szCs w:val="17"/>
              </w:rPr>
              <w:t>sala conferenze</w:t>
            </w:r>
            <w:r>
              <w:rPr>
                <w:rFonts w:ascii="Helvetica" w:hAnsi="Helvetica"/>
                <w:color w:val="000000"/>
                <w:sz w:val="17"/>
                <w:szCs w:val="17"/>
              </w:rPr>
              <w:t>, un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ristorante</w:t>
            </w:r>
            <w:r>
              <w:rPr>
                <w:rFonts w:ascii="Helvetica" w:hAnsi="Helvetica"/>
                <w:color w:val="000000"/>
                <w:sz w:val="17"/>
                <w:szCs w:val="17"/>
              </w:rPr>
              <w:t>, un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negozio</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2 aree relax</w:t>
            </w:r>
            <w:r>
              <w:rPr>
                <w:rFonts w:ascii="Helvetica" w:hAnsi="Helvetica"/>
                <w:color w:val="000000"/>
                <w:sz w:val="17"/>
                <w:szCs w:val="17"/>
              </w:rPr>
              <w:t>. Il secondo complesso sarà trasformato in un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hotel</w:t>
            </w:r>
            <w:r>
              <w:rPr>
                <w:rStyle w:val="apple-converted-space"/>
                <w:rFonts w:ascii="Helvetica" w:eastAsiaTheme="majorEastAsia" w:hAnsi="Helvetica"/>
                <w:color w:val="000000"/>
                <w:sz w:val="17"/>
                <w:szCs w:val="17"/>
              </w:rPr>
              <w:t> </w:t>
            </w:r>
            <w:r>
              <w:rPr>
                <w:rFonts w:ascii="Helvetica" w:hAnsi="Helvetica"/>
                <w:color w:val="000000"/>
                <w:sz w:val="17"/>
                <w:szCs w:val="17"/>
              </w:rPr>
              <w:t>da</w:t>
            </w:r>
            <w:r>
              <w:rPr>
                <w:rStyle w:val="apple-converted-space"/>
                <w:rFonts w:ascii="Helvetica" w:eastAsiaTheme="majorEastAsia" w:hAnsi="Helvetica"/>
                <w:b/>
                <w:bCs/>
                <w:color w:val="000000"/>
                <w:sz w:val="17"/>
                <w:szCs w:val="17"/>
              </w:rPr>
              <w:t> </w:t>
            </w:r>
            <w:r>
              <w:rPr>
                <w:rStyle w:val="Enfasigrassetto"/>
                <w:rFonts w:ascii="Helvetica" w:eastAsiaTheme="majorEastAsia" w:hAnsi="Helvetica"/>
                <w:color w:val="000000"/>
                <w:sz w:val="17"/>
                <w:szCs w:val="17"/>
              </w:rPr>
              <w:t>75 posti letto</w:t>
            </w:r>
            <w:r>
              <w:rPr>
                <w:rFonts w:ascii="Helvetica" w:hAnsi="Helvetica"/>
                <w:color w:val="000000"/>
                <w:sz w:val="17"/>
                <w:szCs w:val="17"/>
              </w:rPr>
              <w:t>. Sarà dotato di una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hall</w:t>
            </w:r>
            <w:r>
              <w:rPr>
                <w:rStyle w:val="apple-converted-space"/>
                <w:rFonts w:ascii="Helvetica" w:eastAsiaTheme="majorEastAsia" w:hAnsi="Helvetica"/>
                <w:color w:val="000000"/>
                <w:sz w:val="17"/>
                <w:szCs w:val="17"/>
              </w:rPr>
              <w:t> </w:t>
            </w:r>
            <w:r>
              <w:rPr>
                <w:rFonts w:ascii="Helvetica" w:hAnsi="Helvetica"/>
                <w:color w:val="000000"/>
                <w:sz w:val="17"/>
                <w:szCs w:val="17"/>
              </w:rPr>
              <w:t>con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reception,</w:t>
            </w:r>
            <w:r>
              <w:rPr>
                <w:rStyle w:val="apple-converted-space"/>
                <w:rFonts w:ascii="Helvetica" w:eastAsiaTheme="majorEastAsia" w:hAnsi="Helvetica"/>
                <w:color w:val="000000"/>
                <w:sz w:val="17"/>
                <w:szCs w:val="17"/>
              </w:rPr>
              <w:t> </w:t>
            </w:r>
            <w:r>
              <w:rPr>
                <w:rFonts w:ascii="Helvetica" w:hAnsi="Helvetica"/>
                <w:color w:val="000000"/>
                <w:sz w:val="17"/>
                <w:szCs w:val="17"/>
              </w:rPr>
              <w:t>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locali tecnici</w:t>
            </w:r>
            <w:r>
              <w:rPr>
                <w:rStyle w:val="apple-converted-space"/>
                <w:rFonts w:ascii="Helvetica" w:eastAsiaTheme="majorEastAsia" w:hAnsi="Helvetica"/>
                <w:color w:val="000000"/>
                <w:sz w:val="17"/>
                <w:szCs w:val="17"/>
              </w:rPr>
              <w:t> </w:t>
            </w:r>
            <w:r>
              <w:rPr>
                <w:rFonts w:ascii="Helvetica" w:hAnsi="Helvetica"/>
                <w:color w:val="000000"/>
                <w:sz w:val="17"/>
                <w:szCs w:val="17"/>
              </w:rPr>
              <w:t>e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servizio</w:t>
            </w:r>
            <w:r>
              <w:rPr>
                <w:rFonts w:ascii="Helvetica" w:hAnsi="Helvetica"/>
                <w:color w:val="000000"/>
                <w:sz w:val="17"/>
                <w:szCs w:val="17"/>
              </w:rPr>
              <w:t>, e di un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punto ristoro</w:t>
            </w:r>
            <w:r>
              <w:rPr>
                <w:rStyle w:val="apple-converted-space"/>
                <w:rFonts w:ascii="Helvetica" w:eastAsiaTheme="majorEastAsia" w:hAnsi="Helvetica"/>
                <w:color w:val="000000"/>
                <w:sz w:val="17"/>
                <w:szCs w:val="17"/>
              </w:rPr>
              <w:t> </w:t>
            </w:r>
            <w:r>
              <w:rPr>
                <w:rFonts w:ascii="Helvetica" w:hAnsi="Helvetica"/>
                <w:color w:val="000000"/>
                <w:sz w:val="17"/>
                <w:szCs w:val="17"/>
              </w:rPr>
              <w:t>con sala colazione. Inoltre, nell’area vicina all’ex fornace sarà realizzata anche un’area verde pubblica, a disposizione di tutti i cittadini.</w:t>
            </w:r>
          </w:p>
          <w:p w:rsidR="00953F28" w:rsidRDefault="00953F28" w:rsidP="00953F28">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PROSPETTIVE OCCUPAZIONALI</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E’ facile immaginare che buona parte dei posti di lavoro negli alberghi da realizzare sarà rivolta alle figure tipicamente impiegate nelle strutture alberghiere. Dunque, non mancheranno le assunzioni per</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receptionist, segretari d’albergo, addetti</w:t>
            </w:r>
            <w:r>
              <w:rPr>
                <w:rStyle w:val="apple-converted-space"/>
                <w:rFonts w:ascii="Helvetica" w:eastAsiaTheme="majorEastAsia" w:hAnsi="Helvetica"/>
                <w:color w:val="000000"/>
                <w:sz w:val="17"/>
                <w:szCs w:val="17"/>
              </w:rPr>
              <w:t> </w:t>
            </w:r>
            <w:r>
              <w:rPr>
                <w:rFonts w:ascii="Helvetica" w:hAnsi="Helvetica"/>
                <w:color w:val="000000"/>
                <w:sz w:val="17"/>
                <w:szCs w:val="17"/>
              </w:rPr>
              <w:t>alla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pulizia</w:t>
            </w:r>
            <w:r>
              <w:rPr>
                <w:rStyle w:val="apple-converted-space"/>
                <w:rFonts w:ascii="Helvetica" w:eastAsiaTheme="majorEastAsia" w:hAnsi="Helvetica"/>
                <w:color w:val="000000"/>
                <w:sz w:val="17"/>
                <w:szCs w:val="17"/>
              </w:rPr>
              <w:t> </w:t>
            </w:r>
            <w:r>
              <w:rPr>
                <w:rFonts w:ascii="Helvetica" w:hAnsi="Helvetica"/>
                <w:color w:val="000000"/>
                <w:sz w:val="17"/>
                <w:szCs w:val="17"/>
              </w:rPr>
              <w:t>delle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camere</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altri profili</w:t>
            </w:r>
            <w:r>
              <w:rPr>
                <w:rFonts w:ascii="Helvetica" w:hAnsi="Helvetica"/>
                <w:color w:val="000000"/>
                <w:sz w:val="17"/>
                <w:szCs w:val="17"/>
              </w:rPr>
              <w:t>. Data la natura delle strutture, con ogni probabilità ci saranno anche opportunità di inserimento per</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camerieri, cuochi</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personale</w:t>
            </w:r>
            <w:r>
              <w:rPr>
                <w:rStyle w:val="apple-converted-space"/>
                <w:rFonts w:ascii="Helvetica" w:eastAsiaTheme="majorEastAsia" w:hAnsi="Helvetica"/>
                <w:color w:val="000000"/>
                <w:sz w:val="17"/>
                <w:szCs w:val="17"/>
              </w:rPr>
              <w:t> </w:t>
            </w:r>
            <w:r>
              <w:rPr>
                <w:rFonts w:ascii="Helvetica" w:hAnsi="Helvetica"/>
                <w:color w:val="000000"/>
                <w:sz w:val="17"/>
                <w:szCs w:val="17"/>
              </w:rPr>
              <w:t>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cucina</w:t>
            </w:r>
            <w:r>
              <w:rPr>
                <w:rFonts w:ascii="Helvetica" w:hAnsi="Helvetica"/>
                <w:color w:val="000000"/>
                <w:sz w:val="17"/>
                <w:szCs w:val="17"/>
              </w:rPr>
              <w:t>.</w:t>
            </w:r>
          </w:p>
          <w:p w:rsidR="00953F28" w:rsidRDefault="00953F28" w:rsidP="00953F28">
            <w:pPr>
              <w:pStyle w:val="Titolo3"/>
              <w:shd w:val="clear" w:color="auto" w:fill="FFFFFF"/>
              <w:outlineLvl w:val="2"/>
              <w:rPr>
                <w:rFonts w:ascii="Arial" w:hAnsi="Arial" w:cs="Arial"/>
                <w:b w:val="0"/>
                <w:bCs w:val="0"/>
                <w:color w:val="800000"/>
              </w:rPr>
            </w:pPr>
            <w:r>
              <w:rPr>
                <w:rFonts w:ascii="Arial" w:hAnsi="Arial" w:cs="Arial"/>
                <w:b w:val="0"/>
                <w:bCs w:val="0"/>
                <w:color w:val="800000"/>
              </w:rPr>
              <w:t>CANDIDATURE</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Al momento</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è ancora presto</w:t>
            </w:r>
            <w:r>
              <w:rPr>
                <w:rStyle w:val="apple-converted-space"/>
                <w:rFonts w:ascii="Helvetica" w:eastAsiaTheme="majorEastAsia" w:hAnsi="Helvetica"/>
                <w:color w:val="000000"/>
                <w:sz w:val="17"/>
                <w:szCs w:val="17"/>
              </w:rPr>
              <w:t> </w:t>
            </w:r>
            <w:r>
              <w:rPr>
                <w:rFonts w:ascii="Helvetica" w:hAnsi="Helvetica"/>
                <w:color w:val="000000"/>
                <w:sz w:val="17"/>
                <w:szCs w:val="17"/>
              </w:rPr>
              <w:t>per parlare di candidature. Gli interessati alle future assunzioni a Murano e alle opportunità di lavoro negli hotel dovranno</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attendere</w:t>
            </w:r>
            <w:r>
              <w:rPr>
                <w:rStyle w:val="apple-converted-space"/>
                <w:rFonts w:ascii="Helvetica" w:eastAsiaTheme="majorEastAsia" w:hAnsi="Helvetica"/>
                <w:color w:val="000000"/>
                <w:sz w:val="17"/>
                <w:szCs w:val="17"/>
              </w:rPr>
              <w:t> </w:t>
            </w:r>
            <w:r>
              <w:rPr>
                <w:rFonts w:ascii="Helvetica" w:hAnsi="Helvetica"/>
                <w:color w:val="000000"/>
                <w:sz w:val="17"/>
                <w:szCs w:val="17"/>
              </w:rPr>
              <w:t>la realizzazione dei progetti e l’apertura delle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campagne</w:t>
            </w:r>
            <w:r>
              <w:rPr>
                <w:rStyle w:val="apple-converted-space"/>
                <w:rFonts w:ascii="Helvetica" w:eastAsiaTheme="majorEastAsia" w:hAnsi="Helvetica"/>
                <w:color w:val="000000"/>
                <w:sz w:val="17"/>
                <w:szCs w:val="17"/>
              </w:rPr>
              <w:t> </w:t>
            </w:r>
            <w:r>
              <w:rPr>
                <w:rFonts w:ascii="Helvetica" w:hAnsi="Helvetica"/>
                <w:color w:val="000000"/>
                <w:sz w:val="17"/>
                <w:szCs w:val="17"/>
              </w:rPr>
              <w:t>di</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recruiting</w:t>
            </w:r>
            <w:r>
              <w:rPr>
                <w:rStyle w:val="apple-converted-space"/>
                <w:rFonts w:ascii="Helvetica" w:eastAsiaTheme="majorEastAsia" w:hAnsi="Helvetica"/>
                <w:color w:val="000000"/>
                <w:sz w:val="17"/>
                <w:szCs w:val="17"/>
              </w:rPr>
              <w:t> </w:t>
            </w:r>
            <w:r>
              <w:rPr>
                <w:rFonts w:ascii="Helvetica" w:hAnsi="Helvetica"/>
                <w:color w:val="000000"/>
                <w:sz w:val="17"/>
                <w:szCs w:val="17"/>
              </w:rPr>
              <w:t>per inviare il cv. Continuate a seguirci per</w:t>
            </w:r>
            <w:r>
              <w:rPr>
                <w:rStyle w:val="apple-converted-space"/>
                <w:rFonts w:ascii="Helvetica" w:eastAsiaTheme="majorEastAsia" w:hAnsi="Helvetica"/>
                <w:color w:val="000000"/>
                <w:sz w:val="17"/>
                <w:szCs w:val="17"/>
              </w:rPr>
              <w:t> </w:t>
            </w:r>
            <w:hyperlink r:id="rId208" w:tgtFrame="_blank" w:history="1">
              <w:r>
                <w:rPr>
                  <w:rStyle w:val="Collegamentoipertestuale"/>
                  <w:rFonts w:ascii="Helvetica" w:hAnsi="Helvetica"/>
                  <w:b/>
                  <w:bCs/>
                  <w:color w:val="800000"/>
                  <w:sz w:val="17"/>
                  <w:szCs w:val="17"/>
                </w:rPr>
                <w:t>restare aggiornati</w:t>
              </w:r>
            </w:hyperlink>
            <w:r>
              <w:rPr>
                <w:rFonts w:ascii="Helvetica" w:hAnsi="Helvetica"/>
                <w:color w:val="000000"/>
                <w:sz w:val="17"/>
                <w:szCs w:val="17"/>
              </w:rPr>
              <w:t>.</w:t>
            </w:r>
          </w:p>
          <w:p w:rsidR="002F786C" w:rsidRPr="002F786C" w:rsidRDefault="002F786C" w:rsidP="002F786C">
            <w:pPr>
              <w:shd w:val="clear" w:color="auto" w:fill="FFFFFF"/>
              <w:suppressAutoHyphens w:val="0"/>
              <w:spacing w:after="70"/>
              <w:outlineLvl w:val="0"/>
              <w:rPr>
                <w:rFonts w:ascii="Arial" w:hAnsi="Arial" w:cs="Arial"/>
                <w:color w:val="800000"/>
                <w:kern w:val="36"/>
                <w:sz w:val="28"/>
                <w:szCs w:val="28"/>
                <w:lang w:eastAsia="it-IT"/>
              </w:rPr>
            </w:pPr>
            <w:r w:rsidRPr="002F786C">
              <w:rPr>
                <w:rFonts w:ascii="Arial" w:hAnsi="Arial" w:cs="Arial"/>
                <w:color w:val="800000"/>
                <w:kern w:val="36"/>
                <w:sz w:val="28"/>
                <w:szCs w:val="28"/>
                <w:lang w:eastAsia="it-IT"/>
              </w:rPr>
              <w:t>Boscolo Hotels Lavora con noi: posizioni aperte</w:t>
            </w:r>
          </w:p>
          <w:p w:rsidR="002F786C" w:rsidRDefault="002F786C" w:rsidP="002F786C">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Vi piacerebbe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lavorare negli alberghi</w:t>
            </w:r>
            <w:r>
              <w:rPr>
                <w:rStyle w:val="apple-converted-space"/>
                <w:rFonts w:ascii="Helvetica" w:eastAsiaTheme="majorEastAsia" w:hAnsi="Helvetica"/>
                <w:color w:val="000000"/>
                <w:sz w:val="17"/>
                <w:szCs w:val="17"/>
              </w:rPr>
              <w:t> </w:t>
            </w:r>
            <w:r>
              <w:rPr>
                <w:rFonts w:ascii="Helvetica" w:hAnsi="Helvetica"/>
                <w:color w:val="000000"/>
                <w:sz w:val="17"/>
                <w:szCs w:val="17"/>
              </w:rPr>
              <w:t>Boscolo Hotels?</w:t>
            </w:r>
          </w:p>
          <w:p w:rsidR="002F786C" w:rsidRDefault="002F786C" w:rsidP="002F786C">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La nota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catena</w:t>
            </w:r>
            <w:r>
              <w:rPr>
                <w:rStyle w:val="apple-converted-space"/>
                <w:rFonts w:ascii="Helvetica" w:eastAsiaTheme="majorEastAsia" w:hAnsi="Helvetica"/>
                <w:color w:val="000000"/>
                <w:sz w:val="17"/>
                <w:szCs w:val="17"/>
              </w:rPr>
              <w:t> </w:t>
            </w:r>
            <w:r>
              <w:rPr>
                <w:rFonts w:ascii="Helvetica" w:hAnsi="Helvetica"/>
                <w:color w:val="000000"/>
                <w:sz w:val="17"/>
                <w:szCs w:val="17"/>
              </w:rPr>
              <w:t>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hotel a 5 stelle</w:t>
            </w:r>
            <w:r>
              <w:rPr>
                <w:rStyle w:val="apple-converted-space"/>
                <w:rFonts w:ascii="Helvetica" w:eastAsiaTheme="majorEastAsia" w:hAnsi="Helvetica"/>
                <w:color w:val="000000"/>
                <w:sz w:val="17"/>
                <w:szCs w:val="17"/>
              </w:rPr>
              <w:t> </w:t>
            </w:r>
            <w:r>
              <w:rPr>
                <w:rFonts w:ascii="Helvetica" w:hAnsi="Helvetica"/>
                <w:color w:val="000000"/>
                <w:sz w:val="17"/>
                <w:szCs w:val="17"/>
              </w:rPr>
              <w:t>cerca personale per</w:t>
            </w:r>
            <w:r>
              <w:rPr>
                <w:rStyle w:val="Enfasigrassetto"/>
                <w:rFonts w:ascii="Helvetica" w:eastAsiaTheme="majorEastAsia" w:hAnsi="Helvetica"/>
                <w:color w:val="000000"/>
                <w:sz w:val="17"/>
                <w:szCs w:val="17"/>
              </w:rPr>
              <w:t>assunzioni</w:t>
            </w:r>
            <w:r>
              <w:rPr>
                <w:rFonts w:ascii="Helvetica" w:hAnsi="Helvetica"/>
                <w:color w:val="000000"/>
                <w:sz w:val="17"/>
                <w:szCs w:val="17"/>
              </w:rPr>
              <w:t>. Di seguito vi presentiamo le posizioni aperte e come candidarsi alle offerte di lavoro Boscolo Hotels. Vi diamo anche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informazioni utili</w:t>
            </w:r>
            <w:r>
              <w:rPr>
                <w:rStyle w:val="apple-converted-space"/>
                <w:rFonts w:ascii="Helvetica" w:eastAsiaTheme="majorEastAsia" w:hAnsi="Helvetica"/>
                <w:b/>
                <w:bCs/>
                <w:color w:val="000000"/>
                <w:sz w:val="17"/>
                <w:szCs w:val="17"/>
              </w:rPr>
              <w:t> </w:t>
            </w:r>
            <w:r>
              <w:rPr>
                <w:rFonts w:ascii="Helvetica" w:hAnsi="Helvetica"/>
                <w:color w:val="000000"/>
                <w:sz w:val="17"/>
                <w:szCs w:val="17"/>
              </w:rPr>
              <w:t>sul Gruppo alberghiero e sulle modalità di recruiting.</w:t>
            </w:r>
          </w:p>
          <w:p w:rsidR="002F786C" w:rsidRDefault="002F786C" w:rsidP="002F786C">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L’AZIENDA</w:t>
            </w:r>
          </w:p>
          <w:p w:rsidR="002F786C" w:rsidRDefault="002F786C" w:rsidP="002F786C">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Boscolo Hotels SpA è un Gruppo alberghiero italiano, proprietario dell’omonima catena di alberghi a 5 stelle. Fondata nel 1978, la società ha sede legale a Milano e, dal 2011, fa parte della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Marriott Autograph Collection</w:t>
            </w:r>
            <w:r>
              <w:rPr>
                <w:rFonts w:ascii="Helvetica" w:hAnsi="Helvetica"/>
                <w:color w:val="000000"/>
                <w:sz w:val="17"/>
                <w:szCs w:val="17"/>
              </w:rPr>
              <w:t>, brand della Marriott International dedicato agli hotel indipendenti che si distinguono per originalità, qualità e ricchezza. Attualmente la Boscolo Hotels conta 6 strutture presenti in Italia, in Lazio, Veneto e Lombardia, e all’etsero, in Francia, Repubblica Ceca e Ungheria. Si tratta degli hotel Boscolo Exedra Roma, Boscolo Hotel Venezia, Boscolo Hotel Milano, Boscolo Exedra Nizza, Boscolo Praga e Boscolo Budapest.</w:t>
            </w:r>
          </w:p>
          <w:p w:rsidR="002F786C" w:rsidRDefault="002F786C" w:rsidP="002F786C">
            <w:pPr>
              <w:pStyle w:val="Titolo3"/>
              <w:shd w:val="clear" w:color="auto" w:fill="FFFFFF"/>
              <w:outlineLvl w:val="2"/>
              <w:rPr>
                <w:rFonts w:ascii="Arial" w:hAnsi="Arial" w:cs="Arial"/>
                <w:b w:val="0"/>
                <w:bCs w:val="0"/>
                <w:color w:val="800000"/>
              </w:rPr>
            </w:pPr>
            <w:r>
              <w:rPr>
                <w:rFonts w:ascii="Arial" w:hAnsi="Arial" w:cs="Arial"/>
                <w:b w:val="0"/>
                <w:bCs w:val="0"/>
                <w:color w:val="800000"/>
              </w:rPr>
              <w:t>BOSCOLO HOTELS OFFERTE DI LAVORO</w:t>
            </w:r>
          </w:p>
          <w:p w:rsidR="002F786C" w:rsidRDefault="002F786C" w:rsidP="002F786C">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Periodicamente il gruppo seleziona personale per assunzioni negli alberghi. Le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opportunità</w:t>
            </w:r>
            <w:r>
              <w:rPr>
                <w:rStyle w:val="apple-converted-space"/>
                <w:rFonts w:ascii="Helvetica" w:eastAsiaTheme="majorEastAsia" w:hAnsi="Helvetica"/>
                <w:color w:val="000000"/>
                <w:sz w:val="17"/>
                <w:szCs w:val="17"/>
              </w:rPr>
              <w:t> </w:t>
            </w:r>
            <w:r>
              <w:rPr>
                <w:rFonts w:ascii="Helvetica" w:hAnsi="Helvetica"/>
                <w:color w:val="000000"/>
                <w:sz w:val="17"/>
                <w:szCs w:val="17"/>
              </w:rPr>
              <w:t>di</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lavoro</w:t>
            </w:r>
            <w:r>
              <w:rPr>
                <w:rStyle w:val="apple-converted-space"/>
                <w:rFonts w:ascii="Helvetica" w:eastAsiaTheme="majorEastAsia" w:hAnsi="Helvetica"/>
                <w:color w:val="000000"/>
                <w:sz w:val="17"/>
                <w:szCs w:val="17"/>
              </w:rPr>
              <w:t> </w:t>
            </w:r>
            <w:r>
              <w:rPr>
                <w:rFonts w:ascii="Helvetica" w:hAnsi="Helvetica"/>
                <w:color w:val="000000"/>
                <w:sz w:val="17"/>
                <w:szCs w:val="17"/>
              </w:rPr>
              <w:t>Boscolo Hotels sono rivolte a candidati a vari livelli di carriera, interessati a lavorare negli hotel del brand. Al momento, ad esempio, sono aperte diverse selezioni di personale per la copertura di posti di lavoro in</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Veneto, Lombardia</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Lazio</w:t>
            </w:r>
            <w:r>
              <w:rPr>
                <w:rFonts w:ascii="Helvetica" w:hAnsi="Helvetica"/>
                <w:color w:val="000000"/>
                <w:sz w:val="17"/>
                <w:szCs w:val="17"/>
              </w:rPr>
              <w:t>.</w:t>
            </w:r>
          </w:p>
          <w:p w:rsidR="002F786C" w:rsidRDefault="002F786C" w:rsidP="002F786C">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Ecco un breve excursus delle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figure ricercate</w:t>
            </w:r>
            <w:r>
              <w:rPr>
                <w:rStyle w:val="apple-converted-space"/>
                <w:rFonts w:ascii="Helvetica" w:eastAsiaTheme="majorEastAsia" w:hAnsi="Helvetica"/>
                <w:color w:val="000000"/>
                <w:sz w:val="17"/>
                <w:szCs w:val="17"/>
              </w:rPr>
              <w:t> </w:t>
            </w:r>
            <w:r>
              <w:rPr>
                <w:rFonts w:ascii="Helvetica" w:hAnsi="Helvetica"/>
                <w:color w:val="000000"/>
                <w:sz w:val="17"/>
                <w:szCs w:val="17"/>
              </w:rPr>
              <w:t>in questo periodo:</w:t>
            </w:r>
          </w:p>
          <w:p w:rsidR="002F786C" w:rsidRDefault="002F786C" w:rsidP="002F786C">
            <w:pPr>
              <w:pStyle w:val="NormaleWeb"/>
              <w:shd w:val="clear" w:color="auto" w:fill="FFFFFF"/>
              <w:spacing w:line="255" w:lineRule="atLeast"/>
              <w:rPr>
                <w:rFonts w:ascii="Helvetica" w:hAnsi="Helvetica"/>
                <w:color w:val="000000"/>
                <w:sz w:val="17"/>
                <w:szCs w:val="17"/>
              </w:rPr>
            </w:pPr>
            <w:r>
              <w:rPr>
                <w:rStyle w:val="Enfasigrassetto"/>
                <w:rFonts w:ascii="Helvetica" w:hAnsi="Helvetica"/>
                <w:color w:val="000000"/>
                <w:sz w:val="17"/>
                <w:szCs w:val="17"/>
              </w:rPr>
              <w:t>FRONT OFFICE MANAGER – Milano, Cannaregio (Venezia)</w:t>
            </w:r>
            <w:r>
              <w:rPr>
                <w:rFonts w:ascii="Helvetica" w:hAnsi="Helvetica"/>
                <w:color w:val="000000"/>
                <w:sz w:val="17"/>
                <w:szCs w:val="17"/>
              </w:rPr>
              <w:br/>
              <w:t xml:space="preserve">I candidati ideali hanno maturato esperienza almeno triennale nel ruolo, lavorando in hotel di lusso. Hanno conseguito titoli di studio o esperienze formative nell’ambito alberghiero </w:t>
            </w:r>
            <w:r>
              <w:rPr>
                <w:rFonts w:ascii="Helvetica" w:hAnsi="Helvetica"/>
                <w:color w:val="000000"/>
                <w:sz w:val="17"/>
                <w:szCs w:val="17"/>
              </w:rPr>
              <w:lastRenderedPageBreak/>
              <w:t>dell’hospitality. Possiedono una conoscenza fluente della lingua inglese e, preferibilmente, conoscono almeno un’altra lingua straniera. Sono dotati di leadership e di ottime capacità di comunicazione e di gestione, coordinamento e training delle risorse umane. Inoltre, possiedono uno spiccato orientamento alla customer satisfaction. Per la sede di Venezia, è richiesta anche pluriennale esperienza nel settore alberghiero (comprensiva di quella nel ruolo indicata in precedenza).</w:t>
            </w:r>
          </w:p>
          <w:p w:rsidR="002F786C" w:rsidRDefault="002F786C" w:rsidP="002F786C">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SPA THERAPIST PART TIME – Milano</w:t>
            </w:r>
            <w:r>
              <w:rPr>
                <w:rFonts w:ascii="Helvetica" w:hAnsi="Helvetica"/>
                <w:color w:val="000000"/>
                <w:sz w:val="17"/>
                <w:szCs w:val="17"/>
              </w:rPr>
              <w:br/>
              <w:t>Si richiedono da 2 a 5 anni di esperienza nel ruolo di SPA Therapist o Massaggiatore professionista. Per candidarsi occorre possedere un’ottima conoscenza della lingua inglese e spiccate doti comunicative. Completano il profilo flessibilità e disponibilità a lavorare nei fine settimana e nei giorni festivi.</w:t>
            </w:r>
          </w:p>
          <w:p w:rsidR="002F786C" w:rsidRDefault="002F786C" w:rsidP="002F786C">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FRONT DESK SUPERVISOR – Roma</w:t>
            </w:r>
            <w:r>
              <w:rPr>
                <w:rFonts w:ascii="Helvetica" w:hAnsi="Helvetica"/>
                <w:color w:val="000000"/>
                <w:sz w:val="17"/>
                <w:szCs w:val="17"/>
              </w:rPr>
              <w:br/>
              <w:t>L’offerta di lavoro Boscolo Hotels è rivolta a candidati con formazione e / o qualifica nell’ambito dell’hospitality and hotel management. Devono aver maturato almeno 3 anni di esperienza nel ruolo di Front Office Manager in alberghi di lusso. Inoltre, devono conoscere fluentemente l’Inglese e, preferibilmente, anche altre lingue straniere. Richieste anche spiccate capacità comunicative e di gestione, coordinamento e formazione del personale, oltre che doti di leadership.</w:t>
            </w:r>
          </w:p>
          <w:p w:rsidR="002F786C" w:rsidRDefault="002F786C" w:rsidP="002F786C">
            <w:pPr>
              <w:pStyle w:val="Titolo3"/>
              <w:shd w:val="clear" w:color="auto" w:fill="FFFFFF"/>
              <w:outlineLvl w:val="2"/>
              <w:rPr>
                <w:rFonts w:ascii="Arial" w:hAnsi="Arial" w:cs="Arial"/>
                <w:b w:val="0"/>
                <w:bCs w:val="0"/>
                <w:color w:val="800000"/>
              </w:rPr>
            </w:pPr>
            <w:r>
              <w:rPr>
                <w:rFonts w:ascii="Arial" w:hAnsi="Arial" w:cs="Arial"/>
                <w:b w:val="0"/>
                <w:bCs w:val="0"/>
                <w:color w:val="800000"/>
              </w:rPr>
              <w:t>BOSCOLO HOTELS LAVORA CON NOI</w:t>
            </w:r>
          </w:p>
          <w:p w:rsidR="002F786C" w:rsidRDefault="002F786C" w:rsidP="002F786C">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La</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raccolta</w:t>
            </w:r>
            <w:r>
              <w:rPr>
                <w:rStyle w:val="apple-converted-space"/>
                <w:rFonts w:ascii="Helvetica" w:eastAsiaTheme="majorEastAsia" w:hAnsi="Helvetica"/>
                <w:color w:val="000000"/>
                <w:sz w:val="17"/>
                <w:szCs w:val="17"/>
              </w:rPr>
              <w:t> </w:t>
            </w:r>
            <w:r>
              <w:rPr>
                <w:rFonts w:ascii="Helvetica" w:hAnsi="Helvetica"/>
                <w:color w:val="000000"/>
                <w:sz w:val="17"/>
                <w:szCs w:val="17"/>
              </w:rPr>
              <w:t>delle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candidature</w:t>
            </w:r>
            <w:r>
              <w:rPr>
                <w:rStyle w:val="apple-converted-space"/>
                <w:rFonts w:ascii="Helvetica" w:eastAsiaTheme="majorEastAsia" w:hAnsi="Helvetica"/>
                <w:color w:val="000000"/>
                <w:sz w:val="17"/>
                <w:szCs w:val="17"/>
              </w:rPr>
              <w:t> </w:t>
            </w:r>
            <w:r>
              <w:rPr>
                <w:rFonts w:ascii="Helvetica" w:hAnsi="Helvetica"/>
                <w:color w:val="000000"/>
                <w:sz w:val="17"/>
                <w:szCs w:val="17"/>
              </w:rPr>
              <w:t>viene effettuata, generalmente, tramite la sezione dedicata alle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carriere</w:t>
            </w:r>
            <w:r>
              <w:rPr>
                <w:rStyle w:val="apple-converted-space"/>
                <w:rFonts w:ascii="Helvetica" w:eastAsiaTheme="majorEastAsia" w:hAnsi="Helvetica"/>
                <w:color w:val="000000"/>
                <w:sz w:val="17"/>
                <w:szCs w:val="17"/>
              </w:rPr>
              <w:t> </w:t>
            </w:r>
            <w:r>
              <w:rPr>
                <w:rFonts w:ascii="Helvetica" w:hAnsi="Helvetica"/>
                <w:color w:val="000000"/>
                <w:sz w:val="17"/>
                <w:szCs w:val="17"/>
              </w:rPr>
              <w:t>del portale web www.boscolohotels.com. Attraverso la stessa vengono pubblicate le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opportunità</w:t>
            </w:r>
            <w:r>
              <w:rPr>
                <w:rStyle w:val="apple-converted-space"/>
                <w:rFonts w:ascii="Helvetica" w:eastAsiaTheme="majorEastAsia" w:hAnsi="Helvetica"/>
                <w:color w:val="000000"/>
                <w:sz w:val="17"/>
                <w:szCs w:val="17"/>
              </w:rPr>
              <w:t> </w:t>
            </w:r>
            <w:r>
              <w:rPr>
                <w:rFonts w:ascii="Helvetica" w:hAnsi="Helvetica"/>
                <w:color w:val="000000"/>
                <w:sz w:val="17"/>
                <w:szCs w:val="17"/>
              </w:rPr>
              <w:t>di</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impiego</w:t>
            </w:r>
            <w:r>
              <w:rPr>
                <w:rStyle w:val="apple-converted-space"/>
                <w:rFonts w:ascii="Helvetica" w:eastAsiaTheme="majorEastAsia" w:hAnsi="Helvetica"/>
                <w:color w:val="000000"/>
                <w:sz w:val="17"/>
                <w:szCs w:val="17"/>
              </w:rPr>
              <w:t> </w:t>
            </w:r>
            <w:r>
              <w:rPr>
                <w:rFonts w:ascii="Helvetica" w:hAnsi="Helvetica"/>
                <w:color w:val="000000"/>
                <w:sz w:val="17"/>
                <w:szCs w:val="17"/>
              </w:rPr>
              <w:t>negli alberghi della catena, alle quali è possibile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rispondere online</w:t>
            </w:r>
            <w:r>
              <w:rPr>
                <w:rFonts w:ascii="Helvetica" w:hAnsi="Helvetica"/>
                <w:color w:val="000000"/>
                <w:sz w:val="17"/>
                <w:szCs w:val="17"/>
              </w:rPr>
              <w:t>. Cliccando su ciascuna offerta di lavoro, infatti, è possibile accedere alla scheda descrittiva della posizione, al termine della quale è disponibile un form per inviare la candidatura.</w:t>
            </w:r>
          </w:p>
          <w:p w:rsidR="002F786C" w:rsidRDefault="002F786C" w:rsidP="002F786C">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In qualsiasi momento, inoltre, è possibile inviare un’</w:t>
            </w:r>
            <w:r>
              <w:rPr>
                <w:rStyle w:val="Enfasigrassetto"/>
                <w:rFonts w:ascii="Helvetica" w:hAnsi="Helvetica"/>
                <w:color w:val="000000"/>
                <w:sz w:val="17"/>
                <w:szCs w:val="17"/>
              </w:rPr>
              <w:t>autocandidatura</w:t>
            </w:r>
            <w:r>
              <w:rPr>
                <w:rFonts w:ascii="Helvetica" w:hAnsi="Helvetica"/>
                <w:color w:val="000000"/>
                <w:sz w:val="17"/>
                <w:szCs w:val="17"/>
              </w:rPr>
              <w:t>, registrando il</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curriculum vitae nella banca dati</w:t>
            </w:r>
            <w:r>
              <w:rPr>
                <w:rStyle w:val="apple-converted-space"/>
                <w:rFonts w:ascii="Helvetica" w:eastAsiaTheme="majorEastAsia" w:hAnsi="Helvetica"/>
                <w:color w:val="000000"/>
                <w:sz w:val="17"/>
                <w:szCs w:val="17"/>
              </w:rPr>
              <w:t> </w:t>
            </w:r>
            <w:r>
              <w:rPr>
                <w:rFonts w:ascii="Helvetica" w:hAnsi="Helvetica"/>
                <w:color w:val="000000"/>
                <w:sz w:val="17"/>
                <w:szCs w:val="17"/>
              </w:rPr>
              <w:t>aziendale, in vista di prossime selezioni di personale. Il Gruppo, infatti, è sempre interessato a valutare le candidature di</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giovani, neolaureati</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professionisti</w:t>
            </w:r>
            <w:r>
              <w:rPr>
                <w:rFonts w:ascii="Helvetica" w:hAnsi="Helvetica"/>
                <w:color w:val="000000"/>
                <w:sz w:val="17"/>
                <w:szCs w:val="17"/>
              </w:rPr>
              <w:t>, in vista di eventuali inserimenti.</w:t>
            </w:r>
          </w:p>
          <w:p w:rsidR="002F786C" w:rsidRDefault="002F786C" w:rsidP="002F786C">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COME CANDIDARSI</w:t>
            </w:r>
          </w:p>
          <w:p w:rsidR="002F786C" w:rsidRDefault="002F786C" w:rsidP="002F786C">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Gli interessati alle future assunzioni Boscolo Hotels e alle opportunità di lavoro negli alberghi possono visitare la pagina dedicata alle</w:t>
            </w:r>
            <w:r>
              <w:rPr>
                <w:rStyle w:val="apple-converted-space"/>
                <w:rFonts w:ascii="Helvetica" w:eastAsiaTheme="majorEastAsia" w:hAnsi="Helvetica"/>
                <w:color w:val="000000"/>
                <w:sz w:val="17"/>
                <w:szCs w:val="17"/>
              </w:rPr>
              <w:t> </w:t>
            </w:r>
            <w:hyperlink r:id="rId209" w:tgtFrame="_blank" w:history="1">
              <w:r>
                <w:rPr>
                  <w:rStyle w:val="Collegamentoipertestuale"/>
                  <w:rFonts w:ascii="Helvetica" w:hAnsi="Helvetica"/>
                  <w:b/>
                  <w:bCs/>
                  <w:color w:val="800000"/>
                  <w:sz w:val="17"/>
                  <w:szCs w:val="17"/>
                </w:rPr>
                <w:t>ricerche in corso</w:t>
              </w:r>
            </w:hyperlink>
            <w:r>
              <w:rPr>
                <w:rStyle w:val="apple-converted-space"/>
                <w:rFonts w:ascii="Helvetica" w:eastAsiaTheme="majorEastAsia" w:hAnsi="Helvetica"/>
                <w:color w:val="000000"/>
                <w:sz w:val="17"/>
                <w:szCs w:val="17"/>
              </w:rPr>
              <w:t> </w:t>
            </w:r>
            <w:r>
              <w:rPr>
                <w:rFonts w:ascii="Helvetica" w:hAnsi="Helvetica"/>
                <w:color w:val="000000"/>
                <w:sz w:val="17"/>
                <w:szCs w:val="17"/>
              </w:rPr>
              <w:t>del Gruppo, Boscolo Hotels “Lavora con noi”. Dalla stessa è possibile prendere visione delle posizioni aperte 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candidarsi online</w:t>
            </w:r>
            <w:r>
              <w:rPr>
                <w:rFonts w:ascii="Helvetica" w:hAnsi="Helvetica"/>
                <w:color w:val="000000"/>
                <w:sz w:val="17"/>
                <w:szCs w:val="17"/>
              </w:rPr>
              <w:t>, inviando il cv tramite l’apposito form.</w:t>
            </w:r>
          </w:p>
          <w:p w:rsidR="002F786C" w:rsidRDefault="002F786C" w:rsidP="002F786C">
            <w:pPr>
              <w:pStyle w:val="NormaleWeb"/>
              <w:shd w:val="clear" w:color="auto" w:fill="FFFFFF"/>
              <w:spacing w:line="255" w:lineRule="atLeast"/>
              <w:rPr>
                <w:rFonts w:ascii="Helvetica" w:hAnsi="Helvetica"/>
                <w:color w:val="000000"/>
                <w:sz w:val="17"/>
                <w:szCs w:val="17"/>
              </w:rPr>
            </w:pPr>
          </w:p>
          <w:p w:rsidR="00953F28" w:rsidRPr="00953F28" w:rsidRDefault="00953F28" w:rsidP="00953F28">
            <w:pPr>
              <w:pStyle w:val="NormaleWeb"/>
              <w:shd w:val="clear" w:color="auto" w:fill="FFFFFF"/>
              <w:spacing w:line="255" w:lineRule="atLeast"/>
              <w:rPr>
                <w:rFonts w:ascii="Helvetica" w:hAnsi="Helvetica"/>
                <w:color w:val="000000"/>
                <w:sz w:val="17"/>
                <w:szCs w:val="17"/>
              </w:rPr>
            </w:pPr>
          </w:p>
        </w:tc>
        <w:tc>
          <w:tcPr>
            <w:tcW w:w="2400" w:type="dxa"/>
            <w:shd w:val="clear" w:color="auto" w:fill="auto"/>
          </w:tcPr>
          <w:p w:rsidR="003E4852" w:rsidRDefault="003E4852" w:rsidP="00B250BB">
            <w:pPr>
              <w:jc w:val="center"/>
              <w:rPr>
                <w:b/>
                <w:i/>
                <w:color w:val="FF0000"/>
                <w:sz w:val="28"/>
                <w:szCs w:val="28"/>
                <w:u w:val="single"/>
              </w:rPr>
            </w:pPr>
            <w:r>
              <w:rPr>
                <w:b/>
                <w:i/>
                <w:color w:val="FF0000"/>
                <w:sz w:val="28"/>
                <w:szCs w:val="28"/>
                <w:u w:val="single"/>
              </w:rPr>
              <w:lastRenderedPageBreak/>
              <w:t>Settore alberghiero</w:t>
            </w:r>
          </w:p>
        </w:tc>
      </w:tr>
      <w:tr w:rsidR="003E4852" w:rsidRPr="00C56D1B" w:rsidTr="00B250BB">
        <w:tc>
          <w:tcPr>
            <w:tcW w:w="937" w:type="dxa"/>
          </w:tcPr>
          <w:p w:rsidR="003E4852" w:rsidRPr="00B417AB" w:rsidRDefault="003E4852" w:rsidP="00B250BB">
            <w:pPr>
              <w:pStyle w:val="NormaleWeb"/>
              <w:shd w:val="clear" w:color="auto" w:fill="FFFFFF"/>
              <w:spacing w:before="0" w:beforeAutospacing="0" w:after="300" w:afterAutospacing="0" w:line="300" w:lineRule="atLeast"/>
              <w:textAlignment w:val="baseline"/>
              <w:rPr>
                <w:rFonts w:ascii="Verdana" w:hAnsi="Verdana"/>
                <w:color w:val="555555"/>
                <w:sz w:val="28"/>
                <w:szCs w:val="28"/>
              </w:rPr>
            </w:pPr>
          </w:p>
        </w:tc>
        <w:tc>
          <w:tcPr>
            <w:tcW w:w="6517" w:type="dxa"/>
            <w:shd w:val="clear" w:color="auto" w:fill="auto"/>
          </w:tcPr>
          <w:p w:rsidR="0043212B" w:rsidRPr="0043212B" w:rsidRDefault="003E4852" w:rsidP="0043212B">
            <w:pPr>
              <w:pStyle w:val="Titolo1"/>
              <w:shd w:val="clear" w:color="auto" w:fill="FFFFFF"/>
              <w:spacing w:before="0" w:beforeAutospacing="0" w:after="70" w:afterAutospacing="0"/>
              <w:outlineLvl w:val="0"/>
              <w:rPr>
                <w:rFonts w:ascii="Arial" w:hAnsi="Arial" w:cs="Arial"/>
                <w:b w:val="0"/>
                <w:bCs w:val="0"/>
                <w:color w:val="800000"/>
                <w:sz w:val="28"/>
                <w:szCs w:val="28"/>
              </w:rPr>
            </w:pPr>
            <w:r w:rsidRPr="00B417AB">
              <w:rPr>
                <w:rFonts w:ascii="Verdana" w:hAnsi="Verdana"/>
                <w:color w:val="555555"/>
                <w:sz w:val="28"/>
                <w:szCs w:val="28"/>
              </w:rPr>
              <w:t> </w:t>
            </w:r>
            <w:r w:rsidR="0043212B" w:rsidRPr="0043212B">
              <w:rPr>
                <w:rFonts w:ascii="Arial" w:hAnsi="Arial" w:cs="Arial"/>
                <w:b w:val="0"/>
                <w:bCs w:val="0"/>
                <w:color w:val="800000"/>
                <w:sz w:val="28"/>
                <w:szCs w:val="28"/>
              </w:rPr>
              <w:t>Twiga Beach Club Lavora con noi: assunzioni in Versilia</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Vi piacerebbe lavorare nel Twiga Beach Club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Marina di Pietrasanta</w:t>
            </w:r>
            <w:r>
              <w:rPr>
                <w:rFonts w:ascii="Helvetica" w:hAnsi="Helvetica"/>
                <w:color w:val="000000"/>
                <w:sz w:val="17"/>
                <w:szCs w:val="17"/>
              </w:rPr>
              <w:t>?</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Il noto club del Gruppo</w:t>
            </w:r>
            <w:r>
              <w:rPr>
                <w:rStyle w:val="apple-converted-space"/>
                <w:rFonts w:ascii="Helvetica" w:eastAsiaTheme="majorEastAsia" w:hAnsi="Helvetica"/>
                <w:b/>
                <w:bCs/>
                <w:color w:val="000000"/>
                <w:sz w:val="17"/>
                <w:szCs w:val="17"/>
              </w:rPr>
              <w:t> </w:t>
            </w:r>
            <w:r>
              <w:rPr>
                <w:rStyle w:val="Enfasigrassetto"/>
                <w:rFonts w:ascii="Helvetica" w:eastAsiaTheme="majorEastAsia" w:hAnsi="Helvetica"/>
                <w:color w:val="000000"/>
                <w:sz w:val="17"/>
                <w:szCs w:val="17"/>
              </w:rPr>
              <w:t>Billionaire seleziona</w:t>
            </w:r>
            <w:r>
              <w:rPr>
                <w:rStyle w:val="apple-converted-space"/>
                <w:rFonts w:ascii="Helvetica" w:eastAsiaTheme="majorEastAsia" w:hAnsi="Helvetica"/>
                <w:color w:val="000000"/>
                <w:sz w:val="17"/>
                <w:szCs w:val="17"/>
              </w:rPr>
              <w:t> </w:t>
            </w:r>
            <w:r>
              <w:rPr>
                <w:rFonts w:ascii="Helvetica" w:hAnsi="Helvetica"/>
                <w:color w:val="000000"/>
                <w:sz w:val="17"/>
                <w:szCs w:val="17"/>
              </w:rPr>
              <w:t>personale per assunzioni in Versilia per il periodo estivo.</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Ecco tutte le informazioni sulle opportunità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lavoro</w:t>
            </w:r>
            <w:r>
              <w:rPr>
                <w:rStyle w:val="apple-converted-space"/>
                <w:rFonts w:ascii="Helvetica" w:eastAsiaTheme="majorEastAsia" w:hAnsi="Helvetica"/>
                <w:color w:val="000000"/>
                <w:sz w:val="17"/>
                <w:szCs w:val="17"/>
              </w:rPr>
              <w:t> </w:t>
            </w:r>
            <w:r>
              <w:rPr>
                <w:rFonts w:ascii="Helvetica" w:hAnsi="Helvetica"/>
                <w:color w:val="000000"/>
                <w:sz w:val="17"/>
                <w:szCs w:val="17"/>
              </w:rPr>
              <w:t>per l’</w:t>
            </w:r>
            <w:r>
              <w:rPr>
                <w:rStyle w:val="Enfasigrassetto"/>
                <w:rFonts w:ascii="Helvetica" w:eastAsiaTheme="majorEastAsia" w:hAnsi="Helvetica"/>
                <w:color w:val="000000"/>
                <w:sz w:val="17"/>
                <w:szCs w:val="17"/>
              </w:rPr>
              <w:t>estate 2017</w:t>
            </w:r>
            <w:r>
              <w:rPr>
                <w:rStyle w:val="apple-converted-space"/>
                <w:rFonts w:ascii="Helvetica" w:eastAsiaTheme="majorEastAsia" w:hAnsi="Helvetica"/>
                <w:color w:val="000000"/>
                <w:sz w:val="17"/>
                <w:szCs w:val="17"/>
              </w:rPr>
              <w:t> </w:t>
            </w:r>
            <w:r>
              <w:rPr>
                <w:rFonts w:ascii="Helvetica" w:hAnsi="Helvetica"/>
                <w:color w:val="000000"/>
                <w:sz w:val="17"/>
                <w:szCs w:val="17"/>
              </w:rPr>
              <w:t>e come candidarsi per le nuove assunzioni Twiga Beach Club.</w:t>
            </w:r>
          </w:p>
          <w:p w:rsidR="0043212B" w:rsidRDefault="0043212B" w:rsidP="0043212B">
            <w:pPr>
              <w:pStyle w:val="Titolo3"/>
              <w:shd w:val="clear" w:color="auto" w:fill="FFFFFF"/>
              <w:outlineLvl w:val="2"/>
              <w:rPr>
                <w:rFonts w:ascii="Arial" w:hAnsi="Arial" w:cs="Arial"/>
                <w:b w:val="0"/>
                <w:bCs w:val="0"/>
                <w:color w:val="800000"/>
              </w:rPr>
            </w:pPr>
            <w:r>
              <w:rPr>
                <w:rFonts w:ascii="Arial" w:hAnsi="Arial" w:cs="Arial"/>
                <w:b w:val="0"/>
                <w:bCs w:val="0"/>
                <w:color w:val="800000"/>
              </w:rPr>
              <w:t>TWIGA BEACH CLUB LAVORA CON NOI ESTATE 2017</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lastRenderedPageBreak/>
              <w:t>A dare la notizia è il quotidiano locale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Il Tirreno, Edizione Versilia</w:t>
            </w:r>
            <w:r>
              <w:rPr>
                <w:rFonts w:ascii="Helvetica" w:hAnsi="Helvetica"/>
                <w:color w:val="000000"/>
                <w:sz w:val="17"/>
                <w:szCs w:val="17"/>
              </w:rPr>
              <w:t>, attraverso un recente articolo relativo alla</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campagna</w:t>
            </w:r>
            <w:r>
              <w:rPr>
                <w:rStyle w:val="apple-converted-space"/>
                <w:rFonts w:ascii="Helvetica" w:eastAsiaTheme="majorEastAsia" w:hAnsi="Helvetica"/>
                <w:color w:val="000000"/>
                <w:sz w:val="17"/>
                <w:szCs w:val="17"/>
              </w:rPr>
              <w:t> </w:t>
            </w:r>
            <w:r>
              <w:rPr>
                <w:rFonts w:ascii="Helvetica" w:hAnsi="Helvetica"/>
                <w:color w:val="000000"/>
                <w:sz w:val="17"/>
                <w:szCs w:val="17"/>
              </w:rPr>
              <w:t>di</w:t>
            </w:r>
            <w:r>
              <w:rPr>
                <w:rStyle w:val="Enfasigrassetto"/>
                <w:rFonts w:ascii="Helvetica" w:hAnsi="Helvetica"/>
                <w:color w:val="000000"/>
                <w:sz w:val="17"/>
                <w:szCs w:val="17"/>
              </w:rPr>
              <w:t>recruiting</w:t>
            </w:r>
            <w:r>
              <w:rPr>
                <w:rStyle w:val="apple-converted-space"/>
                <w:rFonts w:ascii="Helvetica" w:eastAsiaTheme="majorEastAsia" w:hAnsi="Helvetica"/>
                <w:color w:val="000000"/>
                <w:sz w:val="17"/>
                <w:szCs w:val="17"/>
              </w:rPr>
              <w:t> </w:t>
            </w:r>
            <w:r>
              <w:rPr>
                <w:rFonts w:ascii="Helvetica" w:hAnsi="Helvetica"/>
                <w:color w:val="000000"/>
                <w:sz w:val="17"/>
                <w:szCs w:val="17"/>
              </w:rPr>
              <w:t>del Gruppo attivata in vista del periodo estivo. Sono aperte, infatti, le selezioni per il</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personale stagionale</w:t>
            </w:r>
            <w:r>
              <w:rPr>
                <w:rStyle w:val="apple-converted-space"/>
                <w:rFonts w:ascii="Helvetica" w:eastAsiaTheme="majorEastAsia" w:hAnsi="Helvetica"/>
                <w:color w:val="000000"/>
                <w:sz w:val="17"/>
                <w:szCs w:val="17"/>
              </w:rPr>
              <w:t> </w:t>
            </w:r>
            <w:r>
              <w:rPr>
                <w:rFonts w:ascii="Helvetica" w:hAnsi="Helvetica"/>
                <w:color w:val="000000"/>
                <w:sz w:val="17"/>
                <w:szCs w:val="17"/>
              </w:rPr>
              <w:t>da impiegare presso l’esclusivo club di Marina di Pietrasanta, in provincia di</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Lucca</w:t>
            </w:r>
            <w:r>
              <w:rPr>
                <w:rFonts w:ascii="Helvetica" w:hAnsi="Helvetica"/>
                <w:color w:val="000000"/>
                <w:sz w:val="17"/>
                <w:szCs w:val="17"/>
              </w:rPr>
              <w:t>. Sono 9 i posti di lavoro Twiga Beach Club da coprire mediante le assunzioni estate 2017. </w:t>
            </w:r>
          </w:p>
          <w:p w:rsidR="0043212B" w:rsidRDefault="0043212B" w:rsidP="0043212B">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FIGURE RICERCATE</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Le opportunità di lavoro in Versilia sono rivolte a vari profili. In particolare, si ricercano le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seguenti figure</w:t>
            </w:r>
            <w:r>
              <w:rPr>
                <w:rFonts w:ascii="Helvetica" w:hAnsi="Helvetica"/>
                <w:color w:val="000000"/>
                <w:sz w:val="17"/>
                <w:szCs w:val="17"/>
              </w:rPr>
              <w:t>:</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2 Commis di cucina</w:t>
            </w:r>
            <w:r>
              <w:rPr>
                <w:rFonts w:ascii="Helvetica" w:hAnsi="Helvetica"/>
                <w:color w:val="000000"/>
                <w:sz w:val="17"/>
                <w:szCs w:val="17"/>
              </w:rPr>
              <w:t>, che si occuperanno di programmare e controllare l’attività di ristorazione;</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1 Lavapiatti</w:t>
            </w:r>
            <w:r>
              <w:rPr>
                <w:rFonts w:ascii="Helvetica" w:hAnsi="Helvetica"/>
                <w:color w:val="000000"/>
                <w:sz w:val="17"/>
                <w:szCs w:val="17"/>
              </w:rPr>
              <w:t>;</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3 Commis di sala</w:t>
            </w:r>
            <w:r>
              <w:rPr>
                <w:rFonts w:ascii="Helvetica" w:hAnsi="Helvetica"/>
                <w:color w:val="000000"/>
                <w:sz w:val="17"/>
                <w:szCs w:val="17"/>
              </w:rPr>
              <w:t>, con esperienza almeno triennale nel ruolo e buon Inglese;</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w:t>
            </w:r>
            <w:r>
              <w:rPr>
                <w:rStyle w:val="apple-converted-space"/>
                <w:rFonts w:ascii="Helvetica" w:eastAsiaTheme="majorEastAsia" w:hAnsi="Helvetica"/>
                <w:b/>
                <w:bCs/>
                <w:color w:val="000000"/>
                <w:sz w:val="17"/>
                <w:szCs w:val="17"/>
              </w:rPr>
              <w:t> </w:t>
            </w:r>
            <w:r>
              <w:rPr>
                <w:rStyle w:val="Enfasigrassetto"/>
                <w:rFonts w:ascii="Helvetica" w:hAnsi="Helvetica"/>
                <w:color w:val="000000"/>
                <w:sz w:val="17"/>
                <w:szCs w:val="17"/>
              </w:rPr>
              <w:t>1 Chef de rang</w:t>
            </w:r>
            <w:r>
              <w:rPr>
                <w:rFonts w:ascii="Helvetica" w:hAnsi="Helvetica"/>
                <w:color w:val="000000"/>
                <w:sz w:val="17"/>
                <w:szCs w:val="17"/>
              </w:rPr>
              <w:t>, che si occuperà di accogliere i clienti, preparare i tavoli ed, eventualmente, piatti particolari. Anche per questa figure si richiedono 3 anni di esperienza pregressa e buona conoscenza della lingua inglese;</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1 Bartender</w:t>
            </w:r>
            <w:r>
              <w:rPr>
                <w:rFonts w:ascii="Helvetica" w:hAnsi="Helvetica"/>
                <w:color w:val="000000"/>
                <w:sz w:val="17"/>
                <w:szCs w:val="17"/>
              </w:rPr>
              <w:t>, che abbia maturato esperienza nell’ambito dei locali notturni e possieda ottime conoscenze tecniche e relative alla preparazione dei cocktail;</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w:t>
            </w:r>
            <w:r>
              <w:rPr>
                <w:rStyle w:val="apple-converted-space"/>
                <w:rFonts w:ascii="Helvetica" w:eastAsiaTheme="majorEastAsia" w:hAnsi="Helvetica"/>
                <w:b/>
                <w:bCs/>
                <w:color w:val="000000"/>
                <w:sz w:val="17"/>
                <w:szCs w:val="17"/>
              </w:rPr>
              <w:t> </w:t>
            </w:r>
            <w:r>
              <w:rPr>
                <w:rStyle w:val="Enfasigrassetto"/>
                <w:rFonts w:ascii="Helvetica" w:hAnsi="Helvetica"/>
                <w:color w:val="000000"/>
                <w:sz w:val="17"/>
                <w:szCs w:val="17"/>
              </w:rPr>
              <w:t>1 Aiuto Cambusiere / Lavabicchieri</w:t>
            </w:r>
            <w:r>
              <w:rPr>
                <w:rFonts w:ascii="Helvetica" w:hAnsi="Helvetica"/>
                <w:color w:val="000000"/>
                <w:sz w:val="17"/>
                <w:szCs w:val="17"/>
              </w:rPr>
              <w:t>.</w:t>
            </w:r>
          </w:p>
          <w:p w:rsidR="0043212B" w:rsidRDefault="0043212B" w:rsidP="0043212B">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CONDIZIONI DI LAVORO</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Generalmente, il personale da impiegare per il periodo estivo viene assunto mediante </w:t>
            </w:r>
            <w:r>
              <w:rPr>
                <w:rStyle w:val="Enfasigrassetto"/>
                <w:rFonts w:ascii="Helvetica" w:hAnsi="Helvetica"/>
                <w:color w:val="000000"/>
                <w:sz w:val="17"/>
                <w:szCs w:val="17"/>
              </w:rPr>
              <w:t>contratti stagionali</w:t>
            </w:r>
            <w:r>
              <w:rPr>
                <w:rFonts w:ascii="Helvetica" w:hAnsi="Helvetica"/>
                <w:color w:val="000000"/>
                <w:sz w:val="17"/>
                <w:szCs w:val="17"/>
              </w:rPr>
              <w:t>, in concomitanza dell’</w:t>
            </w:r>
            <w:r>
              <w:rPr>
                <w:rStyle w:val="Enfasigrassetto"/>
                <w:rFonts w:ascii="Helvetica" w:hAnsi="Helvetica"/>
                <w:color w:val="000000"/>
                <w:sz w:val="17"/>
                <w:szCs w:val="17"/>
              </w:rPr>
              <w:t>apertura estiva</w:t>
            </w:r>
            <w:r>
              <w:rPr>
                <w:rStyle w:val="apple-converted-space"/>
                <w:rFonts w:ascii="Helvetica" w:eastAsiaTheme="majorEastAsia" w:hAnsi="Helvetica"/>
                <w:color w:val="000000"/>
                <w:sz w:val="17"/>
                <w:szCs w:val="17"/>
              </w:rPr>
              <w:t> </w:t>
            </w:r>
            <w:r>
              <w:rPr>
                <w:rFonts w:ascii="Helvetica" w:hAnsi="Helvetica"/>
                <w:color w:val="000000"/>
                <w:sz w:val="17"/>
                <w:szCs w:val="17"/>
              </w:rPr>
              <w:t>del Twiga Beach Club. Pertanto, con ogni probabilità, le assunzioni saranno effettuate nel periodo compreso tra i mesi di</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aprile</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settembre,</w:t>
            </w:r>
            <w:r>
              <w:rPr>
                <w:rFonts w:ascii="Helvetica" w:hAnsi="Helvetica"/>
                <w:color w:val="000000"/>
                <w:sz w:val="17"/>
                <w:szCs w:val="17"/>
              </w:rPr>
              <w:t> con durata variabile,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da 4 a 6 mesi</w:t>
            </w:r>
            <w:r>
              <w:rPr>
                <w:rFonts w:ascii="Helvetica" w:hAnsi="Helvetica"/>
                <w:color w:val="000000"/>
                <w:sz w:val="17"/>
                <w:szCs w:val="17"/>
              </w:rPr>
              <w:t>.</w:t>
            </w:r>
          </w:p>
          <w:p w:rsidR="0043212B" w:rsidRDefault="0043212B" w:rsidP="0043212B">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L’AZIENDA</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Vi ricordiamo che Twiga Beach Club è una catena di locali di proprietà della</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Billionaire srl</w:t>
            </w:r>
            <w:r>
              <w:rPr>
                <w:rFonts w:ascii="Helvetica" w:hAnsi="Helvetica"/>
                <w:color w:val="000000"/>
                <w:sz w:val="17"/>
                <w:szCs w:val="17"/>
              </w:rPr>
              <w:t>. Quest’ultima è una società che fa capo a</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Flavio Briatore</w:t>
            </w:r>
            <w:r>
              <w:rPr>
                <w:rFonts w:ascii="Helvetica" w:hAnsi="Helvetica"/>
                <w:color w:val="000000"/>
                <w:sz w:val="17"/>
                <w:szCs w:val="17"/>
              </w:rPr>
              <w:t>, proprietaria di marchi di moda, resort, un ristorante e altro ancora. Attualmente i Twiga Beach Club sono presenti a Marina di Pietrasanta, Otranto, Montecarlo e Dubai.</w:t>
            </w:r>
          </w:p>
          <w:p w:rsidR="0043212B" w:rsidRDefault="0043212B" w:rsidP="0043212B">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CANDIDATURE</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Al momento non è disponibile un portale web Twiga Beach Club “Lavora con noi” per la raccolta delle candidature. Gli interessati alle future assunzioni Twiga Beach Club e alle opportunità di lavoro in Versilia possono candidarsi inviando il</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cv tramite mail</w:t>
            </w:r>
            <w:r>
              <w:rPr>
                <w:rFonts w:ascii="Helvetica" w:hAnsi="Helvetica"/>
                <w:color w:val="000000"/>
                <w:sz w:val="17"/>
                <w:szCs w:val="17"/>
              </w:rPr>
              <w:t>, all’indirizzo di posta elettronica indicato in</w:t>
            </w:r>
            <w:r>
              <w:rPr>
                <w:rStyle w:val="apple-converted-space"/>
                <w:rFonts w:ascii="Helvetica" w:eastAsiaTheme="majorEastAsia" w:hAnsi="Helvetica"/>
                <w:color w:val="000000"/>
                <w:sz w:val="17"/>
                <w:szCs w:val="17"/>
              </w:rPr>
              <w:t> </w:t>
            </w:r>
            <w:hyperlink r:id="rId210" w:tgtFrame="_blank" w:history="1">
              <w:r>
                <w:rPr>
                  <w:rStyle w:val="Collegamentoipertestuale"/>
                  <w:rFonts w:ascii="Helvetica" w:hAnsi="Helvetica"/>
                  <w:b/>
                  <w:bCs/>
                  <w:color w:val="800000"/>
                  <w:sz w:val="17"/>
                  <w:szCs w:val="17"/>
                </w:rPr>
                <w:t>questa pagina</w:t>
              </w:r>
            </w:hyperlink>
            <w:r>
              <w:rPr>
                <w:rFonts w:ascii="Helvetica" w:hAnsi="Helvetica"/>
                <w:color w:val="000000"/>
                <w:sz w:val="17"/>
                <w:szCs w:val="17"/>
              </w:rPr>
              <w:t>.</w:t>
            </w:r>
          </w:p>
          <w:p w:rsidR="0043212B" w:rsidRDefault="0043212B" w:rsidP="000C43D1">
            <w:pPr>
              <w:pStyle w:val="Titolo1"/>
              <w:shd w:val="clear" w:color="auto" w:fill="FFFFFF"/>
              <w:spacing w:before="0" w:beforeAutospacing="0" w:after="70" w:afterAutospacing="0"/>
              <w:outlineLvl w:val="0"/>
              <w:rPr>
                <w:rFonts w:ascii="Arial" w:hAnsi="Arial" w:cs="Arial"/>
                <w:b w:val="0"/>
                <w:bCs w:val="0"/>
                <w:color w:val="800000"/>
                <w:sz w:val="24"/>
                <w:szCs w:val="24"/>
              </w:rPr>
            </w:pPr>
          </w:p>
          <w:p w:rsidR="0043212B" w:rsidRDefault="0043212B" w:rsidP="000C43D1">
            <w:pPr>
              <w:pStyle w:val="Titolo1"/>
              <w:shd w:val="clear" w:color="auto" w:fill="FFFFFF"/>
              <w:spacing w:before="0" w:beforeAutospacing="0" w:after="70" w:afterAutospacing="0"/>
              <w:outlineLvl w:val="0"/>
              <w:rPr>
                <w:rFonts w:ascii="Arial" w:hAnsi="Arial" w:cs="Arial"/>
                <w:b w:val="0"/>
                <w:bCs w:val="0"/>
                <w:color w:val="800000"/>
                <w:sz w:val="24"/>
                <w:szCs w:val="24"/>
              </w:rPr>
            </w:pPr>
          </w:p>
          <w:p w:rsidR="000C43D1" w:rsidRPr="000C43D1" w:rsidRDefault="000C43D1" w:rsidP="000C43D1">
            <w:pPr>
              <w:pStyle w:val="Titolo1"/>
              <w:shd w:val="clear" w:color="auto" w:fill="FFFFFF"/>
              <w:spacing w:before="0" w:beforeAutospacing="0" w:after="70" w:afterAutospacing="0"/>
              <w:outlineLvl w:val="0"/>
              <w:rPr>
                <w:rFonts w:ascii="Arial" w:hAnsi="Arial" w:cs="Arial"/>
                <w:b w:val="0"/>
                <w:bCs w:val="0"/>
                <w:color w:val="800000"/>
                <w:sz w:val="24"/>
                <w:szCs w:val="24"/>
              </w:rPr>
            </w:pPr>
            <w:r w:rsidRPr="000C43D1">
              <w:rPr>
                <w:rFonts w:ascii="Arial" w:hAnsi="Arial" w:cs="Arial"/>
                <w:b w:val="0"/>
                <w:bCs w:val="0"/>
                <w:color w:val="800000"/>
                <w:sz w:val="24"/>
                <w:szCs w:val="24"/>
              </w:rPr>
              <w:t>Darwinstaff: lavoro per Animatori, estate 2017</w:t>
            </w:r>
          </w:p>
          <w:p w:rsidR="000C43D1" w:rsidRDefault="000C43D1" w:rsidP="000C43D1">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Vi piacerebbe lavorare nel</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settore turistico</w:t>
            </w:r>
            <w:r>
              <w:rPr>
                <w:rFonts w:ascii="Helvetica" w:hAnsi="Helvetica"/>
                <w:color w:val="000000"/>
                <w:sz w:val="17"/>
                <w:szCs w:val="17"/>
              </w:rPr>
              <w:t xml:space="preserve">? Partecipate alle selezioni Darwinstaff rivolte ad </w:t>
            </w:r>
            <w:r>
              <w:rPr>
                <w:rFonts w:ascii="Helvetica" w:hAnsi="Helvetica"/>
                <w:color w:val="000000"/>
                <w:sz w:val="17"/>
                <w:szCs w:val="17"/>
              </w:rPr>
              <w:lastRenderedPageBreak/>
              <w:t>animatori turistici.</w:t>
            </w:r>
          </w:p>
          <w:p w:rsidR="000C43D1" w:rsidRDefault="000C43D1" w:rsidP="000C43D1">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La società di servizi per animazione e assistenza turistica seleziona infatti animatori per la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stagione estiva </w:t>
            </w:r>
            <w:r>
              <w:rPr>
                <w:rFonts w:ascii="Helvetica" w:hAnsi="Helvetica"/>
                <w:color w:val="000000"/>
                <w:sz w:val="17"/>
                <w:szCs w:val="17"/>
              </w:rPr>
              <w:t>2017 destinati a strutture in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Italia</w:t>
            </w:r>
            <w:r>
              <w:rPr>
                <w:rStyle w:val="apple-converted-space"/>
                <w:rFonts w:ascii="Helvetica" w:eastAsiaTheme="majorEastAsia" w:hAnsi="Helvetica"/>
                <w:color w:val="000000"/>
                <w:sz w:val="17"/>
                <w:szCs w:val="17"/>
              </w:rPr>
              <w:t> </w:t>
            </w:r>
            <w:r>
              <w:rPr>
                <w:rFonts w:ascii="Helvetica" w:hAnsi="Helvetica"/>
                <w:color w:val="000000"/>
                <w:sz w:val="17"/>
                <w:szCs w:val="17"/>
              </w:rPr>
              <w:t>e all’</w:t>
            </w:r>
            <w:r>
              <w:rPr>
                <w:rStyle w:val="Enfasigrassetto"/>
                <w:rFonts w:ascii="Helvetica" w:eastAsiaTheme="majorEastAsia" w:hAnsi="Helvetica"/>
                <w:color w:val="000000"/>
                <w:sz w:val="17"/>
                <w:szCs w:val="17"/>
              </w:rPr>
              <w:t>estero</w:t>
            </w:r>
            <w:r>
              <w:rPr>
                <w:rFonts w:ascii="Helvetica" w:hAnsi="Helvetica"/>
                <w:color w:val="000000"/>
                <w:sz w:val="17"/>
                <w:szCs w:val="17"/>
              </w:rPr>
              <w:t>.</w:t>
            </w:r>
          </w:p>
          <w:p w:rsidR="000C43D1" w:rsidRDefault="000C43D1" w:rsidP="000C43D1">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ANIMATORI LAVORO ESTATE 2017</w:t>
            </w:r>
          </w:p>
          <w:p w:rsidR="000C43D1" w:rsidRDefault="000C43D1" w:rsidP="000C43D1">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Darwinstaff offre un’ampia gamma di servizi professionali tra cui organizzazione eventi, marketing e coaching, entertainment e guest services, feste esclusive, testimonial, DJ set, ma anche consulenze per attività sportive, musicali, per bambini e allestimenti scenografici.</w:t>
            </w:r>
          </w:p>
          <w:p w:rsidR="000C43D1" w:rsidRDefault="000C43D1" w:rsidP="000C43D1">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I candidati all’offerta di lavoro Darwinstaff opereranno per resorts, compagnie alberghiere, navi da crociera, villaggi turistici, parchi a tema. Le sedi di lavoro previste sono sia in Italia che all’estero e nello specifico Spagna, Grecia, Francia, Slovenia, Croazia, S.Domingo, Messico, Bahamas, Kenya, Madagascar, Mauritius, Tanzania, Maldive.</w:t>
            </w:r>
          </w:p>
          <w:p w:rsidR="000C43D1" w:rsidRDefault="000C43D1" w:rsidP="000C43D1">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Per la stagione estate 2017, l’agenzia è alla ricerca dei seguenti</w:t>
            </w:r>
            <w:r>
              <w:rPr>
                <w:rStyle w:val="Enfasigrassetto"/>
                <w:rFonts w:ascii="Helvetica" w:eastAsiaTheme="majorEastAsia" w:hAnsi="Helvetica"/>
                <w:color w:val="000000"/>
                <w:sz w:val="17"/>
                <w:szCs w:val="17"/>
              </w:rPr>
              <w:t>profili professionali</w:t>
            </w:r>
            <w:r>
              <w:rPr>
                <w:rFonts w:ascii="Helvetica" w:hAnsi="Helvetica"/>
                <w:color w:val="000000"/>
                <w:sz w:val="17"/>
                <w:szCs w:val="17"/>
              </w:rPr>
              <w:t>:</w:t>
            </w:r>
            <w:r>
              <w:rPr>
                <w:rFonts w:ascii="Helvetica" w:hAnsi="Helvetica"/>
                <w:color w:val="000000"/>
                <w:sz w:val="17"/>
                <w:szCs w:val="17"/>
              </w:rPr>
              <w:br/>
              <w:t>– addetti al miniclub;</w:t>
            </w:r>
            <w:r>
              <w:rPr>
                <w:rFonts w:ascii="Helvetica" w:hAnsi="Helvetica"/>
                <w:color w:val="000000"/>
                <w:sz w:val="17"/>
                <w:szCs w:val="17"/>
              </w:rPr>
              <w:br/>
              <w:t>– sportivi;</w:t>
            </w:r>
            <w:r>
              <w:rPr>
                <w:rFonts w:ascii="Helvetica" w:hAnsi="Helvetica"/>
                <w:color w:val="000000"/>
                <w:sz w:val="17"/>
                <w:szCs w:val="17"/>
              </w:rPr>
              <w:br/>
              <w:t>– Dj;</w:t>
            </w:r>
            <w:r>
              <w:rPr>
                <w:rFonts w:ascii="Helvetica" w:hAnsi="Helvetica"/>
                <w:color w:val="000000"/>
                <w:sz w:val="17"/>
                <w:szCs w:val="17"/>
              </w:rPr>
              <w:br/>
              <w:t>– ballerine;</w:t>
            </w:r>
            <w:r>
              <w:rPr>
                <w:rFonts w:ascii="Helvetica" w:hAnsi="Helvetica"/>
                <w:color w:val="000000"/>
                <w:sz w:val="17"/>
                <w:szCs w:val="17"/>
              </w:rPr>
              <w:br/>
              <w:t>– hostess;</w:t>
            </w:r>
            <w:r>
              <w:rPr>
                <w:rFonts w:ascii="Helvetica" w:hAnsi="Helvetica"/>
                <w:color w:val="000000"/>
                <w:sz w:val="17"/>
                <w:szCs w:val="17"/>
              </w:rPr>
              <w:br/>
              <w:t>– promoter;</w:t>
            </w:r>
            <w:r>
              <w:rPr>
                <w:rFonts w:ascii="Helvetica" w:hAnsi="Helvetica"/>
                <w:color w:val="000000"/>
                <w:sz w:val="17"/>
                <w:szCs w:val="17"/>
              </w:rPr>
              <w:br/>
              <w:t>– responsabili staff;</w:t>
            </w:r>
            <w:r>
              <w:rPr>
                <w:rFonts w:ascii="Helvetica" w:hAnsi="Helvetica"/>
                <w:color w:val="000000"/>
                <w:sz w:val="17"/>
                <w:szCs w:val="17"/>
              </w:rPr>
              <w:br/>
              <w:t>– tecnici audio luci.</w:t>
            </w:r>
          </w:p>
          <w:p w:rsidR="000C43D1" w:rsidRDefault="000C43D1" w:rsidP="000C43D1">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I candidati, selezionati tramite colloqui, potranno svolgere la loro esperienza sul campo per almeno un anno.</w:t>
            </w:r>
          </w:p>
          <w:p w:rsidR="000C43D1" w:rsidRDefault="000C43D1" w:rsidP="000C43D1">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COME CANDIDARSI</w:t>
            </w:r>
          </w:p>
          <w:p w:rsidR="000C43D1" w:rsidRDefault="000C43D1" w:rsidP="000C43D1">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Gli interessati all’offerta di lavoro per animatori Darwinstaff sono invitati ad inoltrare il proprio</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Curriculum Vitae</w:t>
            </w:r>
            <w:r>
              <w:rPr>
                <w:rFonts w:ascii="Helvetica" w:hAnsi="Helvetica"/>
                <w:color w:val="000000"/>
                <w:sz w:val="17"/>
                <w:szCs w:val="17"/>
              </w:rPr>
              <w:t>, corredato da foto a figura intera, all’indirizzo mail:</w:t>
            </w:r>
            <w:r>
              <w:rPr>
                <w:rStyle w:val="apple-converted-space"/>
                <w:rFonts w:ascii="Helvetica" w:hAnsi="Helvetica"/>
                <w:color w:val="000000"/>
                <w:sz w:val="17"/>
                <w:szCs w:val="17"/>
              </w:rPr>
              <w:t> </w:t>
            </w:r>
            <w:hyperlink r:id="rId211" w:tgtFrame="_blank" w:history="1">
              <w:r>
                <w:rPr>
                  <w:rStyle w:val="Collegamentoipertestuale"/>
                  <w:rFonts w:ascii="Helvetica" w:hAnsi="Helvetica"/>
                  <w:b/>
                  <w:bCs/>
                  <w:color w:val="800000"/>
                  <w:sz w:val="17"/>
                  <w:szCs w:val="17"/>
                </w:rPr>
                <w:t>info@darwinstaff.com</w:t>
              </w:r>
            </w:hyperlink>
          </w:p>
          <w:p w:rsidR="000C43D1" w:rsidRDefault="000C43D1" w:rsidP="000C43D1">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Per maggiori informazioni vi invitiamo a consultare il sito della società</w:t>
            </w:r>
            <w:r>
              <w:rPr>
                <w:rStyle w:val="apple-converted-space"/>
                <w:rFonts w:ascii="Helvetica" w:hAnsi="Helvetica"/>
                <w:color w:val="000000"/>
                <w:sz w:val="17"/>
                <w:szCs w:val="17"/>
              </w:rPr>
              <w:t> </w:t>
            </w:r>
            <w:hyperlink r:id="rId212" w:tgtFrame="_blank" w:history="1">
              <w:r>
                <w:rPr>
                  <w:rStyle w:val="Collegamentoipertestuale"/>
                  <w:rFonts w:ascii="Helvetica" w:hAnsi="Helvetica"/>
                  <w:b/>
                  <w:bCs/>
                  <w:color w:val="800000"/>
                  <w:sz w:val="17"/>
                  <w:szCs w:val="17"/>
                </w:rPr>
                <w:t>www.darwinstaff.com</w:t>
              </w:r>
            </w:hyperlink>
            <w:r>
              <w:rPr>
                <w:rFonts w:ascii="Helvetica" w:hAnsi="Helvetica"/>
                <w:color w:val="000000"/>
                <w:sz w:val="17"/>
                <w:szCs w:val="17"/>
              </w:rPr>
              <w:t>.</w:t>
            </w:r>
          </w:p>
          <w:p w:rsidR="003E4852" w:rsidRPr="00D42848" w:rsidRDefault="003E4852" w:rsidP="00B250BB">
            <w:pPr>
              <w:pStyle w:val="Titolo1"/>
              <w:shd w:val="clear" w:color="auto" w:fill="FFFFFF"/>
              <w:spacing w:before="0" w:beforeAutospacing="0" w:after="105" w:afterAutospacing="0"/>
              <w:outlineLvl w:val="0"/>
              <w:rPr>
                <w:rFonts w:ascii="Arial" w:hAnsi="Arial" w:cs="Arial"/>
                <w:b w:val="0"/>
                <w:bCs w:val="0"/>
                <w:color w:val="800000"/>
              </w:rPr>
            </w:pPr>
          </w:p>
          <w:p w:rsidR="003E4852" w:rsidRDefault="003E4852" w:rsidP="00B250BB">
            <w:pPr>
              <w:pStyle w:val="Titolo1"/>
              <w:shd w:val="clear" w:color="auto" w:fill="FFFFFF"/>
              <w:spacing w:before="0" w:beforeAutospacing="0" w:after="105" w:afterAutospacing="0"/>
              <w:outlineLvl w:val="0"/>
              <w:rPr>
                <w:rFonts w:ascii="Helvetica" w:hAnsi="Helvetica"/>
                <w:color w:val="000000"/>
                <w:sz w:val="21"/>
                <w:szCs w:val="21"/>
              </w:rPr>
            </w:pPr>
          </w:p>
          <w:p w:rsidR="003E4852" w:rsidRPr="00B417AB" w:rsidRDefault="003E4852" w:rsidP="00B250BB">
            <w:pPr>
              <w:pStyle w:val="Titolo1"/>
              <w:shd w:val="clear" w:color="auto" w:fill="FFFFFF"/>
              <w:spacing w:before="0" w:beforeAutospacing="0" w:after="105" w:afterAutospacing="0"/>
              <w:outlineLvl w:val="0"/>
              <w:rPr>
                <w:rFonts w:ascii="Arial" w:hAnsi="Arial" w:cs="Arial"/>
                <w:b w:val="0"/>
                <w:bCs w:val="0"/>
                <w:color w:val="800000"/>
                <w:sz w:val="28"/>
                <w:szCs w:val="28"/>
              </w:rPr>
            </w:pPr>
          </w:p>
          <w:p w:rsidR="003E4852" w:rsidRPr="00B417AB" w:rsidRDefault="003E4852" w:rsidP="00B250BB">
            <w:pPr>
              <w:pStyle w:val="Titolo3"/>
              <w:spacing w:before="0" w:line="240" w:lineRule="atLeast"/>
              <w:outlineLvl w:val="2"/>
              <w:rPr>
                <w:rFonts w:ascii="Arial" w:hAnsi="Arial" w:cs="Arial"/>
                <w:color w:val="000000"/>
                <w:sz w:val="28"/>
                <w:szCs w:val="28"/>
              </w:rPr>
            </w:pPr>
          </w:p>
        </w:tc>
        <w:tc>
          <w:tcPr>
            <w:tcW w:w="2400" w:type="dxa"/>
            <w:shd w:val="clear" w:color="auto" w:fill="auto"/>
          </w:tcPr>
          <w:p w:rsidR="003E4852" w:rsidRDefault="003E4852" w:rsidP="00B250BB">
            <w:pPr>
              <w:jc w:val="center"/>
              <w:rPr>
                <w:b/>
                <w:i/>
                <w:color w:val="FF0000"/>
                <w:sz w:val="28"/>
                <w:szCs w:val="28"/>
                <w:u w:val="single"/>
              </w:rPr>
            </w:pPr>
            <w:r>
              <w:rPr>
                <w:b/>
                <w:i/>
                <w:color w:val="FF0000"/>
                <w:sz w:val="28"/>
                <w:szCs w:val="28"/>
                <w:u w:val="single"/>
              </w:rPr>
              <w:lastRenderedPageBreak/>
              <w:t>Animazione turistica</w:t>
            </w:r>
          </w:p>
        </w:tc>
      </w:tr>
      <w:tr w:rsidR="003E4852" w:rsidRPr="00C56D1B" w:rsidTr="00B250BB">
        <w:tc>
          <w:tcPr>
            <w:tcW w:w="937" w:type="dxa"/>
          </w:tcPr>
          <w:p w:rsidR="003E4852" w:rsidRPr="001B5F0E" w:rsidRDefault="003E4852" w:rsidP="00B250BB">
            <w:pPr>
              <w:pStyle w:val="NormaleWeb"/>
              <w:shd w:val="clear" w:color="auto" w:fill="FFFFFF"/>
              <w:spacing w:line="315" w:lineRule="atLeast"/>
              <w:rPr>
                <w:rFonts w:ascii="Helvetica" w:hAnsi="Helvetica"/>
                <w:b/>
                <w:color w:val="000000"/>
                <w:sz w:val="32"/>
                <w:szCs w:val="32"/>
              </w:rPr>
            </w:pPr>
          </w:p>
        </w:tc>
        <w:tc>
          <w:tcPr>
            <w:tcW w:w="6517" w:type="dxa"/>
            <w:shd w:val="clear" w:color="auto" w:fill="auto"/>
          </w:tcPr>
          <w:p w:rsidR="0043212B" w:rsidRPr="0043212B" w:rsidRDefault="0043212B" w:rsidP="0043212B">
            <w:pPr>
              <w:shd w:val="clear" w:color="auto" w:fill="FFFFFF"/>
              <w:suppressAutoHyphens w:val="0"/>
              <w:spacing w:after="70"/>
              <w:outlineLvl w:val="0"/>
              <w:rPr>
                <w:rFonts w:ascii="Arial" w:hAnsi="Arial" w:cs="Arial"/>
                <w:color w:val="800000"/>
                <w:kern w:val="36"/>
                <w:sz w:val="28"/>
                <w:szCs w:val="28"/>
                <w:lang w:eastAsia="it-IT"/>
              </w:rPr>
            </w:pPr>
            <w:r w:rsidRPr="0043212B">
              <w:rPr>
                <w:rFonts w:ascii="Arial" w:hAnsi="Arial" w:cs="Arial"/>
                <w:color w:val="800000"/>
                <w:kern w:val="36"/>
                <w:sz w:val="28"/>
                <w:szCs w:val="28"/>
                <w:lang w:eastAsia="it-IT"/>
              </w:rPr>
              <w:t>X Factor Casting 2017: come iscriversi e cosa sapere</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Vi piacerebbe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lavorare</w:t>
            </w:r>
            <w:r>
              <w:rPr>
                <w:rStyle w:val="apple-converted-space"/>
                <w:rFonts w:ascii="Helvetica" w:eastAsiaTheme="majorEastAsia" w:hAnsi="Helvetica"/>
                <w:color w:val="000000"/>
                <w:sz w:val="17"/>
                <w:szCs w:val="17"/>
              </w:rPr>
              <w:t> </w:t>
            </w:r>
            <w:r>
              <w:rPr>
                <w:rFonts w:ascii="Helvetica" w:hAnsi="Helvetica"/>
                <w:color w:val="000000"/>
                <w:sz w:val="17"/>
                <w:szCs w:val="17"/>
              </w:rPr>
              <w:t>nel mondo della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musica</w:t>
            </w:r>
            <w:r>
              <w:rPr>
                <w:rStyle w:val="apple-converted-space"/>
                <w:rFonts w:ascii="Helvetica" w:eastAsiaTheme="majorEastAsia" w:hAnsi="Helvetica"/>
                <w:color w:val="000000"/>
                <w:sz w:val="17"/>
                <w:szCs w:val="17"/>
              </w:rPr>
              <w:t> </w:t>
            </w:r>
            <w:r>
              <w:rPr>
                <w:rFonts w:ascii="Helvetica" w:hAnsi="Helvetica"/>
                <w:color w:val="000000"/>
                <w:sz w:val="17"/>
                <w:szCs w:val="17"/>
              </w:rPr>
              <w:t>e diventare una pop star?</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Sono aperte le candidature per partecipare ai casting per l’edizione 2017 di X Factor. Ecco come iscriversi e cosa sapere sui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provini</w:t>
            </w:r>
            <w:r>
              <w:rPr>
                <w:rStyle w:val="apple-converted-space"/>
                <w:rFonts w:ascii="Helvetica" w:eastAsiaTheme="majorEastAsia" w:hAnsi="Helvetica"/>
                <w:color w:val="000000"/>
                <w:sz w:val="17"/>
                <w:szCs w:val="17"/>
              </w:rPr>
              <w:t> </w:t>
            </w:r>
            <w:r>
              <w:rPr>
                <w:rFonts w:ascii="Helvetica" w:hAnsi="Helvetica"/>
                <w:color w:val="000000"/>
                <w:sz w:val="17"/>
                <w:szCs w:val="17"/>
              </w:rPr>
              <w:t>per il noto talent show musicale.</w:t>
            </w:r>
          </w:p>
          <w:p w:rsidR="0043212B" w:rsidRDefault="0043212B" w:rsidP="0043212B">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CASTING X FACTOR 2017</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X Factor 9 si è concluso da pochi mesi, con la vittoria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Soul System</w:t>
            </w:r>
            <w:r>
              <w:rPr>
                <w:rFonts w:ascii="Helvetica" w:hAnsi="Helvetica"/>
                <w:color w:val="000000"/>
                <w:sz w:val="17"/>
                <w:szCs w:val="17"/>
              </w:rPr>
              <w:t xml:space="preserve">, gruppo del team del </w:t>
            </w:r>
            <w:r>
              <w:rPr>
                <w:rFonts w:ascii="Helvetica" w:hAnsi="Helvetica"/>
                <w:color w:val="000000"/>
                <w:sz w:val="17"/>
                <w:szCs w:val="17"/>
              </w:rPr>
              <w:lastRenderedPageBreak/>
              <w:t>giudice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Alvaro Soler</w:t>
            </w:r>
            <w:r>
              <w:rPr>
                <w:rFonts w:ascii="Helvetica" w:hAnsi="Helvetica"/>
                <w:color w:val="000000"/>
                <w:sz w:val="17"/>
                <w:szCs w:val="17"/>
              </w:rPr>
              <w:t>, e già è iniziata la caccia ai talenti che parteciperanno alla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prossima edizione</w:t>
            </w:r>
            <w:r>
              <w:rPr>
                <w:rStyle w:val="apple-converted-space"/>
                <w:rFonts w:ascii="Helvetica" w:eastAsiaTheme="majorEastAsia" w:hAnsi="Helvetica"/>
                <w:color w:val="000000"/>
                <w:sz w:val="17"/>
                <w:szCs w:val="17"/>
              </w:rPr>
              <w:t> </w:t>
            </w:r>
            <w:r>
              <w:rPr>
                <w:rFonts w:ascii="Helvetica" w:hAnsi="Helvetica"/>
                <w:color w:val="000000"/>
                <w:sz w:val="17"/>
                <w:szCs w:val="17"/>
              </w:rPr>
              <w:t>della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trasmissione televisiva</w:t>
            </w:r>
            <w:r>
              <w:rPr>
                <w:rFonts w:ascii="Helvetica" w:hAnsi="Helvetica"/>
                <w:color w:val="000000"/>
                <w:sz w:val="17"/>
                <w:szCs w:val="17"/>
              </w:rPr>
              <w:t>, l’undicesima. Si ricercano</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solisti</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formazioni musicali</w:t>
            </w:r>
            <w:r>
              <w:rPr>
                <w:rFonts w:ascii="Helvetica" w:hAnsi="Helvetica"/>
                <w:color w:val="000000"/>
                <w:sz w:val="17"/>
                <w:szCs w:val="17"/>
              </w:rPr>
              <w:t>, interessati a partecipare ai casting X Factor 11, per avere una chance di sfondare nel mondo dello spettacolo e di diventare la nuova popstar italiana.</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La nuova edizione del programma è in lavorazione e, al momento, non è ancora chiaro se nel ruolo di giudici del programma saranno riconfermati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Arisa</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Fedez</w:t>
            </w:r>
            <w:r>
              <w:rPr>
                <w:rFonts w:ascii="Helvetica" w:hAnsi="Helvetica"/>
                <w:color w:val="000000"/>
                <w:sz w:val="17"/>
                <w:szCs w:val="17"/>
              </w:rPr>
              <w:t>, che già hanno preso parte a precedenti edizioni del talent, e le new entry dello scorso anno,</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Manuel Agnelli</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Alvaro Soler</w:t>
            </w:r>
            <w:r>
              <w:rPr>
                <w:rFonts w:ascii="Helvetica" w:hAnsi="Helvetica"/>
                <w:color w:val="000000"/>
                <w:sz w:val="17"/>
                <w:szCs w:val="17"/>
              </w:rPr>
              <w:t>. E’ sicuro, invece, che la conduzione di X Factor 2017 sarà affidata ad</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Alessandro Cattelan</w:t>
            </w:r>
            <w:r>
              <w:rPr>
                <w:rFonts w:ascii="Helvetica" w:hAnsi="Helvetica"/>
                <w:color w:val="000000"/>
                <w:sz w:val="17"/>
                <w:szCs w:val="17"/>
              </w:rPr>
              <w:t>, al timone della trasmissione dal 2011, e che le categorie in gara saranno ancora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Under Uomini</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Under Donne</w:t>
            </w:r>
            <w:r>
              <w:rPr>
                <w:rFonts w:ascii="Helvetica" w:hAnsi="Helvetica"/>
                <w:color w:val="000000"/>
                <w:sz w:val="17"/>
                <w:szCs w:val="17"/>
              </w:rPr>
              <w:t>, per i ragazzi tra i 16 e i 24 anni,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Over 25</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Gruppi</w:t>
            </w:r>
            <w:r>
              <w:rPr>
                <w:rFonts w:ascii="Helvetica" w:hAnsi="Helvetica"/>
                <w:color w:val="000000"/>
                <w:sz w:val="17"/>
                <w:szCs w:val="17"/>
              </w:rPr>
              <w:t>, quest’ultima comprensiva anche delle band.</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Nel frattempo, dunque, sono aperte le selezioni per i</w:t>
            </w:r>
            <w:r>
              <w:rPr>
                <w:rStyle w:val="Enfasigrassetto"/>
                <w:rFonts w:ascii="Helvetica" w:eastAsiaTheme="majorEastAsia" w:hAnsi="Helvetica"/>
                <w:color w:val="000000"/>
                <w:sz w:val="17"/>
                <w:szCs w:val="17"/>
              </w:rPr>
              <w:t>concorrenti</w:t>
            </w:r>
            <w:r>
              <w:rPr>
                <w:rStyle w:val="apple-converted-space"/>
                <w:rFonts w:ascii="Helvetica" w:eastAsiaTheme="majorEastAsia" w:hAnsi="Helvetica"/>
                <w:color w:val="000000"/>
                <w:sz w:val="17"/>
                <w:szCs w:val="17"/>
              </w:rPr>
              <w:t> </w:t>
            </w:r>
            <w:r>
              <w:rPr>
                <w:rFonts w:ascii="Helvetica" w:hAnsi="Helvetica"/>
                <w:color w:val="000000"/>
                <w:sz w:val="17"/>
                <w:szCs w:val="17"/>
              </w:rPr>
              <w:t>che parteciperanno ad X Facto 11, sfidandosi a colpi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performance musicali</w:t>
            </w:r>
            <w:r>
              <w:rPr>
                <w:rStyle w:val="apple-converted-space"/>
                <w:rFonts w:ascii="Helvetica" w:eastAsiaTheme="majorEastAsia" w:hAnsi="Helvetica"/>
                <w:color w:val="000000"/>
                <w:sz w:val="17"/>
                <w:szCs w:val="17"/>
              </w:rPr>
              <w:t> </w:t>
            </w:r>
            <w:r>
              <w:rPr>
                <w:rFonts w:ascii="Helvetica" w:hAnsi="Helvetica"/>
                <w:color w:val="000000"/>
                <w:sz w:val="17"/>
                <w:szCs w:val="17"/>
              </w:rPr>
              <w:t>per vincere il programma. Si tratta di un’occasione imperdibile per chi desidera partecipare al</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talent show targato Sky</w:t>
            </w:r>
            <w:r>
              <w:rPr>
                <w:rStyle w:val="apple-converted-space"/>
                <w:rFonts w:ascii="Helvetica" w:eastAsiaTheme="majorEastAsia" w:hAnsi="Helvetica"/>
                <w:color w:val="000000"/>
                <w:sz w:val="17"/>
                <w:szCs w:val="17"/>
              </w:rPr>
              <w:t> </w:t>
            </w:r>
            <w:r>
              <w:rPr>
                <w:rFonts w:ascii="Helvetica" w:hAnsi="Helvetica"/>
                <w:color w:val="000000"/>
                <w:sz w:val="17"/>
                <w:szCs w:val="17"/>
              </w:rPr>
              <w:t>e sogna un futuro nella musica, anche perchè sono diversi i partecipanti delle precedenti edizioni che hanno raggiunto il successo, non solo tra i vincitori: basta pensare a</w:t>
            </w:r>
            <w:r>
              <w:rPr>
                <w:rStyle w:val="Enfasigrassetto"/>
                <w:rFonts w:ascii="Helvetica" w:eastAsiaTheme="majorEastAsia" w:hAnsi="Helvetica"/>
                <w:color w:val="000000"/>
                <w:sz w:val="17"/>
                <w:szCs w:val="17"/>
              </w:rPr>
              <w:t>Giusy Ferreri, Marco Mengoni, Francesca Michielin</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Chiara</w:t>
            </w:r>
            <w:r>
              <w:rPr>
                <w:rFonts w:ascii="Helvetica" w:hAnsi="Helvetica"/>
                <w:color w:val="000000"/>
                <w:sz w:val="17"/>
                <w:szCs w:val="17"/>
              </w:rPr>
              <w:t>, solo per citarne alcuni.</w:t>
            </w:r>
          </w:p>
          <w:p w:rsidR="0043212B" w:rsidRDefault="0043212B" w:rsidP="0043212B">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CHI PUO’ PARTECIPARE?</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I provini X Factor 2017 sono aperti per</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cantanti solisti </w:t>
            </w:r>
            <w:r>
              <w:rPr>
                <w:rFonts w:ascii="Helvetica" w:hAnsi="Helvetica"/>
                <w:color w:val="000000"/>
                <w:sz w:val="17"/>
                <w:szCs w:val="17"/>
              </w:rPr>
              <w:t>o in</w:t>
            </w:r>
            <w:r>
              <w:rPr>
                <w:rStyle w:val="apple-converted-space"/>
                <w:rFonts w:ascii="Helvetica" w:eastAsiaTheme="majorEastAsia" w:hAnsi="Helvetica"/>
                <w:b/>
                <w:bCs/>
                <w:color w:val="000000"/>
                <w:sz w:val="17"/>
                <w:szCs w:val="17"/>
              </w:rPr>
              <w:t> </w:t>
            </w:r>
            <w:r>
              <w:rPr>
                <w:rStyle w:val="Enfasigrassetto"/>
                <w:rFonts w:ascii="Helvetica" w:eastAsiaTheme="majorEastAsia" w:hAnsi="Helvetica"/>
                <w:color w:val="000000"/>
                <w:sz w:val="17"/>
                <w:szCs w:val="17"/>
              </w:rPr>
              <w:t>formazione musicale</w:t>
            </w:r>
            <w:r>
              <w:rPr>
                <w:rFonts w:ascii="Helvetica" w:hAnsi="Helvetica"/>
                <w:color w:val="000000"/>
                <w:sz w:val="17"/>
                <w:szCs w:val="17"/>
              </w:rPr>
              <w:t>, dai 16 anni in su, per</w:t>
            </w:r>
            <w:r>
              <w:rPr>
                <w:rStyle w:val="Enfasigrassetto"/>
                <w:rFonts w:ascii="Helvetica" w:eastAsiaTheme="majorEastAsia" w:hAnsi="Helvetica"/>
                <w:color w:val="000000"/>
                <w:sz w:val="17"/>
                <w:szCs w:val="17"/>
              </w:rPr>
              <w:t>gruppi vocali</w:t>
            </w:r>
            <w:r>
              <w:rPr>
                <w:rStyle w:val="apple-converted-space"/>
                <w:rFonts w:ascii="Helvetica" w:eastAsiaTheme="majorEastAsia" w:hAnsi="Helvetica"/>
                <w:color w:val="000000"/>
                <w:sz w:val="17"/>
                <w:szCs w:val="17"/>
              </w:rPr>
              <w:t> </w:t>
            </w:r>
            <w:r>
              <w:rPr>
                <w:rFonts w:ascii="Helvetica" w:hAnsi="Helvetica"/>
                <w:color w:val="000000"/>
                <w:sz w:val="17"/>
                <w:szCs w:val="17"/>
              </w:rPr>
              <w:t>e per</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band musicali</w:t>
            </w:r>
            <w:r>
              <w:rPr>
                <w:rFonts w:ascii="Helvetica" w:hAnsi="Helvetica"/>
                <w:color w:val="000000"/>
                <w:sz w:val="17"/>
                <w:szCs w:val="17"/>
              </w:rPr>
              <w:t>.</w:t>
            </w:r>
          </w:p>
          <w:p w:rsidR="0043212B" w:rsidRDefault="0043212B" w:rsidP="0043212B">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CONSIGLI UTILI</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Quest’anno la produzione della trasmissione ha deciso di aiutare coloro che sognano di entrare nel programma ad affrontare al meglio i casting. Per questo ha realizzato un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video</w:t>
            </w:r>
            <w:r>
              <w:rPr>
                <w:rStyle w:val="apple-converted-space"/>
                <w:rFonts w:ascii="Helvetica" w:eastAsiaTheme="majorEastAsia" w:hAnsi="Helvetica"/>
                <w:color w:val="000000"/>
                <w:sz w:val="17"/>
                <w:szCs w:val="17"/>
              </w:rPr>
              <w:t> </w:t>
            </w:r>
            <w:r>
              <w:rPr>
                <w:rFonts w:ascii="Helvetica" w:hAnsi="Helvetica"/>
                <w:color w:val="000000"/>
                <w:sz w:val="17"/>
                <w:szCs w:val="17"/>
              </w:rPr>
              <w:t>in cui Alessandro Cattelan in persona fornisce alcuni utili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consigli</w:t>
            </w:r>
            <w:r>
              <w:rPr>
                <w:rStyle w:val="apple-converted-space"/>
                <w:rFonts w:ascii="Helvetica" w:eastAsiaTheme="majorEastAsia" w:hAnsi="Helvetica"/>
                <w:color w:val="000000"/>
                <w:sz w:val="17"/>
                <w:szCs w:val="17"/>
              </w:rPr>
              <w:t> </w:t>
            </w:r>
            <w:r>
              <w:rPr>
                <w:rFonts w:ascii="Helvetica" w:hAnsi="Helvetica"/>
                <w:color w:val="000000"/>
                <w:sz w:val="17"/>
                <w:szCs w:val="17"/>
              </w:rPr>
              <w:t>per fare un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provino perfetto</w:t>
            </w:r>
            <w:r>
              <w:rPr>
                <w:rFonts w:ascii="Helvetica" w:hAnsi="Helvetica"/>
                <w:color w:val="000000"/>
                <w:sz w:val="17"/>
                <w:szCs w:val="17"/>
              </w:rPr>
              <w:t>.</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Prima di tutto occorre fare attenzione all’</w:t>
            </w:r>
            <w:r>
              <w:rPr>
                <w:rStyle w:val="Enfasigrassetto"/>
                <w:rFonts w:ascii="Helvetica" w:eastAsiaTheme="majorEastAsia" w:hAnsi="Helvetica"/>
                <w:color w:val="000000"/>
                <w:sz w:val="17"/>
                <w:szCs w:val="17"/>
              </w:rPr>
              <w:t>appuntamento fissato</w:t>
            </w:r>
            <w:r>
              <w:rPr>
                <w:rStyle w:val="apple-converted-space"/>
                <w:rFonts w:ascii="Helvetica" w:eastAsiaTheme="majorEastAsia" w:hAnsi="Helvetica"/>
                <w:color w:val="000000"/>
                <w:sz w:val="17"/>
                <w:szCs w:val="17"/>
              </w:rPr>
              <w:t> </w:t>
            </w:r>
            <w:r>
              <w:rPr>
                <w:rFonts w:ascii="Helvetica" w:hAnsi="Helvetica"/>
                <w:color w:val="000000"/>
                <w:sz w:val="17"/>
                <w:szCs w:val="17"/>
              </w:rPr>
              <w:t>per partecipare ai provini ed evitare di partecipare se non si possiede un reale talento musicale. E’ necessario</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arrivare preparati</w:t>
            </w:r>
            <w:r>
              <w:rPr>
                <w:rStyle w:val="apple-converted-space"/>
                <w:rFonts w:ascii="Helvetica" w:eastAsiaTheme="majorEastAsia" w:hAnsi="Helvetica"/>
                <w:color w:val="000000"/>
                <w:sz w:val="17"/>
                <w:szCs w:val="17"/>
              </w:rPr>
              <w:t> </w:t>
            </w:r>
            <w:r>
              <w:rPr>
                <w:rFonts w:ascii="Helvetica" w:hAnsi="Helvetica"/>
                <w:color w:val="000000"/>
                <w:sz w:val="17"/>
                <w:szCs w:val="17"/>
              </w:rPr>
              <w:t>ai casting, imparando bene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a memoria il testo</w:t>
            </w:r>
            <w:r>
              <w:rPr>
                <w:rStyle w:val="apple-converted-space"/>
                <w:rFonts w:ascii="Helvetica" w:eastAsiaTheme="majorEastAsia" w:hAnsi="Helvetica"/>
                <w:color w:val="000000"/>
                <w:sz w:val="17"/>
                <w:szCs w:val="17"/>
              </w:rPr>
              <w:t> </w:t>
            </w:r>
            <w:r>
              <w:rPr>
                <w:rFonts w:ascii="Helvetica" w:hAnsi="Helvetica"/>
                <w:color w:val="000000"/>
                <w:sz w:val="17"/>
                <w:szCs w:val="17"/>
              </w:rPr>
              <w:t>dei brani scelti e scegliendo una canzone, portando il pezzo che si sa fare meglio.</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Può essere una buona idea far ascoltare la performance prima da amici e parenti, per avere aiuto nella scelta. Durante l’esibizione ai provini è meglio</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evitare</w:t>
            </w:r>
            <w:r>
              <w:rPr>
                <w:rStyle w:val="apple-converted-space"/>
                <w:rFonts w:ascii="Helvetica" w:eastAsiaTheme="majorEastAsia" w:hAnsi="Helvetica"/>
                <w:color w:val="000000"/>
                <w:sz w:val="17"/>
                <w:szCs w:val="17"/>
              </w:rPr>
              <w:t> </w:t>
            </w:r>
            <w:r>
              <w:rPr>
                <w:rFonts w:ascii="Helvetica" w:hAnsi="Helvetica"/>
                <w:color w:val="000000"/>
                <w:sz w:val="17"/>
                <w:szCs w:val="17"/>
              </w:rPr>
              <w:t>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gesticolare</w:t>
            </w:r>
            <w:r>
              <w:rPr>
                <w:rStyle w:val="apple-converted-space"/>
                <w:rFonts w:ascii="Helvetica" w:eastAsiaTheme="majorEastAsia" w:hAnsi="Helvetica"/>
                <w:color w:val="000000"/>
                <w:sz w:val="17"/>
                <w:szCs w:val="17"/>
              </w:rPr>
              <w:t> </w:t>
            </w:r>
            <w:r>
              <w:rPr>
                <w:rFonts w:ascii="Helvetica" w:hAnsi="Helvetica"/>
                <w:color w:val="000000"/>
                <w:sz w:val="17"/>
                <w:szCs w:val="17"/>
              </w:rPr>
              <w:t>eccessivamente con le mani e di tenere gli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occhi sempre chiusi</w:t>
            </w:r>
            <w:r>
              <w:rPr>
                <w:rFonts w:ascii="Helvetica" w:hAnsi="Helvetica"/>
                <w:color w:val="000000"/>
                <w:sz w:val="17"/>
                <w:szCs w:val="17"/>
              </w:rPr>
              <w:t>. Per l’abbigliamento bisogna scegliere quello in cui ci si sente più a proprio agio. La cosa fondamentale, comunque, rimane sempre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essere se stessi</w:t>
            </w:r>
            <w:r>
              <w:rPr>
                <w:rStyle w:val="apple-converted-space"/>
                <w:rFonts w:ascii="Helvetica" w:eastAsiaTheme="majorEastAsia" w:hAnsi="Helvetica"/>
                <w:color w:val="000000"/>
                <w:sz w:val="17"/>
                <w:szCs w:val="17"/>
              </w:rPr>
              <w:t> </w:t>
            </w:r>
            <w:r>
              <w:rPr>
                <w:rFonts w:ascii="Helvetica" w:hAnsi="Helvetica"/>
                <w:color w:val="000000"/>
                <w:sz w:val="17"/>
                <w:szCs w:val="17"/>
              </w:rPr>
              <w:t>e credere sempre di potercela fare!</w:t>
            </w:r>
          </w:p>
          <w:p w:rsidR="0043212B" w:rsidRDefault="0043212B" w:rsidP="0043212B">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COME PARTECIPARE</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Gli interessati a partecipare alle selezioni per X Factor 2017 possono iscriversi ai provini compilando l’apposito form online, disponibile nella</w:t>
            </w:r>
            <w:r>
              <w:rPr>
                <w:rStyle w:val="apple-converted-space"/>
                <w:rFonts w:ascii="Helvetica" w:eastAsiaTheme="majorEastAsia" w:hAnsi="Helvetica"/>
                <w:color w:val="000000"/>
                <w:sz w:val="17"/>
                <w:szCs w:val="17"/>
              </w:rPr>
              <w:t> </w:t>
            </w:r>
            <w:hyperlink r:id="rId213" w:tgtFrame="_blank" w:history="1">
              <w:r>
                <w:rPr>
                  <w:rStyle w:val="Collegamentoipertestuale"/>
                  <w:rFonts w:ascii="Helvetica" w:hAnsi="Helvetica"/>
                  <w:b/>
                  <w:bCs/>
                  <w:color w:val="800000"/>
                  <w:sz w:val="17"/>
                  <w:szCs w:val="17"/>
                </w:rPr>
                <w:t>pagina</w:t>
              </w:r>
            </w:hyperlink>
            <w:r>
              <w:rPr>
                <w:rStyle w:val="apple-converted-space"/>
                <w:rFonts w:ascii="Helvetica" w:eastAsiaTheme="majorEastAsia" w:hAnsi="Helvetica"/>
                <w:color w:val="000000"/>
                <w:sz w:val="17"/>
                <w:szCs w:val="17"/>
              </w:rPr>
              <w:t> </w:t>
            </w:r>
            <w:r>
              <w:rPr>
                <w:rFonts w:ascii="Helvetica" w:hAnsi="Helvetica"/>
                <w:color w:val="000000"/>
                <w:sz w:val="17"/>
                <w:szCs w:val="17"/>
              </w:rPr>
              <w:t>dedicata ai casting per cantanti solisti, gruppi vocali e band. Per effettuare l’iscrizione, occorre prima</w:t>
            </w:r>
            <w:r>
              <w:rPr>
                <w:rStyle w:val="apple-converted-space"/>
                <w:rFonts w:ascii="Helvetica" w:eastAsiaTheme="majorEastAsia" w:hAnsi="Helvetica"/>
                <w:color w:val="000000"/>
                <w:sz w:val="17"/>
                <w:szCs w:val="17"/>
              </w:rPr>
              <w:t> </w:t>
            </w:r>
            <w:hyperlink r:id="rId214" w:tgtFrame="_blank" w:history="1">
              <w:r>
                <w:rPr>
                  <w:rStyle w:val="Collegamentoipertestuale"/>
                  <w:rFonts w:ascii="Helvetica" w:hAnsi="Helvetica"/>
                  <w:b/>
                  <w:bCs/>
                  <w:color w:val="800000"/>
                  <w:sz w:val="17"/>
                  <w:szCs w:val="17"/>
                </w:rPr>
                <w:t>registrarsi gratuitamente</w:t>
              </w:r>
            </w:hyperlink>
            <w:r>
              <w:rPr>
                <w:rStyle w:val="apple-converted-space"/>
                <w:rFonts w:ascii="Helvetica" w:eastAsiaTheme="majorEastAsia" w:hAnsi="Helvetica"/>
                <w:color w:val="000000"/>
                <w:sz w:val="17"/>
                <w:szCs w:val="17"/>
              </w:rPr>
              <w:t> </w:t>
            </w:r>
            <w:r>
              <w:rPr>
                <w:rFonts w:ascii="Helvetica" w:hAnsi="Helvetica"/>
                <w:color w:val="000000"/>
                <w:sz w:val="17"/>
                <w:szCs w:val="17"/>
              </w:rPr>
              <w:t>sul sito web Sky, effettuare quindi il login, utilizzando le credenziali di accesso ottenute, e compilando il modulo telematico.</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 xml:space="preserve">Le candidature per i cantanti solisti possono essere effettuate anche contattando il numero 0423 402300, e seguendo le istruzioni della voce registrata. Per le band e i gruppi vocali la candidatura può essere effettuata esclusivamente online, caricando anche il video di una performance, ed è </w:t>
            </w:r>
            <w:r>
              <w:rPr>
                <w:rFonts w:ascii="Helvetica" w:hAnsi="Helvetica"/>
                <w:color w:val="000000"/>
                <w:sz w:val="17"/>
                <w:szCs w:val="17"/>
              </w:rPr>
              <w:lastRenderedPageBreak/>
              <w:t>sufficiente effettuare la registrazione di un solo membro.</w:t>
            </w:r>
          </w:p>
          <w:p w:rsidR="0043212B" w:rsidRDefault="0043212B" w:rsidP="000C43D1">
            <w:pPr>
              <w:shd w:val="clear" w:color="auto" w:fill="FFFFFF"/>
              <w:suppressAutoHyphens w:val="0"/>
              <w:spacing w:after="70"/>
              <w:outlineLvl w:val="0"/>
              <w:rPr>
                <w:rFonts w:ascii="Arial" w:hAnsi="Arial" w:cs="Arial"/>
                <w:color w:val="800000"/>
                <w:kern w:val="36"/>
                <w:sz w:val="28"/>
                <w:szCs w:val="28"/>
                <w:lang w:eastAsia="it-IT"/>
              </w:rPr>
            </w:pPr>
          </w:p>
          <w:p w:rsidR="0043212B" w:rsidRDefault="0043212B" w:rsidP="000C43D1">
            <w:pPr>
              <w:shd w:val="clear" w:color="auto" w:fill="FFFFFF"/>
              <w:suppressAutoHyphens w:val="0"/>
              <w:spacing w:after="70"/>
              <w:outlineLvl w:val="0"/>
              <w:rPr>
                <w:rFonts w:ascii="Arial" w:hAnsi="Arial" w:cs="Arial"/>
                <w:color w:val="800000"/>
                <w:kern w:val="36"/>
                <w:sz w:val="28"/>
                <w:szCs w:val="28"/>
                <w:lang w:eastAsia="it-IT"/>
              </w:rPr>
            </w:pPr>
          </w:p>
          <w:p w:rsidR="000C43D1" w:rsidRDefault="000C43D1" w:rsidP="000C43D1">
            <w:pPr>
              <w:shd w:val="clear" w:color="auto" w:fill="FFFFFF"/>
              <w:suppressAutoHyphens w:val="0"/>
              <w:spacing w:after="70"/>
              <w:outlineLvl w:val="0"/>
              <w:rPr>
                <w:rFonts w:ascii="Arial" w:hAnsi="Arial" w:cs="Arial"/>
                <w:color w:val="800000"/>
                <w:kern w:val="36"/>
                <w:sz w:val="28"/>
                <w:szCs w:val="28"/>
                <w:lang w:eastAsia="it-IT"/>
              </w:rPr>
            </w:pPr>
            <w:r w:rsidRPr="000C43D1">
              <w:rPr>
                <w:rFonts w:ascii="Arial" w:hAnsi="Arial" w:cs="Arial"/>
                <w:color w:val="800000"/>
                <w:kern w:val="36"/>
                <w:sz w:val="28"/>
                <w:szCs w:val="28"/>
                <w:lang w:eastAsia="it-IT"/>
              </w:rPr>
              <w:t>Inter Lavora con noi: Posizioni Aperte, come candidarsi</w:t>
            </w:r>
          </w:p>
          <w:p w:rsidR="000C43D1" w:rsidRDefault="000C43D1" w:rsidP="000C43D1">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Se siete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appassionati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calcio</w:t>
            </w:r>
            <w:r>
              <w:rPr>
                <w:rStyle w:val="apple-converted-space"/>
                <w:rFonts w:ascii="Helvetica" w:eastAsiaTheme="majorEastAsia" w:hAnsi="Helvetica"/>
                <w:color w:val="000000"/>
                <w:sz w:val="17"/>
                <w:szCs w:val="17"/>
              </w:rPr>
              <w:t> </w:t>
            </w:r>
            <w:r>
              <w:rPr>
                <w:rFonts w:ascii="Helvetica" w:hAnsi="Helvetica"/>
                <w:color w:val="000000"/>
                <w:sz w:val="17"/>
                <w:szCs w:val="17"/>
              </w:rPr>
              <w:t>e vi piacerebbe lavorare per l’Inter? Sono aperte interessanti opportunità di lavoro.</w:t>
            </w:r>
          </w:p>
          <w:p w:rsidR="000C43D1" w:rsidRDefault="000C43D1" w:rsidP="000C43D1">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Il nosto club sportivo milanese, infatti, seleziona personale per</w:t>
            </w:r>
            <w:r>
              <w:rPr>
                <w:rStyle w:val="Enfasigrassetto"/>
                <w:rFonts w:ascii="Helvetica" w:eastAsiaTheme="majorEastAsia" w:hAnsi="Helvetica"/>
                <w:color w:val="000000"/>
                <w:sz w:val="17"/>
                <w:szCs w:val="17"/>
              </w:rPr>
              <w:t>assunzioni</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stage</w:t>
            </w:r>
            <w:r>
              <w:rPr>
                <w:rStyle w:val="apple-converted-space"/>
                <w:rFonts w:ascii="Helvetica" w:eastAsiaTheme="majorEastAsia" w:hAnsi="Helvetica"/>
                <w:color w:val="000000"/>
                <w:sz w:val="17"/>
                <w:szCs w:val="17"/>
              </w:rPr>
              <w:t> </w:t>
            </w:r>
            <w:r>
              <w:rPr>
                <w:rFonts w:ascii="Helvetica" w:hAnsi="Helvetica"/>
                <w:color w:val="000000"/>
                <w:sz w:val="17"/>
                <w:szCs w:val="17"/>
              </w:rPr>
              <w:t>in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Lombardia</w:t>
            </w:r>
            <w:r>
              <w:rPr>
                <w:rFonts w:ascii="Helvetica" w:hAnsi="Helvetica"/>
                <w:color w:val="000000"/>
                <w:sz w:val="17"/>
                <w:szCs w:val="17"/>
              </w:rPr>
              <w:t>. Di seguito vi presentiamo le posizioni aperte e come candidarsi alle offerte di lavoro Inter. Vi diamo anche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informazioni utili</w:t>
            </w:r>
            <w:r>
              <w:rPr>
                <w:rStyle w:val="apple-converted-space"/>
                <w:rFonts w:ascii="Helvetica" w:eastAsiaTheme="majorEastAsia" w:hAnsi="Helvetica"/>
                <w:color w:val="000000"/>
                <w:sz w:val="17"/>
                <w:szCs w:val="17"/>
              </w:rPr>
              <w:t> </w:t>
            </w:r>
            <w:r>
              <w:rPr>
                <w:rFonts w:ascii="Helvetica" w:hAnsi="Helvetica"/>
                <w:color w:val="000000"/>
                <w:sz w:val="17"/>
                <w:szCs w:val="17"/>
              </w:rPr>
              <w:t>sulle modalità di recruiting.</w:t>
            </w:r>
          </w:p>
          <w:p w:rsidR="000C43D1" w:rsidRDefault="000C43D1" w:rsidP="000C43D1">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FOOTBALL CLUB INTERNAZIONALE MILANO</w:t>
            </w:r>
          </w:p>
          <w:p w:rsidR="000C43D1" w:rsidRDefault="000C43D1" w:rsidP="000C43D1">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Il</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Football Club Internazionale Milano SpA</w:t>
            </w:r>
            <w:r>
              <w:rPr>
                <w:rFonts w:ascii="Helvetica" w:hAnsi="Helvetica"/>
                <w:color w:val="000000"/>
                <w:sz w:val="17"/>
                <w:szCs w:val="17"/>
              </w:rPr>
              <w:t>, meglio conosciuto come Internazionale o più semplicemente come Inter, è una società calcistica per azioni italiana. Il club, contraddistinto dall’uniforme di gara nerazzurra, è stato fondato nel 1908 ed ha sede presso lo</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stadio ‘Giuseppe Meazza’</w:t>
            </w:r>
            <w:r>
              <w:rPr>
                <w:rStyle w:val="apple-converted-space"/>
                <w:rFonts w:ascii="Helvetica" w:eastAsiaTheme="majorEastAsia" w:hAnsi="Helvetica"/>
                <w:color w:val="000000"/>
                <w:sz w:val="17"/>
                <w:szCs w:val="17"/>
              </w:rPr>
              <w:t> </w:t>
            </w:r>
            <w:r>
              <w:rPr>
                <w:rFonts w:ascii="Helvetica" w:hAnsi="Helvetica"/>
                <w:color w:val="000000"/>
                <w:sz w:val="17"/>
                <w:szCs w:val="17"/>
              </w:rPr>
              <w:t>di Milano, in Lombardia. Oggi è guidato dall’attuale Presidente,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Erick Thohir</w:t>
            </w:r>
            <w:r>
              <w:rPr>
                <w:rFonts w:ascii="Helvetica" w:hAnsi="Helvetica"/>
                <w:color w:val="000000"/>
                <w:sz w:val="17"/>
                <w:szCs w:val="17"/>
              </w:rPr>
              <w:t>, e dal Vice Presidente,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Javier Zanetti</w:t>
            </w:r>
            <w:r>
              <w:rPr>
                <w:rFonts w:ascii="Helvetica" w:hAnsi="Helvetica"/>
                <w:color w:val="000000"/>
                <w:sz w:val="17"/>
                <w:szCs w:val="17"/>
              </w:rPr>
              <w:t>.</w:t>
            </w:r>
          </w:p>
          <w:p w:rsidR="000C43D1" w:rsidRDefault="000C43D1" w:rsidP="000C43D1">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Vanta, grazie alle proprie squadre di calcio, un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palmares</w:t>
            </w:r>
            <w:r>
              <w:rPr>
                <w:rStyle w:val="apple-converted-space"/>
                <w:rFonts w:ascii="Helvetica" w:eastAsiaTheme="majorEastAsia" w:hAnsi="Helvetica"/>
                <w:color w:val="000000"/>
                <w:sz w:val="17"/>
                <w:szCs w:val="17"/>
              </w:rPr>
              <w:t> </w:t>
            </w:r>
            <w:r>
              <w:rPr>
                <w:rFonts w:ascii="Helvetica" w:hAnsi="Helvetica"/>
                <w:color w:val="000000"/>
                <w:sz w:val="17"/>
                <w:szCs w:val="17"/>
              </w:rPr>
              <w:t>che comprende 18 Scudetti, 7 Coppe Italia e 5 Supercoppe Italiane. E ancora 3 Coppe Uefa, 2 Coppe dei Campioni, 1 UEFA Champions League, 2 Coppe Intercontinentali e 1 Mondiale per Club. L’Inter vanta, attualmente, oltre 250 milioni di tifosi nel mondo, ed impiega 350 collaboratori, compresi i giocatori e i tecnici.</w:t>
            </w:r>
          </w:p>
          <w:p w:rsidR="000C43D1" w:rsidRDefault="000C43D1" w:rsidP="000C43D1">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INTER OPPORTUNITA’ DI LAVORO</w:t>
            </w:r>
          </w:p>
          <w:p w:rsidR="000C43D1" w:rsidRDefault="000C43D1" w:rsidP="000C43D1">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Periodicamente il Football Club nerazzurro</w:t>
            </w:r>
            <w:r>
              <w:rPr>
                <w:rStyle w:val="apple-converted-space"/>
                <w:rFonts w:ascii="Helvetica" w:eastAsiaTheme="majorEastAsia" w:hAnsi="Helvetica"/>
                <w:b/>
                <w:bCs/>
                <w:color w:val="000000"/>
                <w:sz w:val="17"/>
                <w:szCs w:val="17"/>
              </w:rPr>
              <w:t> </w:t>
            </w:r>
            <w:r>
              <w:rPr>
                <w:rStyle w:val="Enfasigrassetto"/>
                <w:rFonts w:ascii="Helvetica" w:eastAsiaTheme="majorEastAsia" w:hAnsi="Helvetica"/>
                <w:color w:val="000000"/>
                <w:sz w:val="17"/>
                <w:szCs w:val="17"/>
              </w:rPr>
              <w:t>seleziona personale</w:t>
            </w:r>
            <w:r>
              <w:rPr>
                <w:rFonts w:ascii="Helvetica" w:hAnsi="Helvetica"/>
                <w:color w:val="000000"/>
                <w:sz w:val="17"/>
                <w:szCs w:val="17"/>
              </w:rPr>
              <w:t>per assunzioni 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Milano</w:t>
            </w:r>
            <w:r>
              <w:rPr>
                <w:rFonts w:ascii="Helvetica" w:hAnsi="Helvetica"/>
                <w:color w:val="000000"/>
                <w:sz w:val="17"/>
                <w:szCs w:val="17"/>
              </w:rPr>
              <w:t>. Le offerte di lavoro Inter sono rivolte, generalmente, a candidati a vari livelli di carriera, per assunzioni 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tempo indeterminato</w:t>
            </w:r>
            <w:r>
              <w:rPr>
                <w:rFonts w:ascii="Helvetica" w:hAnsi="Helvetica"/>
                <w:color w:val="000000"/>
                <w:sz w:val="17"/>
                <w:szCs w:val="17"/>
              </w:rPr>
              <w:t>, e a </w:t>
            </w:r>
            <w:r>
              <w:rPr>
                <w:rStyle w:val="Enfasigrassetto"/>
                <w:rFonts w:ascii="Helvetica" w:eastAsiaTheme="majorEastAsia" w:hAnsi="Helvetica"/>
                <w:color w:val="000000"/>
                <w:sz w:val="17"/>
                <w:szCs w:val="17"/>
              </w:rPr>
              <w:t>giovani anche senza esperienza</w:t>
            </w:r>
            <w:r>
              <w:rPr>
                <w:rFonts w:ascii="Helvetica" w:hAnsi="Helvetica"/>
                <w:color w:val="000000"/>
                <w:sz w:val="17"/>
                <w:szCs w:val="17"/>
              </w:rPr>
              <w:t>, per i quali sono disponibili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tirocini</w:t>
            </w:r>
            <w:r>
              <w:rPr>
                <w:rFonts w:ascii="Helvetica" w:hAnsi="Helvetica"/>
                <w:color w:val="000000"/>
                <w:sz w:val="17"/>
                <w:szCs w:val="17"/>
              </w:rPr>
              <w:t>.</w:t>
            </w:r>
          </w:p>
          <w:p w:rsidR="000C43D1" w:rsidRDefault="000C43D1" w:rsidP="000C43D1">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Gli interessati a lavorare con l’Inter possono valutare le offerte di lavoro e stage disponibili in questo periodo. Ecco un breve excursus delle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figure ricercate</w:t>
            </w:r>
            <w:r>
              <w:rPr>
                <w:rStyle w:val="apple-converted-space"/>
                <w:rFonts w:ascii="Helvetica" w:eastAsiaTheme="majorEastAsia" w:hAnsi="Helvetica"/>
                <w:color w:val="000000"/>
                <w:sz w:val="17"/>
                <w:szCs w:val="17"/>
              </w:rPr>
              <w:t> </w:t>
            </w:r>
            <w:r>
              <w:rPr>
                <w:rFonts w:ascii="Helvetica" w:hAnsi="Helvetica"/>
                <w:color w:val="000000"/>
                <w:sz w:val="17"/>
                <w:szCs w:val="17"/>
              </w:rPr>
              <w:t>al momento, per le quali è possibile candidarsi:</w:t>
            </w:r>
          </w:p>
          <w:p w:rsidR="000C43D1" w:rsidRDefault="000C43D1" w:rsidP="000C43D1">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PARTNERSHIP ACCOUNT</w:t>
            </w:r>
            <w:r>
              <w:rPr>
                <w:rFonts w:ascii="Helvetica" w:hAnsi="Helvetica"/>
                <w:color w:val="000000"/>
                <w:sz w:val="17"/>
                <w:szCs w:val="17"/>
              </w:rPr>
              <w:br/>
              <w:t>Si richiede la conoscenza professionale della lingua inglese e del Cinese Mandarino. Per candidarsi occorre aver maturato 2 o 3 anni di esperienza nella gestione di partnership, servizi di marketing o di vendita in ambito internazionale e cinese. Richieste anche la padronanza di Power Point e Photoshop, o di programmi simili, e la conoscenza della cultura e del mercato cinesi.</w:t>
            </w:r>
          </w:p>
          <w:p w:rsidR="000C43D1" w:rsidRDefault="000C43D1" w:rsidP="000C43D1">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STAGE JUNIOR CONTROLLER</w:t>
            </w:r>
            <w:r>
              <w:rPr>
                <w:rFonts w:ascii="Helvetica" w:hAnsi="Helvetica"/>
                <w:color w:val="000000"/>
                <w:sz w:val="17"/>
                <w:szCs w:val="17"/>
              </w:rPr>
              <w:br/>
              <w:t>Il tirocinante sa utilizzare il pacchetto Office e possiede un’ottima padronanza di Excel. Ha un’ottima conoscenza del Cinese Mandarino e dell’Inglese, e sa lavorare in team.</w:t>
            </w:r>
          </w:p>
          <w:p w:rsidR="000C43D1" w:rsidRDefault="000C43D1" w:rsidP="000C43D1">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TOUR AND FRIENDLIES SALES EXECUTIVE</w:t>
            </w:r>
            <w:r>
              <w:rPr>
                <w:rFonts w:ascii="Helvetica" w:hAnsi="Helvetica"/>
                <w:color w:val="000000"/>
                <w:sz w:val="17"/>
                <w:szCs w:val="17"/>
              </w:rPr>
              <w:br/>
              <w:t>I candidati ideali hanno esperienza triennale in ambito vendite, meglio se nel settore sportivo. Hanno esperienza nelle negoziazioni per l’organizzazione di eventi e buone doti relazionali e comunicative. Inoltre, possiedono una conoscenza avanzata della lingua inglese.</w:t>
            </w:r>
          </w:p>
          <w:p w:rsidR="000C43D1" w:rsidRDefault="000C43D1" w:rsidP="000C43D1">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IT BUSINESS ANALYST FINANCE, HR AND COLLABORATION SYSTEMS</w:t>
            </w:r>
            <w:r>
              <w:rPr>
                <w:rFonts w:ascii="Helvetica" w:hAnsi="Helvetica"/>
                <w:color w:val="000000"/>
                <w:sz w:val="17"/>
                <w:szCs w:val="17"/>
              </w:rPr>
              <w:br/>
            </w:r>
            <w:r>
              <w:rPr>
                <w:rFonts w:ascii="Helvetica" w:hAnsi="Helvetica"/>
                <w:color w:val="000000"/>
                <w:sz w:val="17"/>
                <w:szCs w:val="17"/>
              </w:rPr>
              <w:lastRenderedPageBreak/>
              <w:t>Le risorse hanno conseguito una laurea a indirizzo scientifico o economico, o hanno esperienza professionale equivalente. Hanno maturato 2 o 3 anni di esperienza in posizioni simili. Infine, possiedono una conoscenza fluente della lingua inglese.</w:t>
            </w:r>
          </w:p>
          <w:p w:rsidR="000C43D1" w:rsidRDefault="000C43D1" w:rsidP="000C43D1">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DIGITAL UX SPECIALIST</w:t>
            </w:r>
            <w:r>
              <w:rPr>
                <w:rFonts w:ascii="Helvetica" w:hAnsi="Helvetica"/>
                <w:color w:val="000000"/>
                <w:sz w:val="17"/>
                <w:szCs w:val="17"/>
              </w:rPr>
              <w:br/>
              <w:t>Si ricercano candidati con almeno 3 anni di esperienza nella progettazione UX. Devono conoscere software UX, come Schizzo, Axure, UX Pin e InVision. E’ requisito preferenziale l’esperienza nella progettazione di soluzioni complesse per ambienti digitali completi, sia in Italia che all’estero. La conoscenza di base di HTML5, CSS3 e JavaScript è considerata un plus.</w:t>
            </w:r>
          </w:p>
          <w:p w:rsidR="000C43D1" w:rsidRDefault="000C43D1" w:rsidP="000C43D1">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MARKETING CAMPAIGN SPECIALIST</w:t>
            </w:r>
            <w:r>
              <w:rPr>
                <w:rFonts w:ascii="Helvetica" w:hAnsi="Helvetica"/>
                <w:color w:val="000000"/>
                <w:sz w:val="17"/>
                <w:szCs w:val="17"/>
              </w:rPr>
              <w:br/>
              <w:t>La ricerca è rivolta a laureati in ambito Marketing, Comunicazione o Business. Si richiedono esperienza minima biennale e la familiarità con Word, Excel, PowerPoint e CRM. Richiesta anche un’ottima conoscenza della lingua inglese. La conoscenza di Salesforce.com sarà valutata positivamente.</w:t>
            </w:r>
          </w:p>
          <w:p w:rsidR="000C43D1" w:rsidRDefault="000C43D1" w:rsidP="000C43D1">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INTER LAVORA CON NOI</w:t>
            </w:r>
          </w:p>
          <w:p w:rsidR="000C43D1" w:rsidRDefault="000C43D1" w:rsidP="000C43D1">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La</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raccolta</w:t>
            </w:r>
            <w:r>
              <w:rPr>
                <w:rStyle w:val="apple-converted-space"/>
                <w:rFonts w:ascii="Helvetica" w:hAnsi="Helvetica"/>
                <w:color w:val="000000"/>
                <w:sz w:val="17"/>
                <w:szCs w:val="17"/>
              </w:rPr>
              <w:t> </w:t>
            </w:r>
            <w:r>
              <w:rPr>
                <w:rFonts w:ascii="Helvetica" w:hAnsi="Helvetica"/>
                <w:color w:val="000000"/>
                <w:sz w:val="17"/>
                <w:szCs w:val="17"/>
              </w:rPr>
              <w:t>delle</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candidature</w:t>
            </w:r>
            <w:r>
              <w:rPr>
                <w:rStyle w:val="apple-converted-space"/>
                <w:rFonts w:ascii="Helvetica" w:hAnsi="Helvetica"/>
                <w:color w:val="000000"/>
                <w:sz w:val="17"/>
                <w:szCs w:val="17"/>
              </w:rPr>
              <w:t> </w:t>
            </w:r>
            <w:r>
              <w:rPr>
                <w:rFonts w:ascii="Helvetica" w:hAnsi="Helvetica"/>
                <w:color w:val="000000"/>
                <w:sz w:val="17"/>
                <w:szCs w:val="17"/>
              </w:rPr>
              <w:t>viene effettuata attraverso l’area dedicata alle</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carriere</w:t>
            </w:r>
            <w:r>
              <w:rPr>
                <w:rStyle w:val="apple-converted-space"/>
                <w:rFonts w:ascii="Helvetica" w:hAnsi="Helvetica"/>
                <w:color w:val="000000"/>
                <w:sz w:val="17"/>
                <w:szCs w:val="17"/>
              </w:rPr>
              <w:t> </w:t>
            </w:r>
            <w:r>
              <w:rPr>
                <w:rFonts w:ascii="Helvetica" w:hAnsi="Helvetica"/>
                <w:color w:val="000000"/>
                <w:sz w:val="17"/>
                <w:szCs w:val="17"/>
              </w:rPr>
              <w:t>del portale web www.inter.it. La stessa viene costantemente aggiornata con le</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opportunità</w:t>
            </w:r>
            <w:r>
              <w:rPr>
                <w:rStyle w:val="apple-converted-space"/>
                <w:rFonts w:ascii="Helvetica" w:hAnsi="Helvetica"/>
                <w:color w:val="000000"/>
                <w:sz w:val="17"/>
                <w:szCs w:val="17"/>
              </w:rPr>
              <w:t> </w:t>
            </w:r>
            <w:r>
              <w:rPr>
                <w:rFonts w:ascii="Helvetica" w:hAnsi="Helvetica"/>
                <w:color w:val="000000"/>
                <w:sz w:val="17"/>
                <w:szCs w:val="17"/>
              </w:rPr>
              <w:t>di</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impiego</w:t>
            </w:r>
            <w:r>
              <w:rPr>
                <w:rStyle w:val="apple-converted-space"/>
                <w:rFonts w:ascii="Helvetica" w:hAnsi="Helvetica"/>
                <w:color w:val="000000"/>
                <w:sz w:val="17"/>
                <w:szCs w:val="17"/>
              </w:rPr>
              <w:t> </w:t>
            </w:r>
            <w:r>
              <w:rPr>
                <w:rFonts w:ascii="Helvetica" w:hAnsi="Helvetica"/>
                <w:color w:val="000000"/>
                <w:sz w:val="17"/>
                <w:szCs w:val="17"/>
              </w:rPr>
              <w:t>disponibili. Una volta individuate quelle di interesse, è possibile</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rispondere online</w:t>
            </w:r>
            <w:r>
              <w:rPr>
                <w:rFonts w:ascii="Helvetica" w:hAnsi="Helvetica"/>
                <w:color w:val="000000"/>
                <w:sz w:val="17"/>
                <w:szCs w:val="17"/>
              </w:rPr>
              <w:t>, inviando il</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curriculum vitae</w:t>
            </w:r>
            <w:r>
              <w:rPr>
                <w:rFonts w:ascii="Helvetica" w:hAnsi="Helvetica"/>
                <w:color w:val="000000"/>
                <w:sz w:val="17"/>
                <w:szCs w:val="17"/>
              </w:rPr>
              <w:t>. In qualsiasi momento, inoltre, è possibile inviare un’autocandidatura, in vista di prossime selezioni di personale.</w:t>
            </w:r>
          </w:p>
          <w:p w:rsidR="000C43D1" w:rsidRDefault="000C43D1" w:rsidP="000C43D1">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COME CANDIDARSI</w:t>
            </w:r>
          </w:p>
          <w:p w:rsidR="000C43D1" w:rsidRDefault="000C43D1" w:rsidP="000C43D1">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Gli interessati alle future assunzioni Inter e alle opportunità di lavoro attive possono visitare la pagina dedicata alle</w:t>
            </w:r>
            <w:r>
              <w:rPr>
                <w:rStyle w:val="apple-converted-space"/>
                <w:rFonts w:ascii="Helvetica" w:hAnsi="Helvetica"/>
                <w:color w:val="000000"/>
                <w:sz w:val="17"/>
                <w:szCs w:val="17"/>
              </w:rPr>
              <w:t> </w:t>
            </w:r>
            <w:hyperlink r:id="rId215" w:tgtFrame="_blank" w:history="1">
              <w:r>
                <w:rPr>
                  <w:rStyle w:val="Collegamentoipertestuale"/>
                  <w:rFonts w:ascii="Helvetica" w:hAnsi="Helvetica"/>
                  <w:b/>
                  <w:bCs/>
                  <w:color w:val="800000"/>
                  <w:sz w:val="17"/>
                  <w:szCs w:val="17"/>
                </w:rPr>
                <w:t>ricerche in corso</w:t>
              </w:r>
            </w:hyperlink>
            <w:r>
              <w:rPr>
                <w:rStyle w:val="apple-converted-space"/>
                <w:rFonts w:ascii="Helvetica" w:hAnsi="Helvetica"/>
                <w:color w:val="000000"/>
                <w:sz w:val="17"/>
                <w:szCs w:val="17"/>
              </w:rPr>
              <w:t> </w:t>
            </w:r>
            <w:r>
              <w:rPr>
                <w:rFonts w:ascii="Helvetica" w:hAnsi="Helvetica"/>
                <w:color w:val="000000"/>
                <w:sz w:val="17"/>
                <w:szCs w:val="17"/>
              </w:rPr>
              <w:t>del club calcistico, Inter “Lavora con noi”. Dalla stessa è possibile prendere visione delle posizioni aperte e</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candidarsi online</w:t>
            </w:r>
            <w:r>
              <w:rPr>
                <w:rFonts w:ascii="Helvetica" w:hAnsi="Helvetica"/>
                <w:color w:val="000000"/>
                <w:sz w:val="17"/>
                <w:szCs w:val="17"/>
              </w:rPr>
              <w:t>, registrando il cv nell’apposito form.</w:t>
            </w:r>
          </w:p>
          <w:p w:rsidR="000C43D1" w:rsidRPr="000C43D1" w:rsidRDefault="000C43D1" w:rsidP="000C43D1">
            <w:pPr>
              <w:shd w:val="clear" w:color="auto" w:fill="FFFFFF"/>
              <w:suppressAutoHyphens w:val="0"/>
              <w:spacing w:after="70"/>
              <w:outlineLvl w:val="0"/>
              <w:rPr>
                <w:rFonts w:ascii="Arial" w:hAnsi="Arial" w:cs="Arial"/>
                <w:color w:val="800000"/>
                <w:kern w:val="36"/>
                <w:sz w:val="28"/>
                <w:szCs w:val="28"/>
                <w:lang w:eastAsia="it-IT"/>
              </w:rPr>
            </w:pPr>
          </w:p>
          <w:p w:rsidR="003E4852" w:rsidRPr="00FB51E7" w:rsidRDefault="003E4852" w:rsidP="00B250BB">
            <w:pPr>
              <w:pStyle w:val="NormaleWeb"/>
              <w:shd w:val="clear" w:color="auto" w:fill="FFFFFF"/>
              <w:spacing w:line="383" w:lineRule="atLeast"/>
              <w:rPr>
                <w:rFonts w:ascii="Helvetica" w:hAnsi="Helvetica"/>
                <w:color w:val="000000"/>
                <w:sz w:val="21"/>
                <w:szCs w:val="21"/>
              </w:rPr>
            </w:pPr>
          </w:p>
        </w:tc>
        <w:tc>
          <w:tcPr>
            <w:tcW w:w="2400" w:type="dxa"/>
            <w:shd w:val="clear" w:color="auto" w:fill="auto"/>
          </w:tcPr>
          <w:p w:rsidR="003E4852" w:rsidRDefault="003E4852" w:rsidP="00B250BB">
            <w:pPr>
              <w:rPr>
                <w:b/>
                <w:i/>
                <w:color w:val="FF0000"/>
                <w:sz w:val="28"/>
                <w:szCs w:val="28"/>
                <w:u w:val="single"/>
              </w:rPr>
            </w:pPr>
            <w:r>
              <w:rPr>
                <w:b/>
                <w:i/>
                <w:color w:val="FF0000"/>
                <w:sz w:val="28"/>
                <w:szCs w:val="28"/>
                <w:u w:val="single"/>
              </w:rPr>
              <w:lastRenderedPageBreak/>
              <w:t>L’OPPORTUNITA</w:t>
            </w:r>
          </w:p>
        </w:tc>
      </w:tr>
      <w:tr w:rsidR="003E4852" w:rsidRPr="00C56D1B" w:rsidTr="00B250BB">
        <w:tc>
          <w:tcPr>
            <w:tcW w:w="937" w:type="dxa"/>
          </w:tcPr>
          <w:p w:rsidR="003E4852" w:rsidRDefault="003E4852" w:rsidP="00B250BB">
            <w:pPr>
              <w:pStyle w:val="Titolo2"/>
              <w:shd w:val="clear" w:color="auto" w:fill="FFFFFF"/>
              <w:spacing w:before="0" w:after="150" w:line="300" w:lineRule="atLeast"/>
              <w:textAlignment w:val="baseline"/>
              <w:outlineLvl w:val="1"/>
              <w:rPr>
                <w:rFonts w:ascii="Arial" w:hAnsi="Arial" w:cs="Arial"/>
                <w:b w:val="0"/>
                <w:bCs w:val="0"/>
                <w:color w:val="333333"/>
                <w:sz w:val="30"/>
                <w:szCs w:val="30"/>
              </w:rPr>
            </w:pPr>
          </w:p>
        </w:tc>
        <w:tc>
          <w:tcPr>
            <w:tcW w:w="6517" w:type="dxa"/>
            <w:shd w:val="clear" w:color="auto" w:fill="auto"/>
          </w:tcPr>
          <w:p w:rsidR="00644C30" w:rsidRPr="00644C30" w:rsidRDefault="00644C30" w:rsidP="00644C30">
            <w:pPr>
              <w:pStyle w:val="Titolo1"/>
              <w:shd w:val="clear" w:color="auto" w:fill="FFFFFF"/>
              <w:spacing w:before="0" w:beforeAutospacing="0" w:after="70" w:afterAutospacing="0"/>
              <w:outlineLvl w:val="0"/>
              <w:rPr>
                <w:rFonts w:ascii="Arial" w:hAnsi="Arial" w:cs="Arial"/>
                <w:b w:val="0"/>
                <w:bCs w:val="0"/>
                <w:color w:val="800000"/>
                <w:sz w:val="24"/>
                <w:szCs w:val="24"/>
              </w:rPr>
            </w:pPr>
            <w:r w:rsidRPr="00644C30">
              <w:rPr>
                <w:rFonts w:ascii="Arial" w:hAnsi="Arial" w:cs="Arial"/>
                <w:b w:val="0"/>
                <w:bCs w:val="0"/>
                <w:color w:val="800000"/>
                <w:sz w:val="24"/>
                <w:szCs w:val="24"/>
              </w:rPr>
              <w:t>Unogas Energia: 50 assunzioni, nuovo Centro Direzionale</w:t>
            </w:r>
          </w:p>
          <w:p w:rsidR="00644C30" w:rsidRDefault="00644C30" w:rsidP="00644C30">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In arrivo nuove assunzioni in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Liguria</w:t>
            </w:r>
            <w:r>
              <w:rPr>
                <w:rStyle w:val="apple-converted-space"/>
                <w:rFonts w:ascii="Helvetica" w:eastAsiaTheme="majorEastAsia" w:hAnsi="Helvetica"/>
                <w:color w:val="000000"/>
                <w:sz w:val="17"/>
                <w:szCs w:val="17"/>
              </w:rPr>
              <w:t> </w:t>
            </w:r>
            <w:r>
              <w:rPr>
                <w:rFonts w:ascii="Helvetica" w:hAnsi="Helvetica"/>
                <w:color w:val="000000"/>
                <w:sz w:val="17"/>
                <w:szCs w:val="17"/>
              </w:rPr>
              <w:t>con Unogas Energia.</w:t>
            </w:r>
          </w:p>
          <w:p w:rsidR="00644C30" w:rsidRDefault="00644C30" w:rsidP="00644C30">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La nota azienda, attiva nella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fornitura</w:t>
            </w:r>
            <w:r>
              <w:rPr>
                <w:rStyle w:val="apple-converted-space"/>
                <w:rFonts w:ascii="Helvetica" w:eastAsiaTheme="majorEastAsia" w:hAnsi="Helvetica"/>
                <w:color w:val="000000"/>
                <w:sz w:val="17"/>
                <w:szCs w:val="17"/>
              </w:rPr>
              <w:t> </w:t>
            </w:r>
            <w:r>
              <w:rPr>
                <w:rFonts w:ascii="Helvetica" w:hAnsi="Helvetica"/>
                <w:color w:val="000000"/>
                <w:sz w:val="17"/>
                <w:szCs w:val="17"/>
              </w:rPr>
              <w:t>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gas metano</w:t>
            </w:r>
            <w:r>
              <w:rPr>
                <w:rStyle w:val="apple-converted-space"/>
                <w:rFonts w:ascii="Helvetica" w:eastAsiaTheme="majorEastAsia" w:hAnsi="Helvetica"/>
                <w:color w:val="000000"/>
                <w:sz w:val="17"/>
                <w:szCs w:val="17"/>
              </w:rPr>
              <w:t> </w:t>
            </w:r>
            <w:r>
              <w:rPr>
                <w:rFonts w:ascii="Helvetica" w:hAnsi="Helvetica"/>
                <w:color w:val="000000"/>
                <w:sz w:val="17"/>
                <w:szCs w:val="17"/>
              </w:rPr>
              <w:t>ed</w:t>
            </w:r>
            <w:r>
              <w:rPr>
                <w:rStyle w:val="Enfasigrassetto"/>
                <w:rFonts w:ascii="Helvetica" w:eastAsiaTheme="majorEastAsia" w:hAnsi="Helvetica"/>
                <w:color w:val="000000"/>
                <w:sz w:val="17"/>
                <w:szCs w:val="17"/>
              </w:rPr>
              <w:t>energia elettrica</w:t>
            </w:r>
            <w:r>
              <w:rPr>
                <w:rFonts w:ascii="Helvetica" w:hAnsi="Helvetica"/>
                <w:color w:val="000000"/>
                <w:sz w:val="17"/>
                <w:szCs w:val="17"/>
              </w:rPr>
              <w:t>, aprirà un nuovo Centro Direzionale a</w:t>
            </w:r>
            <w:r>
              <w:rPr>
                <w:rStyle w:val="Enfasigrassetto"/>
                <w:rFonts w:ascii="Helvetica" w:eastAsiaTheme="majorEastAsia" w:hAnsi="Helvetica"/>
                <w:color w:val="000000"/>
                <w:sz w:val="17"/>
                <w:szCs w:val="17"/>
              </w:rPr>
              <w:t>Taggia,</w:t>
            </w:r>
            <w:r>
              <w:rPr>
                <w:rStyle w:val="apple-converted-space"/>
                <w:rFonts w:ascii="Helvetica" w:eastAsiaTheme="majorEastAsia" w:hAnsi="Helvetica"/>
                <w:color w:val="000000"/>
                <w:sz w:val="17"/>
                <w:szCs w:val="17"/>
              </w:rPr>
              <w:t> </w:t>
            </w:r>
            <w:r>
              <w:rPr>
                <w:rFonts w:ascii="Helvetica" w:hAnsi="Helvetica"/>
                <w:color w:val="000000"/>
                <w:sz w:val="17"/>
                <w:szCs w:val="17"/>
              </w:rPr>
              <w:t>in provincia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Imperia</w:t>
            </w:r>
            <w:r>
              <w:rPr>
                <w:rFonts w:ascii="Helvetica" w:hAnsi="Helvetica"/>
                <w:color w:val="000000"/>
                <w:sz w:val="17"/>
                <w:szCs w:val="17"/>
              </w:rPr>
              <w:t>. L’iniziativa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creerà occupazione</w:t>
            </w:r>
            <w:r>
              <w:rPr>
                <w:rFonts w:ascii="Helvetica" w:hAnsi="Helvetica"/>
                <w:color w:val="000000"/>
                <w:sz w:val="17"/>
                <w:szCs w:val="17"/>
              </w:rPr>
              <w:t>, potando 50 posti di lavoro.</w:t>
            </w:r>
          </w:p>
          <w:p w:rsidR="00644C30" w:rsidRDefault="00644C30" w:rsidP="00644C30">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Ecco tutte le informazioni e cosa sapere sulle assunzioni Unogas Energia che saranno effettuate.</w:t>
            </w:r>
          </w:p>
          <w:p w:rsidR="00644C30" w:rsidRDefault="00644C30" w:rsidP="00644C30">
            <w:pPr>
              <w:pStyle w:val="Titolo3"/>
              <w:shd w:val="clear" w:color="auto" w:fill="FFFFFF"/>
              <w:outlineLvl w:val="2"/>
              <w:rPr>
                <w:rFonts w:ascii="Arial" w:hAnsi="Arial" w:cs="Arial"/>
                <w:b w:val="0"/>
                <w:bCs w:val="0"/>
                <w:color w:val="800000"/>
              </w:rPr>
            </w:pPr>
            <w:r>
              <w:rPr>
                <w:rFonts w:ascii="Arial" w:hAnsi="Arial" w:cs="Arial"/>
                <w:b w:val="0"/>
                <w:bCs w:val="0"/>
                <w:color w:val="800000"/>
              </w:rPr>
              <w:t>UNOGAS ENERGIA ASSUNZIONI A TAGGIA</w:t>
            </w:r>
          </w:p>
          <w:p w:rsidR="00644C30" w:rsidRDefault="00644C30" w:rsidP="00644C30">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A dare la notizia è il quotidiano</w:t>
            </w:r>
            <w:r>
              <w:rPr>
                <w:rStyle w:val="apple-converted-space"/>
                <w:rFonts w:ascii="Helvetica" w:hAnsi="Helvetica"/>
                <w:b/>
                <w:bCs/>
                <w:color w:val="000000"/>
                <w:sz w:val="17"/>
                <w:szCs w:val="17"/>
              </w:rPr>
              <w:t> </w:t>
            </w:r>
            <w:r>
              <w:rPr>
                <w:rStyle w:val="Enfasigrassetto"/>
                <w:rFonts w:ascii="Helvetica" w:eastAsiaTheme="majorEastAsia" w:hAnsi="Helvetica"/>
                <w:color w:val="000000"/>
                <w:sz w:val="17"/>
                <w:szCs w:val="17"/>
              </w:rPr>
              <w:t>La Stampa</w:t>
            </w:r>
            <w:r>
              <w:rPr>
                <w:rFonts w:ascii="Helvetica" w:hAnsi="Helvetica"/>
                <w:color w:val="000000"/>
                <w:sz w:val="17"/>
                <w:szCs w:val="17"/>
              </w:rPr>
              <w:t>, attraverso un recente articolo relativo al nuovo Centro Direzionale del Gruppo che sarà aperto a Taggia. L’azienda energetica ha deciso di stabilire il proprio quartier generale nel comune ligure, costruendo una</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nuova sede</w:t>
            </w:r>
            <w:r>
              <w:rPr>
                <w:rFonts w:ascii="Helvetica" w:hAnsi="Helvetica"/>
                <w:color w:val="000000"/>
                <w:sz w:val="17"/>
                <w:szCs w:val="17"/>
              </w:rPr>
              <w:t>. Con la nuova apertura saranno effettuate anche diverse assunzioni Unogas Energia.</w:t>
            </w:r>
          </w:p>
          <w:p w:rsidR="00644C30" w:rsidRDefault="00644C30" w:rsidP="00644C30">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Il progetto, infatti, servirà a razionalizzare e ridistribuire le risorse umane presenti sul territorio. La società dispone già di 3 sedi a Taggia, in cui lavorano già 150 dipendenti. Il Centro Direzionale di prossima costruzione potrà ospitarne circa 200, consentendo, dunque, un</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incremento</w:t>
            </w:r>
            <w:r>
              <w:rPr>
                <w:rStyle w:val="apple-converted-space"/>
                <w:rFonts w:ascii="Helvetica" w:hAnsi="Helvetica"/>
                <w:color w:val="000000"/>
                <w:sz w:val="17"/>
                <w:szCs w:val="17"/>
              </w:rPr>
              <w:t> </w:t>
            </w:r>
            <w:r>
              <w:rPr>
                <w:rFonts w:ascii="Helvetica" w:hAnsi="Helvetica"/>
                <w:color w:val="000000"/>
                <w:sz w:val="17"/>
                <w:szCs w:val="17"/>
              </w:rPr>
              <w:t>dell’</w:t>
            </w:r>
            <w:r>
              <w:rPr>
                <w:rStyle w:val="Enfasigrassetto"/>
                <w:rFonts w:ascii="Helvetica" w:eastAsiaTheme="majorEastAsia" w:hAnsi="Helvetica"/>
                <w:color w:val="000000"/>
                <w:sz w:val="17"/>
                <w:szCs w:val="17"/>
              </w:rPr>
              <w:t>organico</w:t>
            </w:r>
            <w:r>
              <w:rPr>
                <w:rStyle w:val="apple-converted-space"/>
                <w:rFonts w:ascii="Helvetica" w:hAnsi="Helvetica"/>
                <w:color w:val="000000"/>
                <w:sz w:val="17"/>
                <w:szCs w:val="17"/>
              </w:rPr>
              <w:t> </w:t>
            </w:r>
            <w:r>
              <w:rPr>
                <w:rFonts w:ascii="Helvetica" w:hAnsi="Helvetica"/>
                <w:color w:val="000000"/>
                <w:sz w:val="17"/>
                <w:szCs w:val="17"/>
              </w:rPr>
              <w:t>e la creazione di una</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cinquantina</w:t>
            </w:r>
            <w:r>
              <w:rPr>
                <w:rStyle w:val="apple-converted-space"/>
                <w:rFonts w:ascii="Helvetica" w:hAnsi="Helvetica"/>
                <w:color w:val="000000"/>
                <w:sz w:val="17"/>
                <w:szCs w:val="17"/>
              </w:rPr>
              <w:t> </w:t>
            </w:r>
            <w:r>
              <w:rPr>
                <w:rFonts w:ascii="Helvetica" w:hAnsi="Helvetica"/>
                <w:color w:val="000000"/>
                <w:sz w:val="17"/>
                <w:szCs w:val="17"/>
              </w:rPr>
              <w:t>di</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posti</w:t>
            </w:r>
            <w:r>
              <w:rPr>
                <w:rStyle w:val="apple-converted-space"/>
                <w:rFonts w:ascii="Helvetica" w:hAnsi="Helvetica"/>
                <w:color w:val="000000"/>
                <w:sz w:val="17"/>
                <w:szCs w:val="17"/>
              </w:rPr>
              <w:t> </w:t>
            </w:r>
            <w:r>
              <w:rPr>
                <w:rFonts w:ascii="Helvetica" w:hAnsi="Helvetica"/>
                <w:color w:val="000000"/>
                <w:sz w:val="17"/>
                <w:szCs w:val="17"/>
              </w:rPr>
              <w:t>di</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lavoro</w:t>
            </w:r>
            <w:r>
              <w:rPr>
                <w:rStyle w:val="apple-converted-space"/>
                <w:rFonts w:ascii="Helvetica" w:hAnsi="Helvetica"/>
                <w:color w:val="000000"/>
                <w:sz w:val="17"/>
                <w:szCs w:val="17"/>
              </w:rPr>
              <w:t> </w:t>
            </w:r>
            <w:r>
              <w:rPr>
                <w:rFonts w:ascii="Helvetica" w:hAnsi="Helvetica"/>
                <w:color w:val="000000"/>
                <w:sz w:val="17"/>
                <w:szCs w:val="17"/>
              </w:rPr>
              <w:t>Unogas Energia.</w:t>
            </w:r>
          </w:p>
          <w:p w:rsidR="00644C30" w:rsidRDefault="00644C30" w:rsidP="00644C30">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IL CENTRO DIREZIONALE</w:t>
            </w:r>
          </w:p>
          <w:p w:rsidR="00644C30" w:rsidRDefault="00644C30" w:rsidP="00644C30">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La struttura, il cui progetto è stato affidato all’architetto Marco Calvi, è stato presentato con uno Strumento urbanistico attuativo (SUA) ed è</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in attesa</w:t>
            </w:r>
            <w:r>
              <w:rPr>
                <w:rStyle w:val="apple-converted-space"/>
                <w:rFonts w:ascii="Helvetica" w:hAnsi="Helvetica"/>
                <w:color w:val="000000"/>
                <w:sz w:val="17"/>
                <w:szCs w:val="17"/>
              </w:rPr>
              <w:t> </w:t>
            </w:r>
            <w:r>
              <w:rPr>
                <w:rFonts w:ascii="Helvetica" w:hAnsi="Helvetica"/>
                <w:color w:val="000000"/>
                <w:sz w:val="17"/>
                <w:szCs w:val="17"/>
              </w:rPr>
              <w:t>di</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approvazione</w:t>
            </w:r>
            <w:r>
              <w:rPr>
                <w:rStyle w:val="apple-converted-space"/>
                <w:rFonts w:ascii="Helvetica" w:hAnsi="Helvetica"/>
                <w:color w:val="000000"/>
                <w:sz w:val="17"/>
                <w:szCs w:val="17"/>
              </w:rPr>
              <w:t> </w:t>
            </w:r>
            <w:r>
              <w:rPr>
                <w:rFonts w:ascii="Helvetica" w:hAnsi="Helvetica"/>
                <w:color w:val="000000"/>
                <w:sz w:val="17"/>
                <w:szCs w:val="17"/>
              </w:rPr>
              <w:t>da parte del consiglio comunale di Taggia. Occuperà un’area di circa 3mila metri quadri e sarà articolato in</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tre piani</w:t>
            </w:r>
            <w:r>
              <w:rPr>
                <w:rStyle w:val="apple-converted-space"/>
                <w:rFonts w:ascii="Helvetica" w:hAnsi="Helvetica"/>
                <w:color w:val="000000"/>
                <w:sz w:val="17"/>
                <w:szCs w:val="17"/>
              </w:rPr>
              <w:t> </w:t>
            </w:r>
            <w:r>
              <w:rPr>
                <w:rFonts w:ascii="Helvetica" w:hAnsi="Helvetica"/>
                <w:color w:val="000000"/>
                <w:sz w:val="17"/>
                <w:szCs w:val="17"/>
              </w:rPr>
              <w:t>fuori terra, più</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uno interrato</w:t>
            </w:r>
            <w:r>
              <w:rPr>
                <w:rFonts w:ascii="Helvetica" w:hAnsi="Helvetica"/>
                <w:color w:val="000000"/>
                <w:sz w:val="17"/>
                <w:szCs w:val="17"/>
              </w:rPr>
              <w:t>. Disporrà di</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parcheggi</w:t>
            </w:r>
            <w:r>
              <w:rPr>
                <w:rStyle w:val="apple-converted-space"/>
                <w:rFonts w:ascii="Helvetica" w:hAnsi="Helvetica"/>
                <w:color w:val="000000"/>
                <w:sz w:val="17"/>
                <w:szCs w:val="17"/>
              </w:rPr>
              <w:t> </w:t>
            </w:r>
            <w:r>
              <w:rPr>
                <w:rFonts w:ascii="Helvetica" w:hAnsi="Helvetica"/>
                <w:color w:val="000000"/>
                <w:sz w:val="17"/>
                <w:szCs w:val="17"/>
              </w:rPr>
              <w:t>e</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giardini,</w:t>
            </w:r>
            <w:r>
              <w:rPr>
                <w:rStyle w:val="apple-converted-space"/>
                <w:rFonts w:ascii="Helvetica" w:hAnsi="Helvetica"/>
                <w:color w:val="000000"/>
                <w:sz w:val="17"/>
                <w:szCs w:val="17"/>
              </w:rPr>
              <w:t> </w:t>
            </w:r>
            <w:r>
              <w:rPr>
                <w:rFonts w:ascii="Helvetica" w:hAnsi="Helvetica"/>
                <w:color w:val="000000"/>
                <w:sz w:val="17"/>
                <w:szCs w:val="17"/>
              </w:rPr>
              <w:t>di una</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sala congressi</w:t>
            </w:r>
            <w:r>
              <w:rPr>
                <w:rStyle w:val="apple-converted-space"/>
                <w:rFonts w:ascii="Helvetica" w:hAnsi="Helvetica"/>
                <w:color w:val="000000"/>
                <w:sz w:val="17"/>
                <w:szCs w:val="17"/>
              </w:rPr>
              <w:t> </w:t>
            </w:r>
            <w:r>
              <w:rPr>
                <w:rFonts w:ascii="Helvetica" w:hAnsi="Helvetica"/>
                <w:color w:val="000000"/>
                <w:sz w:val="17"/>
                <w:szCs w:val="17"/>
              </w:rPr>
              <w:t>e di un’</w:t>
            </w:r>
            <w:r>
              <w:rPr>
                <w:rStyle w:val="Enfasigrassetto"/>
                <w:rFonts w:ascii="Helvetica" w:eastAsiaTheme="majorEastAsia" w:hAnsi="Helvetica"/>
                <w:color w:val="000000"/>
                <w:sz w:val="17"/>
                <w:szCs w:val="17"/>
              </w:rPr>
              <w:t>area</w:t>
            </w:r>
            <w:r>
              <w:rPr>
                <w:rStyle w:val="apple-converted-space"/>
                <w:rFonts w:ascii="Helvetica" w:hAnsi="Helvetica"/>
                <w:color w:val="000000"/>
                <w:sz w:val="17"/>
                <w:szCs w:val="17"/>
              </w:rPr>
              <w:t> </w:t>
            </w:r>
            <w:r>
              <w:rPr>
                <w:rFonts w:ascii="Helvetica" w:hAnsi="Helvetica"/>
                <w:color w:val="000000"/>
                <w:sz w:val="17"/>
                <w:szCs w:val="17"/>
              </w:rPr>
              <w:t>per le</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esposizioni</w:t>
            </w:r>
            <w:r>
              <w:rPr>
                <w:rFonts w:ascii="Helvetica" w:hAnsi="Helvetica"/>
                <w:color w:val="000000"/>
                <w:sz w:val="17"/>
                <w:szCs w:val="17"/>
              </w:rPr>
              <w:t>.</w:t>
            </w:r>
          </w:p>
          <w:p w:rsidR="00644C30" w:rsidRDefault="00644C30" w:rsidP="00644C30">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Comprenderà anche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laboratori didattici</w:t>
            </w:r>
            <w:r>
              <w:rPr>
                <w:rStyle w:val="apple-converted-space"/>
                <w:rFonts w:ascii="Helvetica" w:eastAsiaTheme="majorEastAsia" w:hAnsi="Helvetica"/>
                <w:color w:val="000000"/>
                <w:sz w:val="17"/>
                <w:szCs w:val="17"/>
              </w:rPr>
              <w:t> </w:t>
            </w:r>
            <w:r>
              <w:rPr>
                <w:rFonts w:ascii="Helvetica" w:hAnsi="Helvetica"/>
                <w:color w:val="000000"/>
                <w:sz w:val="17"/>
                <w:szCs w:val="17"/>
              </w:rPr>
              <w:t>per le visite scolastiche e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aree tecniche</w:t>
            </w:r>
            <w:r>
              <w:rPr>
                <w:rStyle w:val="apple-converted-space"/>
                <w:rFonts w:ascii="Helvetica" w:eastAsiaTheme="majorEastAsia" w:hAnsi="Helvetica"/>
                <w:color w:val="000000"/>
                <w:sz w:val="17"/>
                <w:szCs w:val="17"/>
              </w:rPr>
              <w:t> </w:t>
            </w:r>
            <w:r>
              <w:rPr>
                <w:rFonts w:ascii="Helvetica" w:hAnsi="Helvetica"/>
                <w:color w:val="000000"/>
                <w:sz w:val="17"/>
                <w:szCs w:val="17"/>
              </w:rPr>
              <w:t>e per le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relazioni</w:t>
            </w:r>
            <w:r>
              <w:rPr>
                <w:rStyle w:val="apple-converted-space"/>
                <w:rFonts w:ascii="Helvetica" w:eastAsiaTheme="majorEastAsia" w:hAnsi="Helvetica"/>
                <w:color w:val="000000"/>
                <w:sz w:val="17"/>
                <w:szCs w:val="17"/>
              </w:rPr>
              <w:t> </w:t>
            </w:r>
            <w:r>
              <w:rPr>
                <w:rFonts w:ascii="Helvetica" w:hAnsi="Helvetica"/>
                <w:color w:val="000000"/>
                <w:sz w:val="17"/>
                <w:szCs w:val="17"/>
              </w:rPr>
              <w:t>con il</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pubblico</w:t>
            </w:r>
            <w:r>
              <w:rPr>
                <w:rStyle w:val="apple-converted-space"/>
                <w:rFonts w:ascii="Helvetica" w:eastAsiaTheme="majorEastAsia" w:hAnsi="Helvetica"/>
                <w:color w:val="000000"/>
                <w:sz w:val="17"/>
                <w:szCs w:val="17"/>
              </w:rPr>
              <w:t> </w:t>
            </w:r>
            <w:r>
              <w:rPr>
                <w:rFonts w:ascii="Helvetica" w:hAnsi="Helvetica"/>
                <w:color w:val="000000"/>
                <w:sz w:val="17"/>
                <w:szCs w:val="17"/>
              </w:rPr>
              <w:t>e 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clienti.</w:t>
            </w:r>
            <w:r>
              <w:rPr>
                <w:rFonts w:ascii="Helvetica" w:hAnsi="Helvetica"/>
                <w:color w:val="000000"/>
                <w:sz w:val="17"/>
                <w:szCs w:val="17"/>
              </w:rPr>
              <w:t>Inoltre, prevede anche servizi volti a favorire il benessere dei dipendenti, quali la disponibilità di un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asilo nido aziendale</w:t>
            </w:r>
            <w:r>
              <w:rPr>
                <w:rFonts w:ascii="Helvetica" w:hAnsi="Helvetica"/>
                <w:color w:val="000000"/>
                <w:sz w:val="17"/>
                <w:szCs w:val="17"/>
              </w:rPr>
              <w:t>. I costi di realizzazione si aggirano attorno ai 5 / 6 milioni di Euro.</w:t>
            </w:r>
          </w:p>
          <w:p w:rsidR="00644C30" w:rsidRDefault="00644C30" w:rsidP="00644C30">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PROSPETTIVE OCCUPAZIONALI</w:t>
            </w:r>
          </w:p>
          <w:p w:rsidR="00644C30" w:rsidRDefault="00644C30" w:rsidP="00644C30">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E’ facile immaginare che le opportunità di lavoro Unogas Energia saranno rivolte 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varie figure</w:t>
            </w:r>
            <w:r>
              <w:rPr>
                <w:rFonts w:ascii="Helvetica" w:hAnsi="Helvetica"/>
                <w:color w:val="000000"/>
                <w:sz w:val="17"/>
                <w:szCs w:val="17"/>
              </w:rPr>
              <w:t>, ad esempio da inserire in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area commerciale</w:t>
            </w:r>
            <w:r>
              <w:rPr>
                <w:rFonts w:ascii="Helvetica" w:hAnsi="Helvetica"/>
                <w:color w:val="000000"/>
                <w:sz w:val="17"/>
                <w:szCs w:val="17"/>
              </w:rPr>
              <w:t>, o</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di tipo impiegatizio</w:t>
            </w:r>
            <w:r>
              <w:rPr>
                <w:rFonts w:ascii="Helvetica" w:hAnsi="Helvetica"/>
                <w:color w:val="000000"/>
                <w:sz w:val="17"/>
                <w:szCs w:val="17"/>
              </w:rPr>
              <w:t>. Oltre alle assunzioni che potranno essere effettuate nella nuova sede, altre opportunità di impiego saranno create anche dai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lavori</w:t>
            </w:r>
            <w:r>
              <w:rPr>
                <w:rStyle w:val="apple-converted-space"/>
                <w:rFonts w:ascii="Helvetica" w:eastAsiaTheme="majorEastAsia" w:hAnsi="Helvetica"/>
                <w:color w:val="000000"/>
                <w:sz w:val="17"/>
                <w:szCs w:val="17"/>
              </w:rPr>
              <w:t> </w:t>
            </w:r>
            <w:r>
              <w:rPr>
                <w:rFonts w:ascii="Helvetica" w:hAnsi="Helvetica"/>
                <w:color w:val="000000"/>
                <w:sz w:val="17"/>
                <w:szCs w:val="17"/>
              </w:rPr>
              <w:t>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costruzione</w:t>
            </w:r>
            <w:r>
              <w:rPr>
                <w:rStyle w:val="apple-converted-space"/>
                <w:rFonts w:ascii="Helvetica" w:eastAsiaTheme="majorEastAsia" w:hAnsi="Helvetica"/>
                <w:color w:val="000000"/>
                <w:sz w:val="17"/>
                <w:szCs w:val="17"/>
              </w:rPr>
              <w:t> </w:t>
            </w:r>
            <w:r>
              <w:rPr>
                <w:rFonts w:ascii="Helvetica" w:hAnsi="Helvetica"/>
                <w:color w:val="000000"/>
                <w:sz w:val="17"/>
                <w:szCs w:val="17"/>
              </w:rPr>
              <w:t>e, in seguito, per interventi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manutenzione</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servizi</w:t>
            </w:r>
            <w:r>
              <w:rPr>
                <w:rFonts w:ascii="Helvetica" w:hAnsi="Helvetica"/>
                <w:color w:val="000000"/>
                <w:sz w:val="17"/>
                <w:szCs w:val="17"/>
              </w:rPr>
              <w:t>.</w:t>
            </w:r>
          </w:p>
          <w:p w:rsidR="00644C30" w:rsidRDefault="00644C30" w:rsidP="00644C30">
            <w:pPr>
              <w:pStyle w:val="Titolo3"/>
              <w:shd w:val="clear" w:color="auto" w:fill="FFFFFF"/>
              <w:outlineLvl w:val="2"/>
              <w:rPr>
                <w:rFonts w:ascii="Arial" w:hAnsi="Arial" w:cs="Arial"/>
                <w:b w:val="0"/>
                <w:bCs w:val="0"/>
                <w:color w:val="800000"/>
              </w:rPr>
            </w:pPr>
            <w:r>
              <w:rPr>
                <w:rFonts w:ascii="Arial" w:hAnsi="Arial" w:cs="Arial"/>
                <w:b w:val="0"/>
                <w:bCs w:val="0"/>
                <w:color w:val="800000"/>
              </w:rPr>
              <w:t>L’AZIENDA</w:t>
            </w:r>
          </w:p>
          <w:p w:rsidR="00644C30" w:rsidRDefault="00644C30" w:rsidP="00644C30">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Unogas Energia SpA è una società italiana che opera nel settore della vendita di gas naturale ed energia elettrica. Nato nel 2003, il Gruppo ha sede legale a Milano e sede operativa a Taggia (Imperia). Unogas Energia è presente, con varie sedi commerciali, in Lombardia, Liguria, Veneto, Piemonte, Emilia Romagna, Lazio, Toscana, Umbia, Abruzzo, Campania e Basilicata.</w:t>
            </w:r>
          </w:p>
          <w:p w:rsidR="00644C30" w:rsidRDefault="00644C30" w:rsidP="00644C30">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CANDIDATURE</w:t>
            </w:r>
          </w:p>
          <w:p w:rsidR="00644C30" w:rsidRDefault="00644C30" w:rsidP="00644C30">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Gli interessati alle future assunzioni Unogas Energia e alle opportunità di lavoro attive possono visitare la pagina dedicata alle</w:t>
            </w:r>
            <w:r>
              <w:rPr>
                <w:rStyle w:val="apple-converted-space"/>
                <w:rFonts w:ascii="Helvetica" w:eastAsiaTheme="majorEastAsia" w:hAnsi="Helvetica"/>
                <w:color w:val="000000"/>
                <w:sz w:val="17"/>
                <w:szCs w:val="17"/>
              </w:rPr>
              <w:t> </w:t>
            </w:r>
            <w:hyperlink r:id="rId216" w:tgtFrame="_blank" w:history="1">
              <w:r>
                <w:rPr>
                  <w:rStyle w:val="Collegamentoipertestuale"/>
                  <w:rFonts w:ascii="Helvetica" w:hAnsi="Helvetica"/>
                  <w:b/>
                  <w:bCs/>
                  <w:color w:val="800000"/>
                  <w:sz w:val="17"/>
                  <w:szCs w:val="17"/>
                </w:rPr>
                <w:t>carriere</w:t>
              </w:r>
            </w:hyperlink>
            <w:r>
              <w:rPr>
                <w:rStyle w:val="apple-converted-space"/>
                <w:rFonts w:ascii="Helvetica" w:eastAsiaTheme="majorEastAsia" w:hAnsi="Helvetica"/>
                <w:color w:val="000000"/>
                <w:sz w:val="17"/>
                <w:szCs w:val="17"/>
              </w:rPr>
              <w:t> </w:t>
            </w:r>
            <w:r>
              <w:rPr>
                <w:rFonts w:ascii="Helvetica" w:hAnsi="Helvetica"/>
                <w:color w:val="000000"/>
                <w:sz w:val="17"/>
                <w:szCs w:val="17"/>
              </w:rPr>
              <w:t xml:space="preserve">(Lavora con noi) del Gruppo. Dalla stessa è possibile </w:t>
            </w:r>
            <w:r>
              <w:rPr>
                <w:rFonts w:ascii="Helvetica" w:hAnsi="Helvetica"/>
                <w:color w:val="000000"/>
                <w:sz w:val="17"/>
                <w:szCs w:val="17"/>
              </w:rPr>
              <w:lastRenderedPageBreak/>
              <w:t>prendere visione delle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posizioni aperte</w:t>
            </w:r>
            <w:r>
              <w:rPr>
                <w:rStyle w:val="apple-converted-space"/>
                <w:rFonts w:ascii="Helvetica" w:eastAsiaTheme="majorEastAsia" w:hAnsi="Helvetica"/>
                <w:color w:val="000000"/>
                <w:sz w:val="17"/>
                <w:szCs w:val="17"/>
              </w:rPr>
              <w:t> </w:t>
            </w:r>
            <w:r>
              <w:rPr>
                <w:rFonts w:ascii="Helvetica" w:hAnsi="Helvetica"/>
                <w:color w:val="000000"/>
                <w:sz w:val="17"/>
                <w:szCs w:val="17"/>
              </w:rPr>
              <w:t>e candidarsi, inviando il cv tramite mail, all’indirizzo di posta elettronica indicato.</w:t>
            </w:r>
          </w:p>
          <w:p w:rsidR="00644C30" w:rsidRDefault="00644C30" w:rsidP="00B250BB">
            <w:pPr>
              <w:pStyle w:val="Titolo1"/>
              <w:shd w:val="clear" w:color="auto" w:fill="FFFFFF"/>
              <w:spacing w:before="0" w:beforeAutospacing="0" w:after="70" w:afterAutospacing="0"/>
              <w:outlineLvl w:val="0"/>
              <w:rPr>
                <w:rFonts w:ascii="Arial" w:hAnsi="Arial" w:cs="Arial"/>
                <w:b w:val="0"/>
                <w:bCs w:val="0"/>
                <w:color w:val="800000"/>
                <w:sz w:val="28"/>
                <w:szCs w:val="28"/>
              </w:rPr>
            </w:pPr>
          </w:p>
          <w:p w:rsidR="00644C30" w:rsidRDefault="00644C30" w:rsidP="00B250BB">
            <w:pPr>
              <w:pStyle w:val="Titolo1"/>
              <w:shd w:val="clear" w:color="auto" w:fill="FFFFFF"/>
              <w:spacing w:before="0" w:beforeAutospacing="0" w:after="70" w:afterAutospacing="0"/>
              <w:outlineLvl w:val="0"/>
              <w:rPr>
                <w:rFonts w:ascii="Arial" w:hAnsi="Arial" w:cs="Arial"/>
                <w:b w:val="0"/>
                <w:bCs w:val="0"/>
                <w:color w:val="800000"/>
                <w:sz w:val="28"/>
                <w:szCs w:val="28"/>
              </w:rPr>
            </w:pPr>
          </w:p>
          <w:p w:rsidR="00B250BB" w:rsidRPr="00B250BB" w:rsidRDefault="00B250BB" w:rsidP="00B250BB">
            <w:pPr>
              <w:pStyle w:val="Titolo1"/>
              <w:shd w:val="clear" w:color="auto" w:fill="FFFFFF"/>
              <w:spacing w:before="0" w:beforeAutospacing="0" w:after="70" w:afterAutospacing="0"/>
              <w:outlineLvl w:val="0"/>
              <w:rPr>
                <w:rFonts w:ascii="Arial" w:hAnsi="Arial" w:cs="Arial"/>
                <w:b w:val="0"/>
                <w:bCs w:val="0"/>
                <w:color w:val="800000"/>
                <w:sz w:val="28"/>
                <w:szCs w:val="28"/>
              </w:rPr>
            </w:pPr>
            <w:r w:rsidRPr="00B250BB">
              <w:rPr>
                <w:rFonts w:ascii="Arial" w:hAnsi="Arial" w:cs="Arial"/>
                <w:b w:val="0"/>
                <w:bCs w:val="0"/>
                <w:color w:val="800000"/>
                <w:sz w:val="28"/>
                <w:szCs w:val="28"/>
              </w:rPr>
              <w:t>Enel Green Power Lavora con noi: selezioni in corso</w:t>
            </w:r>
          </w:p>
          <w:p w:rsidR="00B250BB" w:rsidRDefault="00B250BB" w:rsidP="00B250B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Vi piacerebbe lavorare in Enel Green Power?</w:t>
            </w:r>
          </w:p>
          <w:p w:rsidR="00B250BB" w:rsidRDefault="00B250BB" w:rsidP="00B250B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La nota società del Gruppo Enel, che produce</w:t>
            </w:r>
            <w:r>
              <w:rPr>
                <w:rStyle w:val="apple-converted-space"/>
                <w:rFonts w:ascii="Helvetica" w:eastAsiaTheme="majorEastAsia" w:hAnsi="Helvetica"/>
                <w:b/>
                <w:bCs/>
                <w:color w:val="000000"/>
                <w:sz w:val="17"/>
                <w:szCs w:val="17"/>
              </w:rPr>
              <w:t> </w:t>
            </w:r>
            <w:r>
              <w:rPr>
                <w:rStyle w:val="Enfasigrassetto"/>
                <w:rFonts w:ascii="Helvetica" w:eastAsiaTheme="majorEastAsia" w:hAnsi="Helvetica"/>
                <w:color w:val="000000"/>
                <w:sz w:val="17"/>
                <w:szCs w:val="17"/>
              </w:rPr>
              <w:t>energia elettrica da fonti rinnovabili</w:t>
            </w:r>
            <w:r>
              <w:rPr>
                <w:rFonts w:ascii="Helvetica" w:hAnsi="Helvetica"/>
                <w:color w:val="000000"/>
                <w:sz w:val="17"/>
                <w:szCs w:val="17"/>
              </w:rPr>
              <w:t>, periodicamente cerca personale per</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assunzioni</w:t>
            </w:r>
            <w:r>
              <w:rPr>
                <w:rStyle w:val="apple-converted-space"/>
                <w:rFonts w:ascii="Helvetica" w:eastAsiaTheme="majorEastAsia" w:hAnsi="Helvetica"/>
                <w:color w:val="000000"/>
                <w:sz w:val="17"/>
                <w:szCs w:val="17"/>
              </w:rPr>
              <w:t> </w:t>
            </w:r>
            <w:r>
              <w:rPr>
                <w:rFonts w:ascii="Helvetica" w:hAnsi="Helvetica"/>
                <w:color w:val="000000"/>
                <w:sz w:val="17"/>
                <w:szCs w:val="17"/>
              </w:rPr>
              <w:t>in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Italia</w:t>
            </w:r>
            <w:r>
              <w:rPr>
                <w:rFonts w:ascii="Helvetica" w:hAnsi="Helvetica"/>
                <w:color w:val="000000"/>
                <w:sz w:val="17"/>
                <w:szCs w:val="17"/>
              </w:rPr>
              <w:t>.</w:t>
            </w:r>
          </w:p>
          <w:p w:rsidR="00B250BB" w:rsidRDefault="00B250BB" w:rsidP="00B250B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Di seguito vi presentiamo le selezioni in corso 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come candidarsi</w:t>
            </w:r>
            <w:r>
              <w:rPr>
                <w:rStyle w:val="apple-converted-space"/>
                <w:rFonts w:ascii="Helvetica" w:eastAsiaTheme="majorEastAsia" w:hAnsi="Helvetica"/>
                <w:color w:val="000000"/>
                <w:sz w:val="17"/>
                <w:szCs w:val="17"/>
              </w:rPr>
              <w:t> </w:t>
            </w:r>
            <w:r>
              <w:rPr>
                <w:rFonts w:ascii="Helvetica" w:hAnsi="Helvetica"/>
                <w:color w:val="000000"/>
                <w:sz w:val="17"/>
                <w:szCs w:val="17"/>
              </w:rPr>
              <w:t>alle offerte di lavoro Enel Green Power. Vi diamo anche</w:t>
            </w:r>
            <w:r>
              <w:rPr>
                <w:rStyle w:val="apple-converted-space"/>
                <w:rFonts w:ascii="Helvetica" w:eastAsiaTheme="majorEastAsia" w:hAnsi="Helvetica"/>
                <w:b/>
                <w:bCs/>
                <w:color w:val="000000"/>
                <w:sz w:val="17"/>
                <w:szCs w:val="17"/>
              </w:rPr>
              <w:t> </w:t>
            </w:r>
            <w:r>
              <w:rPr>
                <w:rStyle w:val="Enfasigrassetto"/>
                <w:rFonts w:ascii="Helvetica" w:eastAsiaTheme="majorEastAsia" w:hAnsi="Helvetica"/>
                <w:color w:val="000000"/>
                <w:sz w:val="17"/>
                <w:szCs w:val="17"/>
              </w:rPr>
              <w:t>informazioni utili</w:t>
            </w:r>
            <w:r>
              <w:rPr>
                <w:rStyle w:val="apple-converted-space"/>
                <w:rFonts w:ascii="Helvetica" w:eastAsiaTheme="majorEastAsia" w:hAnsi="Helvetica"/>
                <w:color w:val="000000"/>
                <w:sz w:val="17"/>
                <w:szCs w:val="17"/>
              </w:rPr>
              <w:t> </w:t>
            </w:r>
            <w:r>
              <w:rPr>
                <w:rFonts w:ascii="Helvetica" w:hAnsi="Helvetica"/>
                <w:color w:val="000000"/>
                <w:sz w:val="17"/>
                <w:szCs w:val="17"/>
              </w:rPr>
              <w:t>sull’azienda e le modalità di recruiting.</w:t>
            </w:r>
          </w:p>
          <w:p w:rsidR="00B250BB" w:rsidRDefault="00B250BB" w:rsidP="00B250B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Enel Green Power SpA è una multinazionale italiana che fa parte del</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Gruppo Enel</w:t>
            </w:r>
            <w:r>
              <w:rPr>
                <w:rFonts w:ascii="Helvetica" w:hAnsi="Helvetica"/>
                <w:color w:val="000000"/>
                <w:sz w:val="17"/>
                <w:szCs w:val="17"/>
              </w:rPr>
              <w:t>. E’ nata nel 2008 ed ha sede principale in Viale Regina Margherita n. 125 – Roma. La società è specializzata nella produzione di energia elettrica derivata da fonti rinnovabili quali solare, geotermico, eolico, idroelettrico e biomasse. Oggi è presente in Italia, Spagna, Grecia, Romania, Stati Uniti, Messico, Panama, Costa Rica, Guatemala, Brasile, Cile, Uruguay, Sudafrica e India. Opera in 16 Paesi del mondo, con 713 impianti, di cui alcuni in costruzione. Enel Green Power è guidata dall’attuale Presidente,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Alberto De Paoli</w:t>
            </w:r>
            <w:r>
              <w:rPr>
                <w:rFonts w:ascii="Helvetica" w:hAnsi="Helvetica"/>
                <w:color w:val="000000"/>
                <w:sz w:val="17"/>
                <w:szCs w:val="17"/>
              </w:rPr>
              <w:t>, e dal CEO</w:t>
            </w:r>
            <w:r>
              <w:rPr>
                <w:rStyle w:val="Enfasigrassetto"/>
                <w:rFonts w:ascii="Helvetica" w:eastAsiaTheme="majorEastAsia" w:hAnsi="Helvetica"/>
                <w:color w:val="000000"/>
                <w:sz w:val="17"/>
                <w:szCs w:val="17"/>
              </w:rPr>
              <w:t>Francesco Venturini</w:t>
            </w:r>
            <w:r>
              <w:rPr>
                <w:rFonts w:ascii="Helvetica" w:hAnsi="Helvetica"/>
                <w:color w:val="000000"/>
                <w:sz w:val="17"/>
                <w:szCs w:val="17"/>
              </w:rPr>
              <w:t>, ed impiega oltre 4mila collaboratori.</w:t>
            </w:r>
          </w:p>
          <w:p w:rsidR="00B250BB" w:rsidRDefault="00B250BB" w:rsidP="00B250BB">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ENEL GREEN POWER OFFERTE DI LAVORO</w:t>
            </w:r>
          </w:p>
          <w:p w:rsidR="00B250BB" w:rsidRDefault="00B250BB" w:rsidP="00B250B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Durante l’anno il Gruppo seleziona personale per assunzioni in Italia. Le offerte di lavoro Enel Green Power sono rivolte, generalmente, a candidati 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vari livelli di carriera</w:t>
            </w:r>
            <w:r>
              <w:rPr>
                <w:rStyle w:val="apple-converted-space"/>
                <w:rFonts w:ascii="Helvetica" w:eastAsiaTheme="majorEastAsia" w:hAnsi="Helvetica"/>
                <w:color w:val="000000"/>
                <w:sz w:val="17"/>
                <w:szCs w:val="17"/>
              </w:rPr>
              <w:t> </w:t>
            </w:r>
            <w:r>
              <w:rPr>
                <w:rFonts w:ascii="Helvetica" w:hAnsi="Helvetica"/>
                <w:color w:val="000000"/>
                <w:sz w:val="17"/>
                <w:szCs w:val="17"/>
              </w:rPr>
              <w:t>e con diversi titoli di studio. Per lo più si ricercano</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profili tecnici</w:t>
            </w:r>
            <w:r>
              <w:rPr>
                <w:rFonts w:ascii="Helvetica" w:hAnsi="Helvetica"/>
                <w:color w:val="000000"/>
                <w:sz w:val="17"/>
                <w:szCs w:val="17"/>
              </w:rPr>
              <w:t>, ma le opportunità di inserimento non mancano anche per</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altre figure</w:t>
            </w:r>
            <w:r>
              <w:rPr>
                <w:rFonts w:ascii="Helvetica" w:hAnsi="Helvetica"/>
                <w:color w:val="000000"/>
                <w:sz w:val="17"/>
                <w:szCs w:val="17"/>
              </w:rPr>
              <w:t>.</w:t>
            </w:r>
          </w:p>
          <w:p w:rsidR="00B250BB" w:rsidRDefault="00B250BB" w:rsidP="00B250B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In questo periodo, ad esempio, l’azienda del Gruppo Enel seleziona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laureati</w:t>
            </w:r>
            <w:r>
              <w:rPr>
                <w:rStyle w:val="apple-converted-space"/>
                <w:rFonts w:ascii="Helvetica" w:eastAsiaTheme="majorEastAsia" w:hAnsi="Helvetica"/>
                <w:color w:val="000000"/>
                <w:sz w:val="17"/>
                <w:szCs w:val="17"/>
              </w:rPr>
              <w:t> </w:t>
            </w:r>
            <w:r>
              <w:rPr>
                <w:rFonts w:ascii="Helvetica" w:hAnsi="Helvetica"/>
                <w:color w:val="000000"/>
                <w:sz w:val="17"/>
                <w:szCs w:val="17"/>
              </w:rPr>
              <w:t>da assumere a</w:t>
            </w:r>
            <w:r>
              <w:rPr>
                <w:rStyle w:val="apple-converted-space"/>
                <w:rFonts w:ascii="Helvetica" w:eastAsiaTheme="majorEastAsia" w:hAnsi="Helvetica"/>
                <w:b/>
                <w:bCs/>
                <w:color w:val="000000"/>
                <w:sz w:val="17"/>
                <w:szCs w:val="17"/>
              </w:rPr>
              <w:t> </w:t>
            </w:r>
            <w:r>
              <w:rPr>
                <w:rStyle w:val="Enfasigrassetto"/>
                <w:rFonts w:ascii="Helvetica" w:eastAsiaTheme="majorEastAsia" w:hAnsi="Helvetica"/>
                <w:color w:val="000000"/>
                <w:sz w:val="17"/>
                <w:szCs w:val="17"/>
              </w:rPr>
              <w:t>tempo indeterminato</w:t>
            </w:r>
            <w:r>
              <w:rPr>
                <w:rFonts w:ascii="Helvetica" w:hAnsi="Helvetica"/>
                <w:color w:val="000000"/>
                <w:sz w:val="17"/>
                <w:szCs w:val="17"/>
              </w:rPr>
              <w:t>. Gli interessati alle assunzioni Enel Green power possono valutare le</w:t>
            </w:r>
            <w:r>
              <w:rPr>
                <w:rStyle w:val="apple-converted-space"/>
                <w:rFonts w:ascii="Helvetica" w:eastAsiaTheme="majorEastAsia" w:hAnsi="Helvetica"/>
                <w:b/>
                <w:bCs/>
                <w:color w:val="000000"/>
                <w:sz w:val="17"/>
                <w:szCs w:val="17"/>
              </w:rPr>
              <w:t> </w:t>
            </w:r>
            <w:r>
              <w:rPr>
                <w:rStyle w:val="Enfasigrassetto"/>
                <w:rFonts w:ascii="Helvetica" w:eastAsiaTheme="majorEastAsia" w:hAnsi="Helvetica"/>
                <w:color w:val="000000"/>
                <w:sz w:val="17"/>
                <w:szCs w:val="17"/>
              </w:rPr>
              <w:t>posizioni aperte</w:t>
            </w:r>
            <w:r>
              <w:rPr>
                <w:rStyle w:val="apple-converted-space"/>
                <w:rFonts w:ascii="Helvetica" w:eastAsiaTheme="majorEastAsia" w:hAnsi="Helvetica"/>
                <w:color w:val="000000"/>
                <w:sz w:val="17"/>
                <w:szCs w:val="17"/>
              </w:rPr>
              <w:t> </w:t>
            </w:r>
            <w:r>
              <w:rPr>
                <w:rFonts w:ascii="Helvetica" w:hAnsi="Helvetica"/>
                <w:color w:val="000000"/>
                <w:sz w:val="17"/>
                <w:szCs w:val="17"/>
              </w:rPr>
              <w:t>al momento, che descriviamo brevemente di seguito:</w:t>
            </w:r>
          </w:p>
          <w:p w:rsidR="00B250BB" w:rsidRDefault="00B250BB" w:rsidP="00B250BB">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ENERGY MANAGER</w:t>
            </w:r>
            <w:r>
              <w:rPr>
                <w:rFonts w:ascii="Helvetica" w:hAnsi="Helvetica"/>
                <w:color w:val="000000"/>
                <w:sz w:val="17"/>
                <w:szCs w:val="17"/>
              </w:rPr>
              <w:br/>
              <w:t>Sede di lavoro:</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Roma,</w:t>
            </w:r>
            <w:r>
              <w:rPr>
                <w:rStyle w:val="apple-converted-space"/>
                <w:rFonts w:ascii="Helvetica" w:eastAsiaTheme="majorEastAsia" w:hAnsi="Helvetica"/>
                <w:color w:val="000000"/>
                <w:sz w:val="17"/>
                <w:szCs w:val="17"/>
              </w:rPr>
              <w:t> </w:t>
            </w:r>
            <w:r>
              <w:rPr>
                <w:rFonts w:ascii="Helvetica" w:hAnsi="Helvetica"/>
                <w:color w:val="000000"/>
                <w:sz w:val="17"/>
                <w:szCs w:val="17"/>
              </w:rPr>
              <w:t>con eventuale possibilità su</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Napoli</w:t>
            </w:r>
            <w:r>
              <w:rPr>
                <w:rStyle w:val="apple-converted-space"/>
                <w:rFonts w:ascii="Helvetica" w:eastAsiaTheme="majorEastAsia" w:hAnsi="Helvetica"/>
                <w:color w:val="000000"/>
                <w:sz w:val="17"/>
                <w:szCs w:val="17"/>
              </w:rPr>
              <w:t> </w:t>
            </w:r>
            <w:r>
              <w:rPr>
                <w:rFonts w:ascii="Helvetica" w:hAnsi="Helvetica"/>
                <w:color w:val="000000"/>
                <w:sz w:val="17"/>
                <w:szCs w:val="17"/>
              </w:rPr>
              <w:t>o</w:t>
            </w:r>
            <w:r>
              <w:rPr>
                <w:rStyle w:val="Enfasigrassetto"/>
                <w:rFonts w:ascii="Helvetica" w:eastAsiaTheme="majorEastAsia" w:hAnsi="Helvetica"/>
                <w:color w:val="000000"/>
                <w:sz w:val="17"/>
                <w:szCs w:val="17"/>
              </w:rPr>
              <w:t>Firenze</w:t>
            </w:r>
            <w:r>
              <w:rPr>
                <w:rFonts w:ascii="Helvetica" w:hAnsi="Helvetica"/>
                <w:color w:val="000000"/>
                <w:sz w:val="17"/>
                <w:szCs w:val="17"/>
              </w:rPr>
              <w:br/>
              <w:t>Inserita nell’Unità Technological Services and Business Intelligence, la risorsa si occuperà di ottimizzare e controllare i sistemi storage e gli impianti ibridi (Produzione rinnovabile + BESS). La posizione prevede trasferte di breve durata, sia sul territorio nazionale che all’estero. E’ prevista l’assunzione con contratto di lavoro a tempo indeterminato. I candidati ideali sono laureati in Ingegneria Gestionale, Ingegneria Informatica, Fisica, Matematica, Statistica o materie equivalenti. Preferibilmente hanno conseguito un MBA e / o un PHD. Hanno esperienza triennale in mansioni simili e / o di PHD in ambito energy storage. Conoscono linguaggi e strumenti di analisi e modellazione quali SPSS, Matlab, R e Visual Basic. Possiedono doti relazionali e sono predisposti a lavorare in team, e hanno una buona conoscenza della lingua inglese. La conoscenza anche della lingua spagnola è considerata un plus.</w:t>
            </w:r>
          </w:p>
          <w:p w:rsidR="00B250BB" w:rsidRDefault="00B250BB" w:rsidP="00B250BB">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BATTERY MANAGEMENT SYSTEMS ENG ‘STORAGE SYSTEM’</w:t>
            </w:r>
            <w:r>
              <w:rPr>
                <w:rFonts w:ascii="Helvetica" w:hAnsi="Helvetica"/>
                <w:color w:val="000000"/>
                <w:sz w:val="17"/>
                <w:szCs w:val="17"/>
              </w:rPr>
              <w:br/>
              <w:t>Sede di lavoro:</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Roma, Milano</w:t>
            </w:r>
            <w:r>
              <w:rPr>
                <w:rFonts w:ascii="Helvetica" w:hAnsi="Helvetica"/>
                <w:color w:val="000000"/>
                <w:sz w:val="17"/>
                <w:szCs w:val="17"/>
              </w:rPr>
              <w:br/>
              <w:t xml:space="preserve">La figura lavorerà all’interno dell’unità Engineering &amp; Construction e sarà responsabile della progettazione e l’ottimizzazione del sistema di controllo in base ai diversi scenari di progetto. Dovrà anche garantire l’integrazione dei singoli sistemi con il sistema di controllo </w:t>
            </w:r>
            <w:r>
              <w:rPr>
                <w:rFonts w:ascii="Helvetica" w:hAnsi="Helvetica"/>
                <w:color w:val="000000"/>
                <w:sz w:val="17"/>
                <w:szCs w:val="17"/>
              </w:rPr>
              <w:lastRenderedPageBreak/>
              <w:t>dell’impianto complessivo e altri dispositivi all’interno della portata dei progetti (inverter, batterie, controller, ecc). La selezione è rivolta a ingegneri. Richiesta laurea in ingegneria elettrica, elettronica o informatica. Serve un’esperienza di almeno cinque anni di lavoro nel monitoraggio, automazione e controllo nel campo dei sistemi di energia elettrica. Richiesta ottima conoscenza della lingua inglese e disponibilità a viaggiare all’estero. Assunzione con contratto di lavoro a tempo indeterminato.</w:t>
            </w:r>
          </w:p>
          <w:p w:rsidR="00B250BB" w:rsidRDefault="00B250BB" w:rsidP="00B250BB">
            <w:pPr>
              <w:pStyle w:val="Titolo3"/>
              <w:shd w:val="clear" w:color="auto" w:fill="FFFFFF"/>
              <w:outlineLvl w:val="2"/>
              <w:rPr>
                <w:rFonts w:ascii="Arial" w:hAnsi="Arial" w:cs="Arial"/>
                <w:b w:val="0"/>
                <w:bCs w:val="0"/>
                <w:color w:val="800000"/>
              </w:rPr>
            </w:pPr>
            <w:r>
              <w:rPr>
                <w:rFonts w:ascii="Arial" w:hAnsi="Arial" w:cs="Arial"/>
                <w:b w:val="0"/>
                <w:bCs w:val="0"/>
                <w:color w:val="800000"/>
              </w:rPr>
              <w:t>ENEL GREEN POWER LAVORA CON NOI</w:t>
            </w:r>
          </w:p>
          <w:p w:rsidR="00B250BB" w:rsidRDefault="00B250BB" w:rsidP="00B250B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La</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raccolta</w:t>
            </w:r>
            <w:r>
              <w:rPr>
                <w:rStyle w:val="apple-converted-space"/>
                <w:rFonts w:ascii="Helvetica" w:eastAsiaTheme="majorEastAsia" w:hAnsi="Helvetica"/>
                <w:color w:val="000000"/>
                <w:sz w:val="17"/>
                <w:szCs w:val="17"/>
              </w:rPr>
              <w:t> </w:t>
            </w:r>
            <w:r>
              <w:rPr>
                <w:rFonts w:ascii="Helvetica" w:hAnsi="Helvetica"/>
                <w:color w:val="000000"/>
                <w:sz w:val="17"/>
                <w:szCs w:val="17"/>
              </w:rPr>
              <w:t>delle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candidature</w:t>
            </w:r>
            <w:r>
              <w:rPr>
                <w:rStyle w:val="apple-converted-space"/>
                <w:rFonts w:ascii="Helvetica" w:eastAsiaTheme="majorEastAsia" w:hAnsi="Helvetica"/>
                <w:color w:val="000000"/>
                <w:sz w:val="17"/>
                <w:szCs w:val="17"/>
              </w:rPr>
              <w:t> </w:t>
            </w:r>
            <w:r>
              <w:rPr>
                <w:rFonts w:ascii="Helvetica" w:hAnsi="Helvetica"/>
                <w:color w:val="000000"/>
                <w:sz w:val="17"/>
                <w:szCs w:val="17"/>
              </w:rPr>
              <w:t>viene effettuata, generalmente, attraverso la sezione dedicata alle</w:t>
            </w:r>
            <w:r>
              <w:rPr>
                <w:rStyle w:val="apple-converted-space"/>
                <w:rFonts w:ascii="Helvetica" w:eastAsiaTheme="majorEastAsia" w:hAnsi="Helvetica"/>
                <w:color w:val="000000"/>
                <w:sz w:val="17"/>
                <w:szCs w:val="17"/>
              </w:rPr>
              <w:t> </w:t>
            </w:r>
            <w:hyperlink r:id="rId217" w:tgtFrame="_blank" w:history="1">
              <w:r>
                <w:rPr>
                  <w:rStyle w:val="Collegamentoipertestuale"/>
                  <w:rFonts w:ascii="Helvetica" w:hAnsi="Helvetica"/>
                  <w:b/>
                  <w:bCs/>
                  <w:color w:val="800000"/>
                  <w:sz w:val="17"/>
                  <w:szCs w:val="17"/>
                </w:rPr>
                <w:t>carriere</w:t>
              </w:r>
            </w:hyperlink>
            <w:r>
              <w:rPr>
                <w:rStyle w:val="apple-converted-space"/>
                <w:rFonts w:ascii="Helvetica" w:eastAsiaTheme="majorEastAsia" w:hAnsi="Helvetica"/>
                <w:color w:val="000000"/>
                <w:sz w:val="17"/>
                <w:szCs w:val="17"/>
              </w:rPr>
              <w:t> </w:t>
            </w:r>
            <w:r>
              <w:rPr>
                <w:rFonts w:ascii="Helvetica" w:hAnsi="Helvetica"/>
                <w:color w:val="000000"/>
                <w:sz w:val="17"/>
                <w:szCs w:val="17"/>
              </w:rPr>
              <w:t>del portale web www.enelgreenpower.com. Tramite la stessa, infatti, è possibile accedere alla piattaforma riservata al</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recruiting</w:t>
            </w:r>
            <w:r>
              <w:rPr>
                <w:rFonts w:ascii="Helvetica" w:hAnsi="Helvetica"/>
                <w:color w:val="000000"/>
                <w:sz w:val="17"/>
                <w:szCs w:val="17"/>
              </w:rPr>
              <w:t>, sulla quale vengono pubblicate le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opportunità</w:t>
            </w:r>
            <w:r>
              <w:rPr>
                <w:rStyle w:val="apple-converted-space"/>
                <w:rFonts w:ascii="Helvetica" w:eastAsiaTheme="majorEastAsia" w:hAnsi="Helvetica"/>
                <w:color w:val="000000"/>
                <w:sz w:val="17"/>
                <w:szCs w:val="17"/>
              </w:rPr>
              <w:t> </w:t>
            </w:r>
            <w:r>
              <w:rPr>
                <w:rFonts w:ascii="Helvetica" w:hAnsi="Helvetica"/>
                <w:color w:val="000000"/>
                <w:sz w:val="17"/>
                <w:szCs w:val="17"/>
              </w:rPr>
              <w:t>di</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impiego</w:t>
            </w:r>
            <w:r>
              <w:rPr>
                <w:rFonts w:ascii="Helvetica" w:hAnsi="Helvetica"/>
                <w:color w:val="000000"/>
                <w:sz w:val="17"/>
                <w:szCs w:val="17"/>
              </w:rPr>
              <w:t>, alle quali è possibile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rispondere online</w:t>
            </w:r>
            <w:r>
              <w:rPr>
                <w:rFonts w:ascii="Helvetica" w:hAnsi="Helvetica"/>
                <w:color w:val="000000"/>
                <w:sz w:val="17"/>
                <w:szCs w:val="17"/>
              </w:rPr>
              <w:t>.</w:t>
            </w:r>
          </w:p>
          <w:p w:rsidR="00B250BB" w:rsidRDefault="00B250BB" w:rsidP="00B250B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Per farlo occorre registrarsi, inserendo il</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curriculum vitae nella banca dati</w:t>
            </w:r>
            <w:r>
              <w:rPr>
                <w:rStyle w:val="apple-converted-space"/>
                <w:rFonts w:ascii="Helvetica" w:eastAsiaTheme="majorEastAsia" w:hAnsi="Helvetica"/>
                <w:color w:val="000000"/>
                <w:sz w:val="17"/>
                <w:szCs w:val="17"/>
              </w:rPr>
              <w:t> </w:t>
            </w:r>
            <w:r>
              <w:rPr>
                <w:rFonts w:ascii="Helvetica" w:hAnsi="Helvetica"/>
                <w:color w:val="000000"/>
                <w:sz w:val="17"/>
                <w:szCs w:val="17"/>
              </w:rPr>
              <w:t>aziendale. La registrazione è gratuita e consente di ottenere le credenziali di accesso per effettuare il login sulla piattaforma, necessario per inviare la candidatura. Una volta creato il proprio profilo è possibile utilizzarlo anche per candidarsi in vista di prossime selezioni di personale.</w:t>
            </w:r>
          </w:p>
          <w:p w:rsidR="00B250BB" w:rsidRDefault="00B250BB" w:rsidP="00B250BB">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COME CANDIDARSI</w:t>
            </w:r>
          </w:p>
          <w:p w:rsidR="00B250BB" w:rsidRDefault="00B250BB" w:rsidP="00B250B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Gli interessati alle future assunzioni Enel Green Power e alle opportunità di lavoro attive possono visitare il portale web dedicato alle</w:t>
            </w:r>
            <w:r>
              <w:rPr>
                <w:rStyle w:val="apple-converted-space"/>
                <w:rFonts w:ascii="Helvetica" w:eastAsiaTheme="majorEastAsia" w:hAnsi="Helvetica"/>
                <w:color w:val="000000"/>
                <w:sz w:val="17"/>
                <w:szCs w:val="17"/>
              </w:rPr>
              <w:t> </w:t>
            </w:r>
            <w:hyperlink r:id="rId218" w:tgtFrame="_blank" w:history="1">
              <w:r>
                <w:rPr>
                  <w:rStyle w:val="Collegamentoipertestuale"/>
                  <w:rFonts w:ascii="Helvetica" w:hAnsi="Helvetica"/>
                  <w:b/>
                  <w:bCs/>
                  <w:color w:val="800000"/>
                  <w:sz w:val="17"/>
                  <w:szCs w:val="17"/>
                </w:rPr>
                <w:t>posizioni aperte</w:t>
              </w:r>
            </w:hyperlink>
            <w:r>
              <w:rPr>
                <w:rStyle w:val="apple-converted-space"/>
                <w:rFonts w:ascii="Helvetica" w:eastAsiaTheme="majorEastAsia" w:hAnsi="Helvetica"/>
                <w:color w:val="000000"/>
                <w:sz w:val="17"/>
                <w:szCs w:val="17"/>
              </w:rPr>
              <w:t> </w:t>
            </w:r>
            <w:r>
              <w:rPr>
                <w:rFonts w:ascii="Helvetica" w:hAnsi="Helvetica"/>
                <w:color w:val="000000"/>
                <w:sz w:val="17"/>
                <w:szCs w:val="17"/>
              </w:rPr>
              <w:t>raggiungibile dalla pagina riservata alle carriere del Gruppo, Enel Green Power “Lavora con noi”. Dalla stessa è possibile prendere visione delle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ricerche in corso</w:t>
            </w:r>
            <w:r>
              <w:rPr>
                <w:rStyle w:val="apple-converted-space"/>
                <w:rFonts w:ascii="Helvetica" w:eastAsiaTheme="majorEastAsia" w:hAnsi="Helvetica"/>
                <w:color w:val="000000"/>
                <w:sz w:val="17"/>
                <w:szCs w:val="17"/>
              </w:rPr>
              <w:t> </w:t>
            </w:r>
            <w:r>
              <w:rPr>
                <w:rFonts w:ascii="Helvetica" w:hAnsi="Helvetica"/>
                <w:color w:val="000000"/>
                <w:sz w:val="17"/>
                <w:szCs w:val="17"/>
              </w:rPr>
              <w:t>e candidarsi online, inviando il cv tramite l’apposito form.</w:t>
            </w:r>
          </w:p>
          <w:p w:rsidR="00B250BB" w:rsidRPr="00B250BB" w:rsidRDefault="00B250BB" w:rsidP="00B250BB">
            <w:pPr>
              <w:pStyle w:val="Titolo1"/>
              <w:shd w:val="clear" w:color="auto" w:fill="FFFFFF"/>
              <w:spacing w:before="0" w:beforeAutospacing="0" w:after="70" w:afterAutospacing="0"/>
              <w:outlineLvl w:val="0"/>
              <w:rPr>
                <w:rFonts w:ascii="Arial" w:hAnsi="Arial" w:cs="Arial"/>
                <w:b w:val="0"/>
                <w:bCs w:val="0"/>
                <w:color w:val="800000"/>
                <w:sz w:val="24"/>
                <w:szCs w:val="24"/>
              </w:rPr>
            </w:pPr>
            <w:r w:rsidRPr="00B250BB">
              <w:rPr>
                <w:rFonts w:ascii="Arial" w:hAnsi="Arial" w:cs="Arial"/>
                <w:b w:val="0"/>
                <w:bCs w:val="0"/>
                <w:color w:val="800000"/>
                <w:sz w:val="24"/>
                <w:szCs w:val="24"/>
              </w:rPr>
              <w:t>ENEL Lavora con noi: Posizioni aperte, Consigli utili</w:t>
            </w:r>
          </w:p>
          <w:p w:rsidR="00B250BB" w:rsidRDefault="00B250BB" w:rsidP="00B250B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Vi piacerebbe lavorare in ENEL? La nota azienda attiva nel</w:t>
            </w:r>
            <w:r>
              <w:rPr>
                <w:rStyle w:val="Enfasigrassetto"/>
                <w:rFonts w:ascii="Helvetica" w:eastAsiaTheme="majorEastAsia" w:hAnsi="Helvetica"/>
                <w:color w:val="000000"/>
                <w:sz w:val="17"/>
                <w:szCs w:val="17"/>
              </w:rPr>
              <w:t>settore</w:t>
            </w:r>
            <w:r>
              <w:rPr>
                <w:rStyle w:val="apple-converted-space"/>
                <w:rFonts w:ascii="Helvetica" w:eastAsiaTheme="majorEastAsia" w:hAnsi="Helvetica"/>
                <w:color w:val="000000"/>
                <w:sz w:val="17"/>
                <w:szCs w:val="17"/>
              </w:rPr>
              <w:t> </w:t>
            </w:r>
            <w:r>
              <w:rPr>
                <w:rFonts w:ascii="Helvetica" w:hAnsi="Helvetica"/>
                <w:color w:val="000000"/>
                <w:sz w:val="17"/>
                <w:szCs w:val="17"/>
              </w:rPr>
              <w:t>dell’</w:t>
            </w:r>
            <w:r>
              <w:rPr>
                <w:rStyle w:val="Enfasigrassetto"/>
                <w:rFonts w:ascii="Helvetica" w:eastAsiaTheme="majorEastAsia" w:hAnsi="Helvetica"/>
                <w:color w:val="000000"/>
                <w:sz w:val="17"/>
                <w:szCs w:val="17"/>
              </w:rPr>
              <w:t>energia</w:t>
            </w:r>
            <w:r>
              <w:rPr>
                <w:rStyle w:val="apple-converted-space"/>
                <w:rFonts w:ascii="Helvetica" w:eastAsiaTheme="majorEastAsia" w:hAnsi="Helvetica"/>
                <w:color w:val="000000"/>
                <w:sz w:val="17"/>
                <w:szCs w:val="17"/>
              </w:rPr>
              <w:t> </w:t>
            </w:r>
            <w:r>
              <w:rPr>
                <w:rFonts w:ascii="Helvetica" w:hAnsi="Helvetica"/>
                <w:color w:val="000000"/>
                <w:sz w:val="17"/>
                <w:szCs w:val="17"/>
              </w:rPr>
              <w:t>seleziona personale per</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assunzioni</w:t>
            </w:r>
            <w:r>
              <w:rPr>
                <w:rFonts w:ascii="Helvetica" w:hAnsi="Helvetica"/>
                <w:color w:val="000000"/>
                <w:sz w:val="17"/>
                <w:szCs w:val="17"/>
              </w:rPr>
              <w:t> in Italia.</w:t>
            </w:r>
          </w:p>
          <w:p w:rsidR="00B250BB" w:rsidRDefault="00B250BB" w:rsidP="00B250B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Di seguito vi presentiamo le posizioni aperte in </w:t>
            </w:r>
            <w:r>
              <w:rPr>
                <w:rStyle w:val="Enfasigrassetto"/>
                <w:rFonts w:ascii="Helvetica" w:eastAsiaTheme="majorEastAsia" w:hAnsi="Helvetica"/>
                <w:color w:val="000000"/>
                <w:sz w:val="17"/>
                <w:szCs w:val="17"/>
              </w:rPr>
              <w:t>ENEL</w:t>
            </w:r>
            <w:r>
              <w:rPr>
                <w:rStyle w:val="apple-converted-space"/>
                <w:rFonts w:ascii="Helvetica" w:eastAsiaTheme="majorEastAsia" w:hAnsi="Helvetica"/>
                <w:color w:val="000000"/>
                <w:sz w:val="17"/>
                <w:szCs w:val="17"/>
              </w:rPr>
              <w:t> </w:t>
            </w:r>
            <w:r>
              <w:rPr>
                <w:rFonts w:ascii="Helvetica" w:hAnsi="Helvetica"/>
                <w:color w:val="000000"/>
                <w:sz w:val="17"/>
                <w:szCs w:val="17"/>
              </w:rPr>
              <w:t>e come candidarsi. Vi diamo anche consigli utili sull’ambiente di lavoro e le selezioni.</w:t>
            </w:r>
          </w:p>
          <w:p w:rsidR="00B250BB" w:rsidRDefault="00B250BB" w:rsidP="00B250BB">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IL GRUPPO</w:t>
            </w:r>
          </w:p>
          <w:p w:rsidR="00B250BB" w:rsidRDefault="00B250BB" w:rsidP="00B250B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Enel SpA è il più grande operatore elettrico d’Italia e la seconda utlity europea quotata per capacità installata. E’ nata come ente pubblico nel 1962, con il nome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Ente nazionale per l’energia elettrica</w:t>
            </w:r>
            <w:r>
              <w:rPr>
                <w:rFonts w:ascii="Helvetica" w:hAnsi="Helvetica"/>
                <w:color w:val="000000"/>
                <w:sz w:val="17"/>
                <w:szCs w:val="17"/>
              </w:rPr>
              <w:t>. E’ stata trasformata in società per azioni nel 1992. Oggi è un’azienda multinazionale, che produce e distribuisce energia elettrica e gas in più di 30 Paesi del mondo, in particolare in Europa e America Latina. Il Gruppo ENEL ha sede principale a Roma ed è quotato alla Borsa Italiana. Conta attualmente circa 69000 dipendenti e 61 milioni di utenze a livello globale.</w:t>
            </w:r>
          </w:p>
          <w:p w:rsidR="00B250BB" w:rsidRDefault="00B250BB" w:rsidP="00B250B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In Italia, Enel opera attraverso</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diverse società</w:t>
            </w:r>
            <w:r>
              <w:rPr>
                <w:rFonts w:ascii="Helvetica" w:hAnsi="Helvetica"/>
                <w:color w:val="000000"/>
                <w:sz w:val="17"/>
                <w:szCs w:val="17"/>
              </w:rPr>
              <w:t>: Enel Distribuzione SpA, Enel Energia SpA (per il mercato libero e il risparmio energetico), Enel Factor (servizio finanziario di factoring), Enel Green Power SpA (per le fonti rinnovabili), Enel Servizio Elettrico SpA e Enel Sole (illuminazione pubblica ed artistica).</w:t>
            </w:r>
          </w:p>
          <w:p w:rsidR="00B250BB" w:rsidRDefault="00B250BB" w:rsidP="00B250BB">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PROSPETTIVE DI CRESCITA</w:t>
            </w:r>
          </w:p>
          <w:p w:rsidR="00B250BB" w:rsidRDefault="00B250BB" w:rsidP="00B250B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Il Gruppo Enel è in espansione, e sta portando avanti il </w:t>
            </w:r>
            <w:hyperlink r:id="rId219" w:tgtFrame="_blank" w:history="1">
              <w:r>
                <w:rPr>
                  <w:rStyle w:val="Collegamentoipertestuale"/>
                  <w:rFonts w:ascii="Helvetica" w:hAnsi="Helvetica"/>
                  <w:b/>
                  <w:bCs/>
                  <w:color w:val="800000"/>
                  <w:sz w:val="17"/>
                  <w:szCs w:val="17"/>
                </w:rPr>
                <w:t>piano assunzioni per il 2016 – 2020</w:t>
              </w:r>
            </w:hyperlink>
            <w:r>
              <w:rPr>
                <w:rFonts w:ascii="Helvetica" w:hAnsi="Helvetica"/>
                <w:color w:val="000000"/>
                <w:sz w:val="17"/>
                <w:szCs w:val="17"/>
              </w:rPr>
              <w:t>, che prevede la creazione di ben</w:t>
            </w:r>
            <w:r>
              <w:rPr>
                <w:rStyle w:val="Enfasigrassetto"/>
                <w:rFonts w:ascii="Helvetica" w:eastAsiaTheme="majorEastAsia" w:hAnsi="Helvetica"/>
                <w:color w:val="000000"/>
                <w:sz w:val="17"/>
                <w:szCs w:val="17"/>
              </w:rPr>
              <w:t>3Mila posti</w:t>
            </w:r>
            <w:r>
              <w:rPr>
                <w:rStyle w:val="apple-converted-space"/>
                <w:rFonts w:ascii="Helvetica" w:eastAsiaTheme="majorEastAsia" w:hAnsi="Helvetica"/>
                <w:color w:val="000000"/>
                <w:sz w:val="17"/>
                <w:szCs w:val="17"/>
              </w:rPr>
              <w:t> </w:t>
            </w:r>
            <w:r>
              <w:rPr>
                <w:rFonts w:ascii="Helvetica" w:hAnsi="Helvetica"/>
                <w:color w:val="000000"/>
                <w:sz w:val="17"/>
                <w:szCs w:val="17"/>
              </w:rPr>
              <w:t>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lavoro</w:t>
            </w:r>
            <w:r>
              <w:rPr>
                <w:rFonts w:ascii="Helvetica" w:hAnsi="Helvetica"/>
                <w:color w:val="000000"/>
                <w:sz w:val="17"/>
                <w:szCs w:val="17"/>
              </w:rPr>
              <w:t>. I nuovi inserimenti saranno effettuati in concomitanza con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6Mila prepensionamenti</w:t>
            </w:r>
            <w:r>
              <w:rPr>
                <w:rStyle w:val="apple-converted-space"/>
                <w:rFonts w:ascii="Helvetica" w:eastAsiaTheme="majorEastAsia" w:hAnsi="Helvetica"/>
                <w:color w:val="000000"/>
                <w:sz w:val="17"/>
                <w:szCs w:val="17"/>
              </w:rPr>
              <w:t> </w:t>
            </w:r>
            <w:r>
              <w:rPr>
                <w:rFonts w:ascii="Helvetica" w:hAnsi="Helvetica"/>
                <w:color w:val="000000"/>
                <w:sz w:val="17"/>
                <w:szCs w:val="17"/>
              </w:rPr>
              <w:t xml:space="preserve">previsti per favorire il turn over del personale. </w:t>
            </w:r>
            <w:r>
              <w:rPr>
                <w:rFonts w:ascii="Helvetica" w:hAnsi="Helvetica"/>
                <w:color w:val="000000"/>
                <w:sz w:val="17"/>
                <w:szCs w:val="17"/>
              </w:rPr>
              <w:lastRenderedPageBreak/>
              <w:t>L’iniziativa rientra nell’ambito del più generale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programma strategico triennale</w:t>
            </w:r>
            <w:r>
              <w:rPr>
                <w:rStyle w:val="apple-converted-space"/>
                <w:rFonts w:ascii="Helvetica" w:eastAsiaTheme="majorEastAsia" w:hAnsi="Helvetica"/>
                <w:color w:val="000000"/>
                <w:sz w:val="17"/>
                <w:szCs w:val="17"/>
              </w:rPr>
              <w:t> </w:t>
            </w:r>
            <w:r>
              <w:rPr>
                <w:rFonts w:ascii="Helvetica" w:hAnsi="Helvetica"/>
                <w:color w:val="000000"/>
                <w:sz w:val="17"/>
                <w:szCs w:val="17"/>
              </w:rPr>
              <w:t>di riassetto dell’azienda. Quest’ultimo è incentrato sullo sviluppo delle nuove tecnologie e delle energie alternative.</w:t>
            </w:r>
          </w:p>
          <w:p w:rsidR="00B250BB" w:rsidRDefault="00B250BB" w:rsidP="00B250BB">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ENEL OPPORTUNITA’ DI LAVORO</w:t>
            </w:r>
          </w:p>
          <w:p w:rsidR="00B250BB" w:rsidRDefault="00B250BB" w:rsidP="00B250B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Periodicamente il Gruppo seleziona personale per la copertura di posti di lavoro in Italia. Le assunzioni ENEL sono rivolte, generalmente, a laureati in varie discipline e diplomati. I candidati selezionati vengono inseriti presso le diverse società del Gruppo, mediante assunzioni 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tempo determinato</w:t>
            </w:r>
            <w:r>
              <w:rPr>
                <w:rStyle w:val="apple-converted-space"/>
                <w:rFonts w:ascii="Helvetica" w:eastAsiaTheme="majorEastAsia" w:hAnsi="Helvetica"/>
                <w:color w:val="000000"/>
                <w:sz w:val="17"/>
                <w:szCs w:val="17"/>
              </w:rPr>
              <w:t> </w:t>
            </w:r>
            <w:r>
              <w:rPr>
                <w:rFonts w:ascii="Helvetica" w:hAnsi="Helvetica"/>
                <w:color w:val="000000"/>
                <w:sz w:val="17"/>
                <w:szCs w:val="17"/>
              </w:rPr>
              <w:t>o</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indeterminato. </w:t>
            </w:r>
            <w:r>
              <w:rPr>
                <w:rFonts w:ascii="Helvetica" w:hAnsi="Helvetica"/>
                <w:color w:val="000000"/>
                <w:sz w:val="17"/>
                <w:szCs w:val="17"/>
              </w:rPr>
              <w:t>Le opportunità, solitamente, non mancano anche per</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giovani senza esperienza.</w:t>
            </w:r>
            <w:r>
              <w:rPr>
                <w:rFonts w:ascii="Helvetica" w:hAnsi="Helvetica"/>
                <w:color w:val="000000"/>
                <w:sz w:val="17"/>
                <w:szCs w:val="17"/>
              </w:rPr>
              <w:t> Per questi ultimi sono disponibili, prevalentemente, </w:t>
            </w:r>
            <w:r>
              <w:rPr>
                <w:rStyle w:val="Enfasigrassetto"/>
                <w:rFonts w:ascii="Helvetica" w:eastAsiaTheme="majorEastAsia" w:hAnsi="Helvetica"/>
                <w:color w:val="000000"/>
                <w:sz w:val="17"/>
                <w:szCs w:val="17"/>
              </w:rPr>
              <w:t>tirocini retribuiti</w:t>
            </w:r>
            <w:r>
              <w:rPr>
                <w:rStyle w:val="apple-converted-space"/>
                <w:rFonts w:ascii="Helvetica" w:eastAsiaTheme="majorEastAsia" w:hAnsi="Helvetica"/>
                <w:color w:val="000000"/>
                <w:sz w:val="17"/>
                <w:szCs w:val="17"/>
              </w:rPr>
              <w:t> </w:t>
            </w:r>
            <w:r>
              <w:rPr>
                <w:rFonts w:ascii="Helvetica" w:hAnsi="Helvetica"/>
                <w:color w:val="000000"/>
                <w:sz w:val="17"/>
                <w:szCs w:val="17"/>
              </w:rPr>
              <w:t>in Enel, per lo più della durata di 6 mesi, o contratti di</w:t>
            </w:r>
            <w:r>
              <w:rPr>
                <w:rStyle w:val="Enfasigrassetto"/>
                <w:rFonts w:ascii="Helvetica" w:eastAsiaTheme="majorEastAsia" w:hAnsi="Helvetica"/>
                <w:color w:val="000000"/>
                <w:sz w:val="17"/>
                <w:szCs w:val="17"/>
              </w:rPr>
              <w:t>apprendistato</w:t>
            </w:r>
            <w:r>
              <w:rPr>
                <w:rFonts w:ascii="Helvetica" w:hAnsi="Helvetica"/>
                <w:color w:val="000000"/>
                <w:sz w:val="17"/>
                <w:szCs w:val="17"/>
              </w:rPr>
              <w:t>.</w:t>
            </w:r>
          </w:p>
          <w:p w:rsidR="00B250BB" w:rsidRDefault="00B250BB" w:rsidP="00B250B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In questo periodo, ad esempio, ENEL ha aperto nuove selezioni di personale per la copertura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posti</w:t>
            </w:r>
            <w:r>
              <w:rPr>
                <w:rStyle w:val="apple-converted-space"/>
                <w:rFonts w:ascii="Helvetica" w:eastAsiaTheme="majorEastAsia" w:hAnsi="Helvetica"/>
                <w:color w:val="000000"/>
                <w:sz w:val="17"/>
                <w:szCs w:val="17"/>
              </w:rPr>
              <w:t> </w:t>
            </w:r>
            <w:r>
              <w:rPr>
                <w:rFonts w:ascii="Helvetica" w:hAnsi="Helvetica"/>
                <w:color w:val="000000"/>
                <w:sz w:val="17"/>
                <w:szCs w:val="17"/>
              </w:rPr>
              <w:t>di</w:t>
            </w:r>
            <w:r>
              <w:rPr>
                <w:rStyle w:val="Enfasigrassetto"/>
                <w:rFonts w:ascii="Helvetica" w:eastAsiaTheme="majorEastAsia" w:hAnsi="Helvetica"/>
                <w:color w:val="000000"/>
                <w:sz w:val="17"/>
                <w:szCs w:val="17"/>
              </w:rPr>
              <w:t>lavoro</w:t>
            </w:r>
            <w:r>
              <w:rPr>
                <w:rStyle w:val="apple-converted-space"/>
                <w:rFonts w:ascii="Helvetica" w:eastAsiaTheme="majorEastAsia" w:hAnsi="Helvetica"/>
                <w:color w:val="000000"/>
                <w:sz w:val="17"/>
                <w:szCs w:val="17"/>
              </w:rPr>
              <w:t> </w:t>
            </w:r>
            <w:r>
              <w:rPr>
                <w:rFonts w:ascii="Helvetica" w:hAnsi="Helvetica"/>
                <w:color w:val="000000"/>
                <w:sz w:val="17"/>
                <w:szCs w:val="17"/>
              </w:rPr>
              <w:t>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Roma </w:t>
            </w:r>
            <w:r>
              <w:rPr>
                <w:rFonts w:ascii="Helvetica" w:hAnsi="Helvetica"/>
                <w:color w:val="000000"/>
                <w:sz w:val="17"/>
                <w:szCs w:val="17"/>
              </w:rPr>
              <w:t>e presso altre sedi. Ecco un breve excursus delle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figure ricercate</w:t>
            </w:r>
            <w:r>
              <w:rPr>
                <w:rStyle w:val="apple-converted-space"/>
                <w:rFonts w:ascii="Helvetica" w:eastAsiaTheme="majorEastAsia" w:hAnsi="Helvetica"/>
                <w:color w:val="000000"/>
                <w:sz w:val="17"/>
                <w:szCs w:val="17"/>
              </w:rPr>
              <w:t> </w:t>
            </w:r>
            <w:r>
              <w:rPr>
                <w:rFonts w:ascii="Helvetica" w:hAnsi="Helvetica"/>
                <w:color w:val="000000"/>
                <w:sz w:val="17"/>
                <w:szCs w:val="17"/>
              </w:rPr>
              <w:t>al momento:</w:t>
            </w:r>
          </w:p>
          <w:p w:rsidR="00B250BB" w:rsidRDefault="00B250BB" w:rsidP="00B250BB">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HR DEVELOPMENT – Roma</w:t>
            </w:r>
            <w:r>
              <w:rPr>
                <w:rFonts w:ascii="Helvetica" w:hAnsi="Helvetica"/>
                <w:color w:val="000000"/>
                <w:sz w:val="17"/>
                <w:szCs w:val="17"/>
              </w:rPr>
              <w:br/>
              <w:t>La ricerca è rivolta a laureati in Economia, Ingegneria Gestionale o materie scientifiche. Devono aver maturato 4 o 5 anni di esperienza in ambito HR e conoscere bene la lingua inglese e quella spagnola. E’ considerato requisito preferibile l’aver conseguito un master in Human Resources Management.</w:t>
            </w:r>
          </w:p>
          <w:p w:rsidR="00B250BB" w:rsidRDefault="00B250BB" w:rsidP="00B250BB">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EDITOR – Roma</w:t>
            </w:r>
            <w:r>
              <w:rPr>
                <w:rFonts w:ascii="Helvetica" w:hAnsi="Helvetica"/>
                <w:color w:val="000000"/>
                <w:sz w:val="17"/>
                <w:szCs w:val="17"/>
              </w:rPr>
              <w:br/>
              <w:t>Si ricercano laureati, meglio se in Giornalismo o Comunicazione, con conoscenza a livello madrelingua dell’Inglese. Devono avere esperienza in ambito giornalistico e presso case editrici o organi di stampa. Completa il profilo uan buona padronanza di Word e Power Point. La conoscenza anche della lingua spagnola è considerata un plus.</w:t>
            </w:r>
          </w:p>
          <w:p w:rsidR="00B250BB" w:rsidRDefault="00B250BB" w:rsidP="00B250BB">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IT CYBER SECURITY ENGINEER – Roma</w:t>
            </w:r>
            <w:r>
              <w:rPr>
                <w:rFonts w:ascii="Helvetica" w:hAnsi="Helvetica"/>
                <w:color w:val="000000"/>
                <w:sz w:val="17"/>
                <w:szCs w:val="17"/>
              </w:rPr>
              <w:br/>
            </w:r>
            <w:r>
              <w:rPr>
                <w:rStyle w:val="Enfasigrassetto"/>
                <w:rFonts w:ascii="Helvetica" w:eastAsiaTheme="majorEastAsia" w:hAnsi="Helvetica"/>
                <w:color w:val="000000"/>
                <w:sz w:val="17"/>
                <w:szCs w:val="17"/>
              </w:rPr>
              <w:t>OT CYBER SECURITY ENGINEER – Roma</w:t>
            </w:r>
            <w:r>
              <w:rPr>
                <w:rFonts w:ascii="Helvetica" w:hAnsi="Helvetica"/>
                <w:color w:val="000000"/>
                <w:sz w:val="17"/>
                <w:szCs w:val="17"/>
              </w:rPr>
              <w:br/>
              <w:t>Si richiedono laurea in Ingegneria, Scienze dell’informazione o equivalenti, e buona conoscenza dell’Inglese. Le figure selezionate lavoreranno in tutti gli ambiti dell’Information Technology o dell’Operational Technology, a seconda del ruolo, e dell’Internet of Thing, pertanto è richiesto il possesso di adeguate competenze tecniche. E’ gradita la conoscenza anche della lingua spagnola.</w:t>
            </w:r>
          </w:p>
          <w:p w:rsidR="00B250BB" w:rsidRDefault="00B250BB" w:rsidP="00B250BB">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DIGITAL CONTEST STRATEGIST – Roma</w:t>
            </w:r>
            <w:r>
              <w:rPr>
                <w:rFonts w:ascii="Helvetica" w:hAnsi="Helvetica"/>
                <w:color w:val="000000"/>
                <w:sz w:val="17"/>
                <w:szCs w:val="17"/>
              </w:rPr>
              <w:br/>
              <w:t>I candidati ideali hanno esperienza minima triennale nella gestione di un social account e hanno gestito almeno un piano editoriale su una pagina Facebook, un account su Twitter, un account su Instagram e una crisi sui social media. Possiedono competenze avanzate in ambito Personas, Customer Journey e Conversion Funnel Analysis, Web Analytics, linguaggi di mark-up (HTML, CSS) e tecniche di Storytelling. Conoscono strumenti quali Facebook, Twitter, Instagram, Youtube, LinkedIn, Tumblr, Google Analytics, Hootsuite o simili. Hanno una buona padronanza dell’Inglese. La conoscenza dello Spagnolo è gradita ma non indispensabile.</w:t>
            </w:r>
          </w:p>
          <w:p w:rsidR="00B250BB" w:rsidRDefault="00B250BB" w:rsidP="00B250BB">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DIGITAL PROJECT MANAGER – Milano</w:t>
            </w:r>
            <w:r>
              <w:rPr>
                <w:rFonts w:ascii="Helvetica" w:hAnsi="Helvetica"/>
                <w:color w:val="000000"/>
                <w:sz w:val="17"/>
                <w:szCs w:val="17"/>
              </w:rPr>
              <w:br/>
              <w:t>L’offerta di lavoro Enel è rivolta a laureati in Ingegneria Informatica, Ingegneria Gestionale, Informatica o Scienze dell’Informazione. Devono aver maturato almeno 3 anni di esperienza nel ruolo e conoscere le metodologie Agile, ad esempio Scrum, Kanban e SAFe. Per candidarsi occorrono anche un’ottima padronanza di Power Point, Excel, Word, MS Project e Adobe Creative Suite, e una conoscenza a livello intermedio dell’Inglese. Richiesta anche la disponibilità ad effettuare trasferte sul territorio internazionale. La conoscenza anche della lingua spagnola può costituire un vantaggio ai fini della selezione.</w:t>
            </w:r>
          </w:p>
          <w:p w:rsidR="00B250BB" w:rsidRDefault="00B250BB" w:rsidP="00B250BB">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lastRenderedPageBreak/>
              <w:t>CYBER SECURITY INCIDENT RESPONDER – Torino</w:t>
            </w:r>
            <w:r>
              <w:rPr>
                <w:rFonts w:ascii="Helvetica" w:hAnsi="Helvetica"/>
                <w:color w:val="000000"/>
                <w:sz w:val="17"/>
                <w:szCs w:val="17"/>
              </w:rPr>
              <w:br/>
              <w:t>Si selezionano laureati in Ingegneria Elettronica, Ingegneria Informatica, Scienze Informatiche o materie equivalenti. Si richiedono adeguate competenze tecniche e informatiche, predisposizione al lavoro in team e buon Inglese. Gradita, ma non indispensabile, la conoscenza della lingua spagnola.</w:t>
            </w:r>
          </w:p>
          <w:p w:rsidR="00B250BB" w:rsidRDefault="00B250BB" w:rsidP="00B250BB">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STAGE JUNIOR CONTROLLER – Roma</w:t>
            </w:r>
            <w:r>
              <w:rPr>
                <w:rFonts w:ascii="Helvetica" w:hAnsi="Helvetica"/>
                <w:color w:val="000000"/>
                <w:sz w:val="17"/>
                <w:szCs w:val="17"/>
              </w:rPr>
              <w:br/>
              <w:t>Il tirocinante ha conseguito una laurea e / o un master in ambito economico e / o finanziario. Possiede una conoscenza ottima di Power Point ed Excel, e buona di architetture di Data Warehouse e delle principali basi di dati (Access, Oracle). Possiede un’ottima padronanza della lingua inglese ed è disponibile ad effettuare brevi trasferte estere. La conoscenza dello Spagnolo sarà valutata positivamente.</w:t>
            </w:r>
          </w:p>
          <w:p w:rsidR="00B250BB" w:rsidRDefault="00B250BB" w:rsidP="00B250BB">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STAGE JUNIOR BUYER – Roma</w:t>
            </w:r>
            <w:r>
              <w:rPr>
                <w:rFonts w:ascii="Helvetica" w:hAnsi="Helvetica"/>
                <w:color w:val="000000"/>
                <w:sz w:val="17"/>
                <w:szCs w:val="17"/>
              </w:rPr>
              <w:br/>
              <w:t>La selezione è aperta per laureati in Ingegneria, Economia, Fisica, preferibilmente con master o tesi di laurea in ambito Procurement. Si richiedono una conoscenza adeguata di Office e una conoscenza a livello almeno intermedio dell’Inglese. La conoscenza della lingua spagnola è gradita ma non determinante.</w:t>
            </w:r>
          </w:p>
          <w:p w:rsidR="00B250BB" w:rsidRDefault="00B250BB" w:rsidP="00B250BB">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STAGE MEDIA RELATIONS ANALYST – Roma</w:t>
            </w:r>
            <w:r>
              <w:rPr>
                <w:rFonts w:ascii="Helvetica" w:hAnsi="Helvetica"/>
                <w:color w:val="000000"/>
                <w:sz w:val="17"/>
                <w:szCs w:val="17"/>
              </w:rPr>
              <w:br/>
              <w:t>La risorsa possiede ottime capacità di scrittura in lingua italia e inglese. Conosce bene Office e ha buone doti analitiche, oltre a duna reale passione per il settore dei media. Una buona conoscenza dello Spagnolo può costituire un vantaggio.</w:t>
            </w:r>
          </w:p>
          <w:p w:rsidR="00B250BB" w:rsidRDefault="00B250BB" w:rsidP="00B250BB">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JUNIOR NETWORK PLANNING – Roma</w:t>
            </w:r>
            <w:r>
              <w:rPr>
                <w:rFonts w:ascii="Helvetica" w:hAnsi="Helvetica"/>
                <w:color w:val="000000"/>
                <w:sz w:val="17"/>
                <w:szCs w:val="17"/>
              </w:rPr>
              <w:br/>
              <w:t>Enel seleziona laureati in Ingegneria o titoli equivalenti, meglio se ad indirizzo elettrico / gestionale, per la divisione Global I&amp;N. Devono avere conoscenze di base in ambito reti elettriche, Analisi e Pianificazione delle reti, e valutazione tecnico economica degli investimenti, e saper analizzare la performance di rete e i relativi rischi. Inoltre, devono conoscere Excel, PowerPoint e Word, ed essere disponibili a frequenti trasferte a livello nazionale ed estere. Completa il profilo la conoscenza della lingua inglese e, preferibilmente, anche di quella spagnola.</w:t>
            </w:r>
          </w:p>
          <w:p w:rsidR="00B250BB" w:rsidRDefault="00B250BB" w:rsidP="00B250BB">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BUSINESS SUPPORT &amp; SYSTEM IMPROVEMENT SPECIALIST – Roma</w:t>
            </w:r>
            <w:r>
              <w:rPr>
                <w:rFonts w:ascii="Helvetica" w:hAnsi="Helvetica"/>
                <w:color w:val="000000"/>
                <w:sz w:val="17"/>
                <w:szCs w:val="17"/>
              </w:rPr>
              <w:br/>
              <w:t>Le candidature sono aperte per neolaureati, da inserire in stage con rimborso spese, e laureati con 1 o 2 anni di esperienza, da assumere in apprendistato. Devono aver conseguito una laurea in Ingegneria Informatica, Elettronica o affini e conoscere bene l’Inglese. E’ gradita la conoscenza di strumenti di Analytics e Big data, quali SAS, Business Object, Hadoop, e della lingua spagnola.</w:t>
            </w:r>
          </w:p>
          <w:p w:rsidR="00B250BB" w:rsidRDefault="00B250BB" w:rsidP="00B250BB">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STAGE ANALISTA PERFORMANCE DISTRIBUTORI – Roma</w:t>
            </w:r>
            <w:r>
              <w:rPr>
                <w:rFonts w:ascii="Helvetica" w:hAnsi="Helvetica"/>
                <w:color w:val="000000"/>
                <w:sz w:val="17"/>
                <w:szCs w:val="17"/>
              </w:rPr>
              <w:br/>
              <w:t>Lo stagista ha conseguito una laurea in discipline tecnico scientifiche, preferibilmente Ingegneria Gestionale, o economiche. Sa usare a livello avanzato Excel, Access, Power Point e Word, e conosce l’Inglese a un buon livello. E’ gradita la conoscenza di Business Object / Cognos.</w:t>
            </w:r>
          </w:p>
          <w:p w:rsidR="00B250BB" w:rsidRDefault="00B250BB" w:rsidP="00B250B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Enel ricerca anche per</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Enel Green Power</w:t>
            </w:r>
            <w:r>
              <w:rPr>
                <w:rFonts w:ascii="Helvetica" w:hAnsi="Helvetica"/>
                <w:color w:val="000000"/>
                <w:sz w:val="17"/>
                <w:szCs w:val="17"/>
              </w:rPr>
              <w:t>, società del Gruppo che produce energia elettrica derivata da fonti rinnovabili, di un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Energy Manager</w:t>
            </w:r>
            <w:r>
              <w:rPr>
                <w:rStyle w:val="apple-converted-space"/>
                <w:rFonts w:ascii="Helvetica" w:eastAsiaTheme="majorEastAsia" w:hAnsi="Helvetica"/>
                <w:color w:val="000000"/>
                <w:sz w:val="17"/>
                <w:szCs w:val="17"/>
              </w:rPr>
              <w:t> </w:t>
            </w:r>
            <w:r>
              <w:rPr>
                <w:rFonts w:ascii="Helvetica" w:hAnsi="Helvetica"/>
                <w:color w:val="000000"/>
                <w:sz w:val="17"/>
                <w:szCs w:val="17"/>
              </w:rPr>
              <w:t>e di un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Battery Management Systems Engineer</w:t>
            </w:r>
            <w:r>
              <w:rPr>
                <w:rFonts w:ascii="Helvetica" w:hAnsi="Helvetica"/>
                <w:color w:val="000000"/>
                <w:sz w:val="17"/>
                <w:szCs w:val="17"/>
              </w:rPr>
              <w:t>, per le sedi di</w:t>
            </w:r>
            <w:r>
              <w:rPr>
                <w:rStyle w:val="Enfasigrassetto"/>
                <w:rFonts w:ascii="Helvetica" w:eastAsiaTheme="majorEastAsia" w:hAnsi="Helvetica"/>
                <w:color w:val="000000"/>
                <w:sz w:val="17"/>
                <w:szCs w:val="17"/>
              </w:rPr>
              <w:t>Roma</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Milano</w:t>
            </w:r>
            <w:r>
              <w:rPr>
                <w:rFonts w:ascii="Helvetica" w:hAnsi="Helvetica"/>
                <w:color w:val="000000"/>
                <w:sz w:val="17"/>
                <w:szCs w:val="17"/>
              </w:rPr>
              <w:t>.</w:t>
            </w:r>
          </w:p>
          <w:p w:rsidR="00B250BB" w:rsidRDefault="00B250BB" w:rsidP="00B250BB">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ASSUNZIONI ALL’ESTERO</w:t>
            </w:r>
          </w:p>
          <w:p w:rsidR="00B250BB" w:rsidRDefault="00B250BB" w:rsidP="00B250B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Vi ricordiamo che, periodicamente, ENEL assume personale anche per l’estero. Le sedi di lavoro sono situate, generalmente, in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Spagna, Portogallo, Francia, Grecia, Romania</w:t>
            </w:r>
            <w:r>
              <w:rPr>
                <w:rStyle w:val="apple-converted-space"/>
                <w:rFonts w:ascii="Helvetica" w:eastAsiaTheme="majorEastAsia" w:hAnsi="Helvetica"/>
                <w:b/>
                <w:bCs/>
                <w:color w:val="000000"/>
                <w:sz w:val="17"/>
                <w:szCs w:val="17"/>
              </w:rPr>
              <w:t> </w:t>
            </w:r>
            <w:r>
              <w:rPr>
                <w:rFonts w:ascii="Helvetica" w:hAnsi="Helvetica"/>
                <w:color w:val="000000"/>
                <w:sz w:val="17"/>
                <w:szCs w:val="17"/>
              </w:rPr>
              <w:t>e</w:t>
            </w:r>
            <w:r>
              <w:rPr>
                <w:rStyle w:val="apple-converted-space"/>
                <w:rFonts w:ascii="Helvetica" w:eastAsiaTheme="majorEastAsia" w:hAnsi="Helvetica"/>
                <w:b/>
                <w:bCs/>
                <w:color w:val="000000"/>
                <w:sz w:val="17"/>
                <w:szCs w:val="17"/>
              </w:rPr>
              <w:t> </w:t>
            </w:r>
            <w:r>
              <w:rPr>
                <w:rStyle w:val="Enfasigrassetto"/>
                <w:rFonts w:ascii="Helvetica" w:eastAsiaTheme="majorEastAsia" w:hAnsi="Helvetica"/>
                <w:color w:val="000000"/>
                <w:sz w:val="17"/>
                <w:szCs w:val="17"/>
              </w:rPr>
              <w:t>Slovacchia</w:t>
            </w:r>
            <w:r>
              <w:rPr>
                <w:rFonts w:ascii="Helvetica" w:hAnsi="Helvetica"/>
                <w:color w:val="000000"/>
                <w:sz w:val="17"/>
                <w:szCs w:val="17"/>
              </w:rPr>
              <w:t>. E ancora in</w:t>
            </w:r>
            <w:r>
              <w:rPr>
                <w:rStyle w:val="Enfasigrassetto"/>
                <w:rFonts w:ascii="Helvetica" w:eastAsiaTheme="majorEastAsia" w:hAnsi="Helvetica"/>
                <w:color w:val="000000"/>
                <w:sz w:val="17"/>
                <w:szCs w:val="17"/>
              </w:rPr>
              <w:t>Russia, Stati Uniti, Canada, Messico, Costa Rica, Guatemala, Panama, Brasile, Cile, Argentina, Colombia</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Perù</w:t>
            </w:r>
            <w:r>
              <w:rPr>
                <w:rFonts w:ascii="Helvetica" w:hAnsi="Helvetica"/>
                <w:color w:val="000000"/>
                <w:sz w:val="17"/>
                <w:szCs w:val="17"/>
              </w:rPr>
              <w:t>.</w:t>
            </w:r>
          </w:p>
          <w:p w:rsidR="00B250BB" w:rsidRDefault="00B250BB" w:rsidP="00B250BB">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lastRenderedPageBreak/>
              <w:t>AMBIENTE DI LAVORO</w:t>
            </w:r>
          </w:p>
          <w:p w:rsidR="00B250BB" w:rsidRDefault="00B250BB" w:rsidP="00B250B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Lavorare nel Gruppo ENEL offre la possibilità di entrare a far parte di un’azienda che ha fatto della</w:t>
            </w:r>
            <w:r>
              <w:rPr>
                <w:rStyle w:val="Enfasigrassetto"/>
                <w:rFonts w:ascii="Helvetica" w:eastAsiaTheme="majorEastAsia" w:hAnsi="Helvetica"/>
                <w:color w:val="000000"/>
                <w:sz w:val="17"/>
                <w:szCs w:val="17"/>
              </w:rPr>
              <w:t>meritocrazia</w:t>
            </w:r>
            <w:r>
              <w:rPr>
                <w:rStyle w:val="apple-converted-space"/>
                <w:rFonts w:ascii="Helvetica" w:eastAsiaTheme="majorEastAsia" w:hAnsi="Helvetica"/>
                <w:color w:val="000000"/>
                <w:sz w:val="17"/>
                <w:szCs w:val="17"/>
              </w:rPr>
              <w:t> </w:t>
            </w:r>
            <w:r>
              <w:rPr>
                <w:rFonts w:ascii="Helvetica" w:hAnsi="Helvetica"/>
                <w:color w:val="000000"/>
                <w:sz w:val="17"/>
                <w:szCs w:val="17"/>
              </w:rPr>
              <w:t>uno dei principi fondamentali della politica di gestione delle Risorse Umane. Inoltre, offre concrete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opportunità</w:t>
            </w:r>
            <w:r>
              <w:rPr>
                <w:rStyle w:val="apple-converted-space"/>
                <w:rFonts w:ascii="Helvetica" w:eastAsiaTheme="majorEastAsia" w:hAnsi="Helvetica"/>
                <w:color w:val="000000"/>
                <w:sz w:val="17"/>
                <w:szCs w:val="17"/>
              </w:rPr>
              <w:t> </w:t>
            </w:r>
            <w:r>
              <w:rPr>
                <w:rFonts w:ascii="Helvetica" w:hAnsi="Helvetica"/>
                <w:color w:val="000000"/>
                <w:sz w:val="17"/>
                <w:szCs w:val="17"/>
              </w:rPr>
              <w:t>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carriera</w:t>
            </w:r>
            <w:r>
              <w:rPr>
                <w:rStyle w:val="apple-converted-space"/>
                <w:rFonts w:ascii="Helvetica" w:eastAsiaTheme="majorEastAsia" w:hAnsi="Helvetica"/>
                <w:color w:val="000000"/>
                <w:sz w:val="17"/>
                <w:szCs w:val="17"/>
              </w:rPr>
              <w:t> </w:t>
            </w:r>
            <w:r>
              <w:rPr>
                <w:rFonts w:ascii="Helvetica" w:hAnsi="Helvetica"/>
                <w:color w:val="000000"/>
                <w:sz w:val="17"/>
                <w:szCs w:val="17"/>
              </w:rPr>
              <w:t>e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crescita professionale</w:t>
            </w:r>
            <w:r>
              <w:rPr>
                <w:rFonts w:ascii="Helvetica" w:hAnsi="Helvetica"/>
                <w:color w:val="000000"/>
                <w:sz w:val="17"/>
                <w:szCs w:val="17"/>
              </w:rPr>
              <w:t>. L’ambiente professionale è multiculturale ed internazionale. Sono particolarmente apprezzati la collaborazione ed il rispetto tra colleghi. La società valuta annualmente le performance, per</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premiare</w:t>
            </w:r>
            <w:r>
              <w:rPr>
                <w:rStyle w:val="apple-converted-space"/>
                <w:rFonts w:ascii="Helvetica" w:eastAsiaTheme="majorEastAsia" w:hAnsi="Helvetica"/>
                <w:color w:val="000000"/>
                <w:sz w:val="17"/>
                <w:szCs w:val="17"/>
              </w:rPr>
              <w:t> </w:t>
            </w:r>
            <w:r>
              <w:rPr>
                <w:rFonts w:ascii="Helvetica" w:hAnsi="Helvetica"/>
                <w:color w:val="000000"/>
                <w:sz w:val="17"/>
                <w:szCs w:val="17"/>
              </w:rPr>
              <w:t>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meriti</w:t>
            </w:r>
            <w:r>
              <w:rPr>
                <w:rStyle w:val="apple-converted-space"/>
                <w:rFonts w:ascii="Helvetica" w:eastAsiaTheme="majorEastAsia" w:hAnsi="Helvetica"/>
                <w:color w:val="000000"/>
                <w:sz w:val="17"/>
                <w:szCs w:val="17"/>
              </w:rPr>
              <w:t> </w:t>
            </w:r>
            <w:r>
              <w:rPr>
                <w:rFonts w:ascii="Helvetica" w:hAnsi="Helvetica"/>
                <w:color w:val="000000"/>
                <w:sz w:val="17"/>
                <w:szCs w:val="17"/>
              </w:rPr>
              <w:t>e l’</w:t>
            </w:r>
            <w:r>
              <w:rPr>
                <w:rStyle w:val="Enfasigrassetto"/>
                <w:rFonts w:ascii="Helvetica" w:eastAsiaTheme="majorEastAsia" w:hAnsi="Helvetica"/>
                <w:color w:val="000000"/>
                <w:sz w:val="17"/>
                <w:szCs w:val="17"/>
              </w:rPr>
              <w:t>impegno</w:t>
            </w:r>
            <w:r>
              <w:rPr>
                <w:rStyle w:val="apple-converted-space"/>
                <w:rFonts w:ascii="Helvetica" w:eastAsiaTheme="majorEastAsia" w:hAnsi="Helvetica"/>
                <w:color w:val="000000"/>
                <w:sz w:val="17"/>
                <w:szCs w:val="17"/>
              </w:rPr>
              <w:t> </w:t>
            </w:r>
            <w:r>
              <w:rPr>
                <w:rFonts w:ascii="Helvetica" w:hAnsi="Helvetica"/>
                <w:color w:val="000000"/>
                <w:sz w:val="17"/>
                <w:szCs w:val="17"/>
              </w:rPr>
              <w:t>dei collaboratori. Stimola i dipendenti offrendo loro anche occasioni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job rotation</w:t>
            </w:r>
            <w:r>
              <w:rPr>
                <w:rStyle w:val="apple-converted-space"/>
                <w:rFonts w:ascii="Helvetica" w:eastAsiaTheme="majorEastAsia" w:hAnsi="Helvetica"/>
                <w:color w:val="000000"/>
                <w:sz w:val="17"/>
                <w:szCs w:val="17"/>
              </w:rPr>
              <w:t> </w:t>
            </w:r>
            <w:r>
              <w:rPr>
                <w:rFonts w:ascii="Helvetica" w:hAnsi="Helvetica"/>
                <w:color w:val="000000"/>
                <w:sz w:val="17"/>
                <w:szCs w:val="17"/>
              </w:rPr>
              <w:t>per sperimentare altre funzioni aziendali, sia in Italia che presso le sedi estere.</w:t>
            </w:r>
          </w:p>
          <w:p w:rsidR="00B250BB" w:rsidRDefault="00B250BB" w:rsidP="00B250B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Particolare attenzione è dedicata, inoltre, alla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sicurezza</w:t>
            </w:r>
            <w:r>
              <w:rPr>
                <w:rStyle w:val="apple-converted-space"/>
                <w:rFonts w:ascii="Helvetica" w:eastAsiaTheme="majorEastAsia" w:hAnsi="Helvetica"/>
                <w:color w:val="000000"/>
                <w:sz w:val="17"/>
                <w:szCs w:val="17"/>
              </w:rPr>
              <w:t> </w:t>
            </w:r>
            <w:r>
              <w:rPr>
                <w:rFonts w:ascii="Helvetica" w:hAnsi="Helvetica"/>
                <w:color w:val="000000"/>
                <w:sz w:val="17"/>
                <w:szCs w:val="17"/>
              </w:rPr>
              <w:t>dei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lavoratori,</w:t>
            </w:r>
            <w:r>
              <w:rPr>
                <w:rStyle w:val="apple-converted-space"/>
                <w:rFonts w:ascii="Helvetica" w:eastAsiaTheme="majorEastAsia" w:hAnsi="Helvetica"/>
                <w:color w:val="000000"/>
                <w:sz w:val="17"/>
                <w:szCs w:val="17"/>
              </w:rPr>
              <w:t> </w:t>
            </w:r>
            <w:r>
              <w:rPr>
                <w:rFonts w:ascii="Helvetica" w:hAnsi="Helvetica"/>
                <w:color w:val="000000"/>
                <w:sz w:val="17"/>
                <w:szCs w:val="17"/>
              </w:rPr>
              <w:t>attraverso programmi e progetti che mirano al traguardo “zero infortuni”. Il</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“Sei mesi in Safety”</w:t>
            </w:r>
            <w:r>
              <w:rPr>
                <w:rFonts w:ascii="Helvetica" w:hAnsi="Helvetica"/>
                <w:color w:val="000000"/>
                <w:sz w:val="17"/>
                <w:szCs w:val="17"/>
              </w:rPr>
              <w:t>, ad esempio, è un progetto rivolto ai laureati appena assunti nelle aree tecniche, per sensibilizzarli al tema attraverso appositi percorsi formativi e training on the job.</w:t>
            </w:r>
          </w:p>
          <w:p w:rsidR="00B250BB" w:rsidRDefault="00B250BB" w:rsidP="00B250BB">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WELFARE AZIENDALE</w:t>
            </w:r>
          </w:p>
          <w:p w:rsidR="00B250BB" w:rsidRDefault="00B250BB" w:rsidP="00B250B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Diverse sono le iniziative messe in campo per favorire il</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benessere</w:t>
            </w:r>
            <w:r>
              <w:rPr>
                <w:rStyle w:val="apple-converted-space"/>
                <w:rFonts w:ascii="Helvetica" w:eastAsiaTheme="majorEastAsia" w:hAnsi="Helvetica"/>
                <w:color w:val="000000"/>
                <w:sz w:val="17"/>
                <w:szCs w:val="17"/>
              </w:rPr>
              <w:t> </w:t>
            </w:r>
            <w:r>
              <w:rPr>
                <w:rFonts w:ascii="Helvetica" w:hAnsi="Helvetica"/>
                <w:color w:val="000000"/>
                <w:sz w:val="17"/>
                <w:szCs w:val="17"/>
              </w:rPr>
              <w:t>dei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lavoratori</w:t>
            </w:r>
            <w:r>
              <w:rPr>
                <w:rStyle w:val="apple-converted-space"/>
                <w:rFonts w:ascii="Helvetica" w:eastAsiaTheme="majorEastAsia" w:hAnsi="Helvetica"/>
                <w:color w:val="000000"/>
                <w:sz w:val="17"/>
                <w:szCs w:val="17"/>
              </w:rPr>
              <w:t> </w:t>
            </w:r>
            <w:r>
              <w:rPr>
                <w:rFonts w:ascii="Helvetica" w:hAnsi="Helvetica"/>
                <w:color w:val="000000"/>
                <w:sz w:val="17"/>
                <w:szCs w:val="17"/>
              </w:rPr>
              <w:t>ENEL. Ad esempio le iniziative di </w:t>
            </w:r>
            <w:r>
              <w:rPr>
                <w:rStyle w:val="Enfasigrassetto"/>
                <w:rFonts w:ascii="Helvetica" w:eastAsiaTheme="majorEastAsia" w:hAnsi="Helvetica"/>
                <w:color w:val="000000"/>
                <w:sz w:val="17"/>
                <w:szCs w:val="17"/>
              </w:rPr>
              <w:t>promozione</w:t>
            </w:r>
            <w:r>
              <w:rPr>
                <w:rStyle w:val="apple-converted-space"/>
                <w:rFonts w:ascii="Helvetica" w:eastAsiaTheme="majorEastAsia" w:hAnsi="Helvetica"/>
                <w:color w:val="000000"/>
                <w:sz w:val="17"/>
                <w:szCs w:val="17"/>
              </w:rPr>
              <w:t> </w:t>
            </w:r>
            <w:r>
              <w:rPr>
                <w:rFonts w:ascii="Helvetica" w:hAnsi="Helvetica"/>
                <w:color w:val="000000"/>
                <w:sz w:val="17"/>
                <w:szCs w:val="17"/>
              </w:rPr>
              <w:t>della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salute</w:t>
            </w:r>
            <w:r>
              <w:rPr>
                <w:rStyle w:val="apple-converted-space"/>
                <w:rFonts w:ascii="Helvetica" w:eastAsiaTheme="majorEastAsia" w:hAnsi="Helvetica"/>
                <w:color w:val="000000"/>
                <w:sz w:val="17"/>
                <w:szCs w:val="17"/>
              </w:rPr>
              <w:t> </w:t>
            </w:r>
            <w:r>
              <w:rPr>
                <w:rFonts w:ascii="Helvetica" w:hAnsi="Helvetica"/>
                <w:color w:val="000000"/>
                <w:sz w:val="17"/>
                <w:szCs w:val="17"/>
              </w:rPr>
              <w:t>sui luoghi di lavoro. Le stesse mirano a aumentare la qualità dell’ambiente e del sistema lavorativo. Il Gruppo ha elaborato un sistema di welfare basato su</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assistenza sanitaria integrativa</w:t>
            </w:r>
            <w:r>
              <w:rPr>
                <w:rFonts w:ascii="Helvetica" w:hAnsi="Helvetica"/>
                <w:color w:val="000000"/>
                <w:sz w:val="17"/>
                <w:szCs w:val="17"/>
              </w:rPr>
              <w:t>,</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previdenza complementare</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attività ricreative</w:t>
            </w:r>
            <w:r>
              <w:rPr>
                <w:rStyle w:val="apple-converted-space"/>
                <w:rFonts w:ascii="Helvetica" w:eastAsiaTheme="majorEastAsia" w:hAnsi="Helvetica"/>
                <w:color w:val="000000"/>
                <w:sz w:val="17"/>
                <w:szCs w:val="17"/>
              </w:rPr>
              <w:t> </w:t>
            </w:r>
            <w:r>
              <w:rPr>
                <w:rFonts w:ascii="Helvetica" w:hAnsi="Helvetica"/>
                <w:color w:val="000000"/>
                <w:sz w:val="17"/>
                <w:szCs w:val="17"/>
              </w:rPr>
              <w:t>e culturali. A queste si aggiungono vari interventi per mantenere una buona condizione di salute psico-fisica. E ancora per la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cura</w:t>
            </w:r>
            <w:r>
              <w:rPr>
                <w:rStyle w:val="apple-converted-space"/>
                <w:rFonts w:ascii="Helvetica" w:eastAsiaTheme="majorEastAsia" w:hAnsi="Helvetica"/>
                <w:color w:val="000000"/>
                <w:sz w:val="17"/>
                <w:szCs w:val="17"/>
              </w:rPr>
              <w:t> </w:t>
            </w:r>
            <w:r>
              <w:rPr>
                <w:rFonts w:ascii="Helvetica" w:hAnsi="Helvetica"/>
                <w:color w:val="000000"/>
                <w:sz w:val="17"/>
                <w:szCs w:val="17"/>
              </w:rPr>
              <w:t>della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famiglia,</w:t>
            </w:r>
            <w:r>
              <w:rPr>
                <w:rFonts w:ascii="Helvetica" w:hAnsi="Helvetica"/>
                <w:color w:val="000000"/>
                <w:sz w:val="17"/>
                <w:szCs w:val="17"/>
              </w:rPr>
              <w:t>per la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fruizione</w:t>
            </w:r>
            <w:r>
              <w:rPr>
                <w:rStyle w:val="apple-converted-space"/>
                <w:rFonts w:ascii="Helvetica" w:eastAsiaTheme="majorEastAsia" w:hAnsi="Helvetica"/>
                <w:color w:val="000000"/>
                <w:sz w:val="17"/>
                <w:szCs w:val="17"/>
              </w:rPr>
              <w:t> </w:t>
            </w:r>
            <w:r>
              <w:rPr>
                <w:rFonts w:ascii="Helvetica" w:hAnsi="Helvetica"/>
                <w:color w:val="000000"/>
                <w:sz w:val="17"/>
                <w:szCs w:val="17"/>
              </w:rPr>
              <w:t>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servizi</w:t>
            </w:r>
            <w:r>
              <w:rPr>
                <w:rStyle w:val="apple-converted-space"/>
                <w:rFonts w:ascii="Helvetica" w:eastAsiaTheme="majorEastAsia" w:hAnsi="Helvetica"/>
                <w:color w:val="000000"/>
                <w:sz w:val="17"/>
                <w:szCs w:val="17"/>
              </w:rPr>
              <w:t> </w:t>
            </w:r>
            <w:r>
              <w:rPr>
                <w:rFonts w:ascii="Helvetica" w:hAnsi="Helvetica"/>
                <w:color w:val="000000"/>
                <w:sz w:val="17"/>
                <w:szCs w:val="17"/>
              </w:rPr>
              <w:t>a condizioni vantaggiose e per</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facilitare gli spostamenti</w:t>
            </w:r>
            <w:r>
              <w:rPr>
                <w:rStyle w:val="apple-converted-space"/>
                <w:rFonts w:ascii="Helvetica" w:eastAsiaTheme="majorEastAsia" w:hAnsi="Helvetica"/>
                <w:color w:val="000000"/>
                <w:sz w:val="17"/>
                <w:szCs w:val="17"/>
              </w:rPr>
              <w:t> </w:t>
            </w:r>
            <w:r>
              <w:rPr>
                <w:rFonts w:ascii="Helvetica" w:hAnsi="Helvetica"/>
                <w:color w:val="000000"/>
                <w:sz w:val="17"/>
                <w:szCs w:val="17"/>
              </w:rPr>
              <w:t>casa lavoro con mezzi eco compatibili.</w:t>
            </w:r>
          </w:p>
          <w:p w:rsidR="00B250BB" w:rsidRDefault="00B250BB" w:rsidP="00B250BB">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FORMAZIONE PER I DIPENDENTI</w:t>
            </w:r>
          </w:p>
          <w:p w:rsidR="00B250BB" w:rsidRDefault="00B250BB" w:rsidP="00B250B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ENEL collabora con università, business school e società di formazione per la realizzazione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percorsi formativi</w:t>
            </w:r>
            <w:r>
              <w:rPr>
                <w:rStyle w:val="apple-converted-space"/>
                <w:rFonts w:ascii="Helvetica" w:eastAsiaTheme="majorEastAsia" w:hAnsi="Helvetica"/>
                <w:color w:val="000000"/>
                <w:sz w:val="17"/>
                <w:szCs w:val="17"/>
              </w:rPr>
              <w:t> </w:t>
            </w:r>
            <w:r>
              <w:rPr>
                <w:rFonts w:ascii="Helvetica" w:hAnsi="Helvetica"/>
                <w:color w:val="000000"/>
                <w:sz w:val="17"/>
                <w:szCs w:val="17"/>
              </w:rPr>
              <w:t>per il personale. Segue un’ottica di miglioramento e apprendimento continuo che accompagna ciascun lavoratore sin dall’ingresso in azienda. Le attività formative sono articolate principalmente attraverso i</w:t>
            </w:r>
            <w:r>
              <w:rPr>
                <w:rStyle w:val="Enfasigrassetto"/>
                <w:rFonts w:ascii="Helvetica" w:eastAsiaTheme="majorEastAsia" w:hAnsi="Helvetica"/>
                <w:color w:val="000000"/>
                <w:sz w:val="17"/>
                <w:szCs w:val="17"/>
              </w:rPr>
              <w:t>seguenti programmi</w:t>
            </w:r>
            <w:r>
              <w:rPr>
                <w:rFonts w:ascii="Helvetica" w:hAnsi="Helvetica"/>
                <w:color w:val="000000"/>
                <w:sz w:val="17"/>
                <w:szCs w:val="17"/>
              </w:rPr>
              <w:t>:</w:t>
            </w:r>
          </w:p>
          <w:p w:rsidR="00B250BB" w:rsidRDefault="00B250BB" w:rsidP="00B250B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JET – Junior Enel Training International</w:t>
            </w:r>
            <w:r>
              <w:rPr>
                <w:rFonts w:ascii="Helvetica" w:hAnsi="Helvetica"/>
                <w:color w:val="000000"/>
                <w:sz w:val="17"/>
                <w:szCs w:val="17"/>
              </w:rPr>
              <w:t>, percorso formativo in lingua inglese, finalizzato all’inserimento dei giovani laureati neoassunti, che prevede due momenti di formazione in aula, nell’arco di un anno, e percorsi formativi a distanza;</w:t>
            </w:r>
          </w:p>
          <w:p w:rsidR="00B250BB" w:rsidRDefault="00B250BB" w:rsidP="00B250B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Welcome to Enel</w:t>
            </w:r>
            <w:r>
              <w:rPr>
                <w:rFonts w:ascii="Helvetica" w:hAnsi="Helvetica"/>
                <w:color w:val="000000"/>
                <w:sz w:val="17"/>
                <w:szCs w:val="17"/>
              </w:rPr>
              <w:t>, programma di inserimento per i professionisti appena assunti, per conoscere l’azienda dal punto di vista di business, struttura, policy e valori, e i progetti in corso.</w:t>
            </w:r>
          </w:p>
          <w:p w:rsidR="00B250BB" w:rsidRDefault="00B250BB" w:rsidP="00B250BB">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PROFILI RICHIESTI</w:t>
            </w:r>
          </w:p>
          <w:p w:rsidR="00B250BB" w:rsidRDefault="00B250BB" w:rsidP="00B250B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ENEL offre interessanti opportunità di lavoro per i giovani. </w:t>
            </w:r>
            <w:r>
              <w:rPr>
                <w:rStyle w:val="Enfasigrassetto"/>
                <w:rFonts w:ascii="Helvetica" w:eastAsiaTheme="majorEastAsia" w:hAnsi="Helvetica"/>
                <w:color w:val="000000"/>
                <w:sz w:val="17"/>
                <w:szCs w:val="17"/>
              </w:rPr>
              <w:t>Seleziona</w:t>
            </w:r>
            <w:r>
              <w:rPr>
                <w:rStyle w:val="apple-converted-space"/>
                <w:rFonts w:ascii="Helvetica" w:eastAsiaTheme="majorEastAsia" w:hAnsi="Helvetica"/>
                <w:color w:val="000000"/>
                <w:sz w:val="17"/>
                <w:szCs w:val="17"/>
              </w:rPr>
              <w:t> </w:t>
            </w:r>
            <w:r>
              <w:rPr>
                <w:rFonts w:ascii="Helvetica" w:hAnsi="Helvetica"/>
                <w:color w:val="000000"/>
                <w:sz w:val="17"/>
                <w:szCs w:val="17"/>
              </w:rPr>
              <w:t>costantemente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neodiplomati,</w:t>
            </w:r>
            <w:r>
              <w:rPr>
                <w:rStyle w:val="apple-converted-space"/>
                <w:rFonts w:ascii="Helvetica" w:eastAsiaTheme="majorEastAsia" w:hAnsi="Helvetica"/>
                <w:color w:val="000000"/>
                <w:sz w:val="17"/>
                <w:szCs w:val="17"/>
              </w:rPr>
              <w:t> </w:t>
            </w:r>
            <w:r>
              <w:rPr>
                <w:rFonts w:ascii="Helvetica" w:hAnsi="Helvetica"/>
                <w:color w:val="000000"/>
                <w:sz w:val="17"/>
                <w:szCs w:val="17"/>
              </w:rPr>
              <w:t>con formazione tecnica o economica, per svolgere mansioni impiegatizie o tecnico operative. Così come </w:t>
            </w:r>
            <w:r>
              <w:rPr>
                <w:rStyle w:val="Enfasigrassetto"/>
                <w:rFonts w:ascii="Helvetica" w:eastAsiaTheme="majorEastAsia" w:hAnsi="Helvetica"/>
                <w:color w:val="000000"/>
                <w:sz w:val="17"/>
                <w:szCs w:val="17"/>
              </w:rPr>
              <w:t>neolaureati,</w:t>
            </w:r>
            <w:r>
              <w:rPr>
                <w:rStyle w:val="apple-converted-space"/>
                <w:rFonts w:ascii="Helvetica" w:eastAsiaTheme="majorEastAsia" w:hAnsi="Helvetica"/>
                <w:color w:val="000000"/>
                <w:sz w:val="17"/>
                <w:szCs w:val="17"/>
              </w:rPr>
              <w:t> </w:t>
            </w:r>
            <w:r>
              <w:rPr>
                <w:rFonts w:ascii="Helvetica" w:hAnsi="Helvetica"/>
                <w:color w:val="000000"/>
                <w:sz w:val="17"/>
                <w:szCs w:val="17"/>
              </w:rPr>
              <w:t>da inserire in percorsi di formazione e lavoro mediante contratti di inserimento, o in</w:t>
            </w:r>
            <w:r>
              <w:rPr>
                <w:rStyle w:val="Enfasigrassetto"/>
                <w:rFonts w:ascii="Helvetica" w:eastAsiaTheme="majorEastAsia" w:hAnsi="Helvetica"/>
                <w:color w:val="000000"/>
                <w:sz w:val="17"/>
                <w:szCs w:val="17"/>
              </w:rPr>
              <w:t>tirocini retribuiti</w:t>
            </w:r>
            <w:r>
              <w:rPr>
                <w:rFonts w:ascii="Helvetica" w:hAnsi="Helvetica"/>
                <w:color w:val="000000"/>
                <w:sz w:val="17"/>
                <w:szCs w:val="17"/>
              </w:rPr>
              <w:t>, generalmente della durata di 6 mesi. E’ possibile, inoltre, svolgere stage curriculari per laureandi, neolaureati e laureati iscritti a master, dottorati e scuole di specializzazione.</w:t>
            </w:r>
          </w:p>
          <w:p w:rsidR="00B250BB" w:rsidRDefault="00B250BB" w:rsidP="00B250BB">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E per i professionisti?</w:t>
            </w:r>
            <w:r>
              <w:rPr>
                <w:rStyle w:val="apple-converted-space"/>
                <w:rFonts w:ascii="Helvetica" w:eastAsiaTheme="majorEastAsia" w:hAnsi="Helvetica"/>
                <w:color w:val="000000"/>
                <w:sz w:val="17"/>
                <w:szCs w:val="17"/>
              </w:rPr>
              <w:t> </w:t>
            </w:r>
            <w:r>
              <w:rPr>
                <w:rFonts w:ascii="Helvetica" w:hAnsi="Helvetica"/>
                <w:color w:val="000000"/>
                <w:sz w:val="17"/>
                <w:szCs w:val="17"/>
              </w:rPr>
              <w:t>Le figure ricercate sono esperti che hanno maturato competenze altamente nei settori di provenienza, sia in Italia che all’estero. E’ importante la conoscenza delle lingue straniere, in particolare dell’inglese, e l’apertura ad una cultura multinazionale e alla condivisione dei valori aziendali.</w:t>
            </w:r>
          </w:p>
          <w:p w:rsidR="00B250BB" w:rsidRDefault="00B250BB" w:rsidP="00B250BB">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RECRUITING DEL PERSONALE</w:t>
            </w:r>
          </w:p>
          <w:p w:rsidR="00B250BB" w:rsidRDefault="00B250BB" w:rsidP="00B250B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lastRenderedPageBreak/>
              <w:t>Il colosso italiano dell’energia utilizza, tra i principali strumenti di reclutamento, il portale riservato alle</w:t>
            </w:r>
            <w:r>
              <w:rPr>
                <w:rStyle w:val="apple-converted-space"/>
                <w:rFonts w:ascii="Helvetica" w:eastAsiaTheme="majorEastAsia" w:hAnsi="Helvetica"/>
                <w:color w:val="000000"/>
                <w:sz w:val="17"/>
                <w:szCs w:val="17"/>
              </w:rPr>
              <w:t> </w:t>
            </w:r>
            <w:hyperlink r:id="rId220" w:tgtFrame="_blank" w:history="1">
              <w:r>
                <w:rPr>
                  <w:rStyle w:val="Collegamentoipertestuale"/>
                  <w:rFonts w:ascii="Helvetica" w:hAnsi="Helvetica"/>
                  <w:b/>
                  <w:bCs/>
                  <w:color w:val="800000"/>
                  <w:sz w:val="17"/>
                  <w:szCs w:val="17"/>
                </w:rPr>
                <w:t>carriere e selezioni</w:t>
              </w:r>
            </w:hyperlink>
            <w:r>
              <w:rPr>
                <w:rFonts w:ascii="Helvetica" w:hAnsi="Helvetica"/>
                <w:color w:val="000000"/>
                <w:sz w:val="17"/>
                <w:szCs w:val="17"/>
              </w:rPr>
              <w:t>, ENEL Lavora con noi. Attraverso lo stesso vengono pubblicate le posizioni aperte presso il Gruppo e si procede alla raccolta dei curriculum. I candidati interessati a lavorare in ENEL, infatti, possono utilizzare il</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servizio web gratuito</w:t>
            </w:r>
            <w:r>
              <w:rPr>
                <w:rStyle w:val="apple-converted-space"/>
                <w:rFonts w:ascii="Helvetica" w:eastAsiaTheme="majorEastAsia" w:hAnsi="Helvetica"/>
                <w:color w:val="000000"/>
                <w:sz w:val="17"/>
                <w:szCs w:val="17"/>
              </w:rPr>
              <w:t> </w:t>
            </w:r>
            <w:r>
              <w:rPr>
                <w:rFonts w:ascii="Helvetica" w:hAnsi="Helvetica"/>
                <w:color w:val="000000"/>
                <w:sz w:val="17"/>
                <w:szCs w:val="17"/>
              </w:rPr>
              <w:t>per prendere visione delle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opportunità professionali</w:t>
            </w:r>
            <w:r>
              <w:rPr>
                <w:rStyle w:val="apple-converted-space"/>
                <w:rFonts w:ascii="Helvetica" w:eastAsiaTheme="majorEastAsia" w:hAnsi="Helvetica"/>
                <w:color w:val="000000"/>
                <w:sz w:val="17"/>
                <w:szCs w:val="17"/>
              </w:rPr>
              <w:t> </w:t>
            </w:r>
            <w:r>
              <w:rPr>
                <w:rFonts w:ascii="Helvetica" w:hAnsi="Helvetica"/>
                <w:color w:val="000000"/>
                <w:sz w:val="17"/>
                <w:szCs w:val="17"/>
              </w:rPr>
              <w:t>disponibili. Possono inserire il cv nel data base aziendale 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rispondere online</w:t>
            </w:r>
            <w:r>
              <w:rPr>
                <w:rStyle w:val="apple-converted-space"/>
                <w:rFonts w:ascii="Helvetica" w:eastAsiaTheme="majorEastAsia" w:hAnsi="Helvetica"/>
                <w:color w:val="000000"/>
                <w:sz w:val="17"/>
                <w:szCs w:val="17"/>
              </w:rPr>
              <w:t> </w:t>
            </w:r>
            <w:r>
              <w:rPr>
                <w:rFonts w:ascii="Helvetica" w:hAnsi="Helvetica"/>
                <w:color w:val="000000"/>
                <w:sz w:val="17"/>
                <w:szCs w:val="17"/>
              </w:rPr>
              <w:t>agli annunci di interesse.</w:t>
            </w:r>
          </w:p>
          <w:p w:rsidR="00B250BB" w:rsidRDefault="00B250BB" w:rsidP="00B250B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Per utilizzare la piattaforma web occorre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registrarsi gratuitamente</w:t>
            </w:r>
            <w:r>
              <w:rPr>
                <w:rFonts w:ascii="Helvetica" w:hAnsi="Helvetica"/>
                <w:color w:val="000000"/>
                <w:sz w:val="17"/>
                <w:szCs w:val="17"/>
              </w:rPr>
              <w:t>, creando il proprio profilo online. Coloro che si sono già registrati, possono invece accedere direttamente, utilizzando l’indirizzo e – mail e la password scelti per l’accesso.</w:t>
            </w:r>
          </w:p>
          <w:p w:rsidR="00B250BB" w:rsidRDefault="00B250BB" w:rsidP="00B250B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Vi ricordiamo, inoltre, che per incontrare giovani talenti ENEL utilizza anche le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collaborazioni</w:t>
            </w:r>
            <w:r>
              <w:rPr>
                <w:rStyle w:val="apple-converted-space"/>
                <w:rFonts w:ascii="Helvetica" w:eastAsiaTheme="majorEastAsia" w:hAnsi="Helvetica"/>
                <w:color w:val="000000"/>
                <w:sz w:val="17"/>
                <w:szCs w:val="17"/>
              </w:rPr>
              <w:t> </w:t>
            </w:r>
            <w:r>
              <w:rPr>
                <w:rFonts w:ascii="Helvetica" w:hAnsi="Helvetica"/>
                <w:color w:val="000000"/>
                <w:sz w:val="17"/>
                <w:szCs w:val="17"/>
              </w:rPr>
              <w:t>con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scuole</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Enfasigrassetto"/>
                <w:rFonts w:ascii="Helvetica" w:eastAsiaTheme="majorEastAsia" w:hAnsi="Helvetica"/>
                <w:color w:val="000000"/>
                <w:sz w:val="17"/>
                <w:szCs w:val="17"/>
              </w:rPr>
              <w:t>università</w:t>
            </w:r>
            <w:r>
              <w:rPr>
                <w:rFonts w:ascii="Helvetica" w:hAnsi="Helvetica"/>
                <w:color w:val="000000"/>
                <w:sz w:val="17"/>
                <w:szCs w:val="17"/>
              </w:rPr>
              <w:t>. Inoltre, l’azienda partecipa a</w:t>
            </w:r>
            <w:r>
              <w:rPr>
                <w:rStyle w:val="apple-converted-space"/>
                <w:rFonts w:ascii="Helvetica" w:eastAsiaTheme="majorEastAsia" w:hAnsi="Helvetica"/>
                <w:b/>
                <w:bCs/>
                <w:color w:val="000000"/>
                <w:sz w:val="17"/>
                <w:szCs w:val="17"/>
              </w:rPr>
              <w:t> </w:t>
            </w:r>
            <w:r>
              <w:rPr>
                <w:rStyle w:val="Enfasigrassetto"/>
                <w:rFonts w:ascii="Helvetica" w:eastAsiaTheme="majorEastAsia" w:hAnsi="Helvetica"/>
                <w:color w:val="000000"/>
                <w:sz w:val="17"/>
                <w:szCs w:val="17"/>
              </w:rPr>
              <w:t>job meeting</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recruiting day</w:t>
            </w:r>
            <w:r>
              <w:rPr>
                <w:rFonts w:ascii="Helvetica" w:hAnsi="Helvetica"/>
                <w:color w:val="000000"/>
                <w:sz w:val="17"/>
                <w:szCs w:val="17"/>
              </w:rPr>
              <w:t>, dove è possibile conoscere direttamente i candidati interessati a lavorare nel settore energia.</w:t>
            </w:r>
          </w:p>
          <w:p w:rsidR="00B250BB" w:rsidRDefault="00B250BB" w:rsidP="00B250BB">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ITER DI SELEZIONE</w:t>
            </w:r>
          </w:p>
          <w:p w:rsidR="00B250BB" w:rsidRDefault="00B250BB" w:rsidP="00B250B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Le selezioni ENEL sono articolate in diverse fasi. Queste si diversificano anche in base al livello di carriera dei candidati (giovani che si affacciano sul mercato del lavoro, candidati con poca esperienza, professionisti, ecc). La prima fase è la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valutazione</w:t>
            </w:r>
            <w:r>
              <w:rPr>
                <w:rStyle w:val="apple-converted-space"/>
                <w:rFonts w:ascii="Helvetica" w:eastAsiaTheme="majorEastAsia" w:hAnsi="Helvetica"/>
                <w:color w:val="000000"/>
                <w:sz w:val="17"/>
                <w:szCs w:val="17"/>
              </w:rPr>
              <w:t> </w:t>
            </w:r>
            <w:r>
              <w:rPr>
                <w:rFonts w:ascii="Helvetica" w:hAnsi="Helvetica"/>
                <w:color w:val="000000"/>
                <w:sz w:val="17"/>
                <w:szCs w:val="17"/>
              </w:rPr>
              <w:t>dei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cv</w:t>
            </w:r>
            <w:r>
              <w:rPr>
                <w:rStyle w:val="apple-converted-space"/>
                <w:rFonts w:ascii="Helvetica" w:eastAsiaTheme="majorEastAsia" w:hAnsi="Helvetica"/>
                <w:color w:val="000000"/>
                <w:sz w:val="17"/>
                <w:szCs w:val="17"/>
              </w:rPr>
              <w:t> </w:t>
            </w:r>
            <w:r>
              <w:rPr>
                <w:rFonts w:ascii="Helvetica" w:hAnsi="Helvetica"/>
                <w:color w:val="000000"/>
                <w:sz w:val="17"/>
                <w:szCs w:val="17"/>
              </w:rPr>
              <w:t>pervenuti. In seguito alla stessa i profili che risultano di interesse per le ricerche in corso vengono contattati per una prima</w:t>
            </w:r>
            <w:r>
              <w:rPr>
                <w:rStyle w:val="apple-converted-space"/>
                <w:rFonts w:ascii="Helvetica" w:eastAsiaTheme="majorEastAsia" w:hAnsi="Helvetica"/>
                <w:b/>
                <w:bCs/>
                <w:color w:val="000000"/>
                <w:sz w:val="17"/>
                <w:szCs w:val="17"/>
              </w:rPr>
              <w:t> </w:t>
            </w:r>
            <w:r>
              <w:rPr>
                <w:rStyle w:val="Enfasigrassetto"/>
                <w:rFonts w:ascii="Helvetica" w:eastAsiaTheme="majorEastAsia" w:hAnsi="Helvetica"/>
                <w:color w:val="000000"/>
                <w:sz w:val="17"/>
                <w:szCs w:val="17"/>
              </w:rPr>
              <w:t>intervista telefonica.</w:t>
            </w:r>
            <w:r>
              <w:rPr>
                <w:rFonts w:ascii="Helvetica" w:hAnsi="Helvetica"/>
                <w:color w:val="000000"/>
                <w:sz w:val="17"/>
                <w:szCs w:val="17"/>
              </w:rPr>
              <w:t> Questa serve anche a verificare la disponibilità dei candidati a partecipare al processo di selezione e a fissare un appuntamento per il primo incontro.</w:t>
            </w:r>
          </w:p>
          <w:p w:rsidR="00B250BB" w:rsidRDefault="00B250BB" w:rsidP="00B250B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Per 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giovani diplomati</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laureati,</w:t>
            </w:r>
            <w:r>
              <w:rPr>
                <w:rStyle w:val="apple-converted-space"/>
                <w:rFonts w:ascii="Helvetica" w:eastAsiaTheme="majorEastAsia" w:hAnsi="Helvetica"/>
                <w:color w:val="000000"/>
                <w:sz w:val="17"/>
                <w:szCs w:val="17"/>
              </w:rPr>
              <w:t> </w:t>
            </w:r>
            <w:r>
              <w:rPr>
                <w:rFonts w:ascii="Helvetica" w:hAnsi="Helvetica"/>
                <w:color w:val="000000"/>
                <w:sz w:val="17"/>
                <w:szCs w:val="17"/>
              </w:rPr>
              <w:t>è prevista una fase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Assessment Center.</w:t>
            </w:r>
            <w:r>
              <w:rPr>
                <w:rFonts w:ascii="Helvetica" w:hAnsi="Helvetica"/>
                <w:color w:val="000000"/>
                <w:sz w:val="17"/>
                <w:szCs w:val="17"/>
              </w:rPr>
              <w:t> Quest’ultima è articolata in test di abilità, discussioni di gruppo, test di lingua inglese e colloqui individuali. Per affrontare al meglio le esercitazioni individuali e di gruppo, è importante essere puntuali, ascoltare in modo attivo e rispondere in maniera chiara, sintetica ed esauriente, mostrare una buona conoscenza dell’azienda e interesse per l’attività, e avere ben chiaro il proprio progetto professionale e le aspettative.</w:t>
            </w:r>
          </w:p>
          <w:p w:rsidR="00B250BB" w:rsidRDefault="00B250BB" w:rsidP="00B250B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Per 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candidati con significativa esperienza</w:t>
            </w:r>
            <w:r>
              <w:rPr>
                <w:rStyle w:val="apple-converted-space"/>
                <w:rFonts w:ascii="Helvetica" w:eastAsiaTheme="majorEastAsia" w:hAnsi="Helvetica"/>
                <w:color w:val="000000"/>
                <w:sz w:val="17"/>
                <w:szCs w:val="17"/>
              </w:rPr>
              <w:t> </w:t>
            </w:r>
            <w:r>
              <w:rPr>
                <w:rFonts w:ascii="Helvetica" w:hAnsi="Helvetica"/>
                <w:color w:val="000000"/>
                <w:sz w:val="17"/>
                <w:szCs w:val="17"/>
              </w:rPr>
              <w:t>professionale l’iter valutativo inizia invece con un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colloquio individuale</w:t>
            </w:r>
            <w:r>
              <w:rPr>
                <w:rStyle w:val="apple-converted-space"/>
                <w:rFonts w:ascii="Helvetica" w:eastAsiaTheme="majorEastAsia" w:hAnsi="Helvetica"/>
                <w:color w:val="000000"/>
                <w:sz w:val="17"/>
                <w:szCs w:val="17"/>
              </w:rPr>
              <w:t> </w:t>
            </w:r>
            <w:r>
              <w:rPr>
                <w:rFonts w:ascii="Helvetica" w:hAnsi="Helvetica"/>
                <w:color w:val="000000"/>
                <w:sz w:val="17"/>
                <w:szCs w:val="17"/>
              </w:rPr>
              <w:t>a carattere conoscitivo e motivazionale. Sia per i candidati esperti che per quelli inesperti segue, poi, un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colloquio tecnico</w:t>
            </w:r>
            <w:r>
              <w:rPr>
                <w:rFonts w:ascii="Helvetica" w:hAnsi="Helvetica"/>
                <w:color w:val="000000"/>
                <w:sz w:val="17"/>
                <w:szCs w:val="17"/>
              </w:rPr>
              <w:t>, e a tutti viene poi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comunicato l’esito</w:t>
            </w:r>
            <w:r>
              <w:rPr>
                <w:rStyle w:val="apple-converted-space"/>
                <w:rFonts w:ascii="Helvetica" w:eastAsiaTheme="majorEastAsia" w:hAnsi="Helvetica"/>
                <w:color w:val="000000"/>
                <w:sz w:val="17"/>
                <w:szCs w:val="17"/>
              </w:rPr>
              <w:t> </w:t>
            </w:r>
            <w:r>
              <w:rPr>
                <w:rFonts w:ascii="Helvetica" w:hAnsi="Helvetica"/>
                <w:color w:val="000000"/>
                <w:sz w:val="17"/>
                <w:szCs w:val="17"/>
              </w:rPr>
              <w:t>della selezione, che per i candidati scelti si conclude con la formalizzazione della proposta contrattuale.</w:t>
            </w:r>
          </w:p>
          <w:p w:rsidR="00B250BB" w:rsidRDefault="00B250BB" w:rsidP="00B250BB">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CONSIGLI UTILI</w:t>
            </w:r>
          </w:p>
          <w:p w:rsidR="00B250BB" w:rsidRDefault="00B250BB" w:rsidP="00B250B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Nella sezione web riservata al recruiting e alle selezioni è possibile trovare alcune informazioni utili per redigere al meglio il curriculum vitae da presentare per candidarsi in vista di prossime assunzioni in ENEL SpA. L’</w:t>
            </w:r>
            <w:r>
              <w:rPr>
                <w:rStyle w:val="Enfasigrassetto"/>
                <w:rFonts w:ascii="Helvetica" w:eastAsiaTheme="majorEastAsia" w:hAnsi="Helvetica"/>
                <w:color w:val="000000"/>
                <w:sz w:val="17"/>
                <w:szCs w:val="17"/>
              </w:rPr>
              <w:t>ottimizzazione del cv</w:t>
            </w:r>
            <w:r>
              <w:rPr>
                <w:rStyle w:val="apple-converted-space"/>
                <w:rFonts w:ascii="Helvetica" w:eastAsiaTheme="majorEastAsia" w:hAnsi="Helvetica"/>
                <w:color w:val="000000"/>
                <w:sz w:val="17"/>
                <w:szCs w:val="17"/>
              </w:rPr>
              <w:t> </w:t>
            </w:r>
            <w:r>
              <w:rPr>
                <w:rFonts w:ascii="Helvetica" w:hAnsi="Helvetica"/>
                <w:color w:val="000000"/>
                <w:sz w:val="17"/>
                <w:szCs w:val="17"/>
              </w:rPr>
              <w:t>è un passo importante per attrarre l’attenzione degli addetti alle Risorse Umane e invogliarli ad approfondire la conoscenza del candidato, pertanto è importante impostarla al meglio.</w:t>
            </w:r>
          </w:p>
          <w:p w:rsidR="00B250BB" w:rsidRDefault="00B250BB" w:rsidP="00B250B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Il primo suggerimento è di scrivere un</w:t>
            </w:r>
            <w:r>
              <w:rPr>
                <w:rStyle w:val="apple-converted-space"/>
                <w:rFonts w:ascii="Helvetica" w:eastAsiaTheme="majorEastAsia" w:hAnsi="Helvetica"/>
                <w:b/>
                <w:bCs/>
                <w:color w:val="000000"/>
                <w:sz w:val="17"/>
                <w:szCs w:val="17"/>
              </w:rPr>
              <w:t> </w:t>
            </w:r>
            <w:r>
              <w:rPr>
                <w:rStyle w:val="Enfasigrassetto"/>
                <w:rFonts w:ascii="Helvetica" w:eastAsiaTheme="majorEastAsia" w:hAnsi="Helvetica"/>
                <w:color w:val="000000"/>
                <w:sz w:val="17"/>
                <w:szCs w:val="17"/>
              </w:rPr>
              <w:t>documento personalizzato</w:t>
            </w:r>
            <w:r>
              <w:rPr>
                <w:rStyle w:val="apple-converted-space"/>
                <w:rFonts w:ascii="Helvetica" w:eastAsiaTheme="majorEastAsia" w:hAnsi="Helvetica"/>
                <w:color w:val="000000"/>
                <w:sz w:val="17"/>
                <w:szCs w:val="17"/>
              </w:rPr>
              <w:t> </w:t>
            </w:r>
            <w:r>
              <w:rPr>
                <w:rFonts w:ascii="Helvetica" w:hAnsi="Helvetica"/>
                <w:color w:val="000000"/>
                <w:sz w:val="17"/>
                <w:szCs w:val="17"/>
              </w:rPr>
              <w:t>rispetto al destinatario, mettendo in risalto le informazioni più importanti per la posizione di interesse e cercando di essere schematici, per permettere una lettura veloce del cv. Le informazioni vanno inserite dalla più recente alla meno recente, inserendo esperienze maturate e competenze realmente acquisite.</w:t>
            </w:r>
          </w:p>
          <w:p w:rsidR="00B250BB" w:rsidRDefault="00B250BB" w:rsidP="00B250B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E’ possibile, inoltre, allegare una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Lettera di Presentazione</w:t>
            </w:r>
            <w:r>
              <w:rPr>
                <w:rFonts w:ascii="Helvetica" w:hAnsi="Helvetica"/>
                <w:color w:val="000000"/>
                <w:sz w:val="17"/>
                <w:szCs w:val="17"/>
              </w:rPr>
              <w:t xml:space="preserve">, che deve essere chiara e mettere in luce sinteticamente ciò che contraddistingue il proprio profilo e le caratteristiche personali distintive. Se quest’ultima è inviata in risposta ad un annuncio di lavoro specifico, può essere utile </w:t>
            </w:r>
            <w:r>
              <w:rPr>
                <w:rFonts w:ascii="Helvetica" w:hAnsi="Helvetica"/>
                <w:color w:val="000000"/>
                <w:sz w:val="17"/>
                <w:szCs w:val="17"/>
              </w:rPr>
              <w:lastRenderedPageBreak/>
              <w:t>esporre brevemente la motivazione a lavorare presso l’azienda o in quel ruolo specifico.</w:t>
            </w:r>
          </w:p>
          <w:p w:rsidR="00B250BB" w:rsidRDefault="00B250BB" w:rsidP="00B250BB">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COME CANDIDARSI</w:t>
            </w:r>
          </w:p>
          <w:p w:rsidR="00B250BB" w:rsidRDefault="00B250BB" w:rsidP="00B250B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Gli interessati alle future assunzioni ENEL e alle opportunità di lavoro attive possono candidarsi visitando la pagina dedicata alle</w:t>
            </w:r>
            <w:r>
              <w:rPr>
                <w:rStyle w:val="apple-converted-space"/>
                <w:rFonts w:ascii="Helvetica" w:eastAsiaTheme="majorEastAsia" w:hAnsi="Helvetica"/>
                <w:color w:val="000000"/>
                <w:sz w:val="17"/>
                <w:szCs w:val="17"/>
              </w:rPr>
              <w:t> </w:t>
            </w:r>
            <w:hyperlink r:id="rId221" w:tgtFrame="_blank" w:history="1">
              <w:r>
                <w:rPr>
                  <w:rStyle w:val="Collegamentoipertestuale"/>
                  <w:rFonts w:ascii="Helvetica" w:hAnsi="Helvetica"/>
                  <w:b/>
                  <w:bCs/>
                  <w:color w:val="800000"/>
                  <w:sz w:val="17"/>
                  <w:szCs w:val="17"/>
                </w:rPr>
                <w:t>ricerche in corso</w:t>
              </w:r>
            </w:hyperlink>
            <w:r>
              <w:rPr>
                <w:rStyle w:val="apple-converted-space"/>
                <w:rFonts w:ascii="Helvetica" w:eastAsiaTheme="majorEastAsia" w:hAnsi="Helvetica"/>
                <w:color w:val="000000"/>
                <w:sz w:val="17"/>
                <w:szCs w:val="17"/>
              </w:rPr>
              <w:t> </w:t>
            </w:r>
            <w:r>
              <w:rPr>
                <w:rFonts w:ascii="Helvetica" w:hAnsi="Helvetica"/>
                <w:color w:val="000000"/>
                <w:sz w:val="17"/>
                <w:szCs w:val="17"/>
              </w:rPr>
              <w:t>del gruppo, “ENEL Lavora con noi”, e registrando il curriculum vitae nell’apposito form.</w:t>
            </w:r>
          </w:p>
          <w:p w:rsidR="003E4852" w:rsidRDefault="003E4852" w:rsidP="00B250BB">
            <w:pPr>
              <w:pStyle w:val="Titolo2"/>
              <w:shd w:val="clear" w:color="auto" w:fill="FFFFFF"/>
              <w:spacing w:before="0" w:after="150" w:line="300" w:lineRule="atLeast"/>
              <w:textAlignment w:val="baseline"/>
              <w:outlineLvl w:val="1"/>
              <w:rPr>
                <w:rFonts w:ascii="Arial" w:hAnsi="Arial" w:cs="Arial"/>
                <w:b w:val="0"/>
                <w:bCs w:val="0"/>
                <w:color w:val="333333"/>
                <w:sz w:val="30"/>
                <w:szCs w:val="30"/>
              </w:rPr>
            </w:pPr>
          </w:p>
          <w:p w:rsidR="003E4852" w:rsidRPr="00D947A4" w:rsidRDefault="003E4852" w:rsidP="00B250BB">
            <w:pPr>
              <w:pStyle w:val="NormaleWeb"/>
              <w:shd w:val="clear" w:color="auto" w:fill="FFFFFF"/>
              <w:spacing w:line="315" w:lineRule="atLeast"/>
              <w:rPr>
                <w:rFonts w:ascii="Helvetica" w:hAnsi="Helvetica"/>
                <w:color w:val="000000"/>
                <w:sz w:val="21"/>
                <w:szCs w:val="21"/>
              </w:rPr>
            </w:pPr>
          </w:p>
        </w:tc>
        <w:tc>
          <w:tcPr>
            <w:tcW w:w="2400" w:type="dxa"/>
            <w:shd w:val="clear" w:color="auto" w:fill="auto"/>
          </w:tcPr>
          <w:p w:rsidR="003E4852" w:rsidRDefault="003E4852" w:rsidP="00B250BB">
            <w:pPr>
              <w:jc w:val="center"/>
              <w:rPr>
                <w:b/>
                <w:i/>
                <w:color w:val="FF0000"/>
                <w:sz w:val="28"/>
                <w:szCs w:val="28"/>
                <w:u w:val="single"/>
              </w:rPr>
            </w:pPr>
            <w:r>
              <w:rPr>
                <w:b/>
                <w:i/>
                <w:color w:val="FF0000"/>
                <w:sz w:val="28"/>
                <w:szCs w:val="28"/>
                <w:u w:val="single"/>
              </w:rPr>
              <w:lastRenderedPageBreak/>
              <w:t>Settore energetico</w:t>
            </w:r>
          </w:p>
        </w:tc>
      </w:tr>
      <w:tr w:rsidR="003E4852" w:rsidRPr="00C56D1B" w:rsidTr="00B250BB">
        <w:tc>
          <w:tcPr>
            <w:tcW w:w="937" w:type="dxa"/>
          </w:tcPr>
          <w:p w:rsidR="003E4852" w:rsidRDefault="003E4852" w:rsidP="00B250BB">
            <w:pPr>
              <w:pStyle w:val="NormaleWeb"/>
              <w:spacing w:before="0" w:beforeAutospacing="0" w:after="0" w:afterAutospacing="0" w:line="270" w:lineRule="atLeast"/>
              <w:rPr>
                <w:rFonts w:ascii="Arial" w:hAnsi="Arial" w:cs="Arial"/>
                <w:b/>
                <w:color w:val="000000"/>
                <w:sz w:val="28"/>
                <w:szCs w:val="28"/>
              </w:rPr>
            </w:pPr>
          </w:p>
        </w:tc>
        <w:tc>
          <w:tcPr>
            <w:tcW w:w="6517" w:type="dxa"/>
            <w:shd w:val="clear" w:color="auto" w:fill="auto"/>
          </w:tcPr>
          <w:p w:rsidR="00953F28" w:rsidRPr="00953F28" w:rsidRDefault="00953F28" w:rsidP="00953F28">
            <w:pPr>
              <w:shd w:val="clear" w:color="auto" w:fill="FFFFFF"/>
              <w:suppressAutoHyphens w:val="0"/>
              <w:spacing w:after="70"/>
              <w:outlineLvl w:val="0"/>
              <w:rPr>
                <w:rFonts w:ascii="Arial" w:hAnsi="Arial" w:cs="Arial"/>
                <w:color w:val="800000"/>
                <w:kern w:val="36"/>
                <w:sz w:val="28"/>
                <w:szCs w:val="28"/>
                <w:lang w:eastAsia="it-IT"/>
              </w:rPr>
            </w:pPr>
            <w:r w:rsidRPr="00953F28">
              <w:rPr>
                <w:rFonts w:ascii="Arial" w:hAnsi="Arial" w:cs="Arial"/>
                <w:color w:val="800000"/>
                <w:kern w:val="36"/>
                <w:sz w:val="28"/>
                <w:szCs w:val="28"/>
                <w:lang w:eastAsia="it-IT"/>
              </w:rPr>
              <w:t>Poltronesofa Lavora con noi: Posizioni aperte</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Nuove assunzioni Poltronesofà per diplomati e laureati. La nota azienda specializzata nel settore dell’</w:t>
            </w:r>
            <w:r>
              <w:rPr>
                <w:rStyle w:val="Enfasigrassetto"/>
                <w:rFonts w:ascii="Helvetica" w:eastAsiaTheme="majorEastAsia" w:hAnsi="Helvetica"/>
                <w:color w:val="000000"/>
                <w:sz w:val="17"/>
                <w:szCs w:val="17"/>
              </w:rPr>
              <w:t>arredamento</w:t>
            </w:r>
            <w:r>
              <w:rPr>
                <w:rStyle w:val="apple-converted-space"/>
                <w:rFonts w:ascii="Helvetica" w:eastAsiaTheme="majorEastAsia" w:hAnsi="Helvetica"/>
                <w:color w:val="000000"/>
                <w:sz w:val="17"/>
                <w:szCs w:val="17"/>
              </w:rPr>
              <w:t> </w:t>
            </w:r>
            <w:r>
              <w:rPr>
                <w:rFonts w:ascii="Helvetica" w:hAnsi="Helvetica"/>
                <w:color w:val="000000"/>
                <w:sz w:val="17"/>
                <w:szCs w:val="17"/>
              </w:rPr>
              <w:t>seleziona personale per la copertura di posti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lavoro</w:t>
            </w:r>
            <w:r>
              <w:rPr>
                <w:rStyle w:val="apple-converted-space"/>
                <w:rFonts w:ascii="Helvetica" w:eastAsiaTheme="majorEastAsia" w:hAnsi="Helvetica"/>
                <w:color w:val="000000"/>
                <w:sz w:val="17"/>
                <w:szCs w:val="17"/>
              </w:rPr>
              <w:t> </w:t>
            </w:r>
            <w:r>
              <w:rPr>
                <w:rFonts w:ascii="Helvetica" w:hAnsi="Helvetica"/>
                <w:color w:val="000000"/>
                <w:sz w:val="17"/>
                <w:szCs w:val="17"/>
              </w:rPr>
              <w:t>nei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punti vendita</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in sede</w:t>
            </w:r>
            <w:r>
              <w:rPr>
                <w:rFonts w:ascii="Helvetica" w:hAnsi="Helvetica"/>
                <w:color w:val="000000"/>
                <w:sz w:val="17"/>
                <w:szCs w:val="17"/>
              </w:rPr>
              <w:t>.</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Si ricercano</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venditori</w:t>
            </w:r>
            <w:r>
              <w:rPr>
                <w:rStyle w:val="apple-converted-space"/>
                <w:rFonts w:ascii="Helvetica" w:eastAsiaTheme="majorEastAsia" w:hAnsi="Helvetica"/>
                <w:b/>
                <w:bCs/>
                <w:color w:val="000000"/>
                <w:sz w:val="17"/>
                <w:szCs w:val="17"/>
              </w:rPr>
              <w:t> </w:t>
            </w:r>
            <w:r>
              <w:rPr>
                <w:rFonts w:ascii="Helvetica" w:hAnsi="Helvetica"/>
                <w:color w:val="000000"/>
                <w:sz w:val="17"/>
                <w:szCs w:val="17"/>
              </w:rPr>
              <w:t>e</w:t>
            </w:r>
            <w:r>
              <w:rPr>
                <w:rStyle w:val="apple-converted-space"/>
                <w:rFonts w:ascii="Helvetica" w:eastAsiaTheme="majorEastAsia" w:hAnsi="Helvetica"/>
                <w:b/>
                <w:bCs/>
                <w:color w:val="000000"/>
                <w:sz w:val="17"/>
                <w:szCs w:val="17"/>
              </w:rPr>
              <w:t> </w:t>
            </w:r>
            <w:r>
              <w:rPr>
                <w:rStyle w:val="Enfasigrassetto"/>
                <w:rFonts w:ascii="Helvetica" w:eastAsiaTheme="majorEastAsia" w:hAnsi="Helvetica"/>
                <w:color w:val="000000"/>
                <w:sz w:val="17"/>
                <w:szCs w:val="17"/>
              </w:rPr>
              <w:t>altre figure</w:t>
            </w:r>
            <w:r>
              <w:rPr>
                <w:rFonts w:ascii="Helvetica" w:hAnsi="Helvetica"/>
                <w:color w:val="000000"/>
                <w:sz w:val="17"/>
                <w:szCs w:val="17"/>
              </w:rPr>
              <w:t>, anche in vista di</w:t>
            </w:r>
            <w:r>
              <w:rPr>
                <w:rStyle w:val="apple-converted-space"/>
                <w:rFonts w:ascii="Helvetica" w:eastAsiaTheme="majorEastAsia" w:hAnsi="Helvetica"/>
                <w:b/>
                <w:bCs/>
                <w:color w:val="000000"/>
                <w:sz w:val="17"/>
                <w:szCs w:val="17"/>
              </w:rPr>
              <w:t> </w:t>
            </w:r>
            <w:r>
              <w:rPr>
                <w:rStyle w:val="Enfasigrassetto"/>
                <w:rFonts w:ascii="Helvetica" w:eastAsiaTheme="majorEastAsia" w:hAnsi="Helvetica"/>
                <w:color w:val="000000"/>
                <w:sz w:val="17"/>
                <w:szCs w:val="17"/>
              </w:rPr>
              <w:t>nuove aperture. </w:t>
            </w:r>
            <w:r>
              <w:rPr>
                <w:rFonts w:ascii="Helvetica" w:hAnsi="Helvetica"/>
                <w:color w:val="000000"/>
                <w:sz w:val="17"/>
                <w:szCs w:val="17"/>
              </w:rPr>
              <w:t> Di seguito vi presentiamo le posizioni aperte e come candidarsi per lavorare in Poltronesofà.</w:t>
            </w:r>
          </w:p>
          <w:p w:rsidR="00953F28" w:rsidRDefault="00953F28" w:rsidP="00953F28">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L’AZIENDA</w:t>
            </w:r>
          </w:p>
          <w:p w:rsidR="00953F28" w:rsidRDefault="00953F28" w:rsidP="00953F28">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Poltronesofà SpA</w:t>
            </w:r>
            <w:r>
              <w:rPr>
                <w:rStyle w:val="apple-converted-space"/>
                <w:rFonts w:ascii="Helvetica" w:eastAsiaTheme="majorEastAsia" w:hAnsi="Helvetica"/>
                <w:color w:val="000000"/>
                <w:sz w:val="17"/>
                <w:szCs w:val="17"/>
              </w:rPr>
              <w:t> </w:t>
            </w:r>
            <w:r>
              <w:rPr>
                <w:rFonts w:ascii="Helvetica" w:hAnsi="Helvetica"/>
                <w:color w:val="000000"/>
                <w:sz w:val="17"/>
                <w:szCs w:val="17"/>
              </w:rPr>
              <w:t>è una società italiana, con sede principale Via Raffaele Bendandi n. 14 – 47122 Forlì, specializzata nella distribuzione di divani e poltrone. Fondata, nel 1995, dall’imprenditore emiliano</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Renzo Ricci</w:t>
            </w:r>
            <w:r>
              <w:rPr>
                <w:rFonts w:ascii="Helvetica" w:hAnsi="Helvetica"/>
                <w:color w:val="000000"/>
                <w:sz w:val="17"/>
                <w:szCs w:val="17"/>
              </w:rPr>
              <w:t>, l’azienda offre alla propria clientela un’ampia gamma di prodotti made in Italy, realizzati in Emilia Romagna, per gli articoli rivestiti in tessuto, e in Puglia, per quelli in pelle. Oggi Poltronesofà vanta una rete di vendita composta da ben 158 negozi monomarca su tutto il territorio nazionale, ed è presente anche all’estero, con 33 punti vendita in Francia, 1 a Malta e 1 a Cipro. Attualmente, conta oltre 700 collaboratori.</w:t>
            </w:r>
          </w:p>
          <w:p w:rsidR="00953F28" w:rsidRDefault="00953F28" w:rsidP="00953F28">
            <w:pPr>
              <w:pStyle w:val="Titolo3"/>
              <w:shd w:val="clear" w:color="auto" w:fill="FFFFFF"/>
              <w:outlineLvl w:val="2"/>
              <w:rPr>
                <w:rFonts w:ascii="Arial" w:hAnsi="Arial" w:cs="Arial"/>
                <w:b w:val="0"/>
                <w:bCs w:val="0"/>
                <w:color w:val="800000"/>
              </w:rPr>
            </w:pPr>
            <w:r>
              <w:rPr>
                <w:rFonts w:ascii="Arial" w:hAnsi="Arial" w:cs="Arial"/>
                <w:b w:val="0"/>
                <w:bCs w:val="0"/>
                <w:color w:val="800000"/>
              </w:rPr>
              <w:t>PROGETTO DI ESPANSIONE</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Il Gruppo è</w:t>
            </w:r>
            <w:r>
              <w:rPr>
                <w:rStyle w:val="apple-converted-space"/>
                <w:rFonts w:ascii="Helvetica" w:hAnsi="Helvetica"/>
                <w:b/>
                <w:bCs/>
                <w:color w:val="000000"/>
                <w:sz w:val="17"/>
                <w:szCs w:val="17"/>
              </w:rPr>
              <w:t> </w:t>
            </w:r>
            <w:r>
              <w:rPr>
                <w:rStyle w:val="Enfasigrassetto"/>
                <w:rFonts w:ascii="Helvetica" w:eastAsiaTheme="majorEastAsia" w:hAnsi="Helvetica"/>
                <w:color w:val="000000"/>
                <w:sz w:val="17"/>
                <w:szCs w:val="17"/>
              </w:rPr>
              <w:t>in crescita</w:t>
            </w:r>
            <w:r>
              <w:rPr>
                <w:rStyle w:val="apple-converted-space"/>
                <w:rFonts w:ascii="Helvetica" w:hAnsi="Helvetica"/>
                <w:color w:val="000000"/>
                <w:sz w:val="17"/>
                <w:szCs w:val="17"/>
              </w:rPr>
              <w:t> </w:t>
            </w:r>
            <w:r>
              <w:rPr>
                <w:rFonts w:ascii="Helvetica" w:hAnsi="Helvetica"/>
                <w:color w:val="000000"/>
                <w:sz w:val="17"/>
                <w:szCs w:val="17"/>
              </w:rPr>
              <w:t>e</w:t>
            </w:r>
            <w:r>
              <w:rPr>
                <w:rStyle w:val="apple-converted-space"/>
                <w:rFonts w:ascii="Helvetica" w:hAnsi="Helvetica"/>
                <w:b/>
                <w:bCs/>
                <w:color w:val="000000"/>
                <w:sz w:val="17"/>
                <w:szCs w:val="17"/>
              </w:rPr>
              <w:t> </w:t>
            </w:r>
            <w:r>
              <w:rPr>
                <w:rStyle w:val="Enfasigrassetto"/>
                <w:rFonts w:ascii="Helvetica" w:eastAsiaTheme="majorEastAsia" w:hAnsi="Helvetica"/>
                <w:color w:val="000000"/>
                <w:sz w:val="17"/>
                <w:szCs w:val="17"/>
              </w:rPr>
              <w:t>aprirà nuovi negozi</w:t>
            </w:r>
            <w:r>
              <w:rPr>
                <w:rStyle w:val="apple-converted-space"/>
                <w:rFonts w:ascii="Helvetica" w:hAnsi="Helvetica"/>
                <w:color w:val="000000"/>
                <w:sz w:val="17"/>
                <w:szCs w:val="17"/>
              </w:rPr>
              <w:t> </w:t>
            </w:r>
            <w:r>
              <w:rPr>
                <w:rFonts w:ascii="Helvetica" w:hAnsi="Helvetica"/>
                <w:color w:val="000000"/>
                <w:sz w:val="17"/>
                <w:szCs w:val="17"/>
              </w:rPr>
              <w:t>in Italia. La notizia è stata riportata dal settimanale di economia</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ViaEmilianet</w:t>
            </w:r>
            <w:r>
              <w:rPr>
                <w:rFonts w:ascii="Helvetica" w:hAnsi="Helvetica"/>
                <w:color w:val="000000"/>
                <w:sz w:val="17"/>
                <w:szCs w:val="17"/>
              </w:rPr>
              <w:t>, attraverso un recente articolo relativo alle nuove aperture Poltronesofà. Stando a quest’ultimo, infatti, sono</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8</w:t>
            </w:r>
            <w:r>
              <w:rPr>
                <w:rStyle w:val="apple-converted-space"/>
                <w:rFonts w:ascii="Helvetica" w:hAnsi="Helvetica"/>
                <w:color w:val="000000"/>
                <w:sz w:val="17"/>
                <w:szCs w:val="17"/>
              </w:rPr>
              <w:t> </w:t>
            </w:r>
            <w:r>
              <w:rPr>
                <w:rFonts w:ascii="Helvetica" w:hAnsi="Helvetica"/>
                <w:color w:val="000000"/>
                <w:sz w:val="17"/>
                <w:szCs w:val="17"/>
              </w:rPr>
              <w:t>i</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punti vendita</w:t>
            </w:r>
            <w:r>
              <w:rPr>
                <w:rStyle w:val="apple-converted-space"/>
                <w:rFonts w:ascii="Helvetica" w:hAnsi="Helvetica"/>
                <w:color w:val="000000"/>
                <w:sz w:val="17"/>
                <w:szCs w:val="17"/>
              </w:rPr>
              <w:t> </w:t>
            </w:r>
            <w:r>
              <w:rPr>
                <w:rFonts w:ascii="Helvetica" w:hAnsi="Helvetica"/>
                <w:color w:val="000000"/>
                <w:sz w:val="17"/>
                <w:szCs w:val="17"/>
              </w:rPr>
              <w:t>che saranno inaugurati. I nuovi store apriranno in Emilia Romagna, Veneto, Lombardia, Abruzzo e Lazio.</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In particolare, nelle città di</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Piacenza, Padova, San Donà di Piave (Venezia), Cremona, Avezzano (L’Aquila), Vigevano (Pavia)</w:t>
            </w:r>
            <w:r>
              <w:rPr>
                <w:rStyle w:val="apple-converted-space"/>
                <w:rFonts w:ascii="Helvetica" w:hAnsi="Helvetica"/>
                <w:color w:val="000000"/>
                <w:sz w:val="17"/>
                <w:szCs w:val="17"/>
              </w:rPr>
              <w:t> </w:t>
            </w:r>
            <w:r>
              <w:rPr>
                <w:rFonts w:ascii="Helvetica" w:hAnsi="Helvetica"/>
                <w:color w:val="000000"/>
                <w:sz w:val="17"/>
                <w:szCs w:val="17"/>
              </w:rPr>
              <w:t>e</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Roma</w:t>
            </w:r>
            <w:r>
              <w:rPr>
                <w:rFonts w:ascii="Helvetica" w:hAnsi="Helvetica"/>
                <w:color w:val="000000"/>
                <w:sz w:val="17"/>
                <w:szCs w:val="17"/>
              </w:rPr>
              <w:t>. E’ facile immaginare che le nuove aperture</w:t>
            </w:r>
            <w:r>
              <w:rPr>
                <w:rStyle w:val="Enfasigrassetto"/>
                <w:rFonts w:ascii="Helvetica" w:eastAsiaTheme="majorEastAsia" w:hAnsi="Helvetica"/>
                <w:color w:val="000000"/>
                <w:sz w:val="17"/>
                <w:szCs w:val="17"/>
              </w:rPr>
              <w:t>creeranno occupazione</w:t>
            </w:r>
            <w:r>
              <w:rPr>
                <w:rStyle w:val="apple-converted-space"/>
                <w:rFonts w:ascii="Helvetica" w:hAnsi="Helvetica"/>
                <w:color w:val="000000"/>
                <w:sz w:val="17"/>
                <w:szCs w:val="17"/>
              </w:rPr>
              <w:t> </w:t>
            </w:r>
            <w:r>
              <w:rPr>
                <w:rFonts w:ascii="Helvetica" w:hAnsi="Helvetica"/>
                <w:color w:val="000000"/>
                <w:sz w:val="17"/>
                <w:szCs w:val="17"/>
              </w:rPr>
              <w:t>e che ci sarà bisogno di personale per la copertura dei posti di lavoro nei negozi di prossima inaugurazione. Sembra, inoltre, che a queste aperture</w:t>
            </w:r>
            <w:r>
              <w:rPr>
                <w:rStyle w:val="Enfasigrassetto"/>
                <w:rFonts w:ascii="Helvetica" w:eastAsiaTheme="majorEastAsia" w:hAnsi="Helvetica"/>
                <w:color w:val="000000"/>
                <w:sz w:val="17"/>
                <w:szCs w:val="17"/>
              </w:rPr>
              <w:t>ne seguiranno altre</w:t>
            </w:r>
            <w:r>
              <w:rPr>
                <w:rFonts w:ascii="Helvetica" w:hAnsi="Helvetica"/>
                <w:color w:val="000000"/>
                <w:sz w:val="17"/>
                <w:szCs w:val="17"/>
              </w:rPr>
              <w:t>, già in programma presso la società, che, con ogni probabilità, porteranno ulteriori assunzioni.</w:t>
            </w:r>
          </w:p>
          <w:p w:rsidR="00953F28" w:rsidRDefault="00953F28" w:rsidP="00953F28">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POLTRONESOFA ASSUNZIONI 2017</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Al momento sono già diverse le posizioni aperte per lavorare in Poltronesofà. Durante l’anno, il brand offre interessanti opportunità di lavoro nei negozi e in sede. Generalmente si tratta di</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assunzioni</w:t>
            </w:r>
            <w:r>
              <w:rPr>
                <w:rStyle w:val="apple-converted-space"/>
                <w:rFonts w:ascii="Helvetica" w:hAnsi="Helvetica"/>
                <w:color w:val="000000"/>
                <w:sz w:val="17"/>
                <w:szCs w:val="17"/>
              </w:rPr>
              <w:t> </w:t>
            </w:r>
            <w:r>
              <w:rPr>
                <w:rFonts w:ascii="Helvetica" w:hAnsi="Helvetica"/>
                <w:color w:val="000000"/>
                <w:sz w:val="17"/>
                <w:szCs w:val="17"/>
              </w:rPr>
              <w:t>per</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diplomati</w:t>
            </w:r>
            <w:r>
              <w:rPr>
                <w:rStyle w:val="apple-converted-space"/>
                <w:rFonts w:ascii="Helvetica" w:hAnsi="Helvetica"/>
                <w:color w:val="000000"/>
                <w:sz w:val="17"/>
                <w:szCs w:val="17"/>
              </w:rPr>
              <w:t> </w:t>
            </w:r>
            <w:r>
              <w:rPr>
                <w:rFonts w:ascii="Helvetica" w:hAnsi="Helvetica"/>
                <w:color w:val="000000"/>
                <w:sz w:val="17"/>
                <w:szCs w:val="17"/>
              </w:rPr>
              <w:t>e</w:t>
            </w:r>
            <w:r>
              <w:rPr>
                <w:rStyle w:val="Enfasigrassetto"/>
                <w:rFonts w:ascii="Helvetica" w:eastAsiaTheme="majorEastAsia" w:hAnsi="Helvetica"/>
                <w:color w:val="000000"/>
                <w:sz w:val="17"/>
                <w:szCs w:val="17"/>
              </w:rPr>
              <w:t>laureati,</w:t>
            </w:r>
            <w:r>
              <w:rPr>
                <w:rStyle w:val="apple-converted-space"/>
                <w:rFonts w:ascii="Helvetica" w:hAnsi="Helvetica"/>
                <w:color w:val="000000"/>
                <w:sz w:val="17"/>
                <w:szCs w:val="17"/>
              </w:rPr>
              <w:t> </w:t>
            </w:r>
            <w:r>
              <w:rPr>
                <w:rFonts w:ascii="Helvetica" w:hAnsi="Helvetica"/>
                <w:color w:val="000000"/>
                <w:sz w:val="17"/>
                <w:szCs w:val="17"/>
              </w:rPr>
              <w:t>da inserire soprattutto in area vendite, ma anche presso vari uffici nell’headquarter.</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n questo periodo, ad esempio, sono disponibili numerosi posti di lavoro in Poltronesofà presso varie sedi situate in </w:t>
            </w:r>
            <w:r>
              <w:rPr>
                <w:rStyle w:val="Enfasigrassetto"/>
                <w:rFonts w:ascii="Helvetica" w:eastAsiaTheme="majorEastAsia" w:hAnsi="Helvetica"/>
                <w:color w:val="000000"/>
                <w:sz w:val="17"/>
                <w:szCs w:val="17"/>
              </w:rPr>
              <w:t xml:space="preserve">Emilia Romagna, Valle d’Aosta, Lombardia, Piemonte, Lazio, Toscana, </w:t>
            </w:r>
            <w:r>
              <w:rPr>
                <w:rStyle w:val="Enfasigrassetto"/>
                <w:rFonts w:ascii="Helvetica" w:eastAsiaTheme="majorEastAsia" w:hAnsi="Helvetica"/>
                <w:color w:val="000000"/>
                <w:sz w:val="17"/>
                <w:szCs w:val="17"/>
              </w:rPr>
              <w:lastRenderedPageBreak/>
              <w:t>Veneto, Friuli Venezia Giulia</w:t>
            </w:r>
            <w:r>
              <w:rPr>
                <w:rStyle w:val="apple-converted-space"/>
                <w:rFonts w:ascii="Helvetica" w:eastAsiaTheme="majorEastAsia" w:hAnsi="Helvetica"/>
                <w:b/>
                <w:bCs/>
                <w:color w:val="000000"/>
                <w:sz w:val="17"/>
                <w:szCs w:val="17"/>
              </w:rPr>
              <w:t> </w:t>
            </w:r>
            <w:r>
              <w:rPr>
                <w:rFonts w:ascii="Helvetica" w:hAnsi="Helvetica"/>
                <w:color w:val="000000"/>
                <w:sz w:val="17"/>
                <w:szCs w:val="17"/>
              </w:rPr>
              <w:t>e</w:t>
            </w:r>
            <w:r>
              <w:rPr>
                <w:rStyle w:val="apple-converted-space"/>
                <w:rFonts w:ascii="Helvetica" w:eastAsiaTheme="majorEastAsia" w:hAnsi="Helvetica"/>
                <w:b/>
                <w:bCs/>
                <w:color w:val="000000"/>
                <w:sz w:val="17"/>
                <w:szCs w:val="17"/>
              </w:rPr>
              <w:t> </w:t>
            </w:r>
            <w:r>
              <w:rPr>
                <w:rStyle w:val="Enfasigrassetto"/>
                <w:rFonts w:ascii="Helvetica" w:eastAsiaTheme="majorEastAsia" w:hAnsi="Helvetica"/>
                <w:color w:val="000000"/>
                <w:sz w:val="17"/>
                <w:szCs w:val="17"/>
              </w:rPr>
              <w:t>Abruzzo.</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Ecco un breve excursus dei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profili richiesti</w:t>
            </w:r>
            <w:r>
              <w:rPr>
                <w:rFonts w:ascii="Helvetica" w:hAnsi="Helvetica"/>
                <w:color w:val="000000"/>
                <w:sz w:val="17"/>
                <w:szCs w:val="17"/>
              </w:rPr>
              <w:t>:</w:t>
            </w:r>
          </w:p>
          <w:p w:rsidR="00953F28" w:rsidRDefault="00953F28" w:rsidP="00953F28">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VENDITORI / ARREDATORI</w:t>
            </w:r>
            <w:r>
              <w:rPr>
                <w:rFonts w:ascii="Helvetica" w:hAnsi="Helvetica"/>
                <w:color w:val="000000"/>
                <w:sz w:val="17"/>
                <w:szCs w:val="17"/>
              </w:rPr>
              <w:br/>
              <w:t>Sedi di lavoro:</w:t>
            </w:r>
            <w:r>
              <w:rPr>
                <w:rStyle w:val="Enfasigrassetto"/>
                <w:rFonts w:ascii="Helvetica" w:eastAsiaTheme="majorEastAsia" w:hAnsi="Helvetica"/>
                <w:color w:val="000000"/>
                <w:sz w:val="17"/>
                <w:szCs w:val="17"/>
              </w:rPr>
              <w:t>Aosta, Beinasco, Bergamo, Biella, Bologna San Lazzaro, Brescia, Carpi, Castagnito, Empoli, Livorno, Lonato, Lucca, Mantova Porto Mantovano, Milano Loreto, Modena, Pisa, Pomezia, Reggio Emilia, San Donà di Piave, Sarzana, Siena, Torino, Trieste, Vigevano, Viterbo</w:t>
            </w:r>
            <w:r>
              <w:rPr>
                <w:rStyle w:val="apple-converted-space"/>
                <w:rFonts w:ascii="Helvetica" w:eastAsiaTheme="majorEastAsia" w:hAnsi="Helvetica"/>
                <w:color w:val="000000"/>
                <w:sz w:val="17"/>
                <w:szCs w:val="17"/>
              </w:rPr>
              <w:t> </w:t>
            </w:r>
            <w:r>
              <w:rPr>
                <w:rFonts w:ascii="Helvetica" w:hAnsi="Helvetica"/>
                <w:color w:val="000000"/>
                <w:sz w:val="17"/>
                <w:szCs w:val="17"/>
              </w:rPr>
              <w:br/>
              <w:t>L’offerta di lavoro Poltronesofà è rivolta a laureati, diplomati o candidati con cultura equivalente, in possesso di una significativa esperienza maturata nell’ambito vendite. Si richiede la disponibilità a lavorare sia part time che full time, dal lunedì alla domenica, con riposi da definire, e nei fine settimana. I candidati selezionati saranno inseriti in appositi percorsi formativi, presso la University Poltronesofà, e percepiranno un pacchetto retributivo composto da un compenso mensile più incentivi sulle vendite realizzate.</w:t>
            </w:r>
          </w:p>
          <w:p w:rsidR="00953F28" w:rsidRDefault="00953F28" w:rsidP="00953F28">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OFFERTE DI LAVORO IN SEDE</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Presso la sede dell’azienda a Forlì sono disponili le seguenti posizioni aperte:</w:t>
            </w:r>
          </w:p>
          <w:p w:rsidR="00953F28" w:rsidRDefault="00953F28" w:rsidP="00953F28">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 Analista e Sviluppatore Web Junior;</w:t>
            </w:r>
            <w:r>
              <w:rPr>
                <w:rFonts w:ascii="Helvetica" w:hAnsi="Helvetica"/>
                <w:color w:val="000000"/>
                <w:sz w:val="17"/>
                <w:szCs w:val="17"/>
              </w:rPr>
              <w:br/>
            </w:r>
            <w:r>
              <w:rPr>
                <w:rStyle w:val="Enfasigrassetto"/>
                <w:rFonts w:ascii="Helvetica" w:eastAsiaTheme="majorEastAsia" w:hAnsi="Helvetica"/>
                <w:color w:val="000000"/>
                <w:sz w:val="17"/>
                <w:szCs w:val="17"/>
              </w:rPr>
              <w:t>– Analista e Sviluppatore Android;</w:t>
            </w:r>
            <w:r>
              <w:rPr>
                <w:rFonts w:ascii="Helvetica" w:hAnsi="Helvetica"/>
                <w:color w:val="000000"/>
                <w:sz w:val="17"/>
                <w:szCs w:val="17"/>
              </w:rPr>
              <w:br/>
            </w:r>
            <w:r>
              <w:rPr>
                <w:rStyle w:val="Enfasigrassetto"/>
                <w:rFonts w:ascii="Helvetica" w:eastAsiaTheme="majorEastAsia" w:hAnsi="Helvetica"/>
                <w:color w:val="000000"/>
                <w:sz w:val="17"/>
                <w:szCs w:val="17"/>
              </w:rPr>
              <w:t>– Analista e Sviluppatore Senior;</w:t>
            </w:r>
            <w:r>
              <w:rPr>
                <w:rFonts w:ascii="Helvetica" w:hAnsi="Helvetica"/>
                <w:color w:val="000000"/>
                <w:sz w:val="17"/>
                <w:szCs w:val="17"/>
              </w:rPr>
              <w:br/>
            </w:r>
            <w:r>
              <w:rPr>
                <w:rStyle w:val="Enfasigrassetto"/>
                <w:rFonts w:ascii="Helvetica" w:eastAsiaTheme="majorEastAsia" w:hAnsi="Helvetica"/>
                <w:color w:val="000000"/>
                <w:sz w:val="17"/>
                <w:szCs w:val="17"/>
              </w:rPr>
              <w:t>– Senior Customer Support;</w:t>
            </w:r>
            <w:r>
              <w:rPr>
                <w:rFonts w:ascii="Helvetica" w:hAnsi="Helvetica"/>
                <w:color w:val="000000"/>
                <w:sz w:val="17"/>
                <w:szCs w:val="17"/>
              </w:rPr>
              <w:br/>
            </w:r>
            <w:r>
              <w:rPr>
                <w:rStyle w:val="Enfasigrassetto"/>
                <w:rFonts w:ascii="Helvetica" w:eastAsiaTheme="majorEastAsia" w:hAnsi="Helvetica"/>
                <w:color w:val="000000"/>
                <w:sz w:val="17"/>
                <w:szCs w:val="17"/>
              </w:rPr>
              <w:t>– Junior Customer Support;</w:t>
            </w:r>
            <w:r>
              <w:rPr>
                <w:rFonts w:ascii="Helvetica" w:hAnsi="Helvetica"/>
                <w:color w:val="000000"/>
                <w:sz w:val="17"/>
                <w:szCs w:val="17"/>
              </w:rPr>
              <w:br/>
            </w:r>
            <w:r>
              <w:rPr>
                <w:rStyle w:val="Enfasigrassetto"/>
                <w:rFonts w:ascii="Helvetica" w:eastAsiaTheme="majorEastAsia" w:hAnsi="Helvetica"/>
                <w:color w:val="000000"/>
                <w:sz w:val="17"/>
                <w:szCs w:val="17"/>
              </w:rPr>
              <w:t>– Impiegato Ufficio Prodotto;</w:t>
            </w:r>
            <w:r>
              <w:rPr>
                <w:rFonts w:ascii="Helvetica" w:hAnsi="Helvetica"/>
                <w:color w:val="000000"/>
                <w:sz w:val="17"/>
                <w:szCs w:val="17"/>
              </w:rPr>
              <w:br/>
            </w:r>
            <w:r>
              <w:rPr>
                <w:rStyle w:val="Enfasigrassetto"/>
                <w:rFonts w:ascii="Helvetica" w:eastAsiaTheme="majorEastAsia" w:hAnsi="Helvetica"/>
                <w:color w:val="000000"/>
                <w:sz w:val="17"/>
                <w:szCs w:val="17"/>
              </w:rPr>
              <w:t>– Impiegato Addetto alla Codifica Listini.</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E’ inoltre possibile candidarsi 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stage</w:t>
            </w:r>
            <w:r>
              <w:rPr>
                <w:rStyle w:val="apple-converted-space"/>
                <w:rFonts w:ascii="Helvetica" w:eastAsiaTheme="majorEastAsia" w:hAnsi="Helvetica"/>
                <w:color w:val="000000"/>
                <w:sz w:val="17"/>
                <w:szCs w:val="17"/>
              </w:rPr>
              <w:t> </w:t>
            </w:r>
            <w:r>
              <w:rPr>
                <w:rFonts w:ascii="Helvetica" w:hAnsi="Helvetica"/>
                <w:color w:val="000000"/>
                <w:sz w:val="17"/>
                <w:szCs w:val="17"/>
              </w:rPr>
              <w:t>in uno dei seguenti dipartimenti:</w:t>
            </w:r>
            <w:r>
              <w:rPr>
                <w:rFonts w:ascii="Helvetica" w:hAnsi="Helvetica"/>
                <w:color w:val="000000"/>
                <w:sz w:val="17"/>
                <w:szCs w:val="17"/>
              </w:rPr>
              <w:br/>
              <w:t>– Human Resources;</w:t>
            </w:r>
            <w:r>
              <w:rPr>
                <w:rFonts w:ascii="Helvetica" w:hAnsi="Helvetica"/>
                <w:color w:val="000000"/>
                <w:sz w:val="17"/>
                <w:szCs w:val="17"/>
              </w:rPr>
              <w:br/>
              <w:t>– Finance, Accounting and Controlling;</w:t>
            </w:r>
            <w:r>
              <w:rPr>
                <w:rFonts w:ascii="Helvetica" w:hAnsi="Helvetica"/>
                <w:color w:val="000000"/>
                <w:sz w:val="17"/>
                <w:szCs w:val="17"/>
              </w:rPr>
              <w:br/>
              <w:t>– Marketing and Communication;</w:t>
            </w:r>
            <w:r>
              <w:rPr>
                <w:rFonts w:ascii="Helvetica" w:hAnsi="Helvetica"/>
                <w:color w:val="000000"/>
                <w:sz w:val="17"/>
                <w:szCs w:val="17"/>
              </w:rPr>
              <w:br/>
              <w:t>– Sales;</w:t>
            </w:r>
            <w:r>
              <w:rPr>
                <w:rFonts w:ascii="Helvetica" w:hAnsi="Helvetica"/>
                <w:color w:val="000000"/>
                <w:sz w:val="17"/>
                <w:szCs w:val="17"/>
              </w:rPr>
              <w:br/>
              <w:t>– After Sales/Customer Care;</w:t>
            </w:r>
            <w:r>
              <w:rPr>
                <w:rFonts w:ascii="Helvetica" w:hAnsi="Helvetica"/>
                <w:color w:val="000000"/>
                <w:sz w:val="17"/>
                <w:szCs w:val="17"/>
              </w:rPr>
              <w:br/>
              <w:t>– Logistics.</w:t>
            </w:r>
          </w:p>
          <w:p w:rsidR="00953F28" w:rsidRDefault="00953F28" w:rsidP="00953F28">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CARRIERE E SELEZIONI</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I candidati interessati a lavorare in Poltronesofà possono utilizzare la sezione Lavora con noi del sito www.poltronesofa.com, dedicata al</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recruiting</w:t>
            </w:r>
            <w:r>
              <w:rPr>
                <w:rStyle w:val="apple-converted-space"/>
                <w:rFonts w:ascii="Helvetica" w:eastAsiaTheme="majorEastAsia" w:hAnsi="Helvetica"/>
                <w:color w:val="000000"/>
                <w:sz w:val="17"/>
                <w:szCs w:val="17"/>
              </w:rPr>
              <w:t> </w:t>
            </w:r>
            <w:r>
              <w:rPr>
                <w:rFonts w:ascii="Helvetica" w:hAnsi="Helvetica"/>
                <w:color w:val="000000"/>
                <w:sz w:val="17"/>
                <w:szCs w:val="17"/>
              </w:rPr>
              <w:t>dall’azienda. Si tratta di un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servizio web gratuito</w:t>
            </w:r>
            <w:r>
              <w:rPr>
                <w:rStyle w:val="apple-converted-space"/>
                <w:rFonts w:ascii="Helvetica" w:eastAsiaTheme="majorEastAsia" w:hAnsi="Helvetica"/>
                <w:color w:val="000000"/>
                <w:sz w:val="17"/>
                <w:szCs w:val="17"/>
              </w:rPr>
              <w:t> </w:t>
            </w:r>
            <w:r>
              <w:rPr>
                <w:rFonts w:ascii="Helvetica" w:hAnsi="Helvetica"/>
                <w:color w:val="000000"/>
                <w:sz w:val="17"/>
                <w:szCs w:val="17"/>
              </w:rPr>
              <w:t>tramite il quale è possibile accedere all’elenco delle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opportunità professionali</w:t>
            </w:r>
            <w:r>
              <w:rPr>
                <w:rFonts w:ascii="Helvetica" w:hAnsi="Helvetica"/>
                <w:color w:val="000000"/>
                <w:sz w:val="17"/>
                <w:szCs w:val="17"/>
              </w:rPr>
              <w:t>, effettuando anche una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ricerca tematica</w:t>
            </w:r>
            <w:r>
              <w:rPr>
                <w:rStyle w:val="apple-converted-space"/>
                <w:rFonts w:ascii="Helvetica" w:eastAsiaTheme="majorEastAsia" w:hAnsi="Helvetica"/>
                <w:color w:val="000000"/>
                <w:sz w:val="17"/>
                <w:szCs w:val="17"/>
              </w:rPr>
              <w:t> </w:t>
            </w:r>
            <w:r>
              <w:rPr>
                <w:rFonts w:ascii="Helvetica" w:hAnsi="Helvetica"/>
                <w:color w:val="000000"/>
                <w:sz w:val="17"/>
                <w:szCs w:val="17"/>
              </w:rPr>
              <w:t>delle offerte di lavoro Poltronesofa per Regione, provincia e / o Posizione di interesse, inserire il</w:t>
            </w:r>
            <w:r>
              <w:rPr>
                <w:rStyle w:val="Enfasigrassetto"/>
                <w:rFonts w:ascii="Helvetica" w:eastAsiaTheme="majorEastAsia" w:hAnsi="Helvetica"/>
                <w:color w:val="000000"/>
                <w:sz w:val="17"/>
                <w:szCs w:val="17"/>
              </w:rPr>
              <w:t>curriculum vitae nel data base</w:t>
            </w:r>
            <w:r>
              <w:rPr>
                <w:rStyle w:val="apple-converted-space"/>
                <w:rFonts w:ascii="Helvetica" w:eastAsiaTheme="majorEastAsia" w:hAnsi="Helvetica"/>
                <w:color w:val="000000"/>
                <w:sz w:val="17"/>
                <w:szCs w:val="17"/>
              </w:rPr>
              <w:t> </w:t>
            </w:r>
            <w:r>
              <w:rPr>
                <w:rFonts w:ascii="Helvetica" w:hAnsi="Helvetica"/>
                <w:color w:val="000000"/>
                <w:sz w:val="17"/>
                <w:szCs w:val="17"/>
              </w:rPr>
              <w:t>aziendale e rispondere online agli annunci.</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Per utilizzare i servizi del portale Poltronesofa Lavoro occorre</w:t>
            </w:r>
            <w:r>
              <w:rPr>
                <w:rStyle w:val="apple-converted-space"/>
                <w:rFonts w:ascii="Helvetica" w:eastAsiaTheme="majorEastAsia" w:hAnsi="Helvetica"/>
                <w:color w:val="000000"/>
                <w:sz w:val="17"/>
                <w:szCs w:val="17"/>
              </w:rPr>
              <w:t> </w:t>
            </w:r>
            <w:hyperlink r:id="rId222" w:tgtFrame="_blank" w:history="1">
              <w:r>
                <w:rPr>
                  <w:rStyle w:val="Collegamentoipertestuale"/>
                  <w:rFonts w:ascii="Helvetica" w:hAnsi="Helvetica"/>
                  <w:b/>
                  <w:bCs/>
                  <w:color w:val="800000"/>
                  <w:sz w:val="17"/>
                  <w:szCs w:val="17"/>
                </w:rPr>
                <w:t>registrarsi gratuitamente</w:t>
              </w:r>
            </w:hyperlink>
            <w:r>
              <w:rPr>
                <w:rFonts w:ascii="Helvetica" w:hAnsi="Helvetica"/>
                <w:color w:val="000000"/>
                <w:sz w:val="17"/>
                <w:szCs w:val="17"/>
              </w:rPr>
              <w:t>, creando il proprio profilo che potrà, in qualsiasi momento, essere aggiornato e / o modificato. Accedendo all’account con le credenziali scelte, i candidati possono</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inviare il cv</w:t>
            </w:r>
            <w:r>
              <w:rPr>
                <w:rStyle w:val="apple-converted-space"/>
                <w:rFonts w:ascii="Helvetica" w:eastAsiaTheme="majorEastAsia" w:hAnsi="Helvetica"/>
                <w:color w:val="000000"/>
                <w:sz w:val="17"/>
                <w:szCs w:val="17"/>
              </w:rPr>
              <w:t> </w:t>
            </w:r>
            <w:r>
              <w:rPr>
                <w:rFonts w:ascii="Helvetica" w:hAnsi="Helvetica"/>
                <w:color w:val="000000"/>
                <w:sz w:val="17"/>
                <w:szCs w:val="17"/>
              </w:rPr>
              <w:t>in risposta alle posizioni aperte, visualizzare i dettagli relativi alle candidature effettuate e inviare un’</w:t>
            </w:r>
            <w:r>
              <w:rPr>
                <w:rStyle w:val="Enfasigrassetto"/>
                <w:rFonts w:ascii="Helvetica" w:eastAsiaTheme="majorEastAsia" w:hAnsi="Helvetica"/>
                <w:color w:val="000000"/>
                <w:sz w:val="17"/>
                <w:szCs w:val="17"/>
              </w:rPr>
              <w:t>autocandidatura</w:t>
            </w:r>
            <w:r>
              <w:rPr>
                <w:rFonts w:ascii="Helvetica" w:hAnsi="Helvetica"/>
                <w:color w:val="000000"/>
                <w:sz w:val="17"/>
                <w:szCs w:val="17"/>
              </w:rPr>
              <w:t>, in vista di prossime selezioni di personale.</w:t>
            </w:r>
          </w:p>
          <w:p w:rsidR="00953F28" w:rsidRDefault="00953F28" w:rsidP="00953F28">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COME CANDIDARSI</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 xml:space="preserve">Gli interessati alle future assunzioni Poltronesofa e alle opportunità di lavoro attive possono </w:t>
            </w:r>
            <w:r>
              <w:rPr>
                <w:rFonts w:ascii="Helvetica" w:hAnsi="Helvetica"/>
                <w:color w:val="000000"/>
                <w:sz w:val="17"/>
                <w:szCs w:val="17"/>
              </w:rPr>
              <w:lastRenderedPageBreak/>
              <w:t>candidarsi visitando la</w:t>
            </w:r>
            <w:r>
              <w:rPr>
                <w:rStyle w:val="apple-converted-space"/>
                <w:rFonts w:ascii="Helvetica" w:eastAsiaTheme="majorEastAsia" w:hAnsi="Helvetica"/>
                <w:color w:val="000000"/>
                <w:sz w:val="17"/>
                <w:szCs w:val="17"/>
              </w:rPr>
              <w:t> </w:t>
            </w:r>
            <w:hyperlink r:id="rId223" w:tgtFrame="_blank" w:history="1">
              <w:r>
                <w:rPr>
                  <w:rStyle w:val="Collegamentoipertestuale"/>
                  <w:rFonts w:ascii="Helvetica" w:hAnsi="Helvetica"/>
                  <w:b/>
                  <w:bCs/>
                  <w:color w:val="800000"/>
                  <w:sz w:val="17"/>
                  <w:szCs w:val="17"/>
                </w:rPr>
                <w:t>pagina web</w:t>
              </w:r>
            </w:hyperlink>
            <w:r>
              <w:rPr>
                <w:rStyle w:val="apple-converted-space"/>
                <w:rFonts w:ascii="Helvetica" w:eastAsiaTheme="majorEastAsia" w:hAnsi="Helvetica"/>
                <w:color w:val="000000"/>
                <w:sz w:val="17"/>
                <w:szCs w:val="17"/>
              </w:rPr>
              <w:t> </w:t>
            </w:r>
            <w:r>
              <w:rPr>
                <w:rFonts w:ascii="Helvetica" w:hAnsi="Helvetica"/>
                <w:color w:val="000000"/>
                <w:sz w:val="17"/>
                <w:szCs w:val="17"/>
              </w:rPr>
              <w:t>Poltronesofa “Lavora con noi”, selezionando la posizione aperte di interesse e registrando il cv nell’apposito form online.</w:t>
            </w:r>
          </w:p>
          <w:p w:rsidR="0043212B" w:rsidRDefault="0043212B" w:rsidP="0043212B">
            <w:pPr>
              <w:shd w:val="clear" w:color="auto" w:fill="FFFFFF"/>
              <w:suppressAutoHyphens w:val="0"/>
              <w:spacing w:after="70"/>
              <w:outlineLvl w:val="0"/>
              <w:rPr>
                <w:rFonts w:ascii="Arial" w:hAnsi="Arial" w:cs="Arial"/>
                <w:color w:val="800000"/>
                <w:kern w:val="36"/>
                <w:sz w:val="28"/>
                <w:szCs w:val="28"/>
                <w:lang w:eastAsia="it-IT"/>
              </w:rPr>
            </w:pPr>
            <w:r w:rsidRPr="0043212B">
              <w:rPr>
                <w:rFonts w:ascii="Arial" w:hAnsi="Arial" w:cs="Arial"/>
                <w:color w:val="800000"/>
                <w:kern w:val="36"/>
                <w:sz w:val="28"/>
                <w:szCs w:val="28"/>
                <w:lang w:eastAsia="it-IT"/>
              </w:rPr>
              <w:t>Thun Lavora con noi: posizioni aperte e come candidarsi</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Vi piacerebbe lavorare nei negozi Thun?</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Il noto brand di oggettistica e complementi d’arredo offre interessanti opportunità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lavoro</w:t>
            </w:r>
            <w:r>
              <w:rPr>
                <w:rStyle w:val="apple-converted-space"/>
                <w:rFonts w:ascii="Helvetica" w:eastAsiaTheme="majorEastAsia" w:hAnsi="Helvetica"/>
                <w:color w:val="000000"/>
                <w:sz w:val="17"/>
                <w:szCs w:val="17"/>
              </w:rPr>
              <w:t> </w:t>
            </w:r>
            <w:r>
              <w:rPr>
                <w:rFonts w:ascii="Helvetica" w:hAnsi="Helvetica"/>
                <w:color w:val="000000"/>
                <w:sz w:val="17"/>
                <w:szCs w:val="17"/>
              </w:rPr>
              <w:t>presso varie sedi in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Trentino Alto Adige, Lombardia, Lazio, Veneto, Umbria, Sicilia, Calabria,</w:t>
            </w:r>
            <w:r>
              <w:rPr>
                <w:rFonts w:ascii="Helvetica" w:hAnsi="Helvetica"/>
                <w:color w:val="000000"/>
                <w:sz w:val="17"/>
                <w:szCs w:val="17"/>
              </w:rPr>
              <w:t> </w:t>
            </w:r>
            <w:r>
              <w:rPr>
                <w:rFonts w:ascii="Helvetica" w:hAnsi="Helvetica"/>
                <w:b/>
                <w:bCs/>
                <w:color w:val="000000"/>
                <w:sz w:val="17"/>
                <w:szCs w:val="17"/>
              </w:rPr>
              <w:t>Campania</w:t>
            </w:r>
            <w:r>
              <w:rPr>
                <w:rFonts w:ascii="Helvetica" w:hAnsi="Helvetica"/>
                <w:color w:val="000000"/>
                <w:sz w:val="17"/>
                <w:szCs w:val="17"/>
              </w:rPr>
              <w:t>.</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Di seguito vi presentiamo le posizioni aperte e come candidarsi, e vi diamo</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informazioni utili</w:t>
            </w:r>
            <w:r>
              <w:rPr>
                <w:rStyle w:val="apple-converted-space"/>
                <w:rFonts w:ascii="Helvetica" w:eastAsiaTheme="majorEastAsia" w:hAnsi="Helvetica"/>
                <w:color w:val="000000"/>
                <w:sz w:val="17"/>
                <w:szCs w:val="17"/>
              </w:rPr>
              <w:t> </w:t>
            </w:r>
            <w:r>
              <w:rPr>
                <w:rFonts w:ascii="Helvetica" w:hAnsi="Helvetica"/>
                <w:color w:val="000000"/>
                <w:sz w:val="17"/>
                <w:szCs w:val="17"/>
              </w:rPr>
              <w:t>sull’ambiente di lavoro e le selezioni.</w:t>
            </w:r>
          </w:p>
          <w:p w:rsidR="0043212B" w:rsidRDefault="0043212B" w:rsidP="0043212B">
            <w:pPr>
              <w:pStyle w:val="Titolo3"/>
              <w:outlineLvl w:val="2"/>
              <w:rPr>
                <w:rFonts w:ascii="Arial" w:hAnsi="Arial" w:cs="Arial"/>
                <w:b w:val="0"/>
                <w:bCs w:val="0"/>
                <w:color w:val="800000"/>
              </w:rPr>
            </w:pPr>
            <w:r>
              <w:rPr>
                <w:rFonts w:ascii="Arial" w:hAnsi="Arial" w:cs="Arial"/>
                <w:b w:val="0"/>
                <w:bCs w:val="0"/>
                <w:color w:val="800000"/>
              </w:rPr>
              <w:t>L’AZIENDA</w:t>
            </w:r>
          </w:p>
          <w:p w:rsidR="0043212B" w:rsidRDefault="0043212B" w:rsidP="0043212B">
            <w:pPr>
              <w:pStyle w:val="NormaleWeb"/>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Thun SpA</w:t>
            </w:r>
            <w:r>
              <w:rPr>
                <w:rStyle w:val="apple-converted-space"/>
                <w:rFonts w:ascii="Helvetica" w:hAnsi="Helvetica"/>
                <w:color w:val="000000"/>
                <w:sz w:val="17"/>
                <w:szCs w:val="17"/>
              </w:rPr>
              <w:t> </w:t>
            </w:r>
            <w:r>
              <w:rPr>
                <w:rFonts w:ascii="Helvetica" w:hAnsi="Helvetica"/>
                <w:color w:val="000000"/>
                <w:sz w:val="17"/>
                <w:szCs w:val="17"/>
              </w:rPr>
              <w:t>è un’azienda italiana di oggetti da collezione, con sede principale a Bolzano, specializzata nella produzione e vendita di complementi d’arredo e servizi da tavola in porcellana, articoli in ceramica, stufe in maiolica e accessori quali borse, portachiavi, gioielli e portafogli. Il brand è stato fondato dai conti di Thun,</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Otmar</w:t>
            </w:r>
            <w:r>
              <w:rPr>
                <w:rStyle w:val="apple-converted-space"/>
                <w:rFonts w:ascii="Helvetica" w:hAnsi="Helvetica"/>
                <w:color w:val="000000"/>
                <w:sz w:val="17"/>
                <w:szCs w:val="17"/>
              </w:rPr>
              <w:t> </w:t>
            </w:r>
            <w:r>
              <w:rPr>
                <w:rFonts w:ascii="Helvetica" w:hAnsi="Helvetica"/>
                <w:color w:val="000000"/>
                <w:sz w:val="17"/>
                <w:szCs w:val="17"/>
              </w:rPr>
              <w:t>e</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Lene,</w:t>
            </w:r>
            <w:r>
              <w:rPr>
                <w:rStyle w:val="apple-converted-space"/>
                <w:rFonts w:ascii="Helvetica" w:hAnsi="Helvetica"/>
                <w:color w:val="000000"/>
                <w:sz w:val="17"/>
                <w:szCs w:val="17"/>
              </w:rPr>
              <w:t> </w:t>
            </w:r>
            <w:r>
              <w:rPr>
                <w:rFonts w:ascii="Helvetica" w:hAnsi="Helvetica"/>
                <w:color w:val="000000"/>
                <w:sz w:val="17"/>
                <w:szCs w:val="17"/>
              </w:rPr>
              <w:t>grazie in particolare alle capacità artistiche di quest’ultima, che dà vita alla nota linea di Angeli, il cui viso è ispirato al volto dei suoi figli dormienti, divenuti il simbolo stesso dell’azienda. Oggi Thun è presente con oltre 1000 punti vendita in Italia, sia a gestione diretta che in franchising, e conta numerosi negozi anche all’estero, in Austria, Germania, Lussemburgo, Spagna e Svizzera.</w:t>
            </w:r>
          </w:p>
          <w:p w:rsidR="0043212B" w:rsidRDefault="0043212B" w:rsidP="0043212B">
            <w:pPr>
              <w:pStyle w:val="Titolo3"/>
              <w:outlineLvl w:val="2"/>
              <w:rPr>
                <w:rFonts w:ascii="Arial" w:hAnsi="Arial" w:cs="Arial"/>
                <w:b w:val="0"/>
                <w:bCs w:val="0"/>
                <w:color w:val="800000"/>
                <w:sz w:val="27"/>
                <w:szCs w:val="27"/>
              </w:rPr>
            </w:pPr>
            <w:r>
              <w:rPr>
                <w:rFonts w:ascii="Arial" w:hAnsi="Arial" w:cs="Arial"/>
                <w:b w:val="0"/>
                <w:bCs w:val="0"/>
                <w:color w:val="800000"/>
              </w:rPr>
              <w:t>THUN OPPORTUNITA’ DI LAVORO</w:t>
            </w:r>
          </w:p>
          <w:p w:rsidR="0043212B" w:rsidRDefault="0043212B" w:rsidP="0043212B">
            <w:pPr>
              <w:pStyle w:val="NormaleWeb"/>
              <w:spacing w:line="255" w:lineRule="atLeast"/>
              <w:rPr>
                <w:rFonts w:ascii="Helvetica" w:hAnsi="Helvetica"/>
                <w:color w:val="000000"/>
                <w:sz w:val="17"/>
                <w:szCs w:val="17"/>
              </w:rPr>
            </w:pPr>
            <w:r>
              <w:rPr>
                <w:rFonts w:ascii="Helvetica" w:hAnsi="Helvetica"/>
                <w:color w:val="000000"/>
                <w:sz w:val="17"/>
                <w:szCs w:val="17"/>
              </w:rPr>
              <w:t>Periodicamente Thun</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seleziona personale</w:t>
            </w:r>
            <w:r>
              <w:rPr>
                <w:rStyle w:val="apple-converted-space"/>
                <w:rFonts w:ascii="Helvetica" w:hAnsi="Helvetica"/>
                <w:color w:val="000000"/>
                <w:sz w:val="17"/>
                <w:szCs w:val="17"/>
              </w:rPr>
              <w:t> </w:t>
            </w:r>
            <w:r>
              <w:rPr>
                <w:rFonts w:ascii="Helvetica" w:hAnsi="Helvetica"/>
                <w:color w:val="000000"/>
                <w:sz w:val="17"/>
                <w:szCs w:val="17"/>
              </w:rPr>
              <w:t>per assunzioni nei negozi del brand o presso l’headquarter del Gruppo. Al momento, ad esempio, si ricercano vari profili da inserire presso le sedi di</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Bolzano</w:t>
            </w:r>
            <w:r>
              <w:rPr>
                <w:rFonts w:ascii="Helvetica" w:hAnsi="Helvetica"/>
                <w:color w:val="000000"/>
                <w:sz w:val="17"/>
                <w:szCs w:val="17"/>
              </w:rPr>
              <w:t> e altre città in Italia.</w:t>
            </w:r>
          </w:p>
          <w:p w:rsidR="0043212B" w:rsidRDefault="0043212B" w:rsidP="0043212B">
            <w:pPr>
              <w:pStyle w:val="NormaleWeb"/>
              <w:spacing w:line="255" w:lineRule="atLeast"/>
              <w:rPr>
                <w:rFonts w:ascii="Helvetica" w:hAnsi="Helvetica"/>
                <w:color w:val="000000"/>
                <w:sz w:val="17"/>
                <w:szCs w:val="17"/>
              </w:rPr>
            </w:pPr>
            <w:r>
              <w:rPr>
                <w:rFonts w:ascii="Helvetica" w:hAnsi="Helvetica"/>
                <w:color w:val="000000"/>
                <w:sz w:val="17"/>
                <w:szCs w:val="17"/>
              </w:rPr>
              <w:t>Ecco un breve excursus delle</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figure ricercate</w:t>
            </w:r>
            <w:r>
              <w:rPr>
                <w:rFonts w:ascii="Helvetica" w:hAnsi="Helvetica"/>
                <w:color w:val="000000"/>
                <w:sz w:val="17"/>
                <w:szCs w:val="17"/>
              </w:rPr>
              <w:t>:</w:t>
            </w:r>
          </w:p>
          <w:p w:rsidR="0043212B" w:rsidRDefault="0043212B" w:rsidP="0043212B">
            <w:pPr>
              <w:pStyle w:val="NormaleWeb"/>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STORE MANAGER – Orio Center (Orio al Serio – Bergamo), Catania, Vicenza, Napoli, Orvieto (Terni), Thiene (Vicenza)</w:t>
            </w:r>
            <w:r>
              <w:rPr>
                <w:rFonts w:ascii="Helvetica" w:hAnsi="Helvetica"/>
                <w:color w:val="000000"/>
                <w:sz w:val="17"/>
                <w:szCs w:val="17"/>
              </w:rPr>
              <w:br/>
              <w:t>La figura avrà la responsabilità della gestione e dell’andamento economico del punto vendita, quindi si occuperà della pianificazione delle attività di vendita coerentemente con la strategia aziendale. Le selezioni si rivolgono a candidati che abbiano già svolto un ruolo in ambito retail, quindi possiedono una buona padronanza delle tecniche di vendita ed un’ottima sensibilità economica. Il profilo professionale dovrà coordinare le risorse perciò è considerato fondamentale l’orientamento alle relazioni interpersonali.</w:t>
            </w:r>
          </w:p>
          <w:p w:rsidR="0043212B" w:rsidRDefault="0043212B" w:rsidP="0043212B">
            <w:pPr>
              <w:pStyle w:val="NormaleWeb"/>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ADDETTO ALLE VENDITE – Catania, Thiene, Reggio Calabria, Napoli, Busnago (Milano)</w:t>
            </w:r>
            <w:r>
              <w:rPr>
                <w:rFonts w:ascii="Helvetica" w:hAnsi="Helvetica"/>
                <w:color w:val="000000"/>
                <w:sz w:val="17"/>
                <w:szCs w:val="17"/>
              </w:rPr>
              <w:br/>
              <w:t>Il candidato ideale ha maturato esperienza come commesso / commessa in ambito retail. Possiede una buona padronanza delle tecniche di vendita ed ha sviluppato un’ottima sensibilità economica.</w:t>
            </w:r>
          </w:p>
          <w:p w:rsidR="0043212B" w:rsidRDefault="0043212B" w:rsidP="0043212B">
            <w:pPr>
              <w:pStyle w:val="NormaleWeb"/>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RETAIL HR BUSINESS PARTNER – Roma e Milano</w:t>
            </w:r>
            <w:r>
              <w:rPr>
                <w:rFonts w:ascii="Helvetica" w:hAnsi="Helvetica"/>
                <w:color w:val="000000"/>
                <w:sz w:val="17"/>
                <w:szCs w:val="17"/>
              </w:rPr>
              <w:br/>
              <w:t xml:space="preserve">Nella propria zona di competenza ed in continua collabrorazione con ufficio HR di sede, la figura si occuperà principalmente di: selezioni del nuovo personale per i punti vendita; gestione del processo di valutazione del personale Retail; coordinamento attività di formazione; gestione del sistema incentivante dei dipendneti; risoluzione problematiche inerenti i collaboratori; reportistica. Per la posizione offerta Thun richiede: almeno 2 anni di esperienza nel ruolo in aziende Retail; buona conoscenza della lingua inglese; conoscenza del pacchetto Office; capacità </w:t>
            </w:r>
            <w:r>
              <w:rPr>
                <w:rFonts w:ascii="Helvetica" w:hAnsi="Helvetica"/>
                <w:color w:val="000000"/>
                <w:sz w:val="17"/>
                <w:szCs w:val="17"/>
              </w:rPr>
              <w:lastRenderedPageBreak/>
              <w:t>di gestione di risorse e progetti; doti relazionali e di problem solving.</w:t>
            </w:r>
          </w:p>
          <w:p w:rsidR="0043212B" w:rsidRDefault="0043212B" w:rsidP="0043212B">
            <w:pPr>
              <w:pStyle w:val="NormaleWeb"/>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RETAIL JUNIOR ALLOCATOR – Bolzano</w:t>
            </w:r>
            <w:r>
              <w:rPr>
                <w:rFonts w:ascii="Helvetica" w:hAnsi="Helvetica"/>
                <w:color w:val="000000"/>
                <w:sz w:val="17"/>
                <w:szCs w:val="17"/>
              </w:rPr>
              <w:br/>
              <w:t>Attività previste per la mansione: analisi giornaliera dello stock per negozio e gestione del riassortimento in linea con tempistiche e procedure aziendali; gestione della movimentazione dello stock tra i negozi; supporto alla gestione ordini con il gestionale SAP; gestione relazioni con la logistica e i negozi. Richiesta esperienza di almeno 1 anno svolta negli ambiti Stock Controlling / Planning / Allocation e provenienza da aziende del settore fashion o della grande distribuzione.</w:t>
            </w:r>
          </w:p>
          <w:p w:rsidR="0043212B" w:rsidRDefault="0043212B" w:rsidP="0043212B">
            <w:pPr>
              <w:pStyle w:val="NormaleWeb"/>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E-COMMERCE MANAGER – Bolzano</w:t>
            </w:r>
            <w:r>
              <w:rPr>
                <w:rFonts w:ascii="Helvetica" w:hAnsi="Helvetica"/>
                <w:color w:val="000000"/>
                <w:sz w:val="17"/>
                <w:szCs w:val="17"/>
              </w:rPr>
              <w:br/>
              <w:t>La figura si occuperà principalmente di: definizione ed esecuzione del piano commerciale per l’E-commerce; gestione e monitoraggio dell’attività di buying stagionale; definizione delle strategie di vendita online con attenzione ai trend stagionali; Servono 5 anni di esperienza in ambito Digital eCommerce, preferibilmente nel settore moda, Laurea in discipline economiche e/o specializzazioni in ambito Digital, ottima conoscenza della lingua inglese.</w:t>
            </w:r>
          </w:p>
          <w:p w:rsidR="0043212B" w:rsidRDefault="0043212B" w:rsidP="0043212B">
            <w:pPr>
              <w:pStyle w:val="NormaleWeb"/>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TIROCINIO MARKETING STRATEGICO – Bolzano</w:t>
            </w:r>
            <w:r>
              <w:rPr>
                <w:rFonts w:ascii="Helvetica" w:hAnsi="Helvetica"/>
                <w:color w:val="000000"/>
                <w:sz w:val="17"/>
                <w:szCs w:val="17"/>
              </w:rPr>
              <w:br/>
              <w:t>Lo / la stagista si occuperà principalmente di: gestione consumer / clientela; gestione canali di comunicazione Off Line: gestione di eventi rivolti al consumatore. Seleione per laureati in discipline umanistiche o economiche, passione per gli aspetti legati alla comunicazione e al cliente, buona conoscenza dei programmi del pacchetto Office.</w:t>
            </w:r>
          </w:p>
          <w:p w:rsidR="0043212B" w:rsidRDefault="0043212B" w:rsidP="0043212B">
            <w:pPr>
              <w:pStyle w:val="NormaleWeb"/>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STAGE VISUAL MERCHANDISING – Bolzano</w:t>
            </w:r>
          </w:p>
          <w:p w:rsidR="0043212B" w:rsidRDefault="0043212B" w:rsidP="0043212B">
            <w:pPr>
              <w:pStyle w:val="NormaleWeb"/>
              <w:spacing w:line="255" w:lineRule="atLeast"/>
              <w:rPr>
                <w:rFonts w:ascii="Helvetica" w:hAnsi="Helvetica"/>
                <w:color w:val="000000"/>
                <w:sz w:val="17"/>
                <w:szCs w:val="17"/>
              </w:rPr>
            </w:pPr>
            <w:r>
              <w:rPr>
                <w:rFonts w:ascii="Helvetica" w:hAnsi="Helvetica"/>
                <w:color w:val="000000"/>
                <w:sz w:val="17"/>
                <w:szCs w:val="17"/>
              </w:rPr>
              <w:t>Per la posizione offerta si richiede diploma presso Istituto d’arte o formazione in ambito visual merchandising. Servono capacità relazionali, attenzione all’ordine, precisione, creatività, capacità organizzative, doti di pianificazione, spirito d’iniziativa, capacità di team working.</w:t>
            </w:r>
          </w:p>
          <w:p w:rsidR="0043212B" w:rsidRDefault="0043212B" w:rsidP="0043212B">
            <w:pPr>
              <w:pStyle w:val="NormaleWeb"/>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STAGE UFFICIO SALES ADMINISTRATION – Bolzano</w:t>
            </w:r>
            <w:r>
              <w:rPr>
                <w:rFonts w:ascii="Helvetica" w:hAnsi="Helvetica"/>
                <w:color w:val="000000"/>
                <w:sz w:val="17"/>
                <w:szCs w:val="17"/>
              </w:rPr>
              <w:br/>
              <w:t>Il tirocinante è laureato in discipline economiche o umanistiche e ha dimestichezza nell’uso dei principali applicativi informatici.</w:t>
            </w:r>
          </w:p>
          <w:p w:rsidR="0043212B" w:rsidRDefault="0043212B" w:rsidP="0043212B">
            <w:pPr>
              <w:pStyle w:val="NormaleWeb"/>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TIROCINIO ASSISTENTE DI DIREZIONE – Bolzano</w:t>
            </w:r>
            <w:r>
              <w:rPr>
                <w:rFonts w:ascii="Helvetica" w:hAnsi="Helvetica"/>
                <w:color w:val="000000"/>
                <w:sz w:val="17"/>
                <w:szCs w:val="17"/>
              </w:rPr>
              <w:br/>
              <w:t>Lo stagista possiede un diploma di scuola superiore o una laurea in discipline umanistiche o economiche e dimestichezza nell’uso dei principali applicativi informatici. Si richiede inoltre una buona conoscenza della lingua tedesca.</w:t>
            </w:r>
          </w:p>
          <w:p w:rsidR="0043212B" w:rsidRDefault="0043212B" w:rsidP="0043212B">
            <w:pPr>
              <w:pStyle w:val="NormaleWeb"/>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RESPONSABILE AMMINISTRATIVO – Bolzano</w:t>
            </w:r>
            <w:r>
              <w:rPr>
                <w:rFonts w:ascii="Helvetica" w:hAnsi="Helvetica"/>
                <w:color w:val="000000"/>
                <w:sz w:val="17"/>
                <w:szCs w:val="17"/>
              </w:rPr>
              <w:br/>
              <w:t>Si ricercano laureati o diplomati in discipline economiche, con significativa esperienza nella mansione e ottime conoscenze in materia di contabilità e redazione del bilancio. Completano il profilo la padronanza della lingua tedesca e di quella inglese, la familiarità con i principali strumenti informatici e con il software SAP, e la disponibilità agli spostamenti.</w:t>
            </w:r>
          </w:p>
          <w:p w:rsidR="0043212B" w:rsidRDefault="0043212B" w:rsidP="0043212B">
            <w:pPr>
              <w:pStyle w:val="Titolo3"/>
              <w:outlineLvl w:val="2"/>
              <w:rPr>
                <w:rFonts w:ascii="Arial" w:hAnsi="Arial" w:cs="Arial"/>
                <w:b w:val="0"/>
                <w:bCs w:val="0"/>
                <w:color w:val="800000"/>
                <w:sz w:val="27"/>
                <w:szCs w:val="27"/>
              </w:rPr>
            </w:pPr>
            <w:r>
              <w:rPr>
                <w:rFonts w:ascii="Arial" w:hAnsi="Arial" w:cs="Arial"/>
                <w:b w:val="0"/>
                <w:bCs w:val="0"/>
                <w:color w:val="800000"/>
              </w:rPr>
              <w:t>AMBIENTE DI LAVORO</w:t>
            </w:r>
          </w:p>
          <w:p w:rsidR="0043212B" w:rsidRDefault="0043212B" w:rsidP="0043212B">
            <w:pPr>
              <w:pStyle w:val="NormaleWeb"/>
              <w:spacing w:line="255" w:lineRule="atLeast"/>
              <w:rPr>
                <w:rFonts w:ascii="Helvetica" w:hAnsi="Helvetica"/>
                <w:color w:val="000000"/>
                <w:sz w:val="17"/>
                <w:szCs w:val="17"/>
              </w:rPr>
            </w:pPr>
            <w:r>
              <w:rPr>
                <w:rFonts w:ascii="Helvetica" w:hAnsi="Helvetica"/>
                <w:color w:val="000000"/>
                <w:sz w:val="17"/>
                <w:szCs w:val="17"/>
              </w:rPr>
              <w:t>L’azienda offre ai propri collaboratori la possibilità di lavorare in un contesto dinamico, legato alla tradizione ma caratterizzato anche da una forte spinta innovativa. Thun è una</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realtà in crescita</w:t>
            </w:r>
            <w:r>
              <w:rPr>
                <w:rFonts w:ascii="Helvetica" w:hAnsi="Helvetica"/>
                <w:color w:val="000000"/>
                <w:sz w:val="17"/>
                <w:szCs w:val="17"/>
              </w:rPr>
              <w:t>, sia in Italia che all’estero, e investe molto nelle Risorse Umane, considerate uno dei fattori chiave del successo aziendale.</w:t>
            </w:r>
          </w:p>
          <w:p w:rsidR="0043212B" w:rsidRDefault="0043212B" w:rsidP="0043212B">
            <w:pPr>
              <w:pStyle w:val="NormaleWeb"/>
              <w:spacing w:line="255" w:lineRule="atLeast"/>
              <w:rPr>
                <w:rFonts w:ascii="Helvetica" w:hAnsi="Helvetica"/>
                <w:color w:val="000000"/>
                <w:sz w:val="17"/>
                <w:szCs w:val="17"/>
              </w:rPr>
            </w:pPr>
            <w:r>
              <w:rPr>
                <w:rFonts w:ascii="Helvetica" w:hAnsi="Helvetica"/>
                <w:color w:val="000000"/>
                <w:sz w:val="17"/>
                <w:szCs w:val="17"/>
              </w:rPr>
              <w:t>Il</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benessere</w:t>
            </w:r>
            <w:r>
              <w:rPr>
                <w:rStyle w:val="apple-converted-space"/>
                <w:rFonts w:ascii="Helvetica" w:hAnsi="Helvetica"/>
                <w:color w:val="000000"/>
                <w:sz w:val="17"/>
                <w:szCs w:val="17"/>
              </w:rPr>
              <w:t> </w:t>
            </w:r>
            <w:r>
              <w:rPr>
                <w:rFonts w:ascii="Helvetica" w:hAnsi="Helvetica"/>
                <w:color w:val="000000"/>
                <w:sz w:val="17"/>
                <w:szCs w:val="17"/>
              </w:rPr>
              <w:t>dei</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dipendenti</w:t>
            </w:r>
            <w:r>
              <w:rPr>
                <w:rStyle w:val="apple-converted-space"/>
                <w:rFonts w:ascii="Helvetica" w:hAnsi="Helvetica"/>
                <w:color w:val="000000"/>
                <w:sz w:val="17"/>
                <w:szCs w:val="17"/>
              </w:rPr>
              <w:t> </w:t>
            </w:r>
            <w:r>
              <w:rPr>
                <w:rFonts w:ascii="Helvetica" w:hAnsi="Helvetica"/>
                <w:color w:val="000000"/>
                <w:sz w:val="17"/>
                <w:szCs w:val="17"/>
              </w:rPr>
              <w:t>è considerato un valore primario, così come lo sviluppo di un clima collaborativo e familiare in azienda, pertanto al personale non si richiede un abbigliamento formale e non si utilizzano titoli gerarchici. Per favorire la conoscenza e il senso di appartenenza dei lavoratori, inoltre, una squadra di dipendenti volontari organizza</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 xml:space="preserve">eventi, attività </w:t>
            </w:r>
            <w:r>
              <w:rPr>
                <w:rStyle w:val="Enfasigrassetto"/>
                <w:rFonts w:ascii="Helvetica" w:eastAsiaTheme="majorEastAsia" w:hAnsi="Helvetica"/>
                <w:color w:val="000000"/>
                <w:sz w:val="17"/>
                <w:szCs w:val="17"/>
              </w:rPr>
              <w:lastRenderedPageBreak/>
              <w:t>sportive</w:t>
            </w:r>
            <w:r>
              <w:rPr>
                <w:rStyle w:val="apple-converted-space"/>
                <w:rFonts w:ascii="Helvetica" w:hAnsi="Helvetica"/>
                <w:color w:val="000000"/>
                <w:sz w:val="17"/>
                <w:szCs w:val="17"/>
              </w:rPr>
              <w:t> </w:t>
            </w:r>
            <w:r>
              <w:rPr>
                <w:rFonts w:ascii="Helvetica" w:hAnsi="Helvetica"/>
                <w:color w:val="000000"/>
                <w:sz w:val="17"/>
                <w:szCs w:val="17"/>
              </w:rPr>
              <w:t>e</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ricreative</w:t>
            </w:r>
            <w:r>
              <w:rPr>
                <w:rStyle w:val="apple-converted-space"/>
                <w:rFonts w:ascii="Helvetica" w:hAnsi="Helvetica"/>
                <w:color w:val="000000"/>
                <w:sz w:val="17"/>
                <w:szCs w:val="17"/>
              </w:rPr>
              <w:t> </w:t>
            </w:r>
            <w:r>
              <w:rPr>
                <w:rFonts w:ascii="Helvetica" w:hAnsi="Helvetica"/>
                <w:color w:val="000000"/>
                <w:sz w:val="17"/>
                <w:szCs w:val="17"/>
              </w:rPr>
              <w:t>rivolti a tutto il personale.</w:t>
            </w:r>
          </w:p>
          <w:p w:rsidR="0043212B" w:rsidRDefault="0043212B" w:rsidP="0043212B">
            <w:pPr>
              <w:pStyle w:val="NormaleWeb"/>
              <w:spacing w:line="255" w:lineRule="atLeast"/>
              <w:rPr>
                <w:rFonts w:ascii="Helvetica" w:hAnsi="Helvetica"/>
                <w:color w:val="000000"/>
                <w:sz w:val="17"/>
                <w:szCs w:val="17"/>
              </w:rPr>
            </w:pPr>
            <w:r>
              <w:rPr>
                <w:rFonts w:ascii="Helvetica" w:hAnsi="Helvetica"/>
                <w:color w:val="000000"/>
                <w:sz w:val="17"/>
                <w:szCs w:val="17"/>
              </w:rPr>
              <w:t>Ai collaboratori non si richiede solo impegno, competenza e motivazione, ma anche di esprimere il proprio punto di vista e, proprio per questo, l’azienda conduce ogni anno una</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indagine,</w:t>
            </w:r>
            <w:r>
              <w:rPr>
                <w:rStyle w:val="apple-converted-space"/>
                <w:rFonts w:ascii="Helvetica" w:hAnsi="Helvetica"/>
                <w:color w:val="000000"/>
                <w:sz w:val="17"/>
                <w:szCs w:val="17"/>
              </w:rPr>
              <w:t> </w:t>
            </w:r>
            <w:r>
              <w:rPr>
                <w:rFonts w:ascii="Helvetica" w:hAnsi="Helvetica"/>
                <w:color w:val="000000"/>
                <w:sz w:val="17"/>
                <w:szCs w:val="17"/>
              </w:rPr>
              <w:t>denominata My Thun, volta a rilevare il</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clima aziendale</w:t>
            </w:r>
            <w:r>
              <w:rPr>
                <w:rFonts w:ascii="Helvetica" w:hAnsi="Helvetica"/>
                <w:color w:val="000000"/>
                <w:sz w:val="17"/>
                <w:szCs w:val="17"/>
              </w:rPr>
              <w:t>. Ancora in termini di welfare aziendale vengono organizzate, poi, varie attività per la</w:t>
            </w:r>
            <w:r>
              <w:rPr>
                <w:rStyle w:val="Enfasigrassetto"/>
                <w:rFonts w:ascii="Helvetica" w:eastAsiaTheme="majorEastAsia" w:hAnsi="Helvetica"/>
                <w:color w:val="000000"/>
                <w:sz w:val="17"/>
                <w:szCs w:val="17"/>
              </w:rPr>
              <w:t>promozione</w:t>
            </w:r>
            <w:r>
              <w:rPr>
                <w:rStyle w:val="apple-converted-space"/>
                <w:rFonts w:ascii="Helvetica" w:hAnsi="Helvetica"/>
                <w:color w:val="000000"/>
                <w:sz w:val="17"/>
                <w:szCs w:val="17"/>
              </w:rPr>
              <w:t> </w:t>
            </w:r>
            <w:r>
              <w:rPr>
                <w:rFonts w:ascii="Helvetica" w:hAnsi="Helvetica"/>
                <w:color w:val="000000"/>
                <w:sz w:val="17"/>
                <w:szCs w:val="17"/>
              </w:rPr>
              <w:t>della</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salute</w:t>
            </w:r>
            <w:r>
              <w:rPr>
                <w:rStyle w:val="apple-converted-space"/>
                <w:rFonts w:ascii="Helvetica" w:hAnsi="Helvetica"/>
                <w:color w:val="000000"/>
                <w:sz w:val="17"/>
                <w:szCs w:val="17"/>
              </w:rPr>
              <w:t> </w:t>
            </w:r>
            <w:r>
              <w:rPr>
                <w:rFonts w:ascii="Helvetica" w:hAnsi="Helvetica"/>
                <w:color w:val="000000"/>
                <w:sz w:val="17"/>
                <w:szCs w:val="17"/>
              </w:rPr>
              <w:t>e del benessere sul posto di lavoro, in particolare attraverso il</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progetto THUN Life Quality</w:t>
            </w:r>
            <w:r>
              <w:rPr>
                <w:rFonts w:ascii="Helvetica" w:hAnsi="Helvetica"/>
                <w:color w:val="000000"/>
                <w:sz w:val="17"/>
                <w:szCs w:val="17"/>
              </w:rPr>
              <w:t>, che adotta un modello teorico che si ispira ai principi di movimento, rilassamento, alimentazione, ambiente e consapevolezza.</w:t>
            </w:r>
          </w:p>
          <w:p w:rsidR="0043212B" w:rsidRDefault="0043212B" w:rsidP="0043212B">
            <w:pPr>
              <w:pStyle w:val="Titolo3"/>
              <w:outlineLvl w:val="2"/>
              <w:rPr>
                <w:rFonts w:ascii="Arial" w:hAnsi="Arial" w:cs="Arial"/>
                <w:b w:val="0"/>
                <w:bCs w:val="0"/>
                <w:color w:val="800000"/>
                <w:sz w:val="27"/>
                <w:szCs w:val="27"/>
              </w:rPr>
            </w:pPr>
            <w:r>
              <w:rPr>
                <w:rFonts w:ascii="Arial" w:hAnsi="Arial" w:cs="Arial"/>
                <w:b w:val="0"/>
                <w:bCs w:val="0"/>
                <w:color w:val="800000"/>
              </w:rPr>
              <w:t>SETTORI PROFESSIONALI</w:t>
            </w:r>
          </w:p>
          <w:p w:rsidR="0043212B" w:rsidRDefault="0043212B" w:rsidP="0043212B">
            <w:pPr>
              <w:pStyle w:val="NormaleWeb"/>
              <w:spacing w:line="255" w:lineRule="atLeast"/>
              <w:rPr>
                <w:rFonts w:ascii="Helvetica" w:hAnsi="Helvetica"/>
                <w:color w:val="000000"/>
                <w:sz w:val="17"/>
                <w:szCs w:val="17"/>
              </w:rPr>
            </w:pPr>
            <w:r>
              <w:rPr>
                <w:rFonts w:ascii="Helvetica" w:hAnsi="Helvetica"/>
                <w:color w:val="000000"/>
                <w:sz w:val="17"/>
                <w:szCs w:val="17"/>
              </w:rPr>
              <w:t>Generalmente, le assunzioni Thun prevedono l’inserimento in una delle</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seguenti aree</w:t>
            </w:r>
            <w:r>
              <w:rPr>
                <w:rFonts w:ascii="Helvetica" w:hAnsi="Helvetica"/>
                <w:color w:val="000000"/>
                <w:sz w:val="17"/>
                <w:szCs w:val="17"/>
              </w:rPr>
              <w:t>:</w:t>
            </w:r>
            <w:r>
              <w:rPr>
                <w:rFonts w:ascii="Helvetica" w:hAnsi="Helvetica"/>
                <w:color w:val="000000"/>
                <w:sz w:val="17"/>
                <w:szCs w:val="17"/>
              </w:rPr>
              <w:br/>
              <w:t>– Controlling e finanza;</w:t>
            </w:r>
            <w:r>
              <w:rPr>
                <w:rFonts w:ascii="Helvetica" w:hAnsi="Helvetica"/>
                <w:color w:val="000000"/>
                <w:sz w:val="17"/>
                <w:szCs w:val="17"/>
              </w:rPr>
              <w:br/>
              <w:t>– Amministrazione contabile e fiscale;</w:t>
            </w:r>
            <w:r>
              <w:rPr>
                <w:rFonts w:ascii="Helvetica" w:hAnsi="Helvetica"/>
                <w:color w:val="000000"/>
                <w:sz w:val="17"/>
                <w:szCs w:val="17"/>
              </w:rPr>
              <w:br/>
              <w:t>– Acquisti;</w:t>
            </w:r>
            <w:r>
              <w:rPr>
                <w:rFonts w:ascii="Helvetica" w:hAnsi="Helvetica"/>
                <w:color w:val="000000"/>
                <w:sz w:val="17"/>
                <w:szCs w:val="17"/>
              </w:rPr>
              <w:br/>
              <w:t>– Programmazione produzione;</w:t>
            </w:r>
            <w:r>
              <w:rPr>
                <w:rFonts w:ascii="Helvetica" w:hAnsi="Helvetica"/>
                <w:color w:val="000000"/>
                <w:sz w:val="17"/>
                <w:szCs w:val="17"/>
              </w:rPr>
              <w:br/>
              <w:t>– Logistica;</w:t>
            </w:r>
            <w:r>
              <w:rPr>
                <w:rFonts w:ascii="Helvetica" w:hAnsi="Helvetica"/>
                <w:color w:val="000000"/>
                <w:sz w:val="17"/>
                <w:szCs w:val="17"/>
              </w:rPr>
              <w:br/>
              <w:t>– Information Technology;</w:t>
            </w:r>
            <w:r>
              <w:rPr>
                <w:rFonts w:ascii="Helvetica" w:hAnsi="Helvetica"/>
                <w:color w:val="000000"/>
                <w:sz w:val="17"/>
                <w:szCs w:val="17"/>
              </w:rPr>
              <w:br/>
              <w:t>– HR;</w:t>
            </w:r>
            <w:r>
              <w:rPr>
                <w:rFonts w:ascii="Helvetica" w:hAnsi="Helvetica"/>
                <w:color w:val="000000"/>
                <w:sz w:val="17"/>
                <w:szCs w:val="17"/>
              </w:rPr>
              <w:br/>
              <w:t>– Produzione, sviluppo tecnico e qualità;</w:t>
            </w:r>
            <w:r>
              <w:rPr>
                <w:rFonts w:ascii="Helvetica" w:hAnsi="Helvetica"/>
                <w:color w:val="000000"/>
                <w:sz w:val="17"/>
                <w:szCs w:val="17"/>
              </w:rPr>
              <w:br/>
              <w:t>– Commerciale;</w:t>
            </w:r>
            <w:r>
              <w:rPr>
                <w:rFonts w:ascii="Helvetica" w:hAnsi="Helvetica"/>
                <w:color w:val="000000"/>
                <w:sz w:val="17"/>
                <w:szCs w:val="17"/>
              </w:rPr>
              <w:br/>
              <w:t>– Punti vendita;</w:t>
            </w:r>
            <w:r>
              <w:rPr>
                <w:rFonts w:ascii="Helvetica" w:hAnsi="Helvetica"/>
                <w:color w:val="000000"/>
                <w:sz w:val="17"/>
                <w:szCs w:val="17"/>
              </w:rPr>
              <w:br/>
              <w:t>– Stile e sviluppo creativo dei prodotti;</w:t>
            </w:r>
            <w:r>
              <w:rPr>
                <w:rFonts w:ascii="Helvetica" w:hAnsi="Helvetica"/>
                <w:color w:val="000000"/>
                <w:sz w:val="17"/>
                <w:szCs w:val="17"/>
              </w:rPr>
              <w:br/>
              <w:t>– Marketing e comunicazione;</w:t>
            </w:r>
            <w:r>
              <w:rPr>
                <w:rFonts w:ascii="Helvetica" w:hAnsi="Helvetica"/>
                <w:color w:val="000000"/>
                <w:sz w:val="17"/>
                <w:szCs w:val="17"/>
              </w:rPr>
              <w:br/>
              <w:t>– Prodotto;</w:t>
            </w:r>
            <w:r>
              <w:rPr>
                <w:rFonts w:ascii="Helvetica" w:hAnsi="Helvetica"/>
                <w:color w:val="000000"/>
                <w:sz w:val="17"/>
                <w:szCs w:val="17"/>
              </w:rPr>
              <w:br/>
              <w:t>– Customer service.</w:t>
            </w:r>
          </w:p>
          <w:p w:rsidR="0043212B" w:rsidRDefault="0043212B" w:rsidP="0043212B">
            <w:pPr>
              <w:pStyle w:val="Titolo3"/>
              <w:outlineLvl w:val="2"/>
              <w:rPr>
                <w:rFonts w:ascii="Arial" w:hAnsi="Arial" w:cs="Arial"/>
                <w:b w:val="0"/>
                <w:bCs w:val="0"/>
                <w:color w:val="800000"/>
                <w:sz w:val="27"/>
                <w:szCs w:val="27"/>
              </w:rPr>
            </w:pPr>
            <w:r>
              <w:rPr>
                <w:rFonts w:ascii="Arial" w:hAnsi="Arial" w:cs="Arial"/>
                <w:b w:val="0"/>
                <w:bCs w:val="0"/>
                <w:color w:val="800000"/>
              </w:rPr>
              <w:t>PROGRAMMI DI INSERIMENTO E FORMAZIONE</w:t>
            </w:r>
          </w:p>
          <w:p w:rsidR="0043212B" w:rsidRDefault="0043212B" w:rsidP="0043212B">
            <w:pPr>
              <w:pStyle w:val="NormaleWeb"/>
              <w:spacing w:line="255" w:lineRule="atLeast"/>
              <w:rPr>
                <w:rFonts w:ascii="Helvetica" w:hAnsi="Helvetica"/>
                <w:color w:val="000000"/>
                <w:sz w:val="17"/>
                <w:szCs w:val="17"/>
              </w:rPr>
            </w:pPr>
            <w:r>
              <w:rPr>
                <w:rFonts w:ascii="Helvetica" w:hAnsi="Helvetica"/>
                <w:color w:val="000000"/>
                <w:sz w:val="17"/>
                <w:szCs w:val="17"/>
              </w:rPr>
              <w:t>Per i neoassunti, Thun prevede un percorso di</w:t>
            </w:r>
            <w:r>
              <w:rPr>
                <w:rStyle w:val="apple-converted-space"/>
                <w:rFonts w:ascii="Helvetica" w:hAnsi="Helvetica"/>
                <w:b/>
                <w:bCs/>
                <w:color w:val="000000"/>
                <w:sz w:val="17"/>
                <w:szCs w:val="17"/>
              </w:rPr>
              <w:t> </w:t>
            </w:r>
            <w:r>
              <w:rPr>
                <w:rStyle w:val="Enfasigrassetto"/>
                <w:rFonts w:ascii="Helvetica" w:eastAsiaTheme="majorEastAsia" w:hAnsi="Helvetica"/>
                <w:color w:val="000000"/>
                <w:sz w:val="17"/>
                <w:szCs w:val="17"/>
              </w:rPr>
              <w:t>inserimento pianificato</w:t>
            </w:r>
            <w:r>
              <w:rPr>
                <w:rFonts w:ascii="Helvetica" w:hAnsi="Helvetica"/>
                <w:color w:val="000000"/>
                <w:sz w:val="17"/>
                <w:szCs w:val="17"/>
              </w:rPr>
              <w:t>, della durata di</w:t>
            </w:r>
            <w:r>
              <w:rPr>
                <w:rStyle w:val="apple-converted-space"/>
                <w:rFonts w:ascii="Helvetica" w:hAnsi="Helvetica"/>
                <w:b/>
                <w:bCs/>
                <w:color w:val="000000"/>
                <w:sz w:val="17"/>
                <w:szCs w:val="17"/>
              </w:rPr>
              <w:t> </w:t>
            </w:r>
            <w:r>
              <w:rPr>
                <w:rStyle w:val="Enfasigrassetto"/>
                <w:rFonts w:ascii="Helvetica" w:eastAsiaTheme="majorEastAsia" w:hAnsi="Helvetica"/>
                <w:color w:val="000000"/>
                <w:sz w:val="17"/>
                <w:szCs w:val="17"/>
              </w:rPr>
              <w:t>3 mesi</w:t>
            </w:r>
            <w:r>
              <w:rPr>
                <w:rFonts w:ascii="Helvetica" w:hAnsi="Helvetica"/>
                <w:color w:val="000000"/>
                <w:sz w:val="17"/>
                <w:szCs w:val="17"/>
              </w:rPr>
              <w:t>, che comprende l’affiancamento di un</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tutor</w:t>
            </w:r>
            <w:r>
              <w:rPr>
                <w:rStyle w:val="apple-converted-space"/>
                <w:rFonts w:ascii="Helvetica" w:hAnsi="Helvetica"/>
                <w:color w:val="000000"/>
                <w:sz w:val="17"/>
                <w:szCs w:val="17"/>
              </w:rPr>
              <w:t> </w:t>
            </w:r>
            <w:r>
              <w:rPr>
                <w:rFonts w:ascii="Helvetica" w:hAnsi="Helvetica"/>
                <w:color w:val="000000"/>
                <w:sz w:val="17"/>
                <w:szCs w:val="17"/>
              </w:rPr>
              <w:t>e di un</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mentor</w:t>
            </w:r>
            <w:r>
              <w:rPr>
                <w:rStyle w:val="apple-converted-space"/>
                <w:rFonts w:ascii="Helvetica" w:hAnsi="Helvetica"/>
                <w:color w:val="000000"/>
                <w:sz w:val="17"/>
                <w:szCs w:val="17"/>
              </w:rPr>
              <w:t> </w:t>
            </w:r>
            <w:r>
              <w:rPr>
                <w:rFonts w:ascii="Helvetica" w:hAnsi="Helvetica"/>
                <w:color w:val="000000"/>
                <w:sz w:val="17"/>
                <w:szCs w:val="17"/>
              </w:rPr>
              <w:t>interni, e</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appuntamenti</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a carattere formativo</w:t>
            </w:r>
            <w:r>
              <w:rPr>
                <w:rStyle w:val="apple-converted-space"/>
                <w:rFonts w:ascii="Helvetica" w:hAnsi="Helvetica"/>
                <w:color w:val="000000"/>
                <w:sz w:val="17"/>
                <w:szCs w:val="17"/>
              </w:rPr>
              <w:t> </w:t>
            </w:r>
            <w:r>
              <w:rPr>
                <w:rFonts w:ascii="Helvetica" w:hAnsi="Helvetica"/>
                <w:color w:val="000000"/>
                <w:sz w:val="17"/>
                <w:szCs w:val="17"/>
              </w:rPr>
              <w:t>con figure impiegate in altri reparti e funzioni aziendali. Inoltre, per tutte le figure e a tutti i livelli di carriera sono predisposti appositi</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percorsi</w:t>
            </w:r>
            <w:r>
              <w:rPr>
                <w:rStyle w:val="apple-converted-space"/>
                <w:rFonts w:ascii="Helvetica" w:hAnsi="Helvetica"/>
                <w:color w:val="000000"/>
                <w:sz w:val="17"/>
                <w:szCs w:val="17"/>
              </w:rPr>
              <w:t> </w:t>
            </w:r>
            <w:r>
              <w:rPr>
                <w:rFonts w:ascii="Helvetica" w:hAnsi="Helvetica"/>
                <w:color w:val="000000"/>
                <w:sz w:val="17"/>
                <w:szCs w:val="17"/>
              </w:rPr>
              <w:t>di</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formazione,</w:t>
            </w:r>
            <w:r>
              <w:rPr>
                <w:rStyle w:val="apple-converted-space"/>
                <w:rFonts w:ascii="Helvetica" w:hAnsi="Helvetica"/>
                <w:color w:val="000000"/>
                <w:sz w:val="17"/>
                <w:szCs w:val="17"/>
              </w:rPr>
              <w:t> </w:t>
            </w:r>
            <w:r>
              <w:rPr>
                <w:rFonts w:ascii="Helvetica" w:hAnsi="Helvetica"/>
                <w:color w:val="000000"/>
                <w:sz w:val="17"/>
                <w:szCs w:val="17"/>
              </w:rPr>
              <w:t>rivolti a CDA, responsabili di funzione e di reparto, nuovi collaboratori, senior, collaboratori del canale distributivo Retail e squadre di lavoro.</w:t>
            </w:r>
          </w:p>
          <w:p w:rsidR="0043212B" w:rsidRDefault="0043212B" w:rsidP="0043212B">
            <w:pPr>
              <w:pStyle w:val="Titolo3"/>
              <w:outlineLvl w:val="2"/>
              <w:rPr>
                <w:rFonts w:ascii="Arial" w:hAnsi="Arial" w:cs="Arial"/>
                <w:b w:val="0"/>
                <w:bCs w:val="0"/>
                <w:color w:val="800000"/>
                <w:sz w:val="27"/>
                <w:szCs w:val="27"/>
              </w:rPr>
            </w:pPr>
            <w:r>
              <w:rPr>
                <w:rFonts w:ascii="Arial" w:hAnsi="Arial" w:cs="Arial"/>
                <w:b w:val="0"/>
                <w:bCs w:val="0"/>
                <w:color w:val="800000"/>
              </w:rPr>
              <w:t>ITER DI SELEZIONE</w:t>
            </w:r>
          </w:p>
          <w:p w:rsidR="0043212B" w:rsidRDefault="0043212B" w:rsidP="0043212B">
            <w:pPr>
              <w:pStyle w:val="NormaleWeb"/>
              <w:spacing w:line="255" w:lineRule="atLeast"/>
              <w:rPr>
                <w:rFonts w:ascii="Helvetica" w:hAnsi="Helvetica"/>
                <w:color w:val="000000"/>
                <w:sz w:val="17"/>
                <w:szCs w:val="17"/>
              </w:rPr>
            </w:pPr>
            <w:r>
              <w:rPr>
                <w:rFonts w:ascii="Helvetica" w:hAnsi="Helvetica"/>
                <w:color w:val="000000"/>
                <w:sz w:val="17"/>
                <w:szCs w:val="17"/>
              </w:rPr>
              <w:t>Le selezione per i posti di lavoro in Thun sono articolate in diverse fasi, la prima delle quali consiste nella</w:t>
            </w:r>
            <w:r>
              <w:rPr>
                <w:rStyle w:val="Enfasigrassetto"/>
                <w:rFonts w:ascii="Helvetica" w:eastAsiaTheme="majorEastAsia" w:hAnsi="Helvetica"/>
                <w:color w:val="000000"/>
                <w:sz w:val="17"/>
                <w:szCs w:val="17"/>
              </w:rPr>
              <w:t>valutazione</w:t>
            </w:r>
            <w:r>
              <w:rPr>
                <w:rStyle w:val="apple-converted-space"/>
                <w:rFonts w:ascii="Helvetica" w:hAnsi="Helvetica"/>
                <w:color w:val="000000"/>
                <w:sz w:val="17"/>
                <w:szCs w:val="17"/>
              </w:rPr>
              <w:t> </w:t>
            </w:r>
            <w:r>
              <w:rPr>
                <w:rFonts w:ascii="Helvetica" w:hAnsi="Helvetica"/>
                <w:color w:val="000000"/>
                <w:sz w:val="17"/>
                <w:szCs w:val="17"/>
              </w:rPr>
              <w:t>delle</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candidature</w:t>
            </w:r>
            <w:r>
              <w:rPr>
                <w:rStyle w:val="apple-converted-space"/>
                <w:rFonts w:ascii="Helvetica" w:hAnsi="Helvetica"/>
                <w:color w:val="000000"/>
                <w:sz w:val="17"/>
                <w:szCs w:val="17"/>
              </w:rPr>
              <w:t> </w:t>
            </w:r>
            <w:r>
              <w:rPr>
                <w:rFonts w:ascii="Helvetica" w:hAnsi="Helvetica"/>
                <w:color w:val="000000"/>
                <w:sz w:val="17"/>
                <w:szCs w:val="17"/>
              </w:rPr>
              <w:t>pervenute, per individuare i profili maggiormente in linea con le ricerche in corso. I candidati ritenuti idonei vengono poi invitati a sostenere</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colloqui individuali</w:t>
            </w:r>
            <w:r>
              <w:rPr>
                <w:rStyle w:val="apple-converted-space"/>
                <w:rFonts w:ascii="Helvetica" w:hAnsi="Helvetica"/>
                <w:color w:val="000000"/>
                <w:sz w:val="17"/>
                <w:szCs w:val="17"/>
              </w:rPr>
              <w:t> </w:t>
            </w:r>
            <w:r>
              <w:rPr>
                <w:rFonts w:ascii="Helvetica" w:hAnsi="Helvetica"/>
                <w:color w:val="000000"/>
                <w:sz w:val="17"/>
                <w:szCs w:val="17"/>
              </w:rPr>
              <w:t>e</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prove</w:t>
            </w:r>
            <w:r>
              <w:rPr>
                <w:rStyle w:val="apple-converted-space"/>
                <w:rFonts w:ascii="Helvetica" w:hAnsi="Helvetica"/>
                <w:color w:val="000000"/>
                <w:sz w:val="17"/>
                <w:szCs w:val="17"/>
              </w:rPr>
              <w:t> </w:t>
            </w:r>
            <w:r>
              <w:rPr>
                <w:rFonts w:ascii="Helvetica" w:hAnsi="Helvetica"/>
                <w:color w:val="000000"/>
                <w:sz w:val="17"/>
                <w:szCs w:val="17"/>
              </w:rPr>
              <w:t>di</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valutazione</w:t>
            </w:r>
            <w:r>
              <w:rPr>
                <w:rFonts w:ascii="Helvetica" w:hAnsi="Helvetica"/>
                <w:color w:val="000000"/>
                <w:sz w:val="17"/>
                <w:szCs w:val="17"/>
              </w:rPr>
              <w:t>delle competenze professionali, e coloro che superano positivamente questi ultimi possono ricevere una</w:t>
            </w:r>
            <w:r>
              <w:rPr>
                <w:rStyle w:val="Enfasigrassetto"/>
                <w:rFonts w:ascii="Helvetica" w:eastAsiaTheme="majorEastAsia" w:hAnsi="Helvetica"/>
                <w:color w:val="000000"/>
                <w:sz w:val="17"/>
                <w:szCs w:val="17"/>
              </w:rPr>
              <w:t>proposta contrattuale</w:t>
            </w:r>
            <w:r>
              <w:rPr>
                <w:rFonts w:ascii="Helvetica" w:hAnsi="Helvetica"/>
                <w:color w:val="000000"/>
                <w:sz w:val="17"/>
                <w:szCs w:val="17"/>
              </w:rPr>
              <w:t>.</w:t>
            </w:r>
          </w:p>
          <w:p w:rsidR="0043212B" w:rsidRDefault="0043212B" w:rsidP="0043212B">
            <w:pPr>
              <w:pStyle w:val="Titolo3"/>
              <w:outlineLvl w:val="2"/>
              <w:rPr>
                <w:rFonts w:ascii="Arial" w:hAnsi="Arial" w:cs="Arial"/>
                <w:b w:val="0"/>
                <w:bCs w:val="0"/>
                <w:color w:val="800000"/>
                <w:sz w:val="27"/>
                <w:szCs w:val="27"/>
              </w:rPr>
            </w:pPr>
            <w:r>
              <w:rPr>
                <w:rFonts w:ascii="Arial" w:hAnsi="Arial" w:cs="Arial"/>
                <w:b w:val="0"/>
                <w:bCs w:val="0"/>
                <w:color w:val="800000"/>
              </w:rPr>
              <w:t>RECRUITING ONLINE</w:t>
            </w:r>
          </w:p>
          <w:p w:rsidR="0043212B" w:rsidRDefault="0043212B" w:rsidP="0043212B">
            <w:pPr>
              <w:pStyle w:val="NormaleWeb"/>
              <w:spacing w:line="255" w:lineRule="atLeast"/>
              <w:rPr>
                <w:rFonts w:ascii="Helvetica" w:hAnsi="Helvetica"/>
                <w:color w:val="000000"/>
                <w:sz w:val="17"/>
                <w:szCs w:val="17"/>
              </w:rPr>
            </w:pPr>
            <w:r>
              <w:rPr>
                <w:rFonts w:ascii="Helvetica" w:hAnsi="Helvetica"/>
                <w:color w:val="000000"/>
                <w:sz w:val="17"/>
                <w:szCs w:val="17"/>
              </w:rPr>
              <w:t>Per reclutare il personale interessato a lavorare in Thun l’azienda utilizza un</w:t>
            </w:r>
            <w:r>
              <w:rPr>
                <w:rStyle w:val="apple-converted-space"/>
                <w:rFonts w:ascii="Helvetica" w:hAnsi="Helvetica"/>
                <w:color w:val="000000"/>
                <w:sz w:val="17"/>
                <w:szCs w:val="17"/>
              </w:rPr>
              <w:t> </w:t>
            </w:r>
            <w:hyperlink r:id="rId224" w:tgtFrame="_blank" w:history="1">
              <w:r>
                <w:rPr>
                  <w:rStyle w:val="linkrosso"/>
                  <w:rFonts w:ascii="Helvetica" w:hAnsi="Helvetica"/>
                  <w:b/>
                  <w:bCs/>
                  <w:color w:val="800000"/>
                  <w:sz w:val="17"/>
                  <w:szCs w:val="17"/>
                  <w:u w:val="single"/>
                </w:rPr>
                <w:t>servizio web gratuito</w:t>
              </w:r>
            </w:hyperlink>
            <w:r>
              <w:rPr>
                <w:rStyle w:val="apple-converted-space"/>
                <w:rFonts w:ascii="Helvetica" w:hAnsi="Helvetica"/>
                <w:color w:val="000000"/>
                <w:sz w:val="17"/>
                <w:szCs w:val="17"/>
              </w:rPr>
              <w:t> </w:t>
            </w:r>
            <w:r>
              <w:rPr>
                <w:rFonts w:ascii="Helvetica" w:hAnsi="Helvetica"/>
                <w:color w:val="000000"/>
                <w:sz w:val="17"/>
                <w:szCs w:val="17"/>
              </w:rPr>
              <w:t>dedicato al</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recruiting,</w:t>
            </w:r>
            <w:r>
              <w:rPr>
                <w:rStyle w:val="apple-converted-space"/>
                <w:rFonts w:ascii="Helvetica" w:hAnsi="Helvetica"/>
                <w:color w:val="000000"/>
                <w:sz w:val="17"/>
                <w:szCs w:val="17"/>
              </w:rPr>
              <w:t> </w:t>
            </w:r>
            <w:r>
              <w:rPr>
                <w:rFonts w:ascii="Helvetica" w:hAnsi="Helvetica"/>
                <w:color w:val="000000"/>
                <w:sz w:val="17"/>
                <w:szCs w:val="17"/>
              </w:rPr>
              <w:t>attraverso il portale Thun Lavora con noi, che viene costantemente aggiornato con le posizioni aperte. Tramite la piattaforma è possibile prendere visione delle</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opportunità</w:t>
            </w:r>
            <w:r>
              <w:rPr>
                <w:rStyle w:val="apple-converted-space"/>
                <w:rFonts w:ascii="Helvetica" w:hAnsi="Helvetica"/>
                <w:color w:val="000000"/>
                <w:sz w:val="17"/>
                <w:szCs w:val="17"/>
              </w:rPr>
              <w:t> </w:t>
            </w:r>
            <w:r>
              <w:rPr>
                <w:rFonts w:ascii="Helvetica" w:hAnsi="Helvetica"/>
                <w:color w:val="000000"/>
                <w:sz w:val="17"/>
                <w:szCs w:val="17"/>
              </w:rPr>
              <w:t>di</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lavoro</w:t>
            </w:r>
            <w:r>
              <w:rPr>
                <w:rStyle w:val="apple-converted-space"/>
                <w:rFonts w:ascii="Helvetica" w:hAnsi="Helvetica"/>
                <w:color w:val="000000"/>
                <w:sz w:val="17"/>
                <w:szCs w:val="17"/>
              </w:rPr>
              <w:t> </w:t>
            </w:r>
            <w:r>
              <w:rPr>
                <w:rFonts w:ascii="Helvetica" w:hAnsi="Helvetica"/>
                <w:color w:val="000000"/>
                <w:sz w:val="17"/>
                <w:szCs w:val="17"/>
              </w:rPr>
              <w:t>nei negozi Thun e in sede, effettuando anche una</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ricerca tematica</w:t>
            </w:r>
            <w:r>
              <w:rPr>
                <w:rStyle w:val="apple-converted-space"/>
                <w:rFonts w:ascii="Helvetica" w:hAnsi="Helvetica"/>
                <w:color w:val="000000"/>
                <w:sz w:val="17"/>
                <w:szCs w:val="17"/>
              </w:rPr>
              <w:t> </w:t>
            </w:r>
            <w:r>
              <w:rPr>
                <w:rFonts w:ascii="Helvetica" w:hAnsi="Helvetica"/>
                <w:color w:val="000000"/>
                <w:sz w:val="17"/>
                <w:szCs w:val="17"/>
              </w:rPr>
              <w:t>con l’ausilio di appositi filtri, quali parole chiave, sede lavorativa ed altri, inserire il</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CV nel data base</w:t>
            </w:r>
            <w:r>
              <w:rPr>
                <w:rStyle w:val="apple-converted-space"/>
                <w:rFonts w:ascii="Helvetica" w:hAnsi="Helvetica"/>
                <w:color w:val="000000"/>
                <w:sz w:val="17"/>
                <w:szCs w:val="17"/>
              </w:rPr>
              <w:t> </w:t>
            </w:r>
            <w:r>
              <w:rPr>
                <w:rFonts w:ascii="Helvetica" w:hAnsi="Helvetica"/>
                <w:color w:val="000000"/>
                <w:sz w:val="17"/>
                <w:szCs w:val="17"/>
              </w:rPr>
              <w:t>aziendale, anche in vista di prossime selezioni di personale, e</w:t>
            </w:r>
            <w:r>
              <w:rPr>
                <w:rStyle w:val="Enfasigrassetto"/>
                <w:rFonts w:ascii="Helvetica" w:eastAsiaTheme="majorEastAsia" w:hAnsi="Helvetica"/>
                <w:color w:val="000000"/>
                <w:sz w:val="17"/>
                <w:szCs w:val="17"/>
              </w:rPr>
              <w:t>rispondere online</w:t>
            </w:r>
            <w:r>
              <w:rPr>
                <w:rStyle w:val="apple-converted-space"/>
                <w:rFonts w:ascii="Helvetica" w:hAnsi="Helvetica"/>
                <w:color w:val="000000"/>
                <w:sz w:val="17"/>
                <w:szCs w:val="17"/>
              </w:rPr>
              <w:t> </w:t>
            </w:r>
            <w:r>
              <w:rPr>
                <w:rFonts w:ascii="Helvetica" w:hAnsi="Helvetica"/>
                <w:color w:val="000000"/>
                <w:sz w:val="17"/>
                <w:szCs w:val="17"/>
              </w:rPr>
              <w:t>agli annunci di interesse.</w:t>
            </w:r>
          </w:p>
          <w:p w:rsidR="0043212B" w:rsidRDefault="0043212B" w:rsidP="0043212B">
            <w:pPr>
              <w:pStyle w:val="Titolo3"/>
              <w:outlineLvl w:val="2"/>
              <w:rPr>
                <w:rFonts w:ascii="Arial" w:hAnsi="Arial" w:cs="Arial"/>
                <w:b w:val="0"/>
                <w:bCs w:val="0"/>
                <w:color w:val="800000"/>
                <w:sz w:val="27"/>
                <w:szCs w:val="27"/>
              </w:rPr>
            </w:pPr>
            <w:r>
              <w:rPr>
                <w:rFonts w:ascii="Arial" w:hAnsi="Arial" w:cs="Arial"/>
                <w:b w:val="0"/>
                <w:bCs w:val="0"/>
                <w:color w:val="800000"/>
              </w:rPr>
              <w:lastRenderedPageBreak/>
              <w:t>LAVORO NEI NEGOZI THUN</w:t>
            </w:r>
          </w:p>
          <w:p w:rsidR="0043212B" w:rsidRDefault="0043212B" w:rsidP="0043212B">
            <w:pPr>
              <w:pStyle w:val="NormaleWeb"/>
              <w:spacing w:line="255" w:lineRule="atLeast"/>
              <w:rPr>
                <w:rFonts w:ascii="Helvetica" w:hAnsi="Helvetica"/>
                <w:color w:val="000000"/>
                <w:sz w:val="17"/>
                <w:szCs w:val="17"/>
              </w:rPr>
            </w:pPr>
            <w:r>
              <w:rPr>
                <w:rFonts w:ascii="Helvetica" w:hAnsi="Helvetica"/>
                <w:color w:val="000000"/>
                <w:sz w:val="17"/>
                <w:szCs w:val="17"/>
              </w:rPr>
              <w:t>In qualsiasi momento è possibile inviare un’</w:t>
            </w:r>
            <w:r>
              <w:rPr>
                <w:rStyle w:val="Enfasigrassetto"/>
                <w:rFonts w:ascii="Helvetica" w:eastAsiaTheme="majorEastAsia" w:hAnsi="Helvetica"/>
                <w:color w:val="000000"/>
                <w:sz w:val="17"/>
                <w:szCs w:val="17"/>
              </w:rPr>
              <w:t>autocandidatura</w:t>
            </w:r>
            <w:r>
              <w:rPr>
                <w:rStyle w:val="apple-converted-space"/>
                <w:rFonts w:ascii="Helvetica" w:hAnsi="Helvetica"/>
                <w:color w:val="000000"/>
                <w:sz w:val="17"/>
                <w:szCs w:val="17"/>
              </w:rPr>
              <w:t> </w:t>
            </w:r>
            <w:r>
              <w:rPr>
                <w:rFonts w:ascii="Helvetica" w:hAnsi="Helvetica"/>
                <w:color w:val="000000"/>
                <w:sz w:val="17"/>
                <w:szCs w:val="17"/>
              </w:rPr>
              <w:t>per lavorare in uno degli oltre 300 Thun Shop, i negozi monomarca Thun presenti sul territorio nazionale. Per candidarsi occorre compilare il</w:t>
            </w:r>
            <w:r>
              <w:rPr>
                <w:rStyle w:val="apple-converted-space"/>
                <w:rFonts w:ascii="Helvetica" w:hAnsi="Helvetica"/>
                <w:color w:val="000000"/>
                <w:sz w:val="17"/>
                <w:szCs w:val="17"/>
              </w:rPr>
              <w:t> </w:t>
            </w:r>
            <w:hyperlink r:id="rId225" w:tgtFrame="_blank" w:history="1">
              <w:r>
                <w:rPr>
                  <w:rStyle w:val="linkrosso"/>
                  <w:rFonts w:ascii="Helvetica" w:hAnsi="Helvetica"/>
                  <w:b/>
                  <w:bCs/>
                  <w:color w:val="800000"/>
                  <w:sz w:val="17"/>
                  <w:szCs w:val="17"/>
                  <w:u w:val="single"/>
                </w:rPr>
                <w:t>modulo online</w:t>
              </w:r>
            </w:hyperlink>
            <w:r>
              <w:rPr>
                <w:rFonts w:ascii="Helvetica" w:hAnsi="Helvetica"/>
                <w:color w:val="000000"/>
                <w:sz w:val="17"/>
                <w:szCs w:val="17"/>
              </w:rPr>
              <w:t>, selezionando l’opzione “Thun Shop Italia” nell’area dedicata alle informazioni professionali. </w:t>
            </w:r>
          </w:p>
          <w:p w:rsidR="0043212B" w:rsidRDefault="0043212B" w:rsidP="0043212B">
            <w:pPr>
              <w:pStyle w:val="Titolo3"/>
              <w:outlineLvl w:val="2"/>
              <w:rPr>
                <w:rFonts w:ascii="Arial" w:hAnsi="Arial" w:cs="Arial"/>
                <w:b w:val="0"/>
                <w:bCs w:val="0"/>
                <w:color w:val="800000"/>
                <w:sz w:val="27"/>
                <w:szCs w:val="27"/>
              </w:rPr>
            </w:pPr>
            <w:r>
              <w:rPr>
                <w:rFonts w:ascii="Arial" w:hAnsi="Arial" w:cs="Arial"/>
                <w:b w:val="0"/>
                <w:bCs w:val="0"/>
                <w:color w:val="800000"/>
              </w:rPr>
              <w:t>COME CANDIDARSI</w:t>
            </w:r>
          </w:p>
          <w:p w:rsidR="0043212B" w:rsidRPr="0043212B" w:rsidRDefault="0043212B" w:rsidP="0043212B">
            <w:pPr>
              <w:pStyle w:val="NormaleWeb"/>
              <w:spacing w:line="255" w:lineRule="atLeast"/>
              <w:rPr>
                <w:rFonts w:ascii="Helvetica" w:hAnsi="Helvetica"/>
                <w:color w:val="000000"/>
                <w:sz w:val="17"/>
                <w:szCs w:val="17"/>
              </w:rPr>
            </w:pPr>
            <w:r>
              <w:rPr>
                <w:rFonts w:ascii="Helvetica" w:hAnsi="Helvetica"/>
                <w:color w:val="000000"/>
                <w:sz w:val="17"/>
                <w:szCs w:val="17"/>
              </w:rPr>
              <w:t>Gli interessati alle future assunzioni Thun e alle offerte di lavoro attive possono candidarsi visitando la pagina dedicata alle</w:t>
            </w:r>
            <w:r>
              <w:rPr>
                <w:rStyle w:val="apple-converted-space"/>
                <w:rFonts w:ascii="Helvetica" w:hAnsi="Helvetica"/>
                <w:color w:val="000000"/>
                <w:sz w:val="17"/>
                <w:szCs w:val="17"/>
              </w:rPr>
              <w:t> </w:t>
            </w:r>
            <w:hyperlink r:id="rId226" w:tgtFrame="_blank" w:history="1">
              <w:r>
                <w:rPr>
                  <w:rStyle w:val="linkrosso"/>
                  <w:rFonts w:ascii="Helvetica" w:hAnsi="Helvetica"/>
                  <w:b/>
                  <w:bCs/>
                  <w:color w:val="800000"/>
                  <w:sz w:val="17"/>
                  <w:szCs w:val="17"/>
                  <w:u w:val="single"/>
                </w:rPr>
                <w:t>carriere e selezioni</w:t>
              </w:r>
            </w:hyperlink>
            <w:r>
              <w:rPr>
                <w:rStyle w:val="apple-converted-space"/>
                <w:rFonts w:ascii="Helvetica" w:hAnsi="Helvetica"/>
                <w:color w:val="000000"/>
                <w:sz w:val="17"/>
                <w:szCs w:val="17"/>
              </w:rPr>
              <w:t> </w:t>
            </w:r>
            <w:r>
              <w:rPr>
                <w:rFonts w:ascii="Helvetica" w:hAnsi="Helvetica"/>
                <w:color w:val="000000"/>
                <w:sz w:val="17"/>
                <w:szCs w:val="17"/>
              </w:rPr>
              <w:t>del gruppo, Thun “Lavora con noi”, e registrando il curriculum vitae nell’apposito form.</w:t>
            </w:r>
          </w:p>
          <w:p w:rsidR="0043212B" w:rsidRDefault="0043212B" w:rsidP="00953F28">
            <w:pPr>
              <w:pStyle w:val="NormaleWeb"/>
              <w:shd w:val="clear" w:color="auto" w:fill="FFFFFF"/>
              <w:spacing w:line="255" w:lineRule="atLeast"/>
              <w:rPr>
                <w:rFonts w:ascii="Helvetica" w:hAnsi="Helvetica"/>
                <w:color w:val="000000"/>
                <w:sz w:val="17"/>
                <w:szCs w:val="17"/>
              </w:rPr>
            </w:pPr>
          </w:p>
          <w:p w:rsidR="002F786C" w:rsidRDefault="002F786C" w:rsidP="002F786C">
            <w:pPr>
              <w:shd w:val="clear" w:color="auto" w:fill="FFFFFF"/>
              <w:suppressAutoHyphens w:val="0"/>
              <w:spacing w:after="70"/>
              <w:outlineLvl w:val="0"/>
              <w:rPr>
                <w:rFonts w:ascii="Arial" w:hAnsi="Arial" w:cs="Arial"/>
                <w:color w:val="800000"/>
                <w:kern w:val="36"/>
                <w:sz w:val="28"/>
                <w:szCs w:val="28"/>
                <w:lang w:eastAsia="it-IT"/>
              </w:rPr>
            </w:pPr>
            <w:r w:rsidRPr="002F786C">
              <w:rPr>
                <w:rFonts w:ascii="Arial" w:hAnsi="Arial" w:cs="Arial"/>
                <w:color w:val="800000"/>
                <w:kern w:val="36"/>
                <w:sz w:val="28"/>
                <w:szCs w:val="28"/>
                <w:lang w:eastAsia="it-IT"/>
              </w:rPr>
              <w:t>MediaWorld Lavora con noi: offerte di lavoro, come candidarsi</w:t>
            </w:r>
          </w:p>
          <w:p w:rsidR="002F786C" w:rsidRDefault="002F786C" w:rsidP="002F786C">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Nuove offerte di lavoro nei negozi MediaWorld e in sede. La nota catena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punti vendita</w:t>
            </w:r>
            <w:r>
              <w:rPr>
                <w:rStyle w:val="apple-converted-space"/>
                <w:rFonts w:ascii="Helvetica" w:eastAsiaTheme="majorEastAsia" w:hAnsi="Helvetica"/>
                <w:color w:val="000000"/>
                <w:sz w:val="17"/>
                <w:szCs w:val="17"/>
              </w:rPr>
              <w:t> </w:t>
            </w:r>
            <w:r>
              <w:rPr>
                <w:rFonts w:ascii="Helvetica" w:hAnsi="Helvetica"/>
                <w:color w:val="000000"/>
                <w:sz w:val="17"/>
                <w:szCs w:val="17"/>
              </w:rPr>
              <w:t>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elettrodomestici</w:t>
            </w:r>
            <w:r>
              <w:rPr>
                <w:rStyle w:val="apple-converted-space"/>
                <w:rFonts w:ascii="Helvetica" w:eastAsiaTheme="majorEastAsia" w:hAnsi="Helvetica"/>
                <w:color w:val="000000"/>
                <w:sz w:val="17"/>
                <w:szCs w:val="17"/>
              </w:rPr>
              <w:t> </w:t>
            </w:r>
            <w:r>
              <w:rPr>
                <w:rFonts w:ascii="Helvetica" w:hAnsi="Helvetica"/>
                <w:color w:val="000000"/>
                <w:sz w:val="17"/>
                <w:szCs w:val="17"/>
              </w:rPr>
              <w:t>ed</w:t>
            </w:r>
            <w:r>
              <w:rPr>
                <w:rStyle w:val="Enfasigrassetto"/>
                <w:rFonts w:ascii="Helvetica" w:eastAsiaTheme="majorEastAsia" w:hAnsi="Helvetica"/>
                <w:color w:val="000000"/>
                <w:sz w:val="17"/>
                <w:szCs w:val="17"/>
              </w:rPr>
              <w:t>elettronica</w:t>
            </w:r>
            <w:r>
              <w:rPr>
                <w:rStyle w:val="apple-converted-space"/>
                <w:rFonts w:ascii="Helvetica" w:eastAsiaTheme="majorEastAsia" w:hAnsi="Helvetica"/>
                <w:color w:val="000000"/>
                <w:sz w:val="17"/>
                <w:szCs w:val="17"/>
              </w:rPr>
              <w:t> </w:t>
            </w:r>
            <w:r>
              <w:rPr>
                <w:rFonts w:ascii="Helvetica" w:hAnsi="Helvetica"/>
                <w:color w:val="000000"/>
                <w:sz w:val="17"/>
                <w:szCs w:val="17"/>
              </w:rPr>
              <w:t>seleziona personale in vista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assunzioni</w:t>
            </w:r>
            <w:r>
              <w:rPr>
                <w:rFonts w:ascii="Helvetica" w:hAnsi="Helvetica"/>
                <w:color w:val="000000"/>
                <w:sz w:val="17"/>
                <w:szCs w:val="17"/>
              </w:rPr>
              <w:t>.</w:t>
            </w:r>
          </w:p>
          <w:p w:rsidR="002F786C" w:rsidRDefault="002F786C" w:rsidP="002F786C">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Di seguito vi presentiamo le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posizioni aperte</w:t>
            </w:r>
            <w:r>
              <w:rPr>
                <w:rStyle w:val="apple-converted-space"/>
                <w:rFonts w:ascii="Helvetica" w:eastAsiaTheme="majorEastAsia" w:hAnsi="Helvetica"/>
                <w:color w:val="000000"/>
                <w:sz w:val="17"/>
                <w:szCs w:val="17"/>
              </w:rPr>
              <w:t> </w:t>
            </w:r>
            <w:r>
              <w:rPr>
                <w:rFonts w:ascii="Helvetica" w:hAnsi="Helvetica"/>
                <w:color w:val="000000"/>
                <w:sz w:val="17"/>
                <w:szCs w:val="17"/>
              </w:rPr>
              <w:t>e come candidarsi alle offerte di lavoro MediaWorld. Vi diamo anche</w:t>
            </w:r>
            <w:r>
              <w:rPr>
                <w:rStyle w:val="Enfasigrassetto"/>
                <w:rFonts w:ascii="Helvetica" w:eastAsiaTheme="majorEastAsia" w:hAnsi="Helvetica"/>
                <w:color w:val="000000"/>
                <w:sz w:val="17"/>
                <w:szCs w:val="17"/>
              </w:rPr>
              <w:t>informazioni utili</w:t>
            </w:r>
            <w:r>
              <w:rPr>
                <w:rStyle w:val="apple-converted-space"/>
                <w:rFonts w:ascii="Helvetica" w:eastAsiaTheme="majorEastAsia" w:hAnsi="Helvetica"/>
                <w:color w:val="000000"/>
                <w:sz w:val="17"/>
                <w:szCs w:val="17"/>
              </w:rPr>
              <w:t> </w:t>
            </w:r>
            <w:r>
              <w:rPr>
                <w:rFonts w:ascii="Helvetica" w:hAnsi="Helvetica"/>
                <w:color w:val="000000"/>
                <w:sz w:val="17"/>
                <w:szCs w:val="17"/>
              </w:rPr>
              <w:t>sull’ambiente professionale, la formazione e le selezioni.</w:t>
            </w:r>
          </w:p>
          <w:p w:rsidR="002F786C" w:rsidRDefault="002F786C" w:rsidP="002F786C">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L’AZIENDA</w:t>
            </w:r>
          </w:p>
          <w:p w:rsidR="002F786C" w:rsidRDefault="002F786C" w:rsidP="002F786C">
            <w:pPr>
              <w:shd w:val="clear" w:color="auto" w:fill="FFFFFF"/>
              <w:suppressAutoHyphens w:val="0"/>
              <w:spacing w:after="70"/>
              <w:outlineLvl w:val="0"/>
              <w:rPr>
                <w:rFonts w:ascii="Helvetica" w:hAnsi="Helvetica"/>
                <w:color w:val="000000"/>
                <w:sz w:val="17"/>
                <w:szCs w:val="17"/>
                <w:shd w:val="clear" w:color="auto" w:fill="FFFFFF"/>
              </w:rPr>
            </w:pPr>
            <w:r>
              <w:rPr>
                <w:rFonts w:ascii="Helvetica" w:hAnsi="Helvetica"/>
                <w:color w:val="000000"/>
                <w:sz w:val="17"/>
                <w:szCs w:val="17"/>
                <w:shd w:val="clear" w:color="auto" w:fill="FFFFFF"/>
              </w:rPr>
              <w:t>MediaWorld è l’insegna italiana della</w:t>
            </w:r>
            <w:r>
              <w:rPr>
                <w:rStyle w:val="apple-converted-space"/>
                <w:rFonts w:ascii="Helvetica" w:hAnsi="Helvetica"/>
                <w:color w:val="000000"/>
                <w:sz w:val="17"/>
                <w:szCs w:val="17"/>
                <w:shd w:val="clear" w:color="auto" w:fill="FFFFFF"/>
              </w:rPr>
              <w:t> </w:t>
            </w:r>
            <w:r>
              <w:rPr>
                <w:rStyle w:val="Enfasigrassetto"/>
                <w:rFonts w:ascii="Helvetica" w:eastAsiaTheme="majorEastAsia" w:hAnsi="Helvetica"/>
                <w:color w:val="000000"/>
                <w:sz w:val="17"/>
                <w:szCs w:val="17"/>
                <w:shd w:val="clear" w:color="auto" w:fill="FFFFFF"/>
              </w:rPr>
              <w:t>Media Markt</w:t>
            </w:r>
            <w:r>
              <w:rPr>
                <w:rFonts w:ascii="Helvetica" w:hAnsi="Helvetica"/>
                <w:color w:val="000000"/>
                <w:sz w:val="17"/>
                <w:szCs w:val="17"/>
                <w:shd w:val="clear" w:color="auto" w:fill="FFFFFF"/>
              </w:rPr>
              <w:t>, catena tedesca di distribuzione, specializzata nell’elettronica e negli elettrodomestici di consumo. Il brand appartiene alla</w:t>
            </w:r>
            <w:r>
              <w:rPr>
                <w:rStyle w:val="apple-converted-space"/>
                <w:rFonts w:ascii="Helvetica" w:hAnsi="Helvetica"/>
                <w:color w:val="000000"/>
                <w:sz w:val="17"/>
                <w:szCs w:val="17"/>
                <w:shd w:val="clear" w:color="auto" w:fill="FFFFFF"/>
              </w:rPr>
              <w:t> </w:t>
            </w:r>
            <w:r>
              <w:rPr>
                <w:rStyle w:val="Enfasigrassetto"/>
                <w:rFonts w:ascii="Helvetica" w:eastAsiaTheme="majorEastAsia" w:hAnsi="Helvetica"/>
                <w:color w:val="000000"/>
                <w:sz w:val="17"/>
                <w:szCs w:val="17"/>
                <w:shd w:val="clear" w:color="auto" w:fill="FFFFFF"/>
              </w:rPr>
              <w:t>Mediamarket SpA</w:t>
            </w:r>
            <w:r>
              <w:rPr>
                <w:rFonts w:ascii="Helvetica" w:hAnsi="Helvetica"/>
                <w:color w:val="000000"/>
                <w:sz w:val="17"/>
                <w:szCs w:val="17"/>
                <w:shd w:val="clear" w:color="auto" w:fill="FFFFFF"/>
              </w:rPr>
              <w:t>, azienda italiana, con sede legale a Curno (Bergamo). La stessa fa parte della</w:t>
            </w:r>
            <w:r>
              <w:rPr>
                <w:rStyle w:val="apple-converted-space"/>
                <w:rFonts w:ascii="Helvetica" w:hAnsi="Helvetica"/>
                <w:color w:val="000000"/>
                <w:sz w:val="17"/>
                <w:szCs w:val="17"/>
                <w:shd w:val="clear" w:color="auto" w:fill="FFFFFF"/>
              </w:rPr>
              <w:t> </w:t>
            </w:r>
            <w:r>
              <w:rPr>
                <w:rStyle w:val="Enfasigrassetto"/>
                <w:rFonts w:ascii="Helvetica" w:eastAsiaTheme="majorEastAsia" w:hAnsi="Helvetica"/>
                <w:color w:val="000000"/>
                <w:sz w:val="17"/>
                <w:szCs w:val="17"/>
                <w:shd w:val="clear" w:color="auto" w:fill="FFFFFF"/>
              </w:rPr>
              <w:t>Media – Saturn Holding GmbH</w:t>
            </w:r>
            <w:r>
              <w:rPr>
                <w:rFonts w:ascii="Helvetica" w:hAnsi="Helvetica"/>
                <w:color w:val="000000"/>
                <w:sz w:val="17"/>
                <w:szCs w:val="17"/>
                <w:shd w:val="clear" w:color="auto" w:fill="FFFFFF"/>
              </w:rPr>
              <w:t>, catena di magazzini tedesca di oggetti elettronici, appartenente alla</w:t>
            </w:r>
            <w:r>
              <w:rPr>
                <w:rStyle w:val="apple-converted-space"/>
                <w:rFonts w:ascii="Helvetica" w:hAnsi="Helvetica"/>
                <w:color w:val="000000"/>
                <w:sz w:val="17"/>
                <w:szCs w:val="17"/>
                <w:shd w:val="clear" w:color="auto" w:fill="FFFFFF"/>
              </w:rPr>
              <w:t> </w:t>
            </w:r>
            <w:r>
              <w:rPr>
                <w:rStyle w:val="Enfasigrassetto"/>
                <w:rFonts w:ascii="Helvetica" w:eastAsiaTheme="majorEastAsia" w:hAnsi="Helvetica"/>
                <w:color w:val="000000"/>
                <w:sz w:val="17"/>
                <w:szCs w:val="17"/>
                <w:shd w:val="clear" w:color="auto" w:fill="FFFFFF"/>
              </w:rPr>
              <w:t>Metro AG</w:t>
            </w:r>
            <w:r>
              <w:rPr>
                <w:rFonts w:ascii="Helvetica" w:hAnsi="Helvetica"/>
                <w:color w:val="000000"/>
                <w:sz w:val="17"/>
                <w:szCs w:val="17"/>
                <w:shd w:val="clear" w:color="auto" w:fill="FFFFFF"/>
              </w:rPr>
              <w:t>, grande Gruppo di distribuzione e cash and carry tedesco. Il primo punto vendita MediaWorld è stato inaugurato nel 1991. Da allora si sono susseguite le nuove aperture. Oggi sono oltre 110 i negozi del brand presenti sul territorio nazionale, collocati prevalentemente nei principali centri commerciali.</w:t>
            </w:r>
          </w:p>
          <w:p w:rsidR="002F786C" w:rsidRDefault="002F786C" w:rsidP="002F786C">
            <w:pPr>
              <w:pStyle w:val="Titolo3"/>
              <w:shd w:val="clear" w:color="auto" w:fill="FFFFFF"/>
              <w:outlineLvl w:val="2"/>
              <w:rPr>
                <w:rFonts w:ascii="Arial" w:hAnsi="Arial" w:cs="Arial"/>
                <w:b w:val="0"/>
                <w:bCs w:val="0"/>
                <w:color w:val="800000"/>
              </w:rPr>
            </w:pPr>
            <w:r>
              <w:rPr>
                <w:rFonts w:ascii="Arial" w:hAnsi="Arial" w:cs="Arial"/>
                <w:b w:val="0"/>
                <w:bCs w:val="0"/>
                <w:color w:val="800000"/>
              </w:rPr>
              <w:t>MEDIAWORLD OPPORTUNITA’ DI LAVORO</w:t>
            </w:r>
          </w:p>
          <w:p w:rsidR="002F786C" w:rsidRDefault="002F786C" w:rsidP="002F786C">
            <w:pPr>
              <w:pStyle w:val="NormaleWeb"/>
              <w:shd w:val="clear" w:color="auto" w:fill="FFFFFF"/>
              <w:spacing w:line="383" w:lineRule="atLeast"/>
              <w:rPr>
                <w:rFonts w:ascii="Helvetica" w:hAnsi="Helvetica"/>
                <w:color w:val="000000"/>
                <w:sz w:val="26"/>
                <w:szCs w:val="26"/>
              </w:rPr>
            </w:pPr>
            <w:r>
              <w:rPr>
                <w:rFonts w:ascii="Helvetica" w:hAnsi="Helvetica"/>
                <w:color w:val="000000"/>
                <w:sz w:val="26"/>
                <w:szCs w:val="26"/>
              </w:rPr>
              <w:t>In questo periodo sono aperte le selezioni per la copertura di vari posti di lavoro in Mediaworld. Si ricercano Commessi e altre figure da inserire nei punti vendita del brand, sia di nuova apertura che già operativi sul territorio, o presso l’headquarter del Gruppo. Sono previste assunzioni in</w:t>
            </w:r>
            <w:r>
              <w:rPr>
                <w:rStyle w:val="apple-converted-space"/>
                <w:rFonts w:ascii="Helvetica" w:hAnsi="Helvetica"/>
                <w:b/>
                <w:bCs/>
                <w:color w:val="000000"/>
                <w:sz w:val="26"/>
                <w:szCs w:val="26"/>
              </w:rPr>
              <w:t> </w:t>
            </w:r>
            <w:r>
              <w:rPr>
                <w:rStyle w:val="Enfasigrassetto"/>
                <w:rFonts w:ascii="Helvetica" w:eastAsiaTheme="majorEastAsia" w:hAnsi="Helvetica"/>
                <w:color w:val="000000"/>
                <w:sz w:val="26"/>
                <w:szCs w:val="26"/>
              </w:rPr>
              <w:t>Lombardia, Piemonte, Veneto</w:t>
            </w:r>
            <w:r>
              <w:rPr>
                <w:rStyle w:val="apple-converted-space"/>
                <w:rFonts w:ascii="Helvetica" w:hAnsi="Helvetica"/>
                <w:b/>
                <w:bCs/>
                <w:color w:val="000000"/>
                <w:sz w:val="26"/>
                <w:szCs w:val="26"/>
              </w:rPr>
              <w:t> </w:t>
            </w:r>
            <w:r>
              <w:rPr>
                <w:rFonts w:ascii="Helvetica" w:hAnsi="Helvetica"/>
                <w:color w:val="000000"/>
                <w:sz w:val="26"/>
                <w:szCs w:val="26"/>
              </w:rPr>
              <w:t>e</w:t>
            </w:r>
            <w:r>
              <w:rPr>
                <w:rStyle w:val="apple-converted-space"/>
                <w:rFonts w:ascii="Helvetica" w:hAnsi="Helvetica"/>
                <w:b/>
                <w:bCs/>
                <w:color w:val="000000"/>
                <w:sz w:val="26"/>
                <w:szCs w:val="26"/>
              </w:rPr>
              <w:t> </w:t>
            </w:r>
            <w:r>
              <w:rPr>
                <w:rStyle w:val="Enfasigrassetto"/>
                <w:rFonts w:ascii="Helvetica" w:eastAsiaTheme="majorEastAsia" w:hAnsi="Helvetica"/>
                <w:color w:val="000000"/>
                <w:sz w:val="26"/>
                <w:szCs w:val="26"/>
              </w:rPr>
              <w:t>Trentino Alto Adige</w:t>
            </w:r>
            <w:r>
              <w:rPr>
                <w:rFonts w:ascii="Helvetica" w:hAnsi="Helvetica"/>
                <w:color w:val="000000"/>
                <w:sz w:val="26"/>
                <w:szCs w:val="26"/>
              </w:rPr>
              <w:t>.</w:t>
            </w:r>
          </w:p>
          <w:p w:rsidR="002F786C" w:rsidRDefault="002F786C" w:rsidP="002F786C">
            <w:pPr>
              <w:pStyle w:val="NormaleWeb"/>
              <w:shd w:val="clear" w:color="auto" w:fill="FFFFFF"/>
              <w:spacing w:line="383" w:lineRule="atLeast"/>
              <w:rPr>
                <w:rFonts w:ascii="Helvetica" w:hAnsi="Helvetica"/>
                <w:color w:val="000000"/>
                <w:sz w:val="26"/>
                <w:szCs w:val="26"/>
              </w:rPr>
            </w:pPr>
            <w:r>
              <w:rPr>
                <w:rFonts w:ascii="Helvetica" w:hAnsi="Helvetica"/>
                <w:color w:val="000000"/>
                <w:sz w:val="26"/>
                <w:szCs w:val="26"/>
              </w:rPr>
              <w:t>Le offerte di lavoro Mediaworld sono rivolte, generalmente, a</w:t>
            </w:r>
            <w:r>
              <w:rPr>
                <w:rStyle w:val="Enfasigrassetto"/>
                <w:rFonts w:ascii="Helvetica" w:eastAsiaTheme="majorEastAsia" w:hAnsi="Helvetica"/>
                <w:color w:val="000000"/>
                <w:sz w:val="26"/>
                <w:szCs w:val="26"/>
              </w:rPr>
              <w:t>diplomati</w:t>
            </w:r>
            <w:r>
              <w:rPr>
                <w:rStyle w:val="apple-converted-space"/>
                <w:rFonts w:ascii="Helvetica" w:hAnsi="Helvetica"/>
                <w:color w:val="000000"/>
                <w:sz w:val="26"/>
                <w:szCs w:val="26"/>
              </w:rPr>
              <w:t> </w:t>
            </w:r>
            <w:r>
              <w:rPr>
                <w:rFonts w:ascii="Helvetica" w:hAnsi="Helvetica"/>
                <w:color w:val="000000"/>
                <w:sz w:val="26"/>
                <w:szCs w:val="26"/>
              </w:rPr>
              <w:t>e</w:t>
            </w:r>
            <w:r>
              <w:rPr>
                <w:rStyle w:val="apple-converted-space"/>
                <w:rFonts w:ascii="Helvetica" w:hAnsi="Helvetica"/>
                <w:color w:val="000000"/>
                <w:sz w:val="26"/>
                <w:szCs w:val="26"/>
              </w:rPr>
              <w:t> </w:t>
            </w:r>
            <w:r>
              <w:rPr>
                <w:rStyle w:val="Enfasigrassetto"/>
                <w:rFonts w:ascii="Helvetica" w:eastAsiaTheme="majorEastAsia" w:hAnsi="Helvetica"/>
                <w:color w:val="000000"/>
                <w:sz w:val="26"/>
                <w:szCs w:val="26"/>
              </w:rPr>
              <w:t>laureati.</w:t>
            </w:r>
            <w:r>
              <w:rPr>
                <w:rFonts w:ascii="Helvetica" w:hAnsi="Helvetica"/>
                <w:color w:val="000000"/>
                <w:sz w:val="26"/>
                <w:szCs w:val="26"/>
              </w:rPr>
              <w:t> Gli inserimenti saranno effettuati mediante contratti di lavoro </w:t>
            </w:r>
            <w:r>
              <w:rPr>
                <w:rStyle w:val="Enfasigrassetto"/>
                <w:rFonts w:ascii="Helvetica" w:eastAsiaTheme="majorEastAsia" w:hAnsi="Helvetica"/>
                <w:color w:val="000000"/>
                <w:sz w:val="26"/>
                <w:szCs w:val="26"/>
              </w:rPr>
              <w:t>tempo determinato</w:t>
            </w:r>
            <w:r>
              <w:rPr>
                <w:rFonts w:ascii="Helvetica" w:hAnsi="Helvetica"/>
                <w:color w:val="000000"/>
                <w:sz w:val="26"/>
                <w:szCs w:val="26"/>
              </w:rPr>
              <w:t>, con orario full time e part time, e</w:t>
            </w:r>
            <w:r>
              <w:rPr>
                <w:rStyle w:val="apple-converted-space"/>
                <w:rFonts w:ascii="Helvetica" w:hAnsi="Helvetica"/>
                <w:color w:val="000000"/>
                <w:sz w:val="26"/>
                <w:szCs w:val="26"/>
              </w:rPr>
              <w:t> </w:t>
            </w:r>
            <w:r>
              <w:rPr>
                <w:rStyle w:val="Enfasigrassetto"/>
                <w:rFonts w:ascii="Helvetica" w:eastAsiaTheme="majorEastAsia" w:hAnsi="Helvetica"/>
                <w:color w:val="000000"/>
                <w:sz w:val="26"/>
                <w:szCs w:val="26"/>
              </w:rPr>
              <w:t>tirocini retribuiti</w:t>
            </w:r>
            <w:r>
              <w:rPr>
                <w:rStyle w:val="apple-converted-space"/>
                <w:rFonts w:ascii="Helvetica" w:hAnsi="Helvetica"/>
                <w:color w:val="000000"/>
                <w:sz w:val="26"/>
                <w:szCs w:val="26"/>
              </w:rPr>
              <w:t> </w:t>
            </w:r>
            <w:r>
              <w:rPr>
                <w:rFonts w:ascii="Helvetica" w:hAnsi="Helvetica"/>
                <w:color w:val="000000"/>
                <w:sz w:val="26"/>
                <w:szCs w:val="26"/>
              </w:rPr>
              <w:t>con rimborso spese, della durata di</w:t>
            </w:r>
            <w:r>
              <w:rPr>
                <w:rStyle w:val="apple-converted-space"/>
                <w:rFonts w:ascii="Helvetica" w:hAnsi="Helvetica"/>
                <w:color w:val="000000"/>
                <w:sz w:val="26"/>
                <w:szCs w:val="26"/>
              </w:rPr>
              <w:t> </w:t>
            </w:r>
            <w:r>
              <w:rPr>
                <w:rStyle w:val="Enfasigrassetto"/>
                <w:rFonts w:ascii="Helvetica" w:eastAsiaTheme="majorEastAsia" w:hAnsi="Helvetica"/>
                <w:color w:val="000000"/>
                <w:sz w:val="26"/>
                <w:szCs w:val="26"/>
              </w:rPr>
              <w:t>6 mesi</w:t>
            </w:r>
            <w:r>
              <w:rPr>
                <w:rFonts w:ascii="Helvetica" w:hAnsi="Helvetica"/>
                <w:color w:val="000000"/>
                <w:sz w:val="26"/>
                <w:szCs w:val="26"/>
              </w:rPr>
              <w:t>.</w:t>
            </w:r>
          </w:p>
          <w:p w:rsidR="002F786C" w:rsidRDefault="002F786C" w:rsidP="002F786C">
            <w:pPr>
              <w:pStyle w:val="NormaleWeb"/>
              <w:shd w:val="clear" w:color="auto" w:fill="FFFFFF"/>
              <w:spacing w:line="383" w:lineRule="atLeast"/>
              <w:rPr>
                <w:rFonts w:ascii="Helvetica" w:hAnsi="Helvetica"/>
                <w:color w:val="000000"/>
                <w:sz w:val="26"/>
                <w:szCs w:val="26"/>
              </w:rPr>
            </w:pPr>
            <w:r>
              <w:rPr>
                <w:rFonts w:ascii="Helvetica" w:hAnsi="Helvetica"/>
                <w:color w:val="000000"/>
                <w:sz w:val="26"/>
                <w:szCs w:val="26"/>
              </w:rPr>
              <w:lastRenderedPageBreak/>
              <w:t>Ecco una breve descrizione dei</w:t>
            </w:r>
            <w:r>
              <w:rPr>
                <w:rStyle w:val="apple-converted-space"/>
                <w:rFonts w:ascii="Helvetica" w:hAnsi="Helvetica"/>
                <w:color w:val="000000"/>
                <w:sz w:val="26"/>
                <w:szCs w:val="26"/>
              </w:rPr>
              <w:t> </w:t>
            </w:r>
            <w:r>
              <w:rPr>
                <w:rStyle w:val="Enfasigrassetto"/>
                <w:rFonts w:ascii="Helvetica" w:eastAsiaTheme="majorEastAsia" w:hAnsi="Helvetica"/>
                <w:color w:val="000000"/>
                <w:sz w:val="26"/>
                <w:szCs w:val="26"/>
              </w:rPr>
              <w:t>profili richiesti</w:t>
            </w:r>
            <w:r>
              <w:rPr>
                <w:rStyle w:val="apple-converted-space"/>
                <w:rFonts w:ascii="Helvetica" w:hAnsi="Helvetica"/>
                <w:color w:val="000000"/>
                <w:sz w:val="26"/>
                <w:szCs w:val="26"/>
              </w:rPr>
              <w:t> </w:t>
            </w:r>
            <w:r>
              <w:rPr>
                <w:rFonts w:ascii="Helvetica" w:hAnsi="Helvetica"/>
                <w:color w:val="000000"/>
                <w:sz w:val="26"/>
                <w:szCs w:val="26"/>
              </w:rPr>
              <w:t>al momento:</w:t>
            </w:r>
          </w:p>
          <w:p w:rsidR="002F786C" w:rsidRDefault="002F786C" w:rsidP="002F786C">
            <w:pPr>
              <w:pStyle w:val="Titolo4"/>
              <w:shd w:val="clear" w:color="auto" w:fill="FFFFFF"/>
              <w:outlineLvl w:val="3"/>
              <w:rPr>
                <w:rFonts w:ascii="Arial" w:hAnsi="Arial" w:cs="Arial"/>
                <w:b w:val="0"/>
                <w:bCs w:val="0"/>
                <w:color w:val="000000"/>
              </w:rPr>
            </w:pPr>
            <w:r>
              <w:rPr>
                <w:rFonts w:ascii="Arial" w:hAnsi="Arial" w:cs="Arial"/>
                <w:b w:val="0"/>
                <w:bCs w:val="0"/>
                <w:color w:val="000000"/>
              </w:rPr>
              <w:t>LAVORO NEI NEGOZI</w:t>
            </w:r>
          </w:p>
          <w:p w:rsidR="002F786C" w:rsidRDefault="002F786C" w:rsidP="002F786C">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CAPI SETTORE</w:t>
            </w:r>
            <w:r>
              <w:rPr>
                <w:rStyle w:val="apple-converted-space"/>
                <w:rFonts w:ascii="Helvetica" w:hAnsi="Helvetica"/>
                <w:color w:val="000000"/>
                <w:sz w:val="17"/>
                <w:szCs w:val="17"/>
              </w:rPr>
              <w:t> </w:t>
            </w:r>
            <w:r>
              <w:rPr>
                <w:rFonts w:ascii="Helvetica" w:hAnsi="Helvetica"/>
                <w:color w:val="000000"/>
                <w:sz w:val="17"/>
                <w:szCs w:val="17"/>
              </w:rPr>
              <w:br/>
              <w:t>Sedi di lavoro:</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Asti, Milano, Treviso</w:t>
            </w:r>
            <w:r>
              <w:rPr>
                <w:rFonts w:ascii="Helvetica" w:hAnsi="Helvetica"/>
                <w:color w:val="000000"/>
                <w:sz w:val="17"/>
                <w:szCs w:val="17"/>
              </w:rPr>
              <w:br/>
              <w:t>I candidati ideali provengono dal settore Elettronica di Consumo, Grande Distribuzione Organizzata o Retail. Sanno gestire team di lavoro e possiedono doti di leadeship. Sono orientati al cliente e al risultato, e hanno capacità di ascolto e doti organizzative e di pianificazione.</w:t>
            </w:r>
          </w:p>
          <w:p w:rsidR="002F786C" w:rsidRDefault="002F786C" w:rsidP="002F786C">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ADDETTI VENDITE, CASSE E SERVIZI</w:t>
            </w:r>
            <w:r>
              <w:rPr>
                <w:rFonts w:ascii="Helvetica" w:hAnsi="Helvetica"/>
                <w:color w:val="000000"/>
                <w:sz w:val="17"/>
                <w:szCs w:val="17"/>
              </w:rPr>
              <w:br/>
              <w:t>Sedi di lavoro:</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Merano e Bolzano, Nuove Apertura – Conegliano (Treviso)</w:t>
            </w:r>
            <w:r>
              <w:rPr>
                <w:rFonts w:ascii="Helvetica" w:hAnsi="Helvetica"/>
                <w:color w:val="000000"/>
                <w:sz w:val="17"/>
                <w:szCs w:val="17"/>
              </w:rPr>
              <w:br/>
              <w:t>Le risorse hanno conseguito un diploma o una laurea. Hanno spiccata passione per la vendita e per le nuove tecnologie, e sono disponibili a lavorare su turni e nei weekend. Possiedono ottime competenze relazionali e comunicative. Sono flessibili e sono predisposte a lavorare in squadra. Gli inserimenti saranno effettuati con orario full time o part time. Per le sedi di Merano e Bolzano è necessario anche il possesso di un’ottima conoscenza della ligua tedesca.</w:t>
            </w:r>
          </w:p>
          <w:p w:rsidR="002F786C" w:rsidRDefault="002F786C" w:rsidP="002F786C">
            <w:pPr>
              <w:pStyle w:val="Titolo4"/>
              <w:shd w:val="clear" w:color="auto" w:fill="FFFFFF"/>
              <w:outlineLvl w:val="3"/>
              <w:rPr>
                <w:rFonts w:ascii="Arial" w:hAnsi="Arial" w:cs="Arial"/>
                <w:b w:val="0"/>
                <w:bCs w:val="0"/>
                <w:color w:val="000000"/>
              </w:rPr>
            </w:pPr>
            <w:r>
              <w:rPr>
                <w:rFonts w:ascii="Arial" w:hAnsi="Arial" w:cs="Arial"/>
                <w:b w:val="0"/>
                <w:bCs w:val="0"/>
                <w:color w:val="000000"/>
              </w:rPr>
              <w:t>ASSUNZIONI IN SEDE – Curno (Bergamo)</w:t>
            </w:r>
          </w:p>
          <w:p w:rsidR="002F786C" w:rsidRDefault="002F786C" w:rsidP="002F786C">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STAGE JUNIOR COMMERCIAL CONTROLLING</w:t>
            </w:r>
            <w:r>
              <w:rPr>
                <w:rFonts w:ascii="Helvetica" w:hAnsi="Helvetica"/>
                <w:color w:val="000000"/>
                <w:sz w:val="17"/>
                <w:szCs w:val="17"/>
              </w:rPr>
              <w:br/>
              <w:t>La ricerca è rivolta a laureati in Economia o Ingegneria Gestionale. Devono avere un’ottima padronanza di Office e conoscere bene l’Inglese. Completano il profilo capacità analitiche e relazionali, e predisposizione al lavoro in team.</w:t>
            </w:r>
          </w:p>
          <w:p w:rsidR="002F786C" w:rsidRDefault="002F786C" w:rsidP="002F786C">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STAGE JUNIOR BUYE DIREZIONE ACQUISTI</w:t>
            </w:r>
            <w:r>
              <w:rPr>
                <w:rFonts w:ascii="Helvetica" w:hAnsi="Helvetica"/>
                <w:color w:val="000000"/>
                <w:sz w:val="17"/>
                <w:szCs w:val="17"/>
              </w:rPr>
              <w:br/>
              <w:t>Il percorso di formazione e lavoro MediaWorld è rivolto a candidati che hanno conseguito una laurea in Economia e Marketing. Devono possedere un’ottima conoscenza del Pacchetto Office e una buona padronanza della lingua inglese. Richieste anche passione per la tecnologia, capacità di lavorare in gruppo e doti relazionali. Gradita la provenienza da Master specializzati in ambito Retail.</w:t>
            </w:r>
          </w:p>
          <w:p w:rsidR="002F786C" w:rsidRDefault="002F786C" w:rsidP="002F786C">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STAGE JUNIOR PROCESS AND DATA ANALYST</w:t>
            </w:r>
            <w:r>
              <w:rPr>
                <w:rFonts w:ascii="Helvetica" w:hAnsi="Helvetica"/>
                <w:color w:val="000000"/>
                <w:sz w:val="17"/>
                <w:szCs w:val="17"/>
              </w:rPr>
              <w:br/>
              <w:t>I tirocinanti sono laureati in Economia, Ingegneria Gestionale, Statistica o Matematica. Sanno adattarsi ai cambiamenti e possiedono un’ottima conoscenza del Pacchetto Office. Sanno lavorare in gruppo e sono predisposti ai rapporti interpersonali.</w:t>
            </w:r>
          </w:p>
          <w:p w:rsidR="002F786C" w:rsidRDefault="002F786C" w:rsidP="002F786C">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OPPORTUNITA’ PER I GIOVANI</w:t>
            </w:r>
          </w:p>
          <w:p w:rsidR="002F786C" w:rsidRDefault="002F786C" w:rsidP="002F786C">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Il Gruppo è sempre interessato ad</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incontrare giovani talenti</w:t>
            </w:r>
            <w:r>
              <w:rPr>
                <w:rFonts w:ascii="Helvetica" w:hAnsi="Helvetica"/>
                <w:color w:val="000000"/>
                <w:sz w:val="17"/>
                <w:szCs w:val="17"/>
              </w:rPr>
              <w:t>, ai quali offre, durante l’anno, l’opportunità di svolgere</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stage</w:t>
            </w:r>
            <w:r>
              <w:rPr>
                <w:rStyle w:val="apple-converted-space"/>
                <w:rFonts w:ascii="Helvetica" w:hAnsi="Helvetica"/>
                <w:color w:val="000000"/>
                <w:sz w:val="17"/>
                <w:szCs w:val="17"/>
              </w:rPr>
              <w:t> </w:t>
            </w:r>
            <w:r>
              <w:rPr>
                <w:rFonts w:ascii="Helvetica" w:hAnsi="Helvetica"/>
                <w:color w:val="000000"/>
                <w:sz w:val="17"/>
                <w:szCs w:val="17"/>
              </w:rPr>
              <w:t>nei punti vendita e all’interno degli uffici centrali. I tirocini MediaWorld possono rappresentare un’ottima opportunità di inserimento in azienda.</w:t>
            </w:r>
          </w:p>
          <w:p w:rsidR="002F786C" w:rsidRDefault="002F786C" w:rsidP="002F786C">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AMBIENTE DI LAVORO</w:t>
            </w:r>
          </w:p>
          <w:p w:rsidR="002F786C" w:rsidRDefault="002F786C" w:rsidP="002F786C">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Il Gruppo investe molto nelle Risorse Umane, e mira a</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valorizzare le persone</w:t>
            </w:r>
            <w:r>
              <w:rPr>
                <w:rStyle w:val="apple-converted-space"/>
                <w:rFonts w:ascii="Helvetica" w:hAnsi="Helvetica"/>
                <w:color w:val="000000"/>
                <w:sz w:val="17"/>
                <w:szCs w:val="17"/>
              </w:rPr>
              <w:t> </w:t>
            </w:r>
            <w:r>
              <w:rPr>
                <w:rFonts w:ascii="Helvetica" w:hAnsi="Helvetica"/>
                <w:color w:val="000000"/>
                <w:sz w:val="17"/>
                <w:szCs w:val="17"/>
              </w:rPr>
              <w:t>e i rapporti tra esse, al fine di incentivare il senso di appartenenze e di identità ai valori aziendali dei dipendenti, e di creare un contesto professionale positivo e vincente. L’azienda punta a creare le migliori condizioni che possano permettere a ciascun lavoratore di esprimersi al meglio e sviluppare le proprie competenze e passioni, ed è molto attenta al welfare aziendale, tanto da aver ottenuto la certificazione</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Top Employer Italia</w:t>
            </w:r>
            <w:r>
              <w:rPr>
                <w:rStyle w:val="apple-converted-space"/>
                <w:rFonts w:ascii="Helvetica" w:hAnsi="Helvetica"/>
                <w:color w:val="000000"/>
                <w:sz w:val="17"/>
                <w:szCs w:val="17"/>
              </w:rPr>
              <w:t> </w:t>
            </w:r>
            <w:r>
              <w:rPr>
                <w:rFonts w:ascii="Helvetica" w:hAnsi="Helvetica"/>
                <w:color w:val="000000"/>
                <w:sz w:val="17"/>
                <w:szCs w:val="17"/>
              </w:rPr>
              <w:t>per il 2015, il riconoscimento che il CRF Institute assegna alle imprese che si distinguono per le politiche applicate in ambito HR.</w:t>
            </w:r>
          </w:p>
          <w:p w:rsidR="002F786C" w:rsidRDefault="002F786C" w:rsidP="002F786C">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FORMAZIONE E SVILUPPO</w:t>
            </w:r>
          </w:p>
          <w:p w:rsidR="002F786C" w:rsidRDefault="002F786C" w:rsidP="002F786C">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lastRenderedPageBreak/>
              <w:t>Mediamarket dedica particolare attenzione alla formazione dei collaboratori, sia in ingresso che durante tutto il percorso professionale in azienda. La società, infatti, offre ai</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neoassunti</w:t>
            </w:r>
            <w:r>
              <w:rPr>
                <w:rStyle w:val="apple-converted-space"/>
                <w:rFonts w:ascii="Helvetica" w:hAnsi="Helvetica"/>
                <w:color w:val="000000"/>
                <w:sz w:val="17"/>
                <w:szCs w:val="17"/>
              </w:rPr>
              <w:t> </w:t>
            </w:r>
            <w:r>
              <w:rPr>
                <w:rFonts w:ascii="Helvetica" w:hAnsi="Helvetica"/>
                <w:color w:val="000000"/>
                <w:sz w:val="17"/>
                <w:szCs w:val="17"/>
              </w:rPr>
              <w:t>un</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percorso formativo</w:t>
            </w:r>
            <w:r>
              <w:rPr>
                <w:rStyle w:val="apple-converted-space"/>
                <w:rFonts w:ascii="Helvetica" w:hAnsi="Helvetica"/>
                <w:color w:val="000000"/>
                <w:sz w:val="17"/>
                <w:szCs w:val="17"/>
              </w:rPr>
              <w:t> </w:t>
            </w:r>
            <w:r>
              <w:rPr>
                <w:rFonts w:ascii="Helvetica" w:hAnsi="Helvetica"/>
                <w:color w:val="000000"/>
                <w:sz w:val="17"/>
                <w:szCs w:val="17"/>
              </w:rPr>
              <w:t>articolato in formazione d’aula e online, per sviluppare le competenze specifiche per il ruolo e altre capacità, e di inserimento, per familiarizzare con i vari aspetti professionali e aziendali.</w:t>
            </w:r>
          </w:p>
          <w:p w:rsidR="002F786C" w:rsidRDefault="002F786C" w:rsidP="002F786C">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Esistono, poi, diversi</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programmi formativi</w:t>
            </w:r>
            <w:r>
              <w:rPr>
                <w:rStyle w:val="apple-converted-space"/>
                <w:rFonts w:ascii="Helvetica" w:hAnsi="Helvetica"/>
                <w:color w:val="000000"/>
                <w:sz w:val="17"/>
                <w:szCs w:val="17"/>
              </w:rPr>
              <w:t> </w:t>
            </w:r>
            <w:r>
              <w:rPr>
                <w:rFonts w:ascii="Helvetica" w:hAnsi="Helvetica"/>
                <w:color w:val="000000"/>
                <w:sz w:val="17"/>
                <w:szCs w:val="17"/>
              </w:rPr>
              <w:t>finalizzati all’apprendimento continuo e all’aggiornamento professionale. Ad esempio la</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MCU – Mediamarket Corporate University</w:t>
            </w:r>
            <w:r>
              <w:rPr>
                <w:rStyle w:val="apple-converted-space"/>
                <w:rFonts w:ascii="Helvetica" w:hAnsi="Helvetica"/>
                <w:color w:val="000000"/>
                <w:sz w:val="17"/>
                <w:szCs w:val="17"/>
              </w:rPr>
              <w:t> </w:t>
            </w:r>
            <w:r>
              <w:rPr>
                <w:rFonts w:ascii="Helvetica" w:hAnsi="Helvetica"/>
                <w:color w:val="000000"/>
                <w:sz w:val="17"/>
                <w:szCs w:val="17"/>
              </w:rPr>
              <w:t>è una vera e propria business school aziendale, nata in collaborazione con il Politecnico di Milano, che offre un corso di studi che porta al conseguimento di un master in retail management, legalmente riconosciuto. Altri progetti formativi sono rivolti alla</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forza vendita</w:t>
            </w:r>
            <w:r>
              <w:rPr>
                <w:rStyle w:val="apple-converted-space"/>
                <w:rFonts w:ascii="Helvetica" w:hAnsi="Helvetica"/>
                <w:color w:val="000000"/>
                <w:sz w:val="17"/>
                <w:szCs w:val="17"/>
              </w:rPr>
              <w:t> </w:t>
            </w:r>
            <w:r>
              <w:rPr>
                <w:rFonts w:ascii="Helvetica" w:hAnsi="Helvetica"/>
                <w:color w:val="000000"/>
                <w:sz w:val="17"/>
                <w:szCs w:val="17"/>
              </w:rPr>
              <w:t>e sono riservati sia ai nuovi assunti che ai venditori esperti, per approfondire temi quali il servizio al cliente e la sua importanza, o aspetti tecnici, o sono erogati tramite la</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piattaforma e – learning</w:t>
            </w:r>
            <w:r>
              <w:rPr>
                <w:rFonts w:ascii="Helvetica" w:hAnsi="Helvetica"/>
                <w:color w:val="000000"/>
                <w:sz w:val="17"/>
                <w:szCs w:val="17"/>
              </w:rPr>
              <w:t>aziendale, come i corsi obbligatori, sulle tecniche di vendita, commerciali, di informatica e lingue.</w:t>
            </w:r>
          </w:p>
          <w:p w:rsidR="002F786C" w:rsidRDefault="002F786C" w:rsidP="002F786C">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RECRUITING ONLINE</w:t>
            </w:r>
          </w:p>
          <w:p w:rsidR="002F786C" w:rsidRDefault="002F786C" w:rsidP="002F786C">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MediaWorld mette a disposizione dei candidati interessati a lavorare nel Gruppo un</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servizio web gratuito</w:t>
            </w:r>
            <w:r>
              <w:rPr>
                <w:rFonts w:ascii="Helvetica" w:hAnsi="Helvetica"/>
                <w:color w:val="000000"/>
                <w:sz w:val="17"/>
                <w:szCs w:val="17"/>
              </w:rPr>
              <w:t>riservato al reclutamento, attraverso il portale web MediaWorld Lavora con noi, sul quale vengono pubblicate le</w:t>
            </w:r>
            <w:r>
              <w:rPr>
                <w:rStyle w:val="Enfasigrassetto"/>
                <w:rFonts w:ascii="Helvetica" w:eastAsiaTheme="majorEastAsia" w:hAnsi="Helvetica"/>
                <w:color w:val="000000"/>
                <w:sz w:val="17"/>
                <w:szCs w:val="17"/>
              </w:rPr>
              <w:t>ricerche in corso</w:t>
            </w:r>
            <w:r>
              <w:rPr>
                <w:rStyle w:val="apple-converted-space"/>
                <w:rFonts w:ascii="Helvetica" w:hAnsi="Helvetica"/>
                <w:color w:val="000000"/>
                <w:sz w:val="17"/>
                <w:szCs w:val="17"/>
              </w:rPr>
              <w:t> </w:t>
            </w:r>
            <w:r>
              <w:rPr>
                <w:rFonts w:ascii="Helvetica" w:hAnsi="Helvetica"/>
                <w:color w:val="000000"/>
                <w:sz w:val="17"/>
                <w:szCs w:val="17"/>
              </w:rPr>
              <w:t>sia presso la sede centrale di Curno che nei megastore presenti in tutta Italia. Tramite la piattaforma, infatti, è possibile prendere visione delle posizioni aperte, inserire il</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curriculum vitae nel data base</w:t>
            </w:r>
            <w:r>
              <w:rPr>
                <w:rStyle w:val="apple-converted-space"/>
                <w:rFonts w:ascii="Helvetica" w:hAnsi="Helvetica"/>
                <w:color w:val="000000"/>
                <w:sz w:val="17"/>
                <w:szCs w:val="17"/>
              </w:rPr>
              <w:t> </w:t>
            </w:r>
            <w:r>
              <w:rPr>
                <w:rFonts w:ascii="Helvetica" w:hAnsi="Helvetica"/>
                <w:color w:val="000000"/>
                <w:sz w:val="17"/>
                <w:szCs w:val="17"/>
              </w:rPr>
              <w:t>aziendale e candidarsi online agli annunci di interesse, compilando il modello telematico. In qualsiasi momento è possibile, inoltre, inviare un’</w:t>
            </w:r>
            <w:r>
              <w:rPr>
                <w:rStyle w:val="Enfasigrassetto"/>
                <w:rFonts w:ascii="Helvetica" w:eastAsiaTheme="majorEastAsia" w:hAnsi="Helvetica"/>
                <w:color w:val="000000"/>
                <w:sz w:val="17"/>
                <w:szCs w:val="17"/>
              </w:rPr>
              <w:t>autocandidatura</w:t>
            </w:r>
            <w:r>
              <w:rPr>
                <w:rStyle w:val="apple-converted-space"/>
                <w:rFonts w:ascii="Helvetica" w:hAnsi="Helvetica"/>
                <w:color w:val="000000"/>
                <w:sz w:val="17"/>
                <w:szCs w:val="17"/>
              </w:rPr>
              <w:t> </w:t>
            </w:r>
            <w:r>
              <w:rPr>
                <w:rFonts w:ascii="Helvetica" w:hAnsi="Helvetica"/>
                <w:color w:val="000000"/>
                <w:sz w:val="17"/>
                <w:szCs w:val="17"/>
              </w:rPr>
              <w:t>sia per lavorare nei punti vendita che negli uffici, in vista di prossime selezioni di personale.</w:t>
            </w:r>
          </w:p>
          <w:p w:rsidR="002F786C" w:rsidRDefault="002F786C" w:rsidP="002F786C">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ITER DI SELEZIONE</w:t>
            </w:r>
          </w:p>
          <w:p w:rsidR="002F786C" w:rsidRDefault="002F786C" w:rsidP="002F786C">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Le selezioni per lavorare nei negozi MediaWorld e in sede sono articolate in diverse fasi, a partire dalla</w:t>
            </w:r>
            <w:r>
              <w:rPr>
                <w:rStyle w:val="Enfasigrassetto"/>
                <w:rFonts w:ascii="Helvetica" w:eastAsiaTheme="majorEastAsia" w:hAnsi="Helvetica"/>
                <w:color w:val="000000"/>
                <w:sz w:val="17"/>
                <w:szCs w:val="17"/>
              </w:rPr>
              <w:t>valutazione</w:t>
            </w:r>
            <w:r>
              <w:rPr>
                <w:rStyle w:val="apple-converted-space"/>
                <w:rFonts w:ascii="Helvetica" w:hAnsi="Helvetica"/>
                <w:color w:val="000000"/>
                <w:sz w:val="17"/>
                <w:szCs w:val="17"/>
              </w:rPr>
              <w:t> </w:t>
            </w:r>
            <w:r>
              <w:rPr>
                <w:rFonts w:ascii="Helvetica" w:hAnsi="Helvetica"/>
                <w:color w:val="000000"/>
                <w:sz w:val="17"/>
                <w:szCs w:val="17"/>
              </w:rPr>
              <w:t>delle</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candidature</w:t>
            </w:r>
            <w:r>
              <w:rPr>
                <w:rStyle w:val="apple-converted-space"/>
                <w:rFonts w:ascii="Helvetica" w:hAnsi="Helvetica"/>
                <w:color w:val="000000"/>
                <w:sz w:val="17"/>
                <w:szCs w:val="17"/>
              </w:rPr>
              <w:t> </w:t>
            </w:r>
            <w:r>
              <w:rPr>
                <w:rFonts w:ascii="Helvetica" w:hAnsi="Helvetica"/>
                <w:color w:val="000000"/>
                <w:sz w:val="17"/>
                <w:szCs w:val="17"/>
              </w:rPr>
              <w:t>pervenute online. Le figure che risultano di maggior interesse per l’azienda passano, poi, alla successiva fase di valutazione che viene curata direttamente dagli Specialisti delle Risorse Umane o dal Direttore di Punto Vendita, in cui vengono considerate varie caratteristiche dei candidati, quali ad esempio l’interesse per il mondo dell’elettronica, l’orientamento al cliente e la disponibilità alla mobilità territoriale.</w:t>
            </w:r>
          </w:p>
          <w:p w:rsidR="002F786C" w:rsidRDefault="002F786C" w:rsidP="002F786C">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COME CANDIDARSI</w:t>
            </w:r>
          </w:p>
          <w:p w:rsidR="002F786C" w:rsidRDefault="002F786C" w:rsidP="002F786C">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Gli interessati alle future assunzioni MediaWorld e alle opportunità di lavoro possono candidarsi visitando la sezione web dedicata alle</w:t>
            </w:r>
            <w:r>
              <w:rPr>
                <w:rStyle w:val="apple-converted-space"/>
                <w:rFonts w:ascii="Helvetica" w:hAnsi="Helvetica"/>
                <w:color w:val="000000"/>
                <w:sz w:val="17"/>
                <w:szCs w:val="17"/>
              </w:rPr>
              <w:t> </w:t>
            </w:r>
            <w:hyperlink r:id="rId227" w:tgtFrame="_blank" w:history="1">
              <w:r>
                <w:rPr>
                  <w:rStyle w:val="Collegamentoipertestuale"/>
                  <w:rFonts w:ascii="Helvetica" w:hAnsi="Helvetica"/>
                  <w:b/>
                  <w:bCs/>
                  <w:color w:val="800000"/>
                  <w:sz w:val="17"/>
                  <w:szCs w:val="17"/>
                </w:rPr>
                <w:t>carriere e selezioni</w:t>
              </w:r>
            </w:hyperlink>
            <w:r>
              <w:rPr>
                <w:rStyle w:val="apple-converted-space"/>
                <w:rFonts w:ascii="Helvetica" w:hAnsi="Helvetica"/>
                <w:color w:val="000000"/>
                <w:sz w:val="17"/>
                <w:szCs w:val="17"/>
              </w:rPr>
              <w:t> </w:t>
            </w:r>
            <w:r>
              <w:rPr>
                <w:rFonts w:ascii="Helvetica" w:hAnsi="Helvetica"/>
                <w:color w:val="000000"/>
                <w:sz w:val="17"/>
                <w:szCs w:val="17"/>
              </w:rPr>
              <w:t>del Gruppo, MediaWorld “Lavora con noi”, e registrando il cv nell’apposito form online. E’ possibile, inoltre, consultare la</w:t>
            </w:r>
            <w:r>
              <w:rPr>
                <w:rStyle w:val="apple-converted-space"/>
                <w:rFonts w:ascii="Helvetica" w:hAnsi="Helvetica"/>
                <w:color w:val="000000"/>
                <w:sz w:val="17"/>
                <w:szCs w:val="17"/>
              </w:rPr>
              <w:t> </w:t>
            </w:r>
            <w:hyperlink r:id="rId228" w:tgtFrame="_blank" w:history="1">
              <w:r>
                <w:rPr>
                  <w:rStyle w:val="Collegamentoipertestuale"/>
                  <w:rFonts w:ascii="Helvetica" w:hAnsi="Helvetica"/>
                  <w:b/>
                  <w:bCs/>
                  <w:color w:val="800000"/>
                  <w:sz w:val="17"/>
                  <w:szCs w:val="17"/>
                </w:rPr>
                <w:t>pagina</w:t>
              </w:r>
            </w:hyperlink>
            <w:r>
              <w:rPr>
                <w:rStyle w:val="apple-converted-space"/>
                <w:rFonts w:ascii="Helvetica" w:hAnsi="Helvetica"/>
                <w:color w:val="000000"/>
                <w:sz w:val="17"/>
                <w:szCs w:val="17"/>
              </w:rPr>
              <w:t> </w:t>
            </w:r>
            <w:r>
              <w:rPr>
                <w:rFonts w:ascii="Helvetica" w:hAnsi="Helvetica"/>
                <w:color w:val="000000"/>
                <w:sz w:val="17"/>
                <w:szCs w:val="17"/>
              </w:rPr>
              <w:t>dedicata alle posizioni aperte per lavorare in MediaWorld sul portale web Infojobs.it, e rispondere online alle ricerche in corso. </w:t>
            </w:r>
          </w:p>
          <w:p w:rsidR="002F786C" w:rsidRPr="002F786C" w:rsidRDefault="002F786C" w:rsidP="002F786C">
            <w:pPr>
              <w:shd w:val="clear" w:color="auto" w:fill="FFFFFF"/>
              <w:suppressAutoHyphens w:val="0"/>
              <w:spacing w:after="70"/>
              <w:outlineLvl w:val="0"/>
              <w:rPr>
                <w:rFonts w:ascii="Arial" w:hAnsi="Arial" w:cs="Arial"/>
                <w:color w:val="800000"/>
                <w:kern w:val="36"/>
                <w:sz w:val="28"/>
                <w:szCs w:val="28"/>
                <w:lang w:eastAsia="it-IT"/>
              </w:rPr>
            </w:pPr>
          </w:p>
          <w:p w:rsidR="00FF0014" w:rsidRPr="00FF0014" w:rsidRDefault="00FF0014" w:rsidP="00FF0014">
            <w:pPr>
              <w:shd w:val="clear" w:color="auto" w:fill="FFFFFF"/>
              <w:suppressAutoHyphens w:val="0"/>
              <w:spacing w:after="70"/>
              <w:outlineLvl w:val="0"/>
              <w:rPr>
                <w:rFonts w:ascii="Arial" w:hAnsi="Arial" w:cs="Arial"/>
                <w:color w:val="800000"/>
                <w:kern w:val="36"/>
                <w:sz w:val="24"/>
                <w:szCs w:val="24"/>
                <w:lang w:eastAsia="it-IT"/>
              </w:rPr>
            </w:pPr>
            <w:r w:rsidRPr="00FF0014">
              <w:rPr>
                <w:rFonts w:ascii="Arial" w:hAnsi="Arial" w:cs="Arial"/>
                <w:color w:val="800000"/>
                <w:kern w:val="36"/>
                <w:sz w:val="24"/>
                <w:szCs w:val="24"/>
                <w:lang w:eastAsia="it-IT"/>
              </w:rPr>
              <w:t>Conad Lavora con noi: posizioni aperte, come candidarsi</w:t>
            </w:r>
          </w:p>
          <w:p w:rsidR="00FF0014" w:rsidRDefault="00FF0014" w:rsidP="00FF0014">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Nuove opportunità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lavoro</w:t>
            </w:r>
            <w:r>
              <w:rPr>
                <w:rStyle w:val="apple-converted-space"/>
                <w:rFonts w:ascii="Helvetica" w:eastAsiaTheme="majorEastAsia" w:hAnsi="Helvetica"/>
                <w:color w:val="000000"/>
                <w:sz w:val="17"/>
                <w:szCs w:val="17"/>
              </w:rPr>
              <w:t> </w:t>
            </w:r>
            <w:r>
              <w:rPr>
                <w:rFonts w:ascii="Helvetica" w:hAnsi="Helvetica"/>
                <w:color w:val="000000"/>
                <w:sz w:val="17"/>
                <w:szCs w:val="17"/>
              </w:rPr>
              <w:t>nella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GDO</w:t>
            </w:r>
            <w:r>
              <w:rPr>
                <w:rStyle w:val="apple-converted-space"/>
                <w:rFonts w:ascii="Helvetica" w:eastAsiaTheme="majorEastAsia" w:hAnsi="Helvetica"/>
                <w:color w:val="000000"/>
                <w:sz w:val="17"/>
                <w:szCs w:val="17"/>
              </w:rPr>
              <w:t> </w:t>
            </w:r>
            <w:r>
              <w:rPr>
                <w:rFonts w:ascii="Helvetica" w:hAnsi="Helvetica"/>
                <w:color w:val="000000"/>
                <w:sz w:val="17"/>
                <w:szCs w:val="17"/>
              </w:rPr>
              <w:t>con Conad.</w:t>
            </w:r>
          </w:p>
          <w:p w:rsidR="00FF0014" w:rsidRDefault="00FF0014" w:rsidP="00FF0014">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La nota cooperativa italiana seleziona, periodicamente, personale per</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assunzioni</w:t>
            </w:r>
            <w:r>
              <w:rPr>
                <w:rStyle w:val="apple-converted-space"/>
                <w:rFonts w:ascii="Helvetica" w:eastAsiaTheme="majorEastAsia" w:hAnsi="Helvetica"/>
                <w:color w:val="000000"/>
                <w:sz w:val="17"/>
                <w:szCs w:val="17"/>
              </w:rPr>
              <w:t> </w:t>
            </w:r>
            <w:r>
              <w:rPr>
                <w:rFonts w:ascii="Helvetica" w:hAnsi="Helvetica"/>
                <w:color w:val="000000"/>
                <w:sz w:val="17"/>
                <w:szCs w:val="17"/>
              </w:rPr>
              <w:t>nei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supermercati</w:t>
            </w:r>
            <w:r>
              <w:rPr>
                <w:rStyle w:val="apple-converted-space"/>
                <w:rFonts w:ascii="Helvetica" w:eastAsiaTheme="majorEastAsia" w:hAnsi="Helvetica"/>
                <w:color w:val="000000"/>
                <w:sz w:val="17"/>
                <w:szCs w:val="17"/>
              </w:rPr>
              <w:t> </w:t>
            </w:r>
            <w:r>
              <w:rPr>
                <w:rFonts w:ascii="Helvetica" w:hAnsi="Helvetica"/>
                <w:color w:val="000000"/>
                <w:sz w:val="17"/>
                <w:szCs w:val="17"/>
              </w:rPr>
              <w:t>e in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sede</w:t>
            </w:r>
            <w:r>
              <w:rPr>
                <w:rFonts w:ascii="Helvetica" w:hAnsi="Helvetica"/>
                <w:color w:val="000000"/>
                <w:sz w:val="17"/>
                <w:szCs w:val="17"/>
              </w:rPr>
              <w:t>. Al momento, è alla ricerca di varie figure per la copertura di posti di lavoro in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Piemonte</w:t>
            </w:r>
            <w:r>
              <w:rPr>
                <w:rFonts w:ascii="Helvetica" w:hAnsi="Helvetica"/>
                <w:color w:val="000000"/>
                <w:sz w:val="17"/>
                <w:szCs w:val="17"/>
              </w:rPr>
              <w:t>.</w:t>
            </w:r>
          </w:p>
          <w:p w:rsidR="00FF0014" w:rsidRDefault="00FF0014" w:rsidP="00FF0014">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 xml:space="preserve">Di seguito vi presentiamo le posizioni aperte per lavorare in Conad e come candidarsi. Vi diamo </w:t>
            </w:r>
            <w:r>
              <w:rPr>
                <w:rFonts w:ascii="Helvetica" w:hAnsi="Helvetica"/>
                <w:color w:val="000000"/>
                <w:sz w:val="17"/>
                <w:szCs w:val="17"/>
              </w:rPr>
              <w:lastRenderedPageBreak/>
              <w:t>anche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informazioni utili</w:t>
            </w:r>
            <w:r>
              <w:rPr>
                <w:rStyle w:val="apple-converted-space"/>
                <w:rFonts w:ascii="Helvetica" w:eastAsiaTheme="majorEastAsia" w:hAnsi="Helvetica"/>
                <w:color w:val="000000"/>
                <w:sz w:val="17"/>
                <w:szCs w:val="17"/>
              </w:rPr>
              <w:t> </w:t>
            </w:r>
            <w:r>
              <w:rPr>
                <w:rFonts w:ascii="Helvetica" w:hAnsi="Helvetica"/>
                <w:color w:val="000000"/>
                <w:sz w:val="17"/>
                <w:szCs w:val="17"/>
              </w:rPr>
              <w:t>sull’azienda e le modalità di recruiting.</w:t>
            </w:r>
          </w:p>
          <w:p w:rsidR="00FF0014" w:rsidRDefault="00FF0014" w:rsidP="00FF0014">
            <w:pPr>
              <w:pStyle w:val="Titolo3"/>
              <w:shd w:val="clear" w:color="auto" w:fill="FFFFFF"/>
              <w:outlineLvl w:val="2"/>
              <w:rPr>
                <w:rFonts w:ascii="Arial" w:hAnsi="Arial" w:cs="Arial"/>
                <w:b w:val="0"/>
                <w:bCs w:val="0"/>
                <w:color w:val="800000"/>
              </w:rPr>
            </w:pPr>
            <w:r>
              <w:rPr>
                <w:rFonts w:ascii="Arial" w:hAnsi="Arial" w:cs="Arial"/>
                <w:b w:val="0"/>
                <w:bCs w:val="0"/>
                <w:color w:val="800000"/>
              </w:rPr>
              <w:t>CHI E’ CONAD</w:t>
            </w:r>
          </w:p>
          <w:p w:rsidR="00FF0014" w:rsidRDefault="00FF0014" w:rsidP="00FF0014">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Conad Soc. Coop. è la più grande organizzazione di imprenditori indipendenti attivi nel settore del commercio al dettaglio presente in Italia. La cooperativa ha sede principale in Via Michelino n. 59 – 40127 Bologna. Le sue origini risalgono al 1962, quando viene fondato il</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Consorzio Nazionale Dettaglianti</w:t>
            </w:r>
            <w:r>
              <w:rPr>
                <w:rFonts w:ascii="Helvetica" w:hAnsi="Helvetica"/>
                <w:color w:val="000000"/>
                <w:sz w:val="17"/>
                <w:szCs w:val="17"/>
              </w:rPr>
              <w:t>, da cui deriva il nome del Gruppo, che ne è la sigla. Oggi è composto da 8 grandi gruppi cooperativi, ovvero Nordiconad, Conad Centro Nord, Commercianti Indipendenti Associati, Conad del Tirreno, Pac2000A, Conad Adriatico, Sicilconad Mercurio e Conad Sicilia.</w:t>
            </w:r>
          </w:p>
          <w:p w:rsidR="00FF0014" w:rsidRDefault="00FF0014" w:rsidP="00FF0014">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Conad opera attraverso le insegne Conad, Conad Superstore, Conad City, Sapori &amp; Dintorni, Conad Ipermercato e Margherita. Vanta oltre 3mila punti vendita, presenti in 110 province italiane, per un totale di 1.456 comuni. Attualmente conta 2.673 soci e impiega oltre 48.200 collaboratori. E’ guidata dal Presidente</w:t>
            </w:r>
            <w:r>
              <w:rPr>
                <w:rStyle w:val="Enfasigrassetto"/>
                <w:rFonts w:ascii="Helvetica" w:hAnsi="Helvetica"/>
                <w:color w:val="000000"/>
                <w:sz w:val="17"/>
                <w:szCs w:val="17"/>
              </w:rPr>
              <w:t>Claudio Alibrandi</w:t>
            </w:r>
            <w:r>
              <w:rPr>
                <w:rStyle w:val="apple-converted-space"/>
                <w:rFonts w:ascii="Helvetica" w:eastAsiaTheme="majorEastAsia" w:hAnsi="Helvetica"/>
                <w:color w:val="000000"/>
                <w:sz w:val="17"/>
                <w:szCs w:val="17"/>
              </w:rPr>
              <w:t> </w:t>
            </w:r>
            <w:r>
              <w:rPr>
                <w:rFonts w:ascii="Helvetica" w:hAnsi="Helvetica"/>
                <w:color w:val="000000"/>
                <w:sz w:val="17"/>
                <w:szCs w:val="17"/>
              </w:rPr>
              <w:t>e dall’AD</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Francesco Pugliese</w:t>
            </w:r>
            <w:r>
              <w:rPr>
                <w:rFonts w:ascii="Helvetica" w:hAnsi="Helvetica"/>
                <w:color w:val="000000"/>
                <w:sz w:val="17"/>
                <w:szCs w:val="17"/>
              </w:rPr>
              <w:t>.</w:t>
            </w:r>
          </w:p>
          <w:p w:rsidR="00FF0014" w:rsidRDefault="00FF0014" w:rsidP="00FF0014">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CONAD OFFERTE DI LAVORO</w:t>
            </w:r>
          </w:p>
          <w:p w:rsidR="00FF0014" w:rsidRDefault="00FF0014" w:rsidP="00FF0014">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Durante l’anno il Gruppo offre opportunità di lavoro nei negozi, anche in vista di</w:t>
            </w:r>
            <w:r>
              <w:rPr>
                <w:rStyle w:val="apple-converted-space"/>
                <w:rFonts w:ascii="Helvetica" w:eastAsiaTheme="majorEastAsia" w:hAnsi="Helvetica"/>
                <w:b/>
                <w:bCs/>
                <w:color w:val="000000"/>
                <w:sz w:val="17"/>
                <w:szCs w:val="17"/>
              </w:rPr>
              <w:t> </w:t>
            </w:r>
            <w:r>
              <w:rPr>
                <w:rStyle w:val="Enfasigrassetto"/>
                <w:rFonts w:ascii="Helvetica" w:hAnsi="Helvetica"/>
                <w:color w:val="000000"/>
                <w:sz w:val="17"/>
                <w:szCs w:val="17"/>
              </w:rPr>
              <w:t>nuove aperture</w:t>
            </w:r>
            <w:r>
              <w:rPr>
                <w:rFonts w:ascii="Helvetica" w:hAnsi="Helvetica"/>
                <w:color w:val="000000"/>
                <w:sz w:val="17"/>
                <w:szCs w:val="17"/>
              </w:rPr>
              <w:t>, e presso le sedi centrali delle cooperative che ne fanno parte. In questo periodo, ad esempio, Nordiconad seleziona</w:t>
            </w:r>
            <w:r>
              <w:rPr>
                <w:rStyle w:val="Enfasigrassetto"/>
                <w:rFonts w:ascii="Helvetica" w:hAnsi="Helvetica"/>
                <w:color w:val="000000"/>
                <w:sz w:val="17"/>
                <w:szCs w:val="17"/>
              </w:rPr>
              <w:t>Specialisti</w:t>
            </w:r>
            <w:r>
              <w:rPr>
                <w:rStyle w:val="apple-converted-space"/>
                <w:rFonts w:ascii="Helvetica" w:eastAsiaTheme="majorEastAsia" w:hAnsi="Helvetica"/>
                <w:color w:val="000000"/>
                <w:sz w:val="17"/>
                <w:szCs w:val="17"/>
              </w:rPr>
              <w:t> </w:t>
            </w:r>
            <w:r>
              <w:rPr>
                <w:rFonts w:ascii="Helvetica" w:hAnsi="Helvetica"/>
                <w:color w:val="000000"/>
                <w:sz w:val="17"/>
                <w:szCs w:val="17"/>
              </w:rPr>
              <w:t>di</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Reparto</w:t>
            </w:r>
            <w:r>
              <w:rPr>
                <w:rStyle w:val="apple-converted-space"/>
                <w:rFonts w:ascii="Helvetica" w:eastAsiaTheme="majorEastAsia" w:hAnsi="Helvetica"/>
                <w:color w:val="000000"/>
                <w:sz w:val="17"/>
                <w:szCs w:val="17"/>
              </w:rPr>
              <w:t> </w:t>
            </w:r>
            <w:r>
              <w:rPr>
                <w:rFonts w:ascii="Helvetica" w:hAnsi="Helvetica"/>
                <w:color w:val="000000"/>
                <w:sz w:val="17"/>
                <w:szCs w:val="17"/>
              </w:rPr>
              <w:t>per un supermercato in provincia di</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Novara</w:t>
            </w:r>
            <w:r>
              <w:rPr>
                <w:rFonts w:ascii="Helvetica" w:hAnsi="Helvetica"/>
                <w:color w:val="000000"/>
                <w:sz w:val="17"/>
                <w:szCs w:val="17"/>
              </w:rPr>
              <w:t>.</w:t>
            </w:r>
          </w:p>
          <w:p w:rsidR="00FF0014" w:rsidRDefault="00FF0014" w:rsidP="00FF0014">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Ecco un breve excursus delle</w:t>
            </w:r>
            <w:r>
              <w:rPr>
                <w:rStyle w:val="apple-converted-space"/>
                <w:rFonts w:ascii="Helvetica" w:eastAsiaTheme="majorEastAsia" w:hAnsi="Helvetica"/>
                <w:b/>
                <w:bCs/>
                <w:color w:val="000000"/>
                <w:sz w:val="17"/>
                <w:szCs w:val="17"/>
              </w:rPr>
              <w:t> </w:t>
            </w:r>
            <w:r>
              <w:rPr>
                <w:rStyle w:val="Enfasigrassetto"/>
                <w:rFonts w:ascii="Helvetica" w:hAnsi="Helvetica"/>
                <w:color w:val="000000"/>
                <w:sz w:val="17"/>
                <w:szCs w:val="17"/>
              </w:rPr>
              <w:t>figure richieste</w:t>
            </w:r>
            <w:r>
              <w:rPr>
                <w:rFonts w:ascii="Helvetica" w:hAnsi="Helvetica"/>
                <w:color w:val="000000"/>
                <w:sz w:val="17"/>
                <w:szCs w:val="17"/>
              </w:rPr>
              <w:t>, per le quali è possibile candidarsi:</w:t>
            </w:r>
          </w:p>
          <w:p w:rsidR="00FF0014" w:rsidRDefault="00FF0014" w:rsidP="00FF0014">
            <w:pPr>
              <w:pStyle w:val="NormaleWeb"/>
              <w:shd w:val="clear" w:color="auto" w:fill="FFFFFF"/>
              <w:spacing w:line="255" w:lineRule="atLeast"/>
              <w:rPr>
                <w:rFonts w:ascii="Helvetica" w:hAnsi="Helvetica"/>
                <w:color w:val="000000"/>
                <w:sz w:val="17"/>
                <w:szCs w:val="17"/>
              </w:rPr>
            </w:pPr>
            <w:r>
              <w:rPr>
                <w:rStyle w:val="Enfasigrassetto"/>
                <w:rFonts w:ascii="Helvetica" w:hAnsi="Helvetica"/>
                <w:color w:val="000000"/>
                <w:sz w:val="17"/>
                <w:szCs w:val="17"/>
              </w:rPr>
              <w:t>LAVORO PER SPECIALISTI REPARTI FRESCHI</w:t>
            </w:r>
            <w:r>
              <w:rPr>
                <w:rFonts w:ascii="Helvetica" w:hAnsi="Helvetica"/>
                <w:color w:val="000000"/>
                <w:sz w:val="17"/>
                <w:szCs w:val="17"/>
              </w:rPr>
              <w:br/>
              <w:t>Le assunzioni Conad sono rivolte ai seguenti profili:</w:t>
            </w:r>
          </w:p>
          <w:p w:rsidR="00FF0014" w:rsidRDefault="00FF0014" w:rsidP="00FF0014">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Specialista Reparto Macelleria</w:t>
            </w:r>
            <w:r>
              <w:rPr>
                <w:rFonts w:ascii="Helvetica" w:hAnsi="Helvetica"/>
                <w:color w:val="000000"/>
                <w:sz w:val="17"/>
                <w:szCs w:val="17"/>
              </w:rPr>
              <w:t>;</w:t>
            </w:r>
            <w:r>
              <w:rPr>
                <w:rFonts w:ascii="Helvetica" w:hAnsi="Helvetica"/>
                <w:color w:val="000000"/>
                <w:sz w:val="17"/>
                <w:szCs w:val="17"/>
              </w:rPr>
              <w:br/>
              <w:t>–</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Specialista Reparto Gastronomia</w:t>
            </w:r>
            <w:r>
              <w:rPr>
                <w:rFonts w:ascii="Helvetica" w:hAnsi="Helvetica"/>
                <w:color w:val="000000"/>
                <w:sz w:val="17"/>
                <w:szCs w:val="17"/>
              </w:rPr>
              <w:t>;</w:t>
            </w:r>
            <w:r>
              <w:rPr>
                <w:rFonts w:ascii="Helvetica" w:hAnsi="Helvetica"/>
                <w:color w:val="000000"/>
                <w:sz w:val="17"/>
                <w:szCs w:val="17"/>
              </w:rPr>
              <w:br/>
              <w:t>–</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Specialista Reparto Salumeria</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Formaggi</w:t>
            </w:r>
            <w:r>
              <w:rPr>
                <w:rFonts w:ascii="Helvetica" w:hAnsi="Helvetica"/>
                <w:color w:val="000000"/>
                <w:sz w:val="17"/>
                <w:szCs w:val="17"/>
              </w:rPr>
              <w:t>.</w:t>
            </w:r>
          </w:p>
          <w:p w:rsidR="00FF0014" w:rsidRDefault="00FF0014" w:rsidP="00FF0014">
            <w:pPr>
              <w:pStyle w:val="NormaleWeb"/>
              <w:shd w:val="clear" w:color="auto" w:fill="FFFFFF"/>
              <w:spacing w:line="255" w:lineRule="atLeast"/>
              <w:rPr>
                <w:rFonts w:ascii="Helvetica" w:hAnsi="Helvetica"/>
                <w:color w:val="000000"/>
                <w:sz w:val="17"/>
                <w:szCs w:val="17"/>
              </w:rPr>
            </w:pPr>
            <w:r>
              <w:rPr>
                <w:rStyle w:val="Enfasigrassetto"/>
                <w:rFonts w:ascii="Helvetica" w:hAnsi="Helvetica"/>
                <w:color w:val="000000"/>
                <w:sz w:val="17"/>
                <w:szCs w:val="17"/>
              </w:rPr>
              <w:t>Requisiti</w:t>
            </w:r>
            <w:r>
              <w:rPr>
                <w:rFonts w:ascii="Helvetica" w:hAnsi="Helvetica"/>
                <w:color w:val="000000"/>
                <w:sz w:val="17"/>
                <w:szCs w:val="17"/>
              </w:rPr>
              <w:br/>
              <w:t>I candidati ideali hanno maturato esperienza di lavoro nei settori di riferimento. Sono diplomati e domiciliati nella provincia di Novara o in zone limitrofe. Sono interessati a lavorare nella</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Grande Distribuzione Organizzata</w:t>
            </w:r>
            <w:r>
              <w:rPr>
                <w:rStyle w:val="apple-converted-space"/>
                <w:rFonts w:ascii="Helvetica" w:eastAsiaTheme="majorEastAsia" w:hAnsi="Helvetica"/>
                <w:color w:val="000000"/>
                <w:sz w:val="17"/>
                <w:szCs w:val="17"/>
              </w:rPr>
              <w:t> </w:t>
            </w:r>
            <w:r>
              <w:rPr>
                <w:rFonts w:ascii="Helvetica" w:hAnsi="Helvetica"/>
                <w:color w:val="000000"/>
                <w:sz w:val="17"/>
                <w:szCs w:val="17"/>
              </w:rPr>
              <w:t>e possiedono spiccate doti di relazione con la clientela. </w:t>
            </w:r>
          </w:p>
          <w:p w:rsidR="00FF0014" w:rsidRDefault="00FF0014" w:rsidP="00FF0014">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Per candidarsi c’è tempo fino al</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31 maggio 2017</w:t>
            </w:r>
            <w:r>
              <w:rPr>
                <w:rFonts w:ascii="Helvetica" w:hAnsi="Helvetica"/>
                <w:color w:val="000000"/>
                <w:sz w:val="17"/>
                <w:szCs w:val="17"/>
              </w:rPr>
              <w:t>.</w:t>
            </w:r>
          </w:p>
          <w:p w:rsidR="00FF0014" w:rsidRDefault="00FF0014" w:rsidP="00FF0014">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CONAD LAVORA CON NOI</w:t>
            </w:r>
          </w:p>
          <w:p w:rsidR="00FF0014" w:rsidRDefault="00FF0014" w:rsidP="00FF0014">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Conad mette a disposizione dei candidati interessati a lavorare nei supermercati del Gruppo e in sede un’apposita sezione del proprio portale web. Si tratta dell’area riservata al</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recruiting</w:t>
            </w:r>
            <w:r>
              <w:rPr>
                <w:rStyle w:val="apple-converted-space"/>
                <w:rFonts w:ascii="Helvetica" w:eastAsiaTheme="majorEastAsia" w:hAnsi="Helvetica"/>
                <w:color w:val="000000"/>
                <w:sz w:val="17"/>
                <w:szCs w:val="17"/>
              </w:rPr>
              <w:t> </w:t>
            </w:r>
            <w:r>
              <w:rPr>
                <w:rFonts w:ascii="Helvetica" w:hAnsi="Helvetica"/>
                <w:color w:val="000000"/>
                <w:sz w:val="17"/>
                <w:szCs w:val="17"/>
              </w:rPr>
              <w:t>del personale, attraverso la quale vengono pubblicate le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opportunità</w:t>
            </w:r>
            <w:r>
              <w:rPr>
                <w:rStyle w:val="apple-converted-space"/>
                <w:rFonts w:ascii="Helvetica" w:eastAsiaTheme="majorEastAsia" w:hAnsi="Helvetica"/>
                <w:color w:val="000000"/>
                <w:sz w:val="17"/>
                <w:szCs w:val="17"/>
              </w:rPr>
              <w:t> </w:t>
            </w:r>
            <w:r>
              <w:rPr>
                <w:rFonts w:ascii="Helvetica" w:hAnsi="Helvetica"/>
                <w:color w:val="000000"/>
                <w:sz w:val="17"/>
                <w:szCs w:val="17"/>
              </w:rPr>
              <w:t>di</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impiego</w:t>
            </w:r>
            <w:r>
              <w:rPr>
                <w:rStyle w:val="apple-converted-space"/>
                <w:rFonts w:ascii="Helvetica" w:eastAsiaTheme="majorEastAsia" w:hAnsi="Helvetica"/>
                <w:color w:val="000000"/>
                <w:sz w:val="17"/>
                <w:szCs w:val="17"/>
              </w:rPr>
              <w:t> </w:t>
            </w:r>
            <w:r>
              <w:rPr>
                <w:rFonts w:ascii="Helvetica" w:hAnsi="Helvetica"/>
                <w:color w:val="000000"/>
                <w:sz w:val="17"/>
                <w:szCs w:val="17"/>
              </w:rPr>
              <w:t>e vengono raccolte le candidature. Per prendere visione delle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ricerche in corso</w:t>
            </w:r>
            <w:r>
              <w:rPr>
                <w:rFonts w:ascii="Helvetica" w:hAnsi="Helvetica"/>
                <w:color w:val="000000"/>
                <w:sz w:val="17"/>
                <w:szCs w:val="17"/>
              </w:rPr>
              <w:t>, è possibile accedere all’area ‘Posizioni Aperte’, dove vengono pubblicati gli annunci di lavoro, ai quali è possibile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rispondere online</w:t>
            </w:r>
            <w:r>
              <w:rPr>
                <w:rFonts w:ascii="Helvetica" w:hAnsi="Helvetica"/>
                <w:color w:val="000000"/>
                <w:sz w:val="17"/>
                <w:szCs w:val="17"/>
              </w:rPr>
              <w:t>.</w:t>
            </w:r>
          </w:p>
          <w:p w:rsidR="00FF0014" w:rsidRDefault="00FF0014" w:rsidP="00FF0014">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In qualsiasi momento, inoltre, si può inviare una</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candidatura spontanea</w:t>
            </w:r>
            <w:r>
              <w:rPr>
                <w:rFonts w:ascii="Helvetica" w:hAnsi="Helvetica"/>
                <w:color w:val="000000"/>
                <w:sz w:val="17"/>
                <w:szCs w:val="17"/>
              </w:rPr>
              <w:t>, attraverso le pagine dedicate a chi desidera</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lavorare in sede</w:t>
            </w:r>
            <w:r>
              <w:rPr>
                <w:rStyle w:val="apple-converted-space"/>
                <w:rFonts w:ascii="Helvetica" w:eastAsiaTheme="majorEastAsia" w:hAnsi="Helvetica"/>
                <w:color w:val="000000"/>
                <w:sz w:val="17"/>
                <w:szCs w:val="17"/>
              </w:rPr>
              <w:t> </w:t>
            </w:r>
            <w:r>
              <w:rPr>
                <w:rFonts w:ascii="Helvetica" w:hAnsi="Helvetica"/>
                <w:color w:val="000000"/>
                <w:sz w:val="17"/>
                <w:szCs w:val="17"/>
              </w:rPr>
              <w:t>e a chi cerca</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lavoro nei negozi</w:t>
            </w:r>
            <w:r>
              <w:rPr>
                <w:rStyle w:val="apple-converted-space"/>
                <w:rFonts w:ascii="Helvetica" w:eastAsiaTheme="majorEastAsia" w:hAnsi="Helvetica"/>
                <w:color w:val="000000"/>
                <w:sz w:val="17"/>
                <w:szCs w:val="17"/>
              </w:rPr>
              <w:t> </w:t>
            </w:r>
            <w:r>
              <w:rPr>
                <w:rFonts w:ascii="Helvetica" w:hAnsi="Helvetica"/>
                <w:color w:val="000000"/>
                <w:sz w:val="17"/>
                <w:szCs w:val="17"/>
              </w:rPr>
              <w:t xml:space="preserve">Conad. Nella prima, è sufficiente selezionare una delle sedi in elenco e poi cliccare su ‘Compila il CV Online’, per inserire il cv nel data base aziendale. Per candidarsi presso tutte le aziende in elenco è possibile mettere la spunta su ‘Tutte’. Per i supermercati, invece, basta selezionare la provincia di interesse e cliccare su ‘Invia’, per accedere al form da compilare. E’ possibile indicare fino a tre province di </w:t>
            </w:r>
            <w:r>
              <w:rPr>
                <w:rFonts w:ascii="Helvetica" w:hAnsi="Helvetica"/>
                <w:color w:val="000000"/>
                <w:sz w:val="17"/>
                <w:szCs w:val="17"/>
              </w:rPr>
              <w:lastRenderedPageBreak/>
              <w:t>preferenza.</w:t>
            </w:r>
          </w:p>
          <w:p w:rsidR="00FF0014" w:rsidRDefault="00FF0014" w:rsidP="00FF0014">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COME CANDIDARSI</w:t>
            </w:r>
          </w:p>
          <w:p w:rsidR="00FF0014" w:rsidRDefault="00FF0014" w:rsidP="00FF0014">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Gli interessati alle future assunzioni Conad e alle opportunità di lavoro nei supermercati e in sede possono visitare la pagina dedicata alle</w:t>
            </w:r>
            <w:r>
              <w:rPr>
                <w:rStyle w:val="apple-converted-space"/>
                <w:rFonts w:ascii="Helvetica" w:eastAsiaTheme="majorEastAsia" w:hAnsi="Helvetica"/>
                <w:color w:val="000000"/>
                <w:sz w:val="17"/>
                <w:szCs w:val="17"/>
              </w:rPr>
              <w:t> </w:t>
            </w:r>
            <w:hyperlink r:id="rId229" w:tgtFrame="_blank" w:history="1">
              <w:r>
                <w:rPr>
                  <w:rStyle w:val="Collegamentoipertestuale"/>
                  <w:rFonts w:ascii="Helvetica" w:hAnsi="Helvetica"/>
                  <w:b/>
                  <w:bCs/>
                  <w:color w:val="800000"/>
                  <w:sz w:val="17"/>
                  <w:szCs w:val="17"/>
                </w:rPr>
                <w:t>carriere</w:t>
              </w:r>
            </w:hyperlink>
            <w:r>
              <w:rPr>
                <w:rStyle w:val="apple-converted-space"/>
                <w:rFonts w:ascii="Helvetica" w:eastAsiaTheme="majorEastAsia" w:hAnsi="Helvetica"/>
                <w:color w:val="000000"/>
                <w:sz w:val="17"/>
                <w:szCs w:val="17"/>
              </w:rPr>
              <w:t> </w:t>
            </w:r>
            <w:r>
              <w:rPr>
                <w:rFonts w:ascii="Helvetica" w:hAnsi="Helvetica"/>
                <w:color w:val="000000"/>
                <w:sz w:val="17"/>
                <w:szCs w:val="17"/>
              </w:rPr>
              <w:t>del Gruppo, Conad “Lavora con noi”. Dalla stessa è possibile prendere visione delle ricerche in corso e</w:t>
            </w:r>
            <w:r>
              <w:rPr>
                <w:rStyle w:val="apple-converted-space"/>
                <w:rFonts w:ascii="Helvetica" w:eastAsiaTheme="majorEastAsia" w:hAnsi="Helvetica"/>
                <w:b/>
                <w:bCs/>
                <w:color w:val="000000"/>
                <w:sz w:val="17"/>
                <w:szCs w:val="17"/>
              </w:rPr>
              <w:t> </w:t>
            </w:r>
            <w:r>
              <w:rPr>
                <w:rStyle w:val="Enfasigrassetto"/>
                <w:rFonts w:ascii="Helvetica" w:hAnsi="Helvetica"/>
                <w:color w:val="000000"/>
                <w:sz w:val="17"/>
                <w:szCs w:val="17"/>
              </w:rPr>
              <w:t>candidarsi online</w:t>
            </w:r>
            <w:r>
              <w:rPr>
                <w:rFonts w:ascii="Helvetica" w:hAnsi="Helvetica"/>
                <w:color w:val="000000"/>
                <w:sz w:val="17"/>
                <w:szCs w:val="17"/>
              </w:rPr>
              <w:t>, registrando il cv nell’apposito form.</w:t>
            </w:r>
          </w:p>
          <w:p w:rsidR="00953F28" w:rsidRDefault="00953F28" w:rsidP="000C43D1">
            <w:pPr>
              <w:shd w:val="clear" w:color="auto" w:fill="FFFFFF"/>
              <w:suppressAutoHyphens w:val="0"/>
              <w:spacing w:after="70"/>
              <w:outlineLvl w:val="0"/>
              <w:rPr>
                <w:rFonts w:ascii="Arial" w:hAnsi="Arial" w:cs="Arial"/>
                <w:color w:val="800000"/>
                <w:kern w:val="36"/>
                <w:sz w:val="24"/>
                <w:szCs w:val="24"/>
                <w:lang w:eastAsia="it-IT"/>
              </w:rPr>
            </w:pPr>
          </w:p>
          <w:p w:rsidR="00953F28" w:rsidRDefault="00953F28" w:rsidP="000C43D1">
            <w:pPr>
              <w:shd w:val="clear" w:color="auto" w:fill="FFFFFF"/>
              <w:suppressAutoHyphens w:val="0"/>
              <w:spacing w:after="70"/>
              <w:outlineLvl w:val="0"/>
              <w:rPr>
                <w:rFonts w:ascii="Arial" w:hAnsi="Arial" w:cs="Arial"/>
                <w:color w:val="800000"/>
                <w:kern w:val="36"/>
                <w:sz w:val="24"/>
                <w:szCs w:val="24"/>
                <w:lang w:eastAsia="it-IT"/>
              </w:rPr>
            </w:pPr>
          </w:p>
          <w:p w:rsidR="000C43D1" w:rsidRPr="000C43D1" w:rsidRDefault="000C43D1" w:rsidP="000C43D1">
            <w:pPr>
              <w:shd w:val="clear" w:color="auto" w:fill="FFFFFF"/>
              <w:suppressAutoHyphens w:val="0"/>
              <w:spacing w:after="70"/>
              <w:outlineLvl w:val="0"/>
              <w:rPr>
                <w:rFonts w:ascii="Arial" w:hAnsi="Arial" w:cs="Arial"/>
                <w:color w:val="800000"/>
                <w:kern w:val="36"/>
                <w:sz w:val="24"/>
                <w:szCs w:val="24"/>
                <w:lang w:eastAsia="it-IT"/>
              </w:rPr>
            </w:pPr>
            <w:r w:rsidRPr="000C43D1">
              <w:rPr>
                <w:rFonts w:ascii="Arial" w:hAnsi="Arial" w:cs="Arial"/>
                <w:color w:val="800000"/>
                <w:kern w:val="36"/>
                <w:sz w:val="24"/>
                <w:szCs w:val="24"/>
                <w:lang w:eastAsia="it-IT"/>
              </w:rPr>
              <w:t>Unieuro Lavora con noi: selezioni in corso</w:t>
            </w:r>
          </w:p>
          <w:p w:rsidR="000C43D1" w:rsidRDefault="000C43D1" w:rsidP="000C43D1">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Nuove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opportunità</w:t>
            </w:r>
            <w:r>
              <w:rPr>
                <w:rStyle w:val="apple-converted-space"/>
                <w:rFonts w:ascii="Helvetica" w:eastAsiaTheme="majorEastAsia" w:hAnsi="Helvetica"/>
                <w:color w:val="000000"/>
                <w:sz w:val="17"/>
                <w:szCs w:val="17"/>
              </w:rPr>
              <w:t> </w:t>
            </w:r>
            <w:r>
              <w:rPr>
                <w:rFonts w:ascii="Helvetica" w:hAnsi="Helvetica"/>
                <w:color w:val="000000"/>
                <w:sz w:val="17"/>
                <w:szCs w:val="17"/>
              </w:rPr>
              <w:t>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lavoro</w:t>
            </w:r>
            <w:r>
              <w:rPr>
                <w:rStyle w:val="apple-converted-space"/>
                <w:rFonts w:ascii="Helvetica" w:eastAsiaTheme="majorEastAsia" w:hAnsi="Helvetica"/>
                <w:color w:val="000000"/>
                <w:sz w:val="17"/>
                <w:szCs w:val="17"/>
              </w:rPr>
              <w:t> </w:t>
            </w:r>
            <w:r>
              <w:rPr>
                <w:rFonts w:ascii="Helvetica" w:hAnsi="Helvetica"/>
                <w:color w:val="000000"/>
                <w:sz w:val="17"/>
                <w:szCs w:val="17"/>
              </w:rPr>
              <w:t>in Unieuro.</w:t>
            </w:r>
          </w:p>
          <w:p w:rsidR="000C43D1" w:rsidRDefault="000C43D1" w:rsidP="000C43D1">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La nota catena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negozi</w:t>
            </w:r>
            <w:r>
              <w:rPr>
                <w:rStyle w:val="apple-converted-space"/>
                <w:rFonts w:ascii="Helvetica" w:eastAsiaTheme="majorEastAsia" w:hAnsi="Helvetica"/>
                <w:color w:val="000000"/>
                <w:sz w:val="17"/>
                <w:szCs w:val="17"/>
              </w:rPr>
              <w:t> </w:t>
            </w:r>
            <w:r>
              <w:rPr>
                <w:rFonts w:ascii="Helvetica" w:hAnsi="Helvetica"/>
                <w:color w:val="000000"/>
                <w:sz w:val="17"/>
                <w:szCs w:val="17"/>
              </w:rPr>
              <w:t>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elettronica</w:t>
            </w:r>
            <w:r>
              <w:rPr>
                <w:rStyle w:val="apple-converted-space"/>
                <w:rFonts w:ascii="Helvetica" w:eastAsiaTheme="majorEastAsia" w:hAnsi="Helvetica"/>
                <w:color w:val="000000"/>
                <w:sz w:val="17"/>
                <w:szCs w:val="17"/>
              </w:rPr>
              <w:t> </w:t>
            </w:r>
            <w:r>
              <w:rPr>
                <w:rFonts w:ascii="Helvetica" w:hAnsi="Helvetica"/>
                <w:color w:val="000000"/>
                <w:sz w:val="17"/>
                <w:szCs w:val="17"/>
              </w:rPr>
              <w:t>ed</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elettrodomestici</w:t>
            </w:r>
            <w:r>
              <w:rPr>
                <w:rFonts w:ascii="Helvetica" w:hAnsi="Helvetica"/>
                <w:color w:val="000000"/>
                <w:sz w:val="17"/>
                <w:szCs w:val="17"/>
              </w:rPr>
              <w:t>cerca, periodicamente, personale per</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assunzioni</w:t>
            </w:r>
            <w:r>
              <w:rPr>
                <w:rStyle w:val="apple-converted-space"/>
                <w:rFonts w:ascii="Helvetica" w:eastAsiaTheme="majorEastAsia" w:hAnsi="Helvetica"/>
                <w:color w:val="000000"/>
                <w:sz w:val="17"/>
                <w:szCs w:val="17"/>
              </w:rPr>
              <w:t> </w:t>
            </w:r>
            <w:r>
              <w:rPr>
                <w:rFonts w:ascii="Helvetica" w:hAnsi="Helvetica"/>
                <w:color w:val="000000"/>
                <w:sz w:val="17"/>
                <w:szCs w:val="17"/>
              </w:rPr>
              <w:t>nei punti vendita e in sede.</w:t>
            </w:r>
          </w:p>
          <w:p w:rsidR="000C43D1" w:rsidRDefault="000C43D1" w:rsidP="000C43D1">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Vi presentiamo le selezioni in corso 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come candidarsi</w:t>
            </w:r>
            <w:r>
              <w:rPr>
                <w:rStyle w:val="apple-converted-space"/>
                <w:rFonts w:ascii="Helvetica" w:eastAsiaTheme="majorEastAsia" w:hAnsi="Helvetica"/>
                <w:color w:val="000000"/>
                <w:sz w:val="17"/>
                <w:szCs w:val="17"/>
              </w:rPr>
              <w:t> </w:t>
            </w:r>
            <w:r>
              <w:rPr>
                <w:rFonts w:ascii="Helvetica" w:hAnsi="Helvetica"/>
                <w:color w:val="000000"/>
                <w:sz w:val="17"/>
                <w:szCs w:val="17"/>
              </w:rPr>
              <w:t>per lavorare in Unieuro. Vi diamo anche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informazioni utili</w:t>
            </w:r>
            <w:r>
              <w:rPr>
                <w:rFonts w:ascii="Helvetica" w:hAnsi="Helvetica"/>
                <w:color w:val="000000"/>
                <w:sz w:val="17"/>
                <w:szCs w:val="17"/>
              </w:rPr>
              <w:t>sull’azienda e le modalità di recruiting.</w:t>
            </w:r>
          </w:p>
          <w:p w:rsidR="000C43D1" w:rsidRDefault="000C43D1" w:rsidP="000C43D1">
            <w:pPr>
              <w:pStyle w:val="Titolo3"/>
              <w:shd w:val="clear" w:color="auto" w:fill="FFFFFF"/>
              <w:outlineLvl w:val="2"/>
              <w:rPr>
                <w:rFonts w:ascii="Arial" w:hAnsi="Arial" w:cs="Arial"/>
                <w:b w:val="0"/>
                <w:bCs w:val="0"/>
                <w:color w:val="800000"/>
              </w:rPr>
            </w:pPr>
            <w:r>
              <w:rPr>
                <w:rFonts w:ascii="Arial" w:hAnsi="Arial" w:cs="Arial"/>
                <w:b w:val="0"/>
                <w:bCs w:val="0"/>
                <w:color w:val="800000"/>
              </w:rPr>
              <w:t>L’AZIENDA</w:t>
            </w:r>
          </w:p>
          <w:p w:rsidR="000C43D1" w:rsidRDefault="000C43D1" w:rsidP="000C43D1">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Unieuro SpA è una società italiana, proprietaria dell’omonima catena di negozi specializzati nella vendita di prodotti di informatica, telefonia ed elettrodomestici. Nata nel 1967, la società si è unita, qualche anno fa, con il brand Marcopolo e oggi fa parte del</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Gruppo SGM Distribuzione</w:t>
            </w:r>
            <w:r>
              <w:rPr>
                <w:rFonts w:ascii="Helvetica" w:hAnsi="Helvetica"/>
                <w:color w:val="000000"/>
                <w:sz w:val="17"/>
                <w:szCs w:val="17"/>
              </w:rPr>
              <w:t>. Oggi Unieuro è presente sul territorio nazionale con una rete di oltre 400 punti vendita, sia a gestione diretta che affiliati.</w:t>
            </w:r>
          </w:p>
          <w:p w:rsidR="000C43D1" w:rsidRDefault="000C43D1" w:rsidP="000C43D1">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UNIEURO OFFERTE DI LAVORO</w:t>
            </w:r>
          </w:p>
          <w:p w:rsidR="000C43D1" w:rsidRDefault="000C43D1" w:rsidP="000C43D1">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Durante l’anno il Gruppo attiva selezioni di personale per assunzioni nei</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negozi</w:t>
            </w:r>
            <w:r>
              <w:rPr>
                <w:rStyle w:val="apple-converted-space"/>
                <w:rFonts w:ascii="Helvetica" w:eastAsiaTheme="majorEastAsia" w:hAnsi="Helvetica"/>
                <w:color w:val="000000"/>
                <w:sz w:val="17"/>
                <w:szCs w:val="17"/>
              </w:rPr>
              <w:t> </w:t>
            </w:r>
            <w:r>
              <w:rPr>
                <w:rFonts w:ascii="Helvetica" w:hAnsi="Helvetica"/>
                <w:color w:val="000000"/>
                <w:sz w:val="17"/>
                <w:szCs w:val="17"/>
              </w:rPr>
              <w:t>presenti sul territorio nazionale o presso la</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sede centrale</w:t>
            </w:r>
            <w:r>
              <w:rPr>
                <w:rStyle w:val="apple-converted-space"/>
                <w:rFonts w:ascii="Helvetica" w:eastAsiaTheme="majorEastAsia" w:hAnsi="Helvetica"/>
                <w:color w:val="000000"/>
                <w:sz w:val="17"/>
                <w:szCs w:val="17"/>
              </w:rPr>
              <w:t> </w:t>
            </w:r>
            <w:r>
              <w:rPr>
                <w:rFonts w:ascii="Helvetica" w:hAnsi="Helvetica"/>
                <w:color w:val="000000"/>
                <w:sz w:val="17"/>
                <w:szCs w:val="17"/>
              </w:rPr>
              <w:t>di Forlì. Le offerte di lavoro Unieuro sono rivolte, generalmente, a candidati a vari livelli di carriera. Anche a</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giovani senza esperienza</w:t>
            </w:r>
            <w:r>
              <w:rPr>
                <w:rFonts w:ascii="Helvetica" w:hAnsi="Helvetica"/>
                <w:color w:val="000000"/>
                <w:sz w:val="17"/>
                <w:szCs w:val="17"/>
              </w:rPr>
              <w:t>, per i quali vengono attivati tirocini.</w:t>
            </w:r>
          </w:p>
          <w:p w:rsidR="000C43D1" w:rsidRDefault="000C43D1" w:rsidP="000C43D1">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In questo periodo, ad esempio, si ricercano</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laureati</w:t>
            </w:r>
            <w:r>
              <w:rPr>
                <w:rStyle w:val="apple-converted-space"/>
                <w:rFonts w:ascii="Helvetica" w:eastAsiaTheme="majorEastAsia" w:hAnsi="Helvetica"/>
                <w:color w:val="000000"/>
                <w:sz w:val="17"/>
                <w:szCs w:val="17"/>
              </w:rPr>
              <w:t> </w:t>
            </w:r>
            <w:r>
              <w:rPr>
                <w:rFonts w:ascii="Helvetica" w:hAnsi="Helvetica"/>
                <w:color w:val="000000"/>
                <w:sz w:val="17"/>
                <w:szCs w:val="17"/>
              </w:rPr>
              <w:t>per la copertura di posti di lavoro e stage in</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Emilia Romagna</w:t>
            </w:r>
            <w:r>
              <w:rPr>
                <w:rFonts w:ascii="Helvetica" w:hAnsi="Helvetica"/>
                <w:color w:val="000000"/>
                <w:sz w:val="17"/>
                <w:szCs w:val="17"/>
              </w:rPr>
              <w:t>, a</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Forlì</w:t>
            </w:r>
            <w:r>
              <w:rPr>
                <w:rFonts w:ascii="Helvetica" w:hAnsi="Helvetica"/>
                <w:color w:val="000000"/>
                <w:sz w:val="17"/>
                <w:szCs w:val="17"/>
              </w:rPr>
              <w:t>. Gli interessati alle assunzioni Unieuro possono valutare le posizioni aperte al momento.</w:t>
            </w:r>
          </w:p>
          <w:p w:rsidR="000C43D1" w:rsidRDefault="000C43D1" w:rsidP="000C43D1">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Eccoun breve excursus delle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figure ricercate</w:t>
            </w:r>
            <w:r>
              <w:rPr>
                <w:rFonts w:ascii="Helvetica" w:hAnsi="Helvetica"/>
                <w:color w:val="000000"/>
                <w:sz w:val="17"/>
                <w:szCs w:val="17"/>
              </w:rPr>
              <w:t>, per le quali è possibile candidarsi:</w:t>
            </w:r>
          </w:p>
          <w:p w:rsidR="000C43D1" w:rsidRDefault="000C43D1" w:rsidP="000C43D1">
            <w:pPr>
              <w:pStyle w:val="NormaleWeb"/>
              <w:shd w:val="clear" w:color="auto" w:fill="FFFFFF"/>
              <w:spacing w:line="255" w:lineRule="atLeast"/>
              <w:rPr>
                <w:rFonts w:ascii="Helvetica" w:hAnsi="Helvetica"/>
                <w:color w:val="000000"/>
                <w:sz w:val="17"/>
                <w:szCs w:val="17"/>
              </w:rPr>
            </w:pPr>
            <w:r>
              <w:rPr>
                <w:rStyle w:val="Enfasigrassetto"/>
                <w:rFonts w:ascii="Helvetica" w:hAnsi="Helvetica"/>
                <w:color w:val="000000"/>
                <w:sz w:val="17"/>
                <w:szCs w:val="17"/>
              </w:rPr>
              <w:t>TIROCINIO BUSINESS INTELLIGENCE</w:t>
            </w:r>
            <w:r>
              <w:rPr>
                <w:rFonts w:ascii="Helvetica" w:hAnsi="Helvetica"/>
                <w:color w:val="000000"/>
                <w:sz w:val="17"/>
                <w:szCs w:val="17"/>
              </w:rPr>
              <w:br/>
              <w:t>Si ricercano laureati in ambito informatico, statistico o informatico, che hanno conseguito il titolo di studio da non oltre un anno. Si richiede la conoscenza di data base relazionali e strumenti informatici quali SQL, Suite SQL Server, Google Analytics e QlikView.</w:t>
            </w:r>
          </w:p>
          <w:p w:rsidR="000C43D1" w:rsidRDefault="000C43D1" w:rsidP="000C43D1">
            <w:pPr>
              <w:pStyle w:val="NormaleWeb"/>
              <w:shd w:val="clear" w:color="auto" w:fill="FFFFFF"/>
              <w:spacing w:line="255" w:lineRule="atLeast"/>
              <w:rPr>
                <w:rFonts w:ascii="Helvetica" w:hAnsi="Helvetica"/>
                <w:color w:val="000000"/>
                <w:sz w:val="17"/>
                <w:szCs w:val="17"/>
              </w:rPr>
            </w:pPr>
            <w:r>
              <w:rPr>
                <w:rStyle w:val="Enfasigrassetto"/>
                <w:rFonts w:ascii="Helvetica" w:hAnsi="Helvetica"/>
                <w:color w:val="000000"/>
                <w:sz w:val="17"/>
                <w:szCs w:val="17"/>
              </w:rPr>
              <w:t>SAP BPC SPECIALIST</w:t>
            </w:r>
            <w:r>
              <w:rPr>
                <w:rFonts w:ascii="Helvetica" w:hAnsi="Helvetica"/>
                <w:color w:val="000000"/>
                <w:sz w:val="17"/>
                <w:szCs w:val="17"/>
              </w:rPr>
              <w:br/>
              <w:t>Si richiedono laurea in materie informatiche, Ingegneria Gestionale o informatica, ed esperienza biennale. I candidati ideali conoscono il modulo SAP BPC Microsoft Version, il linguaggio SQL, Microsoft Visual Studio e i principali strumenti di ETL. Completano il profilo spiccate doti comunicative e la predisposizione a gestire i rapporti diretti con i clienti.</w:t>
            </w:r>
          </w:p>
          <w:p w:rsidR="000C43D1" w:rsidRDefault="000C43D1" w:rsidP="000C43D1">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lastRenderedPageBreak/>
              <w:t>UNIEURO LAVORA CON NOI</w:t>
            </w:r>
          </w:p>
          <w:p w:rsidR="000C43D1" w:rsidRDefault="000C43D1" w:rsidP="000C43D1">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La</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raccolta</w:t>
            </w:r>
            <w:r>
              <w:rPr>
                <w:rStyle w:val="apple-converted-space"/>
                <w:rFonts w:ascii="Helvetica" w:eastAsiaTheme="majorEastAsia" w:hAnsi="Helvetica"/>
                <w:color w:val="000000"/>
                <w:sz w:val="17"/>
                <w:szCs w:val="17"/>
              </w:rPr>
              <w:t> </w:t>
            </w:r>
            <w:r>
              <w:rPr>
                <w:rFonts w:ascii="Helvetica" w:hAnsi="Helvetica"/>
                <w:color w:val="000000"/>
                <w:sz w:val="17"/>
                <w:szCs w:val="17"/>
              </w:rPr>
              <w:t>delle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candidature</w:t>
            </w:r>
            <w:r>
              <w:rPr>
                <w:rStyle w:val="apple-converted-space"/>
                <w:rFonts w:ascii="Helvetica" w:eastAsiaTheme="majorEastAsia" w:hAnsi="Helvetica"/>
                <w:color w:val="000000"/>
                <w:sz w:val="17"/>
                <w:szCs w:val="17"/>
              </w:rPr>
              <w:t> </w:t>
            </w:r>
            <w:r>
              <w:rPr>
                <w:rFonts w:ascii="Helvetica" w:hAnsi="Helvetica"/>
                <w:color w:val="000000"/>
                <w:sz w:val="17"/>
                <w:szCs w:val="17"/>
              </w:rPr>
              <w:t>viene effettuata attraverso la sezione riservata al</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recruiting</w:t>
            </w:r>
            <w:r>
              <w:rPr>
                <w:rStyle w:val="apple-converted-space"/>
                <w:rFonts w:ascii="Helvetica" w:eastAsiaTheme="majorEastAsia" w:hAnsi="Helvetica"/>
                <w:color w:val="000000"/>
                <w:sz w:val="17"/>
                <w:szCs w:val="17"/>
              </w:rPr>
              <w:t> </w:t>
            </w:r>
            <w:r>
              <w:rPr>
                <w:rFonts w:ascii="Helvetica" w:hAnsi="Helvetica"/>
                <w:color w:val="000000"/>
                <w:sz w:val="17"/>
                <w:szCs w:val="17"/>
              </w:rPr>
              <w:t>del portale web del Gruppo. La stessa, infatti, viene aggiornata con le posizioni aperte per lavorare nei negozi e in sede, alle quali è possibile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rispondere online</w:t>
            </w:r>
            <w:r>
              <w:rPr>
                <w:rFonts w:ascii="Helvetica" w:hAnsi="Helvetica"/>
                <w:color w:val="000000"/>
                <w:sz w:val="17"/>
                <w:szCs w:val="17"/>
              </w:rPr>
              <w:t>.</w:t>
            </w:r>
          </w:p>
          <w:p w:rsidR="000C43D1" w:rsidRDefault="000C43D1" w:rsidP="000C43D1">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Per farlo occorre selezionare l’opportunità di impiego di interesse e, una volta aperta la finestra con la relativa scheda descrittiva, compilare il modulo di candidatura disponibile al termine della descrizione. In qualsiasi momento, inoltre, è possibile inviare un’</w:t>
            </w:r>
            <w:r>
              <w:rPr>
                <w:rStyle w:val="Enfasigrassetto"/>
                <w:rFonts w:ascii="Helvetica" w:hAnsi="Helvetica"/>
                <w:color w:val="000000"/>
                <w:sz w:val="17"/>
                <w:szCs w:val="17"/>
              </w:rPr>
              <w:t>autocandidatura</w:t>
            </w:r>
            <w:r>
              <w:rPr>
                <w:rFonts w:ascii="Helvetica" w:hAnsi="Helvetica"/>
                <w:color w:val="000000"/>
                <w:sz w:val="17"/>
                <w:szCs w:val="17"/>
              </w:rPr>
              <w:t>, registrando il</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curriculum vitae nel data base</w:t>
            </w:r>
            <w:r>
              <w:rPr>
                <w:rFonts w:ascii="Helvetica" w:hAnsi="Helvetica"/>
                <w:color w:val="000000"/>
                <w:sz w:val="17"/>
                <w:szCs w:val="17"/>
              </w:rPr>
              <w:t>aziendale, in vista di prossime selezioni di personale.</w:t>
            </w:r>
          </w:p>
          <w:p w:rsidR="000C43D1" w:rsidRDefault="000C43D1" w:rsidP="000C43D1">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COME CANDIDARSI</w:t>
            </w:r>
          </w:p>
          <w:p w:rsidR="000C43D1" w:rsidRDefault="000C43D1" w:rsidP="000C43D1">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Gli interessati alle future assunzioni Unieuro e alle opportunità di lavoro attive possono visitare la pagina dedicata alle</w:t>
            </w:r>
            <w:r>
              <w:rPr>
                <w:rStyle w:val="apple-converted-space"/>
                <w:rFonts w:ascii="Helvetica" w:eastAsiaTheme="majorEastAsia" w:hAnsi="Helvetica"/>
                <w:color w:val="000000"/>
                <w:sz w:val="17"/>
                <w:szCs w:val="17"/>
              </w:rPr>
              <w:t> </w:t>
            </w:r>
            <w:hyperlink r:id="rId230" w:tgtFrame="_blank" w:history="1">
              <w:r>
                <w:rPr>
                  <w:rStyle w:val="Collegamentoipertestuale"/>
                  <w:rFonts w:ascii="Helvetica" w:hAnsi="Helvetica"/>
                  <w:b/>
                  <w:bCs/>
                  <w:color w:val="800000"/>
                  <w:sz w:val="17"/>
                  <w:szCs w:val="17"/>
                </w:rPr>
                <w:t>posizioni aperte</w:t>
              </w:r>
            </w:hyperlink>
            <w:r>
              <w:rPr>
                <w:rStyle w:val="apple-converted-space"/>
                <w:rFonts w:ascii="Helvetica" w:eastAsiaTheme="majorEastAsia" w:hAnsi="Helvetica"/>
                <w:color w:val="000000"/>
                <w:sz w:val="17"/>
                <w:szCs w:val="17"/>
              </w:rPr>
              <w:t> </w:t>
            </w:r>
            <w:r>
              <w:rPr>
                <w:rFonts w:ascii="Helvetica" w:hAnsi="Helvetica"/>
                <w:color w:val="000000"/>
                <w:sz w:val="17"/>
                <w:szCs w:val="17"/>
              </w:rPr>
              <w:t>del Gruppo, Unieuro “Lavora con noi”. Dalla stessa è possibile prendere visione delle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ricerche in corso</w:t>
            </w:r>
            <w:r>
              <w:rPr>
                <w:rStyle w:val="apple-converted-space"/>
                <w:rFonts w:ascii="Helvetica" w:eastAsiaTheme="majorEastAsia" w:hAnsi="Helvetica"/>
                <w:color w:val="000000"/>
                <w:sz w:val="17"/>
                <w:szCs w:val="17"/>
              </w:rPr>
              <w:t> </w:t>
            </w:r>
            <w:r>
              <w:rPr>
                <w:rFonts w:ascii="Helvetica" w:hAnsi="Helvetica"/>
                <w:color w:val="000000"/>
                <w:sz w:val="17"/>
                <w:szCs w:val="17"/>
              </w:rPr>
              <w:t>e candidarsi online, inviando il cv tramite l’apposito form.</w:t>
            </w:r>
          </w:p>
          <w:p w:rsidR="000C43D1" w:rsidRPr="000C43D1" w:rsidRDefault="000C43D1" w:rsidP="000C43D1">
            <w:pPr>
              <w:shd w:val="clear" w:color="auto" w:fill="FFFFFF"/>
              <w:suppressAutoHyphens w:val="0"/>
              <w:spacing w:after="70"/>
              <w:outlineLvl w:val="0"/>
              <w:rPr>
                <w:rFonts w:ascii="Arial" w:hAnsi="Arial" w:cs="Arial"/>
                <w:color w:val="800000"/>
                <w:kern w:val="36"/>
                <w:sz w:val="28"/>
                <w:szCs w:val="28"/>
                <w:lang w:eastAsia="it-IT"/>
              </w:rPr>
            </w:pPr>
            <w:r w:rsidRPr="000C43D1">
              <w:rPr>
                <w:rFonts w:ascii="Arial" w:hAnsi="Arial" w:cs="Arial"/>
                <w:color w:val="800000"/>
                <w:kern w:val="36"/>
                <w:sz w:val="28"/>
                <w:szCs w:val="28"/>
                <w:lang w:eastAsia="it-IT"/>
              </w:rPr>
              <w:t>Kimbo Lavora con noi: selezioni in corso, come candidarsi</w:t>
            </w:r>
          </w:p>
          <w:p w:rsidR="00A70EE8" w:rsidRDefault="00A70EE8" w:rsidP="00A70EE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Vi piacerebbe lavorare in una delle maggiori aziende italiane del</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settore alimentare</w:t>
            </w:r>
            <w:r>
              <w:rPr>
                <w:rFonts w:ascii="Helvetica" w:hAnsi="Helvetica"/>
                <w:color w:val="000000"/>
                <w:sz w:val="17"/>
                <w:szCs w:val="17"/>
              </w:rPr>
              <w:t>?</w:t>
            </w:r>
          </w:p>
          <w:p w:rsidR="00A70EE8" w:rsidRDefault="00A70EE8" w:rsidP="00A70EE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Kimbo, nota società</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produttrice</w:t>
            </w:r>
            <w:r>
              <w:rPr>
                <w:rStyle w:val="apple-converted-space"/>
                <w:rFonts w:ascii="Helvetica" w:eastAsiaTheme="majorEastAsia" w:hAnsi="Helvetica"/>
                <w:color w:val="000000"/>
                <w:sz w:val="17"/>
                <w:szCs w:val="17"/>
              </w:rPr>
              <w:t> </w:t>
            </w:r>
            <w:r>
              <w:rPr>
                <w:rFonts w:ascii="Helvetica" w:hAnsi="Helvetica"/>
                <w:color w:val="000000"/>
                <w:sz w:val="17"/>
                <w:szCs w:val="17"/>
              </w:rPr>
              <w:t>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caffè,</w:t>
            </w:r>
            <w:r>
              <w:rPr>
                <w:rStyle w:val="apple-converted-space"/>
                <w:rFonts w:ascii="Helvetica" w:eastAsiaTheme="majorEastAsia" w:hAnsi="Helvetica"/>
                <w:color w:val="000000"/>
                <w:sz w:val="17"/>
                <w:szCs w:val="17"/>
              </w:rPr>
              <w:t> </w:t>
            </w:r>
            <w:r>
              <w:rPr>
                <w:rFonts w:ascii="Helvetica" w:hAnsi="Helvetica"/>
                <w:color w:val="000000"/>
                <w:sz w:val="17"/>
                <w:szCs w:val="17"/>
              </w:rPr>
              <w:t>seleziona personale per la copertura di posti di lavoro in Italia. Vi presentiamo le selezioni in corso e come candidarsi per le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assunzioni</w:t>
            </w:r>
            <w:r>
              <w:rPr>
                <w:rFonts w:ascii="Helvetica" w:hAnsi="Helvetica"/>
                <w:color w:val="000000"/>
                <w:sz w:val="17"/>
                <w:szCs w:val="17"/>
              </w:rPr>
              <w:t>.</w:t>
            </w:r>
          </w:p>
          <w:p w:rsidR="00A70EE8" w:rsidRDefault="00A70EE8" w:rsidP="00A70EE8">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L’AZIENDA</w:t>
            </w:r>
          </w:p>
          <w:p w:rsidR="00A70EE8" w:rsidRDefault="00A70EE8" w:rsidP="00A70EE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Kimbo Caffè SpA è una società italiana che produce e trasporta miscele di caffè. L’azienda è stata fondata, nel 1963, dai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fratelli Rubino</w:t>
            </w:r>
            <w:r>
              <w:rPr>
                <w:rFonts w:ascii="Helvetica" w:hAnsi="Helvetica"/>
                <w:color w:val="000000"/>
                <w:sz w:val="17"/>
                <w:szCs w:val="17"/>
              </w:rPr>
              <w:t>, con il nome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Cafè do Brasil SpA</w:t>
            </w:r>
            <w:r>
              <w:rPr>
                <w:rFonts w:ascii="Helvetica" w:hAnsi="Helvetica"/>
                <w:color w:val="000000"/>
                <w:sz w:val="17"/>
                <w:szCs w:val="17"/>
              </w:rPr>
              <w:t>, ed è proprietaria sia del marchio Kimbo che del brand Caffè Kosè. Oggi la Kimbo SpA, che ha sede a Melito di Napoli, in Via Appia km. 22 / 648, dov’è situato lo stabilimento produttivo del Gruppo, per la torrefazione e la lavorazione del caffè, possiede anche un polo logistico all’avanguardia, il Kimbo-hub, un centro distributivo di ben 18mila metri quadri situato sempre in Campania, a Nola.</w:t>
            </w:r>
          </w:p>
          <w:p w:rsidR="00A70EE8" w:rsidRDefault="00A70EE8" w:rsidP="00A70EE8">
            <w:pPr>
              <w:pStyle w:val="Titolo3"/>
              <w:shd w:val="clear" w:color="auto" w:fill="FFFFFF"/>
              <w:outlineLvl w:val="2"/>
              <w:rPr>
                <w:rFonts w:ascii="Arial" w:hAnsi="Arial" w:cs="Arial"/>
                <w:b w:val="0"/>
                <w:bCs w:val="0"/>
                <w:color w:val="800000"/>
              </w:rPr>
            </w:pPr>
            <w:r>
              <w:rPr>
                <w:rFonts w:ascii="Arial" w:hAnsi="Arial" w:cs="Arial"/>
                <w:b w:val="0"/>
                <w:bCs w:val="0"/>
                <w:color w:val="800000"/>
              </w:rPr>
              <w:t>KIMBO OPPORTUNITA’ DI LAVORO</w:t>
            </w:r>
          </w:p>
          <w:p w:rsidR="00A70EE8" w:rsidRDefault="00A70EE8" w:rsidP="00A70EE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Il Gruppo è al momento alla ricerca di personale in vista di assunzioni in</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Campania, Lombardia, Puglia, Basilicata, Calabria</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Sicilia</w:t>
            </w:r>
            <w:r>
              <w:rPr>
                <w:rFonts w:ascii="Helvetica" w:hAnsi="Helvetica"/>
                <w:color w:val="000000"/>
                <w:sz w:val="17"/>
                <w:szCs w:val="17"/>
              </w:rPr>
              <w:t>. Le offerte di lavoro Kimbo sono rivolte, generalmente, a candidati diplomati e laureati, a vari livelli di carriera.</w:t>
            </w:r>
          </w:p>
          <w:p w:rsidR="00A70EE8" w:rsidRDefault="00A70EE8" w:rsidP="00A70EE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Gli interessati alle future assunzioni Kimbo possono valutare le selezioni in corso in questo periodo. Ecco un breve excursus dei</w:t>
            </w:r>
            <w:r>
              <w:rPr>
                <w:rStyle w:val="Enfasigrassetto"/>
                <w:rFonts w:ascii="Helvetica" w:hAnsi="Helvetica"/>
                <w:color w:val="000000"/>
                <w:sz w:val="17"/>
                <w:szCs w:val="17"/>
              </w:rPr>
              <w:t>profili richiesti</w:t>
            </w:r>
            <w:r>
              <w:rPr>
                <w:rStyle w:val="apple-converted-space"/>
                <w:rFonts w:ascii="Helvetica" w:eastAsiaTheme="majorEastAsia" w:hAnsi="Helvetica"/>
                <w:color w:val="000000"/>
                <w:sz w:val="17"/>
                <w:szCs w:val="17"/>
              </w:rPr>
              <w:t> </w:t>
            </w:r>
            <w:r>
              <w:rPr>
                <w:rFonts w:ascii="Helvetica" w:hAnsi="Helvetica"/>
                <w:color w:val="000000"/>
                <w:sz w:val="17"/>
                <w:szCs w:val="17"/>
              </w:rPr>
              <w:t>al momento:</w:t>
            </w:r>
          </w:p>
          <w:p w:rsidR="00A70EE8" w:rsidRDefault="00A70EE8" w:rsidP="00A70EE8">
            <w:pPr>
              <w:pStyle w:val="NormaleWeb"/>
              <w:shd w:val="clear" w:color="auto" w:fill="FFFFFF"/>
              <w:spacing w:line="255" w:lineRule="atLeast"/>
              <w:rPr>
                <w:rFonts w:ascii="Helvetica" w:hAnsi="Helvetica"/>
                <w:color w:val="000000"/>
                <w:sz w:val="17"/>
                <w:szCs w:val="17"/>
              </w:rPr>
            </w:pPr>
            <w:r>
              <w:rPr>
                <w:rStyle w:val="Enfasigrassetto"/>
                <w:rFonts w:ascii="Helvetica" w:hAnsi="Helvetica"/>
                <w:color w:val="000000"/>
                <w:sz w:val="17"/>
                <w:szCs w:val="17"/>
              </w:rPr>
              <w:t>TRADE MARKETING MANAGER</w:t>
            </w:r>
            <w:r>
              <w:rPr>
                <w:rFonts w:ascii="Helvetica" w:hAnsi="Helvetica"/>
                <w:color w:val="000000"/>
                <w:sz w:val="17"/>
                <w:szCs w:val="17"/>
              </w:rPr>
              <w:br/>
              <w:t>Sedi di lavoro:</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Melito di Napoli, Milano</w:t>
            </w:r>
            <w:r>
              <w:rPr>
                <w:rFonts w:ascii="Helvetica" w:hAnsi="Helvetica"/>
                <w:color w:val="000000"/>
                <w:sz w:val="17"/>
                <w:szCs w:val="17"/>
              </w:rPr>
              <w:br/>
              <w:t>La ricerca è rivolta a laureati in materie economico aziendali, con formazione in ambito Marketing e Trade Marketing. Devono aver maturato pluriennale esperienza in aziende multinazionali del largo consumo, nel settore beverage o food. Inoltre, devono possedere un’ottima conoscenza della lingua inglese ed essere predisposti a lavorare in squadra.</w:t>
            </w:r>
          </w:p>
          <w:p w:rsidR="00A70EE8" w:rsidRDefault="00A70EE8" w:rsidP="00A70EE8">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E – COMMERCE MANAGER</w:t>
            </w:r>
            <w:r>
              <w:rPr>
                <w:rFonts w:ascii="Helvetica" w:hAnsi="Helvetica"/>
                <w:color w:val="000000"/>
                <w:sz w:val="17"/>
                <w:szCs w:val="17"/>
              </w:rPr>
              <w:br/>
              <w:t>Sede di lavoro:</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Melito di Napoli</w:t>
            </w:r>
            <w:r>
              <w:rPr>
                <w:rFonts w:ascii="Helvetica" w:hAnsi="Helvetica"/>
                <w:color w:val="000000"/>
                <w:sz w:val="17"/>
                <w:szCs w:val="17"/>
              </w:rPr>
              <w:br/>
              <w:t xml:space="preserve">Si richiedono laurea in area economico aziendale e esperienza nel ruolo o in mansioni analoghe, e nella gestione delle vendite online e / o sui web market place. Per candidarsi occorre conoscere le </w:t>
            </w:r>
            <w:r>
              <w:rPr>
                <w:rFonts w:ascii="Helvetica" w:hAnsi="Helvetica"/>
                <w:color w:val="000000"/>
                <w:sz w:val="17"/>
                <w:szCs w:val="17"/>
              </w:rPr>
              <w:lastRenderedPageBreak/>
              <w:t>dinamiche commerciali del mercato digitale, saper pianificare campagne online e saper usare gli strumenti di ottimizzazione SEA e SEO, e di web analytics. Completano il profilo un’ottimo Inglese e la predisposizione al lavoro in team.</w:t>
            </w:r>
          </w:p>
          <w:p w:rsidR="00A70EE8" w:rsidRDefault="00A70EE8" w:rsidP="00A70EE8">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EXPORT SALES AREA MANAGER</w:t>
            </w:r>
            <w:r>
              <w:rPr>
                <w:rFonts w:ascii="Helvetica" w:hAnsi="Helvetica"/>
                <w:color w:val="000000"/>
                <w:sz w:val="17"/>
                <w:szCs w:val="17"/>
              </w:rPr>
              <w:br/>
              <w:t>Sedi di lavoro:</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Melito di Napoli, Milano</w:t>
            </w:r>
            <w:r>
              <w:rPr>
                <w:rFonts w:ascii="Helvetica" w:hAnsi="Helvetica"/>
                <w:color w:val="000000"/>
                <w:sz w:val="17"/>
                <w:szCs w:val="17"/>
              </w:rPr>
              <w:br/>
              <w:t>I candidati ideali sono laureati, meglio se in ambito economico aziendale. Possiedono una solida esperienza nell’area Sales ed Export, e in ambito commerciale. Si occuperanno delle aree Europa (ad esclusione dei Paesi Nordici), Africa, Asia ed Oceania, pertanto devono conoscere profondamente il mercato e i territori di riferimento. Hanno spiccate doti di negoziazione e pianificazione, una conoscenza fluente della lingua inglese e ottime competenze relazionali. Inoltre, sono disponibili alla mobilità territoriale. L’inserimento sarà concordato in base ad esperienza e capacità del candidato, e prevede la disponibilità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auto aziendale</w:t>
            </w:r>
            <w:r>
              <w:rPr>
                <w:rFonts w:ascii="Helvetica" w:hAnsi="Helvetica"/>
                <w:color w:val="000000"/>
                <w:sz w:val="17"/>
                <w:szCs w:val="17"/>
              </w:rPr>
              <w:t>.</w:t>
            </w:r>
          </w:p>
          <w:p w:rsidR="00A70EE8" w:rsidRDefault="00A70EE8" w:rsidP="00A70EE8">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BRAND COFFEE SPECIALIST</w:t>
            </w:r>
            <w:r>
              <w:rPr>
                <w:rStyle w:val="apple-converted-space"/>
                <w:rFonts w:ascii="Helvetica" w:eastAsiaTheme="majorEastAsia" w:hAnsi="Helvetica"/>
                <w:color w:val="000000"/>
                <w:sz w:val="17"/>
                <w:szCs w:val="17"/>
              </w:rPr>
              <w:t> </w:t>
            </w:r>
            <w:r>
              <w:rPr>
                <w:rFonts w:ascii="Helvetica" w:hAnsi="Helvetica"/>
                <w:color w:val="000000"/>
                <w:sz w:val="17"/>
                <w:szCs w:val="17"/>
              </w:rPr>
              <w:br/>
              <w:t>Sedi di lavoro:</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Campania, Puglia, Basilicata, Calabria, Sicilia</w:t>
            </w:r>
            <w:r>
              <w:rPr>
                <w:rFonts w:ascii="Helvetica" w:hAnsi="Helvetica"/>
                <w:color w:val="000000"/>
                <w:sz w:val="17"/>
                <w:szCs w:val="17"/>
              </w:rPr>
              <w:br/>
              <w:t>Le risorse hanno conseguito un diploma o una laurea e conoscono almeno una lingua straniera tra Inglese, Francese e Tedesco. Preferibilmente sono domiciliati in provincia di Salerno, Potenza e Avellino, o zone limitrofe. Sanno usare Office, possiedono ottime competenze relazionali e sono disponibili agli spostamenti sul territorio di riferimento. L’aver maturato un’esperienza commerciale nel canale Ho.Re.Ca. e come barman nel settore della formazione sarà considerato requisito preferenziale. Prevista l’assunzione 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tempo determinato</w:t>
            </w:r>
            <w:r>
              <w:rPr>
                <w:rFonts w:ascii="Helvetica" w:hAnsi="Helvetica"/>
                <w:color w:val="000000"/>
                <w:sz w:val="17"/>
                <w:szCs w:val="17"/>
              </w:rPr>
              <w:t>, per un periodo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6 mesi</w:t>
            </w:r>
            <w:r>
              <w:rPr>
                <w:rFonts w:ascii="Helvetica" w:hAnsi="Helvetica"/>
                <w:color w:val="000000"/>
                <w:sz w:val="17"/>
                <w:szCs w:val="17"/>
              </w:rPr>
              <w:t>, eventualmente rinnovabile, con possibilità di inserimento definitivo in azienda. Le figure selezionate saranno dotate anche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autovettura, tablet</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smartphone</w:t>
            </w:r>
            <w:r>
              <w:rPr>
                <w:rStyle w:val="apple-converted-space"/>
                <w:rFonts w:ascii="Helvetica" w:eastAsiaTheme="majorEastAsia" w:hAnsi="Helvetica"/>
                <w:color w:val="000000"/>
                <w:sz w:val="17"/>
                <w:szCs w:val="17"/>
              </w:rPr>
              <w:t> </w:t>
            </w:r>
            <w:r>
              <w:rPr>
                <w:rFonts w:ascii="Helvetica" w:hAnsi="Helvetica"/>
                <w:color w:val="000000"/>
                <w:sz w:val="17"/>
                <w:szCs w:val="17"/>
              </w:rPr>
              <w:t>messi a disposizione dall’azienda.</w:t>
            </w:r>
          </w:p>
          <w:p w:rsidR="00A70EE8" w:rsidRDefault="00A70EE8" w:rsidP="00A70EE8">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KIMBO LAVORA CON NOI</w:t>
            </w:r>
          </w:p>
          <w:p w:rsidR="00A70EE8" w:rsidRDefault="00A70EE8" w:rsidP="00A70EE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Uno dei principali strumenti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recruiting</w:t>
            </w:r>
            <w:r>
              <w:rPr>
                <w:rStyle w:val="apple-converted-space"/>
                <w:rFonts w:ascii="Helvetica" w:eastAsiaTheme="majorEastAsia" w:hAnsi="Helvetica"/>
                <w:color w:val="000000"/>
                <w:sz w:val="17"/>
                <w:szCs w:val="17"/>
              </w:rPr>
              <w:t> </w:t>
            </w:r>
            <w:r>
              <w:rPr>
                <w:rFonts w:ascii="Helvetica" w:hAnsi="Helvetica"/>
                <w:color w:val="000000"/>
                <w:sz w:val="17"/>
                <w:szCs w:val="17"/>
              </w:rPr>
              <w:t>del Gruppo è la sezione dedicata alle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posizioni aperte</w:t>
            </w:r>
            <w:r>
              <w:rPr>
                <w:rStyle w:val="apple-converted-space"/>
                <w:rFonts w:ascii="Helvetica" w:eastAsiaTheme="majorEastAsia" w:hAnsi="Helvetica"/>
                <w:color w:val="000000"/>
                <w:sz w:val="17"/>
                <w:szCs w:val="17"/>
              </w:rPr>
              <w:t> </w:t>
            </w:r>
            <w:r>
              <w:rPr>
                <w:rFonts w:ascii="Helvetica" w:hAnsi="Helvetica"/>
                <w:color w:val="000000"/>
                <w:sz w:val="17"/>
                <w:szCs w:val="17"/>
              </w:rPr>
              <w:t>e alle candidature del portale web www.kimbo.it. Attraverso l’area Kimbo Lavoro del sito web aziendale, infatti, è possibile prendere visione delle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ricerche in corso</w:t>
            </w:r>
            <w:r>
              <w:rPr>
                <w:rFonts w:ascii="Helvetica" w:hAnsi="Helvetica"/>
                <w:color w:val="000000"/>
                <w:sz w:val="17"/>
                <w:szCs w:val="17"/>
              </w:rPr>
              <w:t>, 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rispondere online</w:t>
            </w:r>
            <w:r>
              <w:rPr>
                <w:rStyle w:val="apple-converted-space"/>
                <w:rFonts w:ascii="Helvetica" w:eastAsiaTheme="majorEastAsia" w:hAnsi="Helvetica"/>
                <w:color w:val="000000"/>
                <w:sz w:val="17"/>
                <w:szCs w:val="17"/>
              </w:rPr>
              <w:t> </w:t>
            </w:r>
            <w:r>
              <w:rPr>
                <w:rFonts w:ascii="Helvetica" w:hAnsi="Helvetica"/>
                <w:color w:val="000000"/>
                <w:sz w:val="17"/>
                <w:szCs w:val="17"/>
              </w:rPr>
              <w:t>agli annunci di interesse, inserendo il</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curriculum vitae nel data base</w:t>
            </w:r>
            <w:r>
              <w:rPr>
                <w:rStyle w:val="apple-converted-space"/>
                <w:rFonts w:ascii="Helvetica" w:eastAsiaTheme="majorEastAsia" w:hAnsi="Helvetica"/>
                <w:color w:val="000000"/>
                <w:sz w:val="17"/>
                <w:szCs w:val="17"/>
              </w:rPr>
              <w:t> </w:t>
            </w:r>
            <w:r>
              <w:rPr>
                <w:rFonts w:ascii="Helvetica" w:hAnsi="Helvetica"/>
                <w:color w:val="000000"/>
                <w:sz w:val="17"/>
                <w:szCs w:val="17"/>
              </w:rPr>
              <w:t>dell’azienda. In qualsiasi momento, inoltre, è possibile inviare una</w:t>
            </w:r>
            <w:hyperlink r:id="rId231" w:tgtFrame="_blank" w:history="1">
              <w:r>
                <w:rPr>
                  <w:rStyle w:val="Collegamentoipertestuale"/>
                  <w:rFonts w:ascii="Helvetica" w:hAnsi="Helvetica"/>
                  <w:b/>
                  <w:bCs/>
                  <w:color w:val="800000"/>
                  <w:sz w:val="17"/>
                  <w:szCs w:val="17"/>
                </w:rPr>
                <w:t>autocandidatura</w:t>
              </w:r>
            </w:hyperlink>
            <w:r>
              <w:rPr>
                <w:rFonts w:ascii="Helvetica" w:hAnsi="Helvetica"/>
                <w:color w:val="000000"/>
                <w:sz w:val="17"/>
                <w:szCs w:val="17"/>
              </w:rPr>
              <w:t>, in vista di prossime selezioni di personale per lavorare in Kimbo.</w:t>
            </w:r>
          </w:p>
          <w:p w:rsidR="00A70EE8" w:rsidRDefault="00A70EE8" w:rsidP="00A70EE8">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COME CANDIDARSI</w:t>
            </w:r>
          </w:p>
          <w:p w:rsidR="00A70EE8" w:rsidRDefault="00A70EE8" w:rsidP="00A70EE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Gli interessati alle future assunzioni Kimbo e alle opportunità di lavoro possono candidarsi visitando la pagina dedicata alle</w:t>
            </w:r>
            <w:r>
              <w:rPr>
                <w:rStyle w:val="apple-converted-space"/>
                <w:rFonts w:ascii="Helvetica" w:eastAsiaTheme="majorEastAsia" w:hAnsi="Helvetica"/>
                <w:color w:val="000000"/>
                <w:sz w:val="17"/>
                <w:szCs w:val="17"/>
              </w:rPr>
              <w:t> </w:t>
            </w:r>
            <w:hyperlink r:id="rId232" w:tgtFrame="_blank" w:history="1">
              <w:r>
                <w:rPr>
                  <w:rStyle w:val="Collegamentoipertestuale"/>
                  <w:rFonts w:ascii="Helvetica" w:hAnsi="Helvetica"/>
                  <w:b/>
                  <w:bCs/>
                  <w:color w:val="800000"/>
                  <w:sz w:val="17"/>
                  <w:szCs w:val="17"/>
                </w:rPr>
                <w:t>carriere e selezioni</w:t>
              </w:r>
            </w:hyperlink>
            <w:r>
              <w:rPr>
                <w:rStyle w:val="apple-converted-space"/>
                <w:rFonts w:ascii="Helvetica" w:eastAsiaTheme="majorEastAsia" w:hAnsi="Helvetica"/>
                <w:color w:val="000000"/>
                <w:sz w:val="17"/>
                <w:szCs w:val="17"/>
              </w:rPr>
              <w:t> </w:t>
            </w:r>
            <w:r>
              <w:rPr>
                <w:rFonts w:ascii="Helvetica" w:hAnsi="Helvetica"/>
                <w:color w:val="000000"/>
                <w:sz w:val="17"/>
                <w:szCs w:val="17"/>
              </w:rPr>
              <w:t>del Gruppo, Kimbo “Lavora con noi”, e registrando il cv nell’apposito form online.</w:t>
            </w:r>
          </w:p>
          <w:p w:rsidR="00FF0014" w:rsidRPr="00FF0014" w:rsidRDefault="00FF0014" w:rsidP="00FF0014">
            <w:pPr>
              <w:shd w:val="clear" w:color="auto" w:fill="FFFFFF"/>
              <w:suppressAutoHyphens w:val="0"/>
              <w:spacing w:after="70"/>
              <w:outlineLvl w:val="0"/>
              <w:rPr>
                <w:rFonts w:ascii="Arial" w:hAnsi="Arial" w:cs="Arial"/>
                <w:color w:val="800000"/>
                <w:kern w:val="36"/>
                <w:sz w:val="28"/>
                <w:szCs w:val="28"/>
                <w:lang w:eastAsia="it-IT"/>
              </w:rPr>
            </w:pPr>
            <w:r w:rsidRPr="00FF0014">
              <w:rPr>
                <w:rFonts w:ascii="Arial" w:hAnsi="Arial" w:cs="Arial"/>
                <w:color w:val="800000"/>
                <w:kern w:val="36"/>
                <w:sz w:val="28"/>
                <w:szCs w:val="28"/>
                <w:lang w:eastAsia="it-IT"/>
              </w:rPr>
              <w:t>Philip Morris: 300 assunzioni a Crespellano</w:t>
            </w:r>
          </w:p>
          <w:p w:rsidR="00FF0014" w:rsidRDefault="00FF0014" w:rsidP="00FF0014">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In arrivo nuove assunzioni 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Bologna</w:t>
            </w:r>
            <w:r>
              <w:rPr>
                <w:rFonts w:ascii="Helvetica" w:hAnsi="Helvetica"/>
                <w:color w:val="000000"/>
                <w:sz w:val="17"/>
                <w:szCs w:val="17"/>
              </w:rPr>
              <w:t> con Philip Morris.</w:t>
            </w:r>
          </w:p>
          <w:p w:rsidR="00FF0014" w:rsidRDefault="00FF0014" w:rsidP="00FF0014">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L’azienda starebbe ampliando ulteriormente il</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nuovo stabilimento</w:t>
            </w:r>
            <w:r>
              <w:rPr>
                <w:rStyle w:val="apple-converted-space"/>
                <w:rFonts w:ascii="Helvetica" w:eastAsiaTheme="majorEastAsia" w:hAnsi="Helvetica"/>
                <w:color w:val="000000"/>
                <w:sz w:val="17"/>
                <w:szCs w:val="17"/>
              </w:rPr>
              <w:t> </w:t>
            </w:r>
            <w:r>
              <w:rPr>
                <w:rFonts w:ascii="Helvetica" w:hAnsi="Helvetica"/>
                <w:color w:val="000000"/>
                <w:sz w:val="17"/>
                <w:szCs w:val="17"/>
              </w:rPr>
              <w:t>di Intertaba, affiliata di PMI, 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Crespellano – Valsomaggia</w:t>
            </w:r>
            <w:r>
              <w:rPr>
                <w:rFonts w:ascii="Helvetica" w:hAnsi="Helvetica"/>
                <w:color w:val="000000"/>
                <w:sz w:val="17"/>
                <w:szCs w:val="17"/>
              </w:rPr>
              <w:t>. L’iniziativa potrebbe creare numerosi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posti</w:t>
            </w:r>
            <w:r>
              <w:rPr>
                <w:rStyle w:val="apple-converted-space"/>
                <w:rFonts w:ascii="Helvetica" w:eastAsiaTheme="majorEastAsia" w:hAnsi="Helvetica"/>
                <w:color w:val="000000"/>
                <w:sz w:val="17"/>
                <w:szCs w:val="17"/>
              </w:rPr>
              <w:t> </w:t>
            </w:r>
            <w:r>
              <w:rPr>
                <w:rFonts w:ascii="Helvetica" w:hAnsi="Helvetica"/>
                <w:color w:val="000000"/>
                <w:sz w:val="17"/>
                <w:szCs w:val="17"/>
              </w:rPr>
              <w:t>di</w:t>
            </w:r>
            <w:r>
              <w:rPr>
                <w:rStyle w:val="Enfasigrassetto"/>
                <w:rFonts w:ascii="Helvetica" w:eastAsiaTheme="majorEastAsia" w:hAnsi="Helvetica"/>
                <w:color w:val="000000"/>
                <w:sz w:val="17"/>
                <w:szCs w:val="17"/>
              </w:rPr>
              <w:t>lavoro</w:t>
            </w:r>
            <w:r>
              <w:rPr>
                <w:rStyle w:val="apple-converted-space"/>
                <w:rFonts w:ascii="Helvetica" w:eastAsiaTheme="majorEastAsia" w:hAnsi="Helvetica"/>
                <w:color w:val="000000"/>
                <w:sz w:val="17"/>
                <w:szCs w:val="17"/>
              </w:rPr>
              <w:t> </w:t>
            </w:r>
            <w:r>
              <w:rPr>
                <w:rFonts w:ascii="Helvetica" w:hAnsi="Helvetica"/>
                <w:color w:val="000000"/>
                <w:sz w:val="17"/>
                <w:szCs w:val="17"/>
              </w:rPr>
              <w:t>in Emilia Romagna.</w:t>
            </w:r>
          </w:p>
          <w:p w:rsidR="00FF0014" w:rsidRDefault="00FF0014" w:rsidP="00FF0014">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Potrebbero essere fino a 300 le assunzioni Philip Morris che saranno effettuate nella fabbrica di Crespellano – Valsomaggia. Ecco tutte le informazioni 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cosa sapere</w:t>
            </w:r>
            <w:r>
              <w:rPr>
                <w:rFonts w:ascii="Helvetica" w:hAnsi="Helvetica"/>
                <w:color w:val="000000"/>
                <w:sz w:val="17"/>
                <w:szCs w:val="17"/>
              </w:rPr>
              <w:t>.</w:t>
            </w:r>
          </w:p>
          <w:p w:rsidR="00FF0014" w:rsidRDefault="00FF0014" w:rsidP="00FF0014">
            <w:pPr>
              <w:pStyle w:val="Titolo3"/>
              <w:shd w:val="clear" w:color="auto" w:fill="FFFFFF"/>
              <w:outlineLvl w:val="2"/>
              <w:rPr>
                <w:rFonts w:ascii="Arial" w:hAnsi="Arial" w:cs="Arial"/>
                <w:b w:val="0"/>
                <w:bCs w:val="0"/>
                <w:color w:val="800000"/>
              </w:rPr>
            </w:pPr>
            <w:r>
              <w:rPr>
                <w:rFonts w:ascii="Arial" w:hAnsi="Arial" w:cs="Arial"/>
                <w:b w:val="0"/>
                <w:bCs w:val="0"/>
                <w:color w:val="800000"/>
              </w:rPr>
              <w:t>PHILIP MORRIS ASSUNZIONI A CRESPELLANO</w:t>
            </w:r>
          </w:p>
          <w:p w:rsidR="00FF0014" w:rsidRDefault="00FF0014" w:rsidP="00FF0014">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lastRenderedPageBreak/>
              <w:t>A settembre scorso è stato inaugurato a Crespellano, Comune oggi assorbito da quello di Valsomaggia, presso Bologna, un</w:t>
            </w:r>
            <w:r>
              <w:rPr>
                <w:rStyle w:val="Enfasigrassetto"/>
                <w:rFonts w:ascii="Helvetica" w:eastAsiaTheme="majorEastAsia" w:hAnsi="Helvetica"/>
                <w:color w:val="000000"/>
                <w:sz w:val="17"/>
                <w:szCs w:val="17"/>
              </w:rPr>
              <w:t>nuovo sito produttivo</w:t>
            </w:r>
            <w:r>
              <w:rPr>
                <w:rStyle w:val="apple-converted-space"/>
                <w:rFonts w:ascii="Helvetica" w:hAnsi="Helvetica"/>
                <w:color w:val="000000"/>
                <w:sz w:val="17"/>
                <w:szCs w:val="17"/>
              </w:rPr>
              <w:t> </w:t>
            </w:r>
            <w:r>
              <w:rPr>
                <w:rFonts w:ascii="Helvetica" w:hAnsi="Helvetica"/>
                <w:color w:val="000000"/>
                <w:sz w:val="17"/>
                <w:szCs w:val="17"/>
              </w:rPr>
              <w:t>Philip Morris. Precisamente si tratta di una fabbrica della</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Philip Morris Manufacturing &amp; Technology Bologna SpA</w:t>
            </w:r>
            <w:r>
              <w:rPr>
                <w:rFonts w:ascii="Helvetica" w:hAnsi="Helvetica"/>
                <w:color w:val="000000"/>
                <w:sz w:val="17"/>
                <w:szCs w:val="17"/>
              </w:rPr>
              <w:t>, ex Intertaba, affiliata italiana della PMI. L’apertura della fabbrica ha avuto una</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ricaduta occupazionale</w:t>
            </w:r>
            <w:r>
              <w:rPr>
                <w:rStyle w:val="apple-converted-space"/>
                <w:rFonts w:ascii="Helvetica" w:hAnsi="Helvetica"/>
                <w:color w:val="000000"/>
                <w:sz w:val="17"/>
                <w:szCs w:val="17"/>
              </w:rPr>
              <w:t> </w:t>
            </w:r>
            <w:r>
              <w:rPr>
                <w:rFonts w:ascii="Helvetica" w:hAnsi="Helvetica"/>
                <w:color w:val="000000"/>
                <w:sz w:val="17"/>
                <w:szCs w:val="17"/>
              </w:rPr>
              <w:t>sul territorio più che positiva, tanto che sono state effettuate ben 600 assunzioni. Sembra, tuttavia, che questi non saranno gli unici posti di lavoro Philip Morris creati nello stabilimento.</w:t>
            </w:r>
          </w:p>
          <w:p w:rsidR="00FF0014" w:rsidRDefault="00FF0014" w:rsidP="00FF0014">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Stando, infatti, a quanto riportato dal quotidiano</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Il Resto del Carlino</w:t>
            </w:r>
            <w:r>
              <w:rPr>
                <w:rFonts w:ascii="Helvetica" w:hAnsi="Helvetica"/>
                <w:color w:val="000000"/>
                <w:sz w:val="17"/>
                <w:szCs w:val="17"/>
              </w:rPr>
              <w:t>, attraverso un recente articolo, il Gruppo starebbe realizzando</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nuovi lavori</w:t>
            </w:r>
            <w:r>
              <w:rPr>
                <w:rStyle w:val="apple-converted-space"/>
                <w:rFonts w:ascii="Helvetica" w:hAnsi="Helvetica"/>
                <w:color w:val="000000"/>
                <w:sz w:val="17"/>
                <w:szCs w:val="17"/>
              </w:rPr>
              <w:t> </w:t>
            </w:r>
            <w:r>
              <w:rPr>
                <w:rFonts w:ascii="Helvetica" w:hAnsi="Helvetica"/>
                <w:color w:val="000000"/>
                <w:sz w:val="17"/>
                <w:szCs w:val="17"/>
              </w:rPr>
              <w:t>all’interno del sito per</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ampliarlo</w:t>
            </w:r>
            <w:r>
              <w:rPr>
                <w:rStyle w:val="apple-converted-space"/>
                <w:rFonts w:ascii="Helvetica" w:hAnsi="Helvetica"/>
                <w:color w:val="000000"/>
                <w:sz w:val="17"/>
                <w:szCs w:val="17"/>
              </w:rPr>
              <w:t> </w:t>
            </w:r>
            <w:r>
              <w:rPr>
                <w:rFonts w:ascii="Helvetica" w:hAnsi="Helvetica"/>
                <w:color w:val="000000"/>
                <w:sz w:val="17"/>
                <w:szCs w:val="17"/>
              </w:rPr>
              <w:t>e intensificare la produzione. In particolare, sarebbero in fase di costruzione</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3 nuovi impianti produttivi</w:t>
            </w:r>
            <w:r>
              <w:rPr>
                <w:rFonts w:ascii="Helvetica" w:hAnsi="Helvetica"/>
                <w:color w:val="000000"/>
                <w:sz w:val="17"/>
                <w:szCs w:val="17"/>
              </w:rPr>
              <w:t>, che andrebbero ad aggiungersi ai 4 già esistenti per</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incrementare</w:t>
            </w:r>
            <w:r>
              <w:rPr>
                <w:rStyle w:val="apple-converted-space"/>
                <w:rFonts w:ascii="Helvetica" w:hAnsi="Helvetica"/>
                <w:color w:val="000000"/>
                <w:sz w:val="17"/>
                <w:szCs w:val="17"/>
              </w:rPr>
              <w:t> </w:t>
            </w:r>
            <w:r>
              <w:rPr>
                <w:rFonts w:ascii="Helvetica" w:hAnsi="Helvetica"/>
                <w:color w:val="000000"/>
                <w:sz w:val="17"/>
                <w:szCs w:val="17"/>
              </w:rPr>
              <w:t>notevolmente la</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produttività</w:t>
            </w:r>
            <w:r>
              <w:rPr>
                <w:rStyle w:val="apple-converted-space"/>
                <w:rFonts w:ascii="Helvetica" w:hAnsi="Helvetica"/>
                <w:color w:val="000000"/>
                <w:sz w:val="17"/>
                <w:szCs w:val="17"/>
              </w:rPr>
              <w:t> </w:t>
            </w:r>
            <w:r>
              <w:rPr>
                <w:rFonts w:ascii="Helvetica" w:hAnsi="Helvetica"/>
                <w:color w:val="000000"/>
                <w:sz w:val="17"/>
                <w:szCs w:val="17"/>
              </w:rPr>
              <w:t>della fabbrica. I nuovi moduli potrebbero essere completati già entro fine anno e, con ogni probabilità, richiederanno</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nuovi inserimenti</w:t>
            </w:r>
            <w:r>
              <w:rPr>
                <w:rStyle w:val="apple-converted-space"/>
                <w:rFonts w:ascii="Helvetica" w:hAnsi="Helvetica"/>
                <w:color w:val="000000"/>
                <w:sz w:val="17"/>
                <w:szCs w:val="17"/>
              </w:rPr>
              <w:t> </w:t>
            </w:r>
            <w:r>
              <w:rPr>
                <w:rFonts w:ascii="Helvetica" w:hAnsi="Helvetica"/>
                <w:color w:val="000000"/>
                <w:sz w:val="17"/>
                <w:szCs w:val="17"/>
              </w:rPr>
              <w:t>di personale.</w:t>
            </w:r>
          </w:p>
          <w:p w:rsidR="00FF0014" w:rsidRDefault="00FF0014" w:rsidP="00FF0014">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PROSPETTIVE OCCUPAZIONALI</w:t>
            </w:r>
          </w:p>
          <w:p w:rsidR="00FF0014" w:rsidRDefault="00FF0014" w:rsidP="00FF0014">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Stando, ancora, a quanto riportato dal quotidiano, potrebbero essere centinaia i posti di lavoro in Philip Morris da coprire presso lo stabilimento emiliano. Al momento</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non ci sono conferme ufficiali</w:t>
            </w:r>
            <w:r>
              <w:rPr>
                <w:rStyle w:val="apple-converted-space"/>
                <w:rFonts w:ascii="Helvetica" w:hAnsi="Helvetica"/>
                <w:color w:val="000000"/>
                <w:sz w:val="17"/>
                <w:szCs w:val="17"/>
              </w:rPr>
              <w:t> </w:t>
            </w:r>
            <w:r>
              <w:rPr>
                <w:rFonts w:ascii="Helvetica" w:hAnsi="Helvetica"/>
                <w:color w:val="000000"/>
                <w:sz w:val="17"/>
                <w:szCs w:val="17"/>
              </w:rPr>
              <w:t>da parte dell’azienda, ma sembra che potrebbero essere tra l 200 e le 300 le assunzioni a Crespellano da effettuare.</w:t>
            </w:r>
          </w:p>
          <w:p w:rsidR="00FF0014" w:rsidRDefault="00FF0014" w:rsidP="00FF0014">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I nuovi inserimenti andrebbero ad aggiungersi alle</w:t>
            </w:r>
            <w:r>
              <w:rPr>
                <w:rStyle w:val="apple-converted-space"/>
                <w:rFonts w:ascii="Helvetica" w:hAnsi="Helvetica"/>
                <w:b/>
                <w:bCs/>
                <w:color w:val="000000"/>
                <w:sz w:val="17"/>
                <w:szCs w:val="17"/>
              </w:rPr>
              <w:t> </w:t>
            </w:r>
            <w:r>
              <w:rPr>
                <w:rStyle w:val="Enfasigrassetto"/>
                <w:rFonts w:ascii="Helvetica" w:eastAsiaTheme="majorEastAsia" w:hAnsi="Helvetica"/>
                <w:color w:val="000000"/>
                <w:sz w:val="17"/>
                <w:szCs w:val="17"/>
              </w:rPr>
              <w:t>600 assunzioni già effettuate</w:t>
            </w:r>
            <w:r>
              <w:rPr>
                <w:rStyle w:val="apple-converted-space"/>
                <w:rFonts w:ascii="Helvetica" w:hAnsi="Helvetica"/>
                <w:color w:val="000000"/>
                <w:sz w:val="17"/>
                <w:szCs w:val="17"/>
              </w:rPr>
              <w:t> </w:t>
            </w:r>
            <w:r>
              <w:rPr>
                <w:rFonts w:ascii="Helvetica" w:hAnsi="Helvetica"/>
                <w:color w:val="000000"/>
                <w:sz w:val="17"/>
                <w:szCs w:val="17"/>
              </w:rPr>
              <w:t>per l’apertura dello stabilimento. E’ facile immaginare che, tra le figure richieste, potrebbero esserci</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ingegneri, operai, addetti</w:t>
            </w:r>
            <w:r>
              <w:rPr>
                <w:rFonts w:ascii="Helvetica" w:hAnsi="Helvetica"/>
                <w:color w:val="000000"/>
                <w:sz w:val="17"/>
                <w:szCs w:val="17"/>
              </w:rPr>
              <w:t>alla</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produzione, tecnici</w:t>
            </w:r>
            <w:r>
              <w:rPr>
                <w:rStyle w:val="apple-converted-space"/>
                <w:rFonts w:ascii="Helvetica" w:hAnsi="Helvetica"/>
                <w:color w:val="000000"/>
                <w:sz w:val="17"/>
                <w:szCs w:val="17"/>
              </w:rPr>
              <w:t> </w:t>
            </w:r>
            <w:r>
              <w:rPr>
                <w:rFonts w:ascii="Helvetica" w:hAnsi="Helvetica"/>
                <w:color w:val="000000"/>
                <w:sz w:val="17"/>
                <w:szCs w:val="17"/>
              </w:rPr>
              <w:t>e</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altri profili</w:t>
            </w:r>
            <w:r>
              <w:rPr>
                <w:rFonts w:ascii="Helvetica" w:hAnsi="Helvetica"/>
                <w:color w:val="000000"/>
                <w:sz w:val="17"/>
                <w:szCs w:val="17"/>
              </w:rPr>
              <w:t>.</w:t>
            </w:r>
          </w:p>
          <w:p w:rsidR="00FF0014" w:rsidRDefault="00FF0014" w:rsidP="00FF0014">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L’AZIENDA</w:t>
            </w:r>
          </w:p>
          <w:p w:rsidR="00FF0014" w:rsidRDefault="00FF0014" w:rsidP="00FF0014">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Vi ricordiamo che</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Philip Morris International Inc.</w:t>
            </w:r>
            <w:r>
              <w:rPr>
                <w:rStyle w:val="apple-converted-space"/>
                <w:rFonts w:ascii="Helvetica" w:hAnsi="Helvetica"/>
                <w:color w:val="000000"/>
                <w:sz w:val="17"/>
                <w:szCs w:val="17"/>
              </w:rPr>
              <w:t> </w:t>
            </w:r>
            <w:r>
              <w:rPr>
                <w:rFonts w:ascii="Helvetica" w:hAnsi="Helvetica"/>
                <w:color w:val="000000"/>
                <w:sz w:val="17"/>
                <w:szCs w:val="17"/>
              </w:rPr>
              <w:t>è la maggiore azienda produttrice di tabacco al mondo, fondata a Londra, nel 1847, ed oggi ha sedi principali negli USA, a New york, e in Svizzera, a Losanna. La PMI è presente anche in Italia, dove ha sede centrale a Roma, ed il Gruppo è proprietario di diversi tra i più noti brand di sigarette, quali</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Virginia Slims, Diana, Philip Morris, Chesterfield, Marlboro</w:t>
            </w:r>
            <w:r>
              <w:rPr>
                <w:rStyle w:val="apple-converted-space"/>
                <w:rFonts w:ascii="Helvetica" w:hAnsi="Helvetica"/>
                <w:color w:val="000000"/>
                <w:sz w:val="17"/>
                <w:szCs w:val="17"/>
              </w:rPr>
              <w:t> </w:t>
            </w:r>
            <w:r>
              <w:rPr>
                <w:rFonts w:ascii="Helvetica" w:hAnsi="Helvetica"/>
                <w:color w:val="000000"/>
                <w:sz w:val="17"/>
                <w:szCs w:val="17"/>
              </w:rPr>
              <w:t>e</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Merit</w:t>
            </w:r>
            <w:r>
              <w:rPr>
                <w:rFonts w:ascii="Helvetica" w:hAnsi="Helvetica"/>
                <w:color w:val="000000"/>
                <w:sz w:val="17"/>
                <w:szCs w:val="17"/>
              </w:rPr>
              <w:t>.</w:t>
            </w:r>
          </w:p>
          <w:p w:rsidR="00FF0014" w:rsidRDefault="00FF0014" w:rsidP="00FF0014">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CANDIDATURE</w:t>
            </w:r>
          </w:p>
          <w:p w:rsidR="00FF0014" w:rsidRDefault="00FF0014" w:rsidP="00FF0014">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Gli interessati alle future assunzioni Philip Morris e alle opportunità di lavoro attive possono candidarsi visitando la pagina dedicata alle</w:t>
            </w:r>
            <w:r>
              <w:rPr>
                <w:rStyle w:val="apple-converted-space"/>
                <w:rFonts w:ascii="Helvetica" w:hAnsi="Helvetica"/>
                <w:color w:val="000000"/>
                <w:sz w:val="17"/>
                <w:szCs w:val="17"/>
              </w:rPr>
              <w:t> </w:t>
            </w:r>
            <w:hyperlink r:id="rId233" w:tgtFrame="_blank" w:history="1">
              <w:r>
                <w:rPr>
                  <w:rStyle w:val="Collegamentoipertestuale"/>
                  <w:rFonts w:ascii="Helvetica" w:hAnsi="Helvetica"/>
                  <w:b/>
                  <w:bCs/>
                  <w:color w:val="800000"/>
                  <w:sz w:val="17"/>
                  <w:szCs w:val="17"/>
                </w:rPr>
                <w:t>carriere e selezioni</w:t>
              </w:r>
            </w:hyperlink>
            <w:r>
              <w:rPr>
                <w:rStyle w:val="apple-converted-space"/>
                <w:rFonts w:ascii="Helvetica" w:hAnsi="Helvetica"/>
                <w:color w:val="000000"/>
                <w:sz w:val="17"/>
                <w:szCs w:val="17"/>
              </w:rPr>
              <w:t> </w:t>
            </w:r>
            <w:r>
              <w:rPr>
                <w:rFonts w:ascii="Helvetica" w:hAnsi="Helvetica"/>
                <w:color w:val="000000"/>
                <w:sz w:val="17"/>
                <w:szCs w:val="17"/>
              </w:rPr>
              <w:t>(Lavora con noi) del Gruppo, e rispondendo online agli annunci di interesse, registrando il cv nell’apposito form.</w:t>
            </w:r>
          </w:p>
          <w:p w:rsidR="000C43D1" w:rsidRDefault="000C43D1" w:rsidP="00B250BB">
            <w:pPr>
              <w:pStyle w:val="Titolo1"/>
              <w:shd w:val="clear" w:color="auto" w:fill="FFFFFF"/>
              <w:spacing w:before="0" w:beforeAutospacing="0" w:after="70" w:afterAutospacing="0"/>
              <w:outlineLvl w:val="0"/>
              <w:rPr>
                <w:rFonts w:ascii="Arial" w:hAnsi="Arial" w:cs="Arial"/>
                <w:b w:val="0"/>
                <w:bCs w:val="0"/>
                <w:color w:val="800000"/>
                <w:sz w:val="28"/>
                <w:szCs w:val="28"/>
              </w:rPr>
            </w:pPr>
          </w:p>
          <w:p w:rsidR="000C43D1" w:rsidRDefault="000C43D1" w:rsidP="00B250BB">
            <w:pPr>
              <w:pStyle w:val="Titolo1"/>
              <w:shd w:val="clear" w:color="auto" w:fill="FFFFFF"/>
              <w:spacing w:before="0" w:beforeAutospacing="0" w:after="70" w:afterAutospacing="0"/>
              <w:outlineLvl w:val="0"/>
              <w:rPr>
                <w:rFonts w:ascii="Arial" w:hAnsi="Arial" w:cs="Arial"/>
                <w:b w:val="0"/>
                <w:bCs w:val="0"/>
                <w:color w:val="800000"/>
                <w:sz w:val="28"/>
                <w:szCs w:val="28"/>
              </w:rPr>
            </w:pPr>
          </w:p>
          <w:p w:rsidR="00B250BB" w:rsidRPr="00B250BB" w:rsidRDefault="00B250BB" w:rsidP="00B250BB">
            <w:pPr>
              <w:pStyle w:val="Titolo1"/>
              <w:shd w:val="clear" w:color="auto" w:fill="FFFFFF"/>
              <w:spacing w:before="0" w:beforeAutospacing="0" w:after="70" w:afterAutospacing="0"/>
              <w:outlineLvl w:val="0"/>
              <w:rPr>
                <w:rFonts w:ascii="Arial" w:hAnsi="Arial" w:cs="Arial"/>
                <w:b w:val="0"/>
                <w:bCs w:val="0"/>
                <w:color w:val="800000"/>
                <w:sz w:val="28"/>
                <w:szCs w:val="28"/>
              </w:rPr>
            </w:pPr>
            <w:r w:rsidRPr="00B250BB">
              <w:rPr>
                <w:rFonts w:ascii="Arial" w:hAnsi="Arial" w:cs="Arial"/>
                <w:b w:val="0"/>
                <w:bCs w:val="0"/>
                <w:color w:val="800000"/>
                <w:sz w:val="28"/>
                <w:szCs w:val="28"/>
              </w:rPr>
              <w:t>Globo lavora con noi: posizioni aperte, come candidarsi</w:t>
            </w:r>
          </w:p>
          <w:p w:rsidR="00B250BB" w:rsidRDefault="00B250BB" w:rsidP="00B250B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Vi piacerebbe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lavorare nei negozi</w:t>
            </w:r>
            <w:r>
              <w:rPr>
                <w:rStyle w:val="apple-converted-space"/>
                <w:rFonts w:ascii="Helvetica" w:eastAsiaTheme="majorEastAsia" w:hAnsi="Helvetica"/>
                <w:color w:val="000000"/>
                <w:sz w:val="17"/>
                <w:szCs w:val="17"/>
              </w:rPr>
              <w:t> </w:t>
            </w:r>
            <w:r>
              <w:rPr>
                <w:rFonts w:ascii="Helvetica" w:hAnsi="Helvetica"/>
                <w:color w:val="000000"/>
                <w:sz w:val="17"/>
                <w:szCs w:val="17"/>
              </w:rPr>
              <w:t>Globo?</w:t>
            </w:r>
          </w:p>
          <w:p w:rsidR="00B250BB" w:rsidRDefault="00B250BB" w:rsidP="00B250B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La nota catena di punti vendita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abbigliamento, calzature</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Enfasigrassetto"/>
                <w:rFonts w:ascii="Helvetica" w:eastAsiaTheme="majorEastAsia" w:hAnsi="Helvetica"/>
                <w:color w:val="000000"/>
                <w:sz w:val="17"/>
                <w:szCs w:val="17"/>
              </w:rPr>
              <w:t>accessori</w:t>
            </w:r>
            <w:r>
              <w:rPr>
                <w:rStyle w:val="apple-converted-space"/>
                <w:rFonts w:ascii="Helvetica" w:eastAsiaTheme="majorEastAsia" w:hAnsi="Helvetica"/>
                <w:color w:val="000000"/>
                <w:sz w:val="17"/>
                <w:szCs w:val="17"/>
              </w:rPr>
              <w:t> </w:t>
            </w:r>
            <w:r>
              <w:rPr>
                <w:rFonts w:ascii="Helvetica" w:hAnsi="Helvetica"/>
                <w:color w:val="000000"/>
                <w:sz w:val="17"/>
                <w:szCs w:val="17"/>
              </w:rPr>
              <w:t>seleziona personale per</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assunzioni</w:t>
            </w:r>
            <w:r>
              <w:rPr>
                <w:rStyle w:val="apple-converted-space"/>
                <w:rFonts w:ascii="Helvetica" w:eastAsiaTheme="majorEastAsia" w:hAnsi="Helvetica"/>
                <w:color w:val="000000"/>
                <w:sz w:val="17"/>
                <w:szCs w:val="17"/>
              </w:rPr>
              <w:t> </w:t>
            </w:r>
            <w:r>
              <w:rPr>
                <w:rFonts w:ascii="Helvetica" w:hAnsi="Helvetica"/>
                <w:color w:val="000000"/>
                <w:sz w:val="17"/>
                <w:szCs w:val="17"/>
              </w:rPr>
              <w:t>nei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punti vendita</w:t>
            </w:r>
            <w:r>
              <w:rPr>
                <w:rStyle w:val="apple-converted-space"/>
                <w:rFonts w:ascii="Helvetica" w:eastAsiaTheme="majorEastAsia" w:hAnsi="Helvetica"/>
                <w:color w:val="000000"/>
                <w:sz w:val="17"/>
                <w:szCs w:val="17"/>
              </w:rPr>
              <w:t> </w:t>
            </w:r>
            <w:r>
              <w:rPr>
                <w:rFonts w:ascii="Helvetica" w:hAnsi="Helvetica"/>
                <w:color w:val="000000"/>
                <w:sz w:val="17"/>
                <w:szCs w:val="17"/>
              </w:rPr>
              <w:t>e in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sede</w:t>
            </w:r>
            <w:r>
              <w:rPr>
                <w:rFonts w:ascii="Helvetica" w:hAnsi="Helvetica"/>
                <w:color w:val="000000"/>
                <w:sz w:val="17"/>
                <w:szCs w:val="17"/>
              </w:rPr>
              <w:t>. Vi presentiamo le posizioni aperte e come candidarsi alle ricerche in corso.</w:t>
            </w:r>
          </w:p>
          <w:p w:rsidR="00B250BB" w:rsidRDefault="00B250BB" w:rsidP="00B250BB">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L’AZIENDA</w:t>
            </w:r>
          </w:p>
          <w:p w:rsidR="00B250BB" w:rsidRDefault="00B250BB" w:rsidP="00B250B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Globo è una nota</w:t>
            </w:r>
            <w:r>
              <w:rPr>
                <w:rStyle w:val="apple-converted-space"/>
                <w:rFonts w:ascii="Helvetica" w:eastAsiaTheme="majorEastAsia" w:hAnsi="Helvetica"/>
                <w:b/>
                <w:bCs/>
                <w:color w:val="000000"/>
                <w:sz w:val="17"/>
                <w:szCs w:val="17"/>
              </w:rPr>
              <w:t> </w:t>
            </w:r>
            <w:r>
              <w:rPr>
                <w:rStyle w:val="Enfasigrassetto"/>
                <w:rFonts w:ascii="Helvetica" w:eastAsiaTheme="majorEastAsia" w:hAnsi="Helvetica"/>
                <w:color w:val="000000"/>
                <w:sz w:val="17"/>
                <w:szCs w:val="17"/>
              </w:rPr>
              <w:t>catena italiana</w:t>
            </w:r>
            <w:r>
              <w:rPr>
                <w:rStyle w:val="apple-converted-space"/>
                <w:rFonts w:ascii="Helvetica" w:eastAsiaTheme="majorEastAsia" w:hAnsi="Helvetica"/>
                <w:color w:val="000000"/>
                <w:sz w:val="17"/>
                <w:szCs w:val="17"/>
              </w:rPr>
              <w:t> </w:t>
            </w:r>
            <w:r>
              <w:rPr>
                <w:rFonts w:ascii="Helvetica" w:hAnsi="Helvetica"/>
                <w:color w:val="000000"/>
                <w:sz w:val="17"/>
                <w:szCs w:val="17"/>
              </w:rPr>
              <w:t xml:space="preserve">di negozi specializzati nella vendita di calzature e abbigliamento </w:t>
            </w:r>
            <w:r>
              <w:rPr>
                <w:rFonts w:ascii="Helvetica" w:hAnsi="Helvetica"/>
                <w:color w:val="000000"/>
                <w:sz w:val="17"/>
                <w:szCs w:val="17"/>
              </w:rPr>
              <w:lastRenderedPageBreak/>
              <w:t>per tutta la famiglia, abbigliamento sportivo e intimo, e prodotti di pelletteria e valigeria di varie marche. La società nasce, nel 1978, in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Abruzzo,</w:t>
            </w:r>
            <w:r>
              <w:rPr>
                <w:rStyle w:val="apple-converted-space"/>
                <w:rFonts w:ascii="Helvetica" w:eastAsiaTheme="majorEastAsia" w:hAnsi="Helvetica"/>
                <w:color w:val="000000"/>
                <w:sz w:val="17"/>
                <w:szCs w:val="17"/>
              </w:rPr>
              <w:t> </w:t>
            </w:r>
            <w:r>
              <w:rPr>
                <w:rFonts w:ascii="Helvetica" w:hAnsi="Helvetica"/>
                <w:color w:val="000000"/>
                <w:sz w:val="17"/>
                <w:szCs w:val="17"/>
              </w:rPr>
              <w:t>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Giulianova</w:t>
            </w:r>
            <w:r>
              <w:rPr>
                <w:rStyle w:val="apple-converted-space"/>
                <w:rFonts w:ascii="Helvetica" w:eastAsiaTheme="majorEastAsia" w:hAnsi="Helvetica"/>
                <w:color w:val="000000"/>
                <w:sz w:val="17"/>
                <w:szCs w:val="17"/>
              </w:rPr>
              <w:t> </w:t>
            </w:r>
            <w:r>
              <w:rPr>
                <w:rFonts w:ascii="Helvetica" w:hAnsi="Helvetica"/>
                <w:color w:val="000000"/>
                <w:sz w:val="17"/>
                <w:szCs w:val="17"/>
              </w:rPr>
              <w:t>(</w:t>
            </w:r>
            <w:r>
              <w:rPr>
                <w:rStyle w:val="Enfasigrassetto"/>
                <w:rFonts w:ascii="Helvetica" w:eastAsiaTheme="majorEastAsia" w:hAnsi="Helvetica"/>
                <w:color w:val="000000"/>
                <w:sz w:val="17"/>
                <w:szCs w:val="17"/>
              </w:rPr>
              <w:t>Teramo</w:t>
            </w:r>
            <w:r>
              <w:rPr>
                <w:rFonts w:ascii="Helvetica" w:hAnsi="Helvetica"/>
                <w:color w:val="000000"/>
                <w:sz w:val="17"/>
                <w:szCs w:val="17"/>
              </w:rPr>
              <w:t>), ed ha conosciuto un notevole successo grazie alla vasta gamma di articoli proposti negli store e ai prezzi competitivi. Oggi Globo conta una rete di 64 punti vendita attivi ed impiega circa 1200 collaboratori.</w:t>
            </w:r>
          </w:p>
          <w:p w:rsidR="00B250BB" w:rsidRDefault="00B250BB" w:rsidP="00B250B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Vi ricordiamo che i negozi Globo sono presenti in Abruzzo, Basilicata, Campania, Emilia Romagna, Friuli Venezia Giulia, Lazio, Lombardia, Marche, Molise, Piemonte, Puglia, Sardegna, Toscana, Umbria e Veneto.</w:t>
            </w:r>
          </w:p>
          <w:p w:rsidR="00B250BB" w:rsidRDefault="00B250BB" w:rsidP="00B250BB">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GLOBO OPPORTUNITA’ DI LAVORO</w:t>
            </w:r>
          </w:p>
          <w:p w:rsidR="00B250BB" w:rsidRDefault="00B250BB" w:rsidP="00B250B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Globo è in espansione sul territorio nazionale, come mostrano le costanti nuove aperture di punti vendita, e, per far fronte a questa crescita, seleziona, durante l’anno, personale da inserire nei negozi e in sede. Le offerte di lavoro Globo sono rivolte, generalmente, sia al</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personale di vendita</w:t>
            </w:r>
            <w:r>
              <w:rPr>
                <w:rFonts w:ascii="Helvetica" w:hAnsi="Helvetica"/>
                <w:color w:val="000000"/>
                <w:sz w:val="17"/>
                <w:szCs w:val="17"/>
              </w:rPr>
              <w:t>, che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impiegati</w:t>
            </w:r>
            <w:r>
              <w:rPr>
                <w:rStyle w:val="apple-converted-space"/>
                <w:rFonts w:ascii="Helvetica" w:eastAsiaTheme="majorEastAsia" w:hAnsi="Helvetica"/>
                <w:color w:val="000000"/>
                <w:sz w:val="17"/>
                <w:szCs w:val="17"/>
              </w:rPr>
              <w:t> </w:t>
            </w:r>
            <w:r>
              <w:rPr>
                <w:rFonts w:ascii="Helvetica" w:hAnsi="Helvetica"/>
                <w:color w:val="000000"/>
                <w:sz w:val="17"/>
                <w:szCs w:val="17"/>
              </w:rPr>
              <w:t>ed</w:t>
            </w:r>
            <w:r>
              <w:rPr>
                <w:rStyle w:val="Enfasigrassetto"/>
                <w:rFonts w:ascii="Helvetica" w:hAnsi="Helvetica"/>
                <w:color w:val="000000"/>
                <w:sz w:val="17"/>
                <w:szCs w:val="17"/>
              </w:rPr>
              <w:t>altre figure</w:t>
            </w:r>
            <w:r>
              <w:rPr>
                <w:rFonts w:ascii="Helvetica" w:hAnsi="Helvetica"/>
                <w:color w:val="000000"/>
                <w:sz w:val="17"/>
                <w:szCs w:val="17"/>
              </w:rPr>
              <w:t>, per assunzioni presso gli uffici centrali del Gruppo, situati a Corropoli (Zona Ind.le S.Scolastica 10 – SS 259), in provincia di Teramo.</w:t>
            </w:r>
          </w:p>
          <w:p w:rsidR="00B250BB" w:rsidRDefault="00B250BB" w:rsidP="00B250B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In questo periodo, ad esempio, sono diverse le posizioni aperte in vista di nuove assunzioni nei negozi e presso l’headquarter in Abruzzo. Si ricercano varie figure, sia candidati esperti che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giovani anche senza esperienza</w:t>
            </w:r>
            <w:r>
              <w:rPr>
                <w:rFonts w:ascii="Helvetica" w:hAnsi="Helvetica"/>
                <w:color w:val="000000"/>
                <w:sz w:val="17"/>
                <w:szCs w:val="17"/>
              </w:rPr>
              <w:t>, per la copertura di posti di lavoro in num Ecco un breve elenco delle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figure ricercate</w:t>
            </w:r>
            <w:r>
              <w:rPr>
                <w:rStyle w:val="apple-converted-space"/>
                <w:rFonts w:ascii="Helvetica" w:eastAsiaTheme="majorEastAsia" w:hAnsi="Helvetica"/>
                <w:color w:val="000000"/>
                <w:sz w:val="17"/>
                <w:szCs w:val="17"/>
              </w:rPr>
              <w:t> </w:t>
            </w:r>
            <w:r>
              <w:rPr>
                <w:rFonts w:ascii="Helvetica" w:hAnsi="Helvetica"/>
                <w:color w:val="000000"/>
                <w:sz w:val="17"/>
                <w:szCs w:val="17"/>
              </w:rPr>
              <w:t>in questo periodo:</w:t>
            </w:r>
          </w:p>
          <w:p w:rsidR="00B250BB" w:rsidRDefault="00B250BB" w:rsidP="00B250BB">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LAUREATI IN LINGUA SPAGNOLA</w:t>
            </w:r>
            <w:r>
              <w:rPr>
                <w:rFonts w:ascii="Helvetica" w:hAnsi="Helvetica"/>
                <w:color w:val="000000"/>
                <w:sz w:val="17"/>
                <w:szCs w:val="17"/>
              </w:rPr>
              <w:br/>
              <w:t>Sede: Corropoli (Teramo)</w:t>
            </w:r>
          </w:p>
          <w:p w:rsidR="00B250BB" w:rsidRDefault="00B250BB" w:rsidP="00B250B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erose regioni dal Nord al Centro Sud Italia.</w:t>
            </w:r>
          </w:p>
          <w:p w:rsidR="00B250BB" w:rsidRDefault="00B250BB" w:rsidP="00B250BB">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ADDETTI CASSE E REPARTI</w:t>
            </w:r>
            <w:r>
              <w:rPr>
                <w:rFonts w:ascii="Helvetica" w:hAnsi="Helvetica"/>
                <w:color w:val="000000"/>
                <w:sz w:val="17"/>
                <w:szCs w:val="17"/>
              </w:rPr>
              <w:br/>
              <w:t>Sedi di lavoro: Rieti, Prato, Ponte Buggianese (Pistoia), Foligno (Perugia), Cagliari, Tito Scalo (Potenza), Abbiategrasso (Milano), Terni, Mestre, Roma, Aprilia (Latina), Forlì, Brindisi, Genova, Roma Aurelia, Foggia, Pogliano Milanese (Milano), Fiume Veneto (Pordenone), Cremona, Cassino, L’Aquila, Eboli (Salerno), Civitanova (Macerata), Parma, Cuneo, San Lazzaro di Savena (Bologna)</w:t>
            </w:r>
          </w:p>
          <w:p w:rsidR="00B250BB" w:rsidRDefault="00B250BB" w:rsidP="00B250BB">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NEOLAUREATI PER ANALISI E CONTROLLO DI GESTIONE</w:t>
            </w:r>
            <w:r>
              <w:rPr>
                <w:rFonts w:ascii="Helvetica" w:hAnsi="Helvetica"/>
                <w:color w:val="000000"/>
                <w:sz w:val="17"/>
                <w:szCs w:val="17"/>
              </w:rPr>
              <w:br/>
              <w:t>Sede di lavoro: Corropoli (Teramo)</w:t>
            </w:r>
          </w:p>
          <w:p w:rsidR="00B250BB" w:rsidRDefault="00B250BB" w:rsidP="00B250BB">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RESPONSABILI DI PUNTO VENDITA</w:t>
            </w:r>
            <w:r>
              <w:rPr>
                <w:rFonts w:ascii="Helvetica" w:hAnsi="Helvetica"/>
                <w:color w:val="000000"/>
                <w:sz w:val="17"/>
                <w:szCs w:val="17"/>
              </w:rPr>
              <w:br/>
              <w:t>Sedi di lavoro: Forlì, Brindisi, Genova, Roma Aurelia, Foggia, Pogliano Milanese (Milano)</w:t>
            </w:r>
          </w:p>
          <w:p w:rsidR="00B250BB" w:rsidRDefault="00B250BB" w:rsidP="00B250BB">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ADDETTO RELAZIONI COMMERCIALI CON L’ESTERO (SPAGNA)</w:t>
            </w:r>
            <w:r>
              <w:rPr>
                <w:rFonts w:ascii="Helvetica" w:hAnsi="Helvetica"/>
                <w:color w:val="000000"/>
                <w:sz w:val="17"/>
                <w:szCs w:val="17"/>
              </w:rPr>
              <w:br/>
              <w:t>La figura deve possedere un’ottima conoscenza dello Spagnolo ed essere disponibile ad effettuare viaggi in Spagna. Inoltre, deve essere in grado di seguire dall’estero le disposizioni della direzione italiana del Gruppo.</w:t>
            </w:r>
          </w:p>
          <w:p w:rsidR="00B250BB" w:rsidRDefault="00B250BB" w:rsidP="00B250BB">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NEODIPLOMATO O NEOLAUREATO PER UFFICIO AMMINISTRATIVO</w:t>
            </w:r>
            <w:r>
              <w:rPr>
                <w:rFonts w:ascii="Helvetica" w:hAnsi="Helvetica"/>
                <w:color w:val="000000"/>
                <w:sz w:val="17"/>
                <w:szCs w:val="17"/>
              </w:rPr>
              <w:br/>
              <w:t>Sede di lavoro: Corropoli</w:t>
            </w:r>
            <w:r>
              <w:rPr>
                <w:rFonts w:ascii="Helvetica" w:hAnsi="Helvetica"/>
                <w:color w:val="000000"/>
                <w:sz w:val="17"/>
                <w:szCs w:val="17"/>
              </w:rPr>
              <w:br/>
              <w:t>Il candidato ideale possiede competenze in ambito amministrativo e contabile.</w:t>
            </w:r>
          </w:p>
          <w:p w:rsidR="00B250BB" w:rsidRDefault="00B250BB" w:rsidP="00B250BB">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COME CANDIDARSI</w:t>
            </w:r>
          </w:p>
          <w:p w:rsidR="00B250BB" w:rsidRDefault="00B250BB" w:rsidP="00B250B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Gli interessati alle future assunzioni Globo e alle offerte di lavoro attive possono consultare le posizioni aperte visitando la pagina dedicata alle</w:t>
            </w:r>
            <w:r>
              <w:rPr>
                <w:rStyle w:val="apple-converted-space"/>
                <w:rFonts w:ascii="Helvetica" w:hAnsi="Helvetica"/>
                <w:color w:val="000000"/>
                <w:sz w:val="17"/>
                <w:szCs w:val="17"/>
              </w:rPr>
              <w:t> </w:t>
            </w:r>
            <w:hyperlink r:id="rId234" w:tgtFrame="_blank" w:history="1">
              <w:r>
                <w:rPr>
                  <w:rStyle w:val="Collegamentoipertestuale"/>
                  <w:rFonts w:ascii="Helvetica" w:hAnsi="Helvetica"/>
                  <w:b/>
                  <w:bCs/>
                  <w:color w:val="800000"/>
                  <w:sz w:val="17"/>
                  <w:szCs w:val="17"/>
                </w:rPr>
                <w:t>carriere e selezioni</w:t>
              </w:r>
            </w:hyperlink>
            <w:r>
              <w:rPr>
                <w:rStyle w:val="apple-converted-space"/>
                <w:rFonts w:ascii="Helvetica" w:hAnsi="Helvetica"/>
                <w:color w:val="000000"/>
                <w:sz w:val="17"/>
                <w:szCs w:val="17"/>
              </w:rPr>
              <w:t> </w:t>
            </w:r>
            <w:r>
              <w:rPr>
                <w:rFonts w:ascii="Helvetica" w:hAnsi="Helvetica"/>
                <w:color w:val="000000"/>
                <w:sz w:val="17"/>
                <w:szCs w:val="17"/>
              </w:rPr>
              <w:t xml:space="preserve">del Gruppo, Globo Lavora con noi. Per candidarsi alle opportunità di interesse occorre inviare il cv completo di foto, </w:t>
            </w:r>
            <w:r>
              <w:rPr>
                <w:rFonts w:ascii="Helvetica" w:hAnsi="Helvetica"/>
                <w:color w:val="000000"/>
                <w:sz w:val="17"/>
                <w:szCs w:val="17"/>
              </w:rPr>
              <w:lastRenderedPageBreak/>
              <w:t>utilizzando l’apposito</w:t>
            </w:r>
            <w:r>
              <w:rPr>
                <w:rStyle w:val="apple-converted-space"/>
                <w:rFonts w:ascii="Helvetica" w:hAnsi="Helvetica"/>
                <w:color w:val="000000"/>
                <w:sz w:val="17"/>
                <w:szCs w:val="17"/>
              </w:rPr>
              <w:t> </w:t>
            </w:r>
            <w:hyperlink r:id="rId235" w:tgtFrame="_blank" w:history="1">
              <w:r>
                <w:rPr>
                  <w:rStyle w:val="Collegamentoipertestuale"/>
                  <w:rFonts w:ascii="Helvetica" w:hAnsi="Helvetica"/>
                  <w:b/>
                  <w:bCs/>
                  <w:color w:val="800000"/>
                  <w:sz w:val="17"/>
                  <w:szCs w:val="17"/>
                </w:rPr>
                <w:t>MODELLO</w:t>
              </w:r>
            </w:hyperlink>
            <w:r>
              <w:rPr>
                <w:rStyle w:val="apple-converted-space"/>
                <w:rFonts w:ascii="Helvetica" w:hAnsi="Helvetica"/>
                <w:color w:val="000000"/>
                <w:sz w:val="17"/>
                <w:szCs w:val="17"/>
              </w:rPr>
              <w:t> </w:t>
            </w:r>
            <w:r>
              <w:rPr>
                <w:rFonts w:ascii="Helvetica" w:hAnsi="Helvetica"/>
                <w:color w:val="000000"/>
                <w:sz w:val="17"/>
                <w:szCs w:val="17"/>
              </w:rPr>
              <w:t>(Doc 34Kb), tramite mail, all’indirizzo di posta elettronica indicato in risposta all’annuncio di interesse.</w:t>
            </w:r>
          </w:p>
          <w:p w:rsidR="00B250BB" w:rsidRDefault="00B250BB" w:rsidP="00B250BB">
            <w:pPr>
              <w:pStyle w:val="NormaleWeb"/>
              <w:shd w:val="clear" w:color="auto" w:fill="FFFFFF"/>
              <w:spacing w:line="255" w:lineRule="atLeast"/>
              <w:rPr>
                <w:rFonts w:ascii="Helvetica" w:hAnsi="Helvetica"/>
                <w:color w:val="000000"/>
                <w:sz w:val="17"/>
                <w:szCs w:val="17"/>
              </w:rPr>
            </w:pPr>
          </w:p>
          <w:p w:rsidR="00B250BB" w:rsidRDefault="00B250BB" w:rsidP="003E4852">
            <w:pPr>
              <w:pStyle w:val="Titolo1"/>
              <w:shd w:val="clear" w:color="auto" w:fill="FFFFFF"/>
              <w:spacing w:before="0" w:beforeAutospacing="0" w:after="70" w:afterAutospacing="0"/>
              <w:outlineLvl w:val="0"/>
              <w:rPr>
                <w:rFonts w:ascii="Arial" w:hAnsi="Arial" w:cs="Arial"/>
                <w:b w:val="0"/>
                <w:bCs w:val="0"/>
                <w:color w:val="800000"/>
                <w:sz w:val="28"/>
                <w:szCs w:val="28"/>
              </w:rPr>
            </w:pPr>
          </w:p>
          <w:p w:rsidR="003E4852" w:rsidRPr="003E4852" w:rsidRDefault="003E4852" w:rsidP="003E4852">
            <w:pPr>
              <w:pStyle w:val="Titolo1"/>
              <w:shd w:val="clear" w:color="auto" w:fill="FFFFFF"/>
              <w:spacing w:before="0" w:beforeAutospacing="0" w:after="70" w:afterAutospacing="0"/>
              <w:outlineLvl w:val="0"/>
              <w:rPr>
                <w:rFonts w:ascii="Arial" w:hAnsi="Arial" w:cs="Arial"/>
                <w:b w:val="0"/>
                <w:bCs w:val="0"/>
                <w:color w:val="800000"/>
                <w:sz w:val="28"/>
                <w:szCs w:val="28"/>
              </w:rPr>
            </w:pPr>
            <w:r w:rsidRPr="003E4852">
              <w:rPr>
                <w:rFonts w:ascii="Arial" w:hAnsi="Arial" w:cs="Arial"/>
                <w:b w:val="0"/>
                <w:bCs w:val="0"/>
                <w:color w:val="800000"/>
                <w:sz w:val="28"/>
                <w:szCs w:val="28"/>
              </w:rPr>
              <w:t>Esselunga Montecatini: 70 assunzioni, Nuovo Supermercato</w:t>
            </w:r>
          </w:p>
          <w:p w:rsidR="003E4852" w:rsidRDefault="003E4852" w:rsidP="003E4852">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Esselunga aprirà un nuovo supermercato in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Toscana</w:t>
            </w:r>
            <w:r>
              <w:rPr>
                <w:rStyle w:val="apple-converted-space"/>
                <w:rFonts w:ascii="Helvetica" w:eastAsiaTheme="majorEastAsia" w:hAnsi="Helvetica"/>
                <w:color w:val="000000"/>
                <w:sz w:val="17"/>
                <w:szCs w:val="17"/>
              </w:rPr>
              <w:t> </w:t>
            </w:r>
            <w:r>
              <w:rPr>
                <w:rFonts w:ascii="Helvetica" w:hAnsi="Helvetica"/>
                <w:color w:val="000000"/>
                <w:sz w:val="17"/>
                <w:szCs w:val="17"/>
              </w:rPr>
              <w:t>e si prevedono varie assunzioni.</w:t>
            </w:r>
          </w:p>
          <w:p w:rsidR="003E4852" w:rsidRDefault="003E4852" w:rsidP="003E4852">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La nota catena di negozi, attiva nella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GDO</w:t>
            </w:r>
            <w:r>
              <w:rPr>
                <w:rFonts w:ascii="Helvetica" w:hAnsi="Helvetica"/>
                <w:color w:val="000000"/>
                <w:sz w:val="17"/>
                <w:szCs w:val="17"/>
              </w:rPr>
              <w:t>, ha siglato un accordo con il Comune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Montecatini Terme</w:t>
            </w:r>
            <w:r>
              <w:rPr>
                <w:rFonts w:ascii="Helvetica" w:hAnsi="Helvetica"/>
                <w:color w:val="000000"/>
                <w:sz w:val="17"/>
                <w:szCs w:val="17"/>
              </w:rPr>
              <w:t>, in provincia di</w:t>
            </w:r>
            <w:r>
              <w:rPr>
                <w:rStyle w:val="Enfasigrassetto"/>
                <w:rFonts w:ascii="Helvetica" w:eastAsiaTheme="majorEastAsia" w:hAnsi="Helvetica"/>
                <w:color w:val="000000"/>
                <w:sz w:val="17"/>
                <w:szCs w:val="17"/>
              </w:rPr>
              <w:t>Pistoia</w:t>
            </w:r>
            <w:r>
              <w:rPr>
                <w:rFonts w:ascii="Helvetica" w:hAnsi="Helvetica"/>
                <w:color w:val="000000"/>
                <w:sz w:val="17"/>
                <w:szCs w:val="17"/>
              </w:rPr>
              <w:t>, per costruire un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nuovo negozio</w:t>
            </w:r>
            <w:r>
              <w:rPr>
                <w:rFonts w:ascii="Helvetica" w:hAnsi="Helvetica"/>
                <w:color w:val="000000"/>
                <w:sz w:val="17"/>
                <w:szCs w:val="17"/>
              </w:rPr>
              <w:t>. L’iniziativa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creerà occupazione</w:t>
            </w:r>
            <w:r>
              <w:rPr>
                <w:rStyle w:val="apple-converted-space"/>
                <w:rFonts w:ascii="Helvetica" w:eastAsiaTheme="majorEastAsia" w:hAnsi="Helvetica"/>
                <w:color w:val="000000"/>
                <w:sz w:val="17"/>
                <w:szCs w:val="17"/>
              </w:rPr>
              <w:t> </w:t>
            </w:r>
            <w:r>
              <w:rPr>
                <w:rFonts w:ascii="Helvetica" w:hAnsi="Helvetica"/>
                <w:color w:val="000000"/>
                <w:sz w:val="17"/>
                <w:szCs w:val="17"/>
              </w:rPr>
              <w:t>sul territorio, portando ben 70 posti di lavoro.</w:t>
            </w:r>
          </w:p>
          <w:p w:rsidR="003E4852" w:rsidRDefault="003E4852" w:rsidP="003E4852">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Ecco tutte le informazioni e cosa sapere sulle prossime assunzioni Esselunga.</w:t>
            </w:r>
          </w:p>
          <w:p w:rsidR="003E4852" w:rsidRDefault="003E4852" w:rsidP="003E4852">
            <w:pPr>
              <w:pStyle w:val="Titolo3"/>
              <w:shd w:val="clear" w:color="auto" w:fill="FFFFFF"/>
              <w:outlineLvl w:val="2"/>
              <w:rPr>
                <w:rFonts w:ascii="Arial" w:hAnsi="Arial" w:cs="Arial"/>
                <w:b w:val="0"/>
                <w:bCs w:val="0"/>
                <w:color w:val="800000"/>
              </w:rPr>
            </w:pPr>
            <w:r>
              <w:rPr>
                <w:rFonts w:ascii="Arial" w:hAnsi="Arial" w:cs="Arial"/>
                <w:b w:val="0"/>
                <w:bCs w:val="0"/>
                <w:color w:val="800000"/>
              </w:rPr>
              <w:t>MONTECATINI ASSUNZIONI NEL NUOVO NEGOZIO ESSELUNGA</w:t>
            </w:r>
          </w:p>
          <w:p w:rsidR="003E4852" w:rsidRDefault="003E4852" w:rsidP="003E4852">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A dare la notizia è il quotidiano</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La Nazione</w:t>
            </w:r>
            <w:r>
              <w:rPr>
                <w:rFonts w:ascii="Helvetica" w:hAnsi="Helvetica"/>
                <w:color w:val="000000"/>
                <w:sz w:val="17"/>
                <w:szCs w:val="17"/>
              </w:rPr>
              <w:t>, attraverso un recente articolo dedicato al nuovo punto vendita del Gruppo che aprirà a Montecatini Terme. L’azienda ha firmato, infatti, ha ottenuto dall’Amministrazione del Comune toscano l’</w:t>
            </w:r>
            <w:r>
              <w:rPr>
                <w:rStyle w:val="Enfasigrassetto"/>
                <w:rFonts w:ascii="Helvetica" w:hAnsi="Helvetica"/>
                <w:color w:val="000000"/>
                <w:sz w:val="17"/>
                <w:szCs w:val="17"/>
              </w:rPr>
              <w:t>autorizzazione</w:t>
            </w:r>
            <w:r>
              <w:rPr>
                <w:rStyle w:val="apple-converted-space"/>
                <w:rFonts w:ascii="Helvetica" w:eastAsiaTheme="majorEastAsia" w:hAnsi="Helvetica"/>
                <w:color w:val="000000"/>
                <w:sz w:val="17"/>
                <w:szCs w:val="17"/>
              </w:rPr>
              <w:t> </w:t>
            </w:r>
            <w:r>
              <w:rPr>
                <w:rFonts w:ascii="Helvetica" w:hAnsi="Helvetica"/>
                <w:color w:val="000000"/>
                <w:sz w:val="17"/>
                <w:szCs w:val="17"/>
              </w:rPr>
              <w:t>per</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iniziare i lavori</w:t>
            </w:r>
            <w:r>
              <w:rPr>
                <w:rStyle w:val="apple-converted-space"/>
                <w:rFonts w:ascii="Helvetica" w:eastAsiaTheme="majorEastAsia" w:hAnsi="Helvetica"/>
                <w:color w:val="000000"/>
                <w:sz w:val="17"/>
                <w:szCs w:val="17"/>
              </w:rPr>
              <w:t> </w:t>
            </w:r>
            <w:r>
              <w:rPr>
                <w:rFonts w:ascii="Helvetica" w:hAnsi="Helvetica"/>
                <w:color w:val="000000"/>
                <w:sz w:val="17"/>
                <w:szCs w:val="17"/>
              </w:rPr>
              <w:t>di realizzazione di un nuovo negozio. Quest’ultimo sorgerà in</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via Macchiavelli</w:t>
            </w:r>
            <w:r>
              <w:rPr>
                <w:rStyle w:val="apple-converted-space"/>
                <w:rFonts w:ascii="Helvetica" w:eastAsiaTheme="majorEastAsia" w:hAnsi="Helvetica"/>
                <w:color w:val="000000"/>
                <w:sz w:val="17"/>
                <w:szCs w:val="17"/>
              </w:rPr>
              <w:t> </w:t>
            </w:r>
            <w:r>
              <w:rPr>
                <w:rFonts w:ascii="Helvetica" w:hAnsi="Helvetica"/>
                <w:color w:val="000000"/>
                <w:sz w:val="17"/>
                <w:szCs w:val="17"/>
              </w:rPr>
              <w:t>e potrebbe essere inaugurato già entro il 2018.</w:t>
            </w:r>
          </w:p>
          <w:p w:rsidR="003E4852" w:rsidRDefault="003E4852" w:rsidP="003E4852">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La nuova apertura porterà anche nuove assunzioni Esselunga. Sembra che saranno</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70</w:t>
            </w:r>
            <w:r>
              <w:rPr>
                <w:rStyle w:val="apple-converted-space"/>
                <w:rFonts w:ascii="Helvetica" w:eastAsiaTheme="majorEastAsia" w:hAnsi="Helvetica"/>
                <w:color w:val="000000"/>
                <w:sz w:val="17"/>
                <w:szCs w:val="17"/>
              </w:rPr>
              <w:t> </w:t>
            </w:r>
            <w:r>
              <w:rPr>
                <w:rFonts w:ascii="Helvetica" w:hAnsi="Helvetica"/>
                <w:color w:val="000000"/>
                <w:sz w:val="17"/>
                <w:szCs w:val="17"/>
              </w:rPr>
              <w:t>i</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posti</w:t>
            </w:r>
            <w:r>
              <w:rPr>
                <w:rStyle w:val="apple-converted-space"/>
                <w:rFonts w:ascii="Helvetica" w:eastAsiaTheme="majorEastAsia" w:hAnsi="Helvetica"/>
                <w:color w:val="000000"/>
                <w:sz w:val="17"/>
                <w:szCs w:val="17"/>
              </w:rPr>
              <w:t> </w:t>
            </w:r>
            <w:r>
              <w:rPr>
                <w:rFonts w:ascii="Helvetica" w:hAnsi="Helvetica"/>
                <w:color w:val="000000"/>
                <w:sz w:val="17"/>
                <w:szCs w:val="17"/>
              </w:rPr>
              <w:t>di</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lavoro</w:t>
            </w:r>
            <w:r>
              <w:rPr>
                <w:rStyle w:val="apple-converted-space"/>
                <w:rFonts w:ascii="Helvetica" w:eastAsiaTheme="majorEastAsia" w:hAnsi="Helvetica"/>
                <w:color w:val="000000"/>
                <w:sz w:val="17"/>
                <w:szCs w:val="17"/>
              </w:rPr>
              <w:t> </w:t>
            </w:r>
            <w:r>
              <w:rPr>
                <w:rFonts w:ascii="Helvetica" w:hAnsi="Helvetica"/>
                <w:color w:val="000000"/>
                <w:sz w:val="17"/>
                <w:szCs w:val="17"/>
              </w:rPr>
              <w:t>nel supermercato che sarà costruito. I dipendenti saranno assunti, forse, nell’arco di due anni dall’apertura, e sarà data</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precedenza</w:t>
            </w:r>
            <w:r>
              <w:rPr>
                <w:rFonts w:ascii="Helvetica" w:hAnsi="Helvetica"/>
                <w:color w:val="000000"/>
                <w:sz w:val="17"/>
                <w:szCs w:val="17"/>
              </w:rPr>
              <w:t>ai candidati</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residenti</w:t>
            </w:r>
            <w:r>
              <w:rPr>
                <w:rStyle w:val="apple-converted-space"/>
                <w:rFonts w:ascii="Helvetica" w:eastAsiaTheme="majorEastAsia" w:hAnsi="Helvetica"/>
                <w:color w:val="000000"/>
                <w:sz w:val="17"/>
                <w:szCs w:val="17"/>
              </w:rPr>
              <w:t> </w:t>
            </w:r>
            <w:r>
              <w:rPr>
                <w:rFonts w:ascii="Helvetica" w:hAnsi="Helvetica"/>
                <w:color w:val="000000"/>
                <w:sz w:val="17"/>
                <w:szCs w:val="17"/>
              </w:rPr>
              <w:t>sul territorio.</w:t>
            </w:r>
          </w:p>
          <w:p w:rsidR="003E4852" w:rsidRDefault="003E4852" w:rsidP="003E4852">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IL NUOVO PUNTO VENDITA</w:t>
            </w:r>
          </w:p>
          <w:p w:rsidR="003E4852" w:rsidRDefault="003E4852" w:rsidP="003E4852">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Il supermercato Esselunga che sarà aperto a Montecatini Terme occuperà una superficie di 2500 metri quadri. L’azienda si farà carico, nell’ambito del progetto, anche di alcune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opere</w:t>
            </w:r>
            <w:r>
              <w:rPr>
                <w:rStyle w:val="apple-converted-space"/>
                <w:rFonts w:ascii="Helvetica" w:eastAsiaTheme="majorEastAsia" w:hAnsi="Helvetica"/>
                <w:color w:val="000000"/>
                <w:sz w:val="17"/>
                <w:szCs w:val="17"/>
              </w:rPr>
              <w:t> </w:t>
            </w:r>
            <w:r>
              <w:rPr>
                <w:rFonts w:ascii="Helvetica" w:hAnsi="Helvetica"/>
                <w:color w:val="000000"/>
                <w:sz w:val="17"/>
                <w:szCs w:val="17"/>
              </w:rPr>
              <w:t>di</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urbanizzazione</w:t>
            </w:r>
            <w:r>
              <w:rPr>
                <w:rFonts w:ascii="Helvetica" w:hAnsi="Helvetica"/>
                <w:color w:val="000000"/>
                <w:sz w:val="17"/>
                <w:szCs w:val="17"/>
              </w:rPr>
              <w:t>. Ad esempio della realizzazione di un</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parcheggio</w:t>
            </w:r>
            <w:r>
              <w:rPr>
                <w:rStyle w:val="apple-converted-space"/>
                <w:rFonts w:ascii="Helvetica" w:eastAsiaTheme="majorEastAsia" w:hAnsi="Helvetica"/>
                <w:color w:val="000000"/>
                <w:sz w:val="17"/>
                <w:szCs w:val="17"/>
              </w:rPr>
              <w:t> </w:t>
            </w:r>
            <w:r>
              <w:rPr>
                <w:rFonts w:ascii="Helvetica" w:hAnsi="Helvetica"/>
                <w:color w:val="000000"/>
                <w:sz w:val="17"/>
                <w:szCs w:val="17"/>
              </w:rPr>
              <w:t>da</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750 posti auto</w:t>
            </w:r>
            <w:r>
              <w:rPr>
                <w:rStyle w:val="apple-converted-space"/>
                <w:rFonts w:ascii="Helvetica" w:eastAsiaTheme="majorEastAsia" w:hAnsi="Helvetica"/>
                <w:color w:val="000000"/>
                <w:sz w:val="17"/>
                <w:szCs w:val="17"/>
              </w:rPr>
              <w:t> </w:t>
            </w:r>
            <w:r>
              <w:rPr>
                <w:rFonts w:ascii="Helvetica" w:hAnsi="Helvetica"/>
                <w:color w:val="000000"/>
                <w:sz w:val="17"/>
                <w:szCs w:val="17"/>
              </w:rPr>
              <w:t>e di un</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parco giochi</w:t>
            </w:r>
            <w:r>
              <w:rPr>
                <w:rStyle w:val="apple-converted-space"/>
                <w:rFonts w:ascii="Helvetica" w:eastAsiaTheme="majorEastAsia" w:hAnsi="Helvetica"/>
                <w:color w:val="000000"/>
                <w:sz w:val="17"/>
                <w:szCs w:val="17"/>
              </w:rPr>
              <w:t> </w:t>
            </w:r>
            <w:r>
              <w:rPr>
                <w:rFonts w:ascii="Helvetica" w:hAnsi="Helvetica"/>
                <w:color w:val="000000"/>
                <w:sz w:val="17"/>
                <w:szCs w:val="17"/>
              </w:rPr>
              <w:t>per bambini, del</w:t>
            </w:r>
            <w:r>
              <w:rPr>
                <w:rStyle w:val="Enfasigrassetto"/>
                <w:rFonts w:ascii="Helvetica" w:hAnsi="Helvetica"/>
                <w:color w:val="000000"/>
                <w:sz w:val="17"/>
                <w:szCs w:val="17"/>
              </w:rPr>
              <w:t>miglioramento</w:t>
            </w:r>
            <w:r>
              <w:rPr>
                <w:rStyle w:val="apple-converted-space"/>
                <w:rFonts w:ascii="Helvetica" w:eastAsiaTheme="majorEastAsia" w:hAnsi="Helvetica"/>
                <w:color w:val="000000"/>
                <w:sz w:val="17"/>
                <w:szCs w:val="17"/>
              </w:rPr>
              <w:t> </w:t>
            </w:r>
            <w:r>
              <w:rPr>
                <w:rFonts w:ascii="Helvetica" w:hAnsi="Helvetica"/>
                <w:color w:val="000000"/>
                <w:sz w:val="17"/>
                <w:szCs w:val="17"/>
              </w:rPr>
              <w:t>di alcune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rotatorie</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strade</w:t>
            </w:r>
            <w:r>
              <w:rPr>
                <w:rFonts w:ascii="Helvetica" w:hAnsi="Helvetica"/>
                <w:color w:val="000000"/>
                <w:sz w:val="17"/>
                <w:szCs w:val="17"/>
              </w:rPr>
              <w:t>, e del rifacimento dell’</w:t>
            </w:r>
            <w:r>
              <w:rPr>
                <w:rStyle w:val="Enfasigrassetto"/>
                <w:rFonts w:ascii="Helvetica" w:hAnsi="Helvetica"/>
                <w:color w:val="000000"/>
                <w:sz w:val="17"/>
                <w:szCs w:val="17"/>
              </w:rPr>
              <w:t>illuminazione</w:t>
            </w:r>
            <w:r>
              <w:rPr>
                <w:rStyle w:val="apple-converted-space"/>
                <w:rFonts w:ascii="Helvetica" w:eastAsiaTheme="majorEastAsia" w:hAnsi="Helvetica"/>
                <w:color w:val="000000"/>
                <w:sz w:val="17"/>
                <w:szCs w:val="17"/>
              </w:rPr>
              <w:t> </w:t>
            </w:r>
            <w:r>
              <w:rPr>
                <w:rFonts w:ascii="Helvetica" w:hAnsi="Helvetica"/>
                <w:color w:val="000000"/>
                <w:sz w:val="17"/>
                <w:szCs w:val="17"/>
              </w:rPr>
              <w:t>pubblica in alcune zone.</w:t>
            </w:r>
          </w:p>
          <w:p w:rsidR="003E4852" w:rsidRDefault="003E4852" w:rsidP="003E4852">
            <w:pPr>
              <w:pStyle w:val="Titolo3"/>
              <w:shd w:val="clear" w:color="auto" w:fill="FFFFFF"/>
              <w:outlineLvl w:val="2"/>
              <w:rPr>
                <w:rFonts w:ascii="Arial" w:hAnsi="Arial" w:cs="Arial"/>
                <w:b w:val="0"/>
                <w:bCs w:val="0"/>
                <w:color w:val="800000"/>
              </w:rPr>
            </w:pPr>
            <w:r>
              <w:rPr>
                <w:rFonts w:ascii="Arial" w:hAnsi="Arial" w:cs="Arial"/>
                <w:b w:val="0"/>
                <w:bCs w:val="0"/>
                <w:color w:val="800000"/>
              </w:rPr>
              <w:t>PROSPETTIVE OCCUPAZIONALI</w:t>
            </w:r>
          </w:p>
          <w:p w:rsidR="003E4852" w:rsidRDefault="003E4852" w:rsidP="003E4852">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E’ facile immaginare che le 70 assunzioni a Montecatini previste con la nuova apertura saranno riservate alle figure professionali tipicamente impiegate nei negozi del Gruppo. Dunque potranno aprirsi opportunità di lavoro Esselunga per</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specialisti</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addetti</w:t>
            </w:r>
            <w:r>
              <w:rPr>
                <w:rFonts w:ascii="Helvetica" w:hAnsi="Helvetica"/>
                <w:color w:val="000000"/>
                <w:sz w:val="17"/>
                <w:szCs w:val="17"/>
              </w:rPr>
              <w:t>di</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reparto, responsabili, cassieri, vigilanti</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altri profili</w:t>
            </w:r>
            <w:r>
              <w:rPr>
                <w:rFonts w:ascii="Helvetica" w:hAnsi="Helvetica"/>
                <w:color w:val="000000"/>
                <w:sz w:val="17"/>
                <w:szCs w:val="17"/>
              </w:rPr>
              <w:t>.</w:t>
            </w:r>
          </w:p>
          <w:p w:rsidR="003E4852" w:rsidRDefault="003E4852" w:rsidP="003E4852">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L’AZIENDA</w:t>
            </w:r>
          </w:p>
          <w:p w:rsidR="003E4852" w:rsidRDefault="003E4852" w:rsidP="003E4852">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Vi ricordiamo che Esselunga SpA è una nota catena di supermercati, nata nel 1957. Si tratta di una delle maggiori aziende italiane che operano nella Grande Distribuzione Organizzata ed è stata fondata da</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Guido, Claudio</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Bernardo Caprotti</w:t>
            </w:r>
            <w:r>
              <w:rPr>
                <w:rFonts w:ascii="Helvetica" w:hAnsi="Helvetica"/>
                <w:color w:val="000000"/>
                <w:sz w:val="17"/>
                <w:szCs w:val="17"/>
              </w:rPr>
              <w:t>, con altri soci. Oggi Esselunga conta vanta una rete di oltre 150 superstore e supermarket presenti in varie regioni del Nord e del Centro Italia, e conta più di 22mila dipendenti.</w:t>
            </w:r>
          </w:p>
          <w:p w:rsidR="003E4852" w:rsidRDefault="003E4852" w:rsidP="003E4852">
            <w:pPr>
              <w:pStyle w:val="Titolo3"/>
              <w:shd w:val="clear" w:color="auto" w:fill="FFFFFF"/>
              <w:outlineLvl w:val="2"/>
              <w:rPr>
                <w:rFonts w:ascii="Arial" w:hAnsi="Arial" w:cs="Arial"/>
                <w:b w:val="0"/>
                <w:bCs w:val="0"/>
                <w:color w:val="800000"/>
              </w:rPr>
            </w:pPr>
            <w:r>
              <w:rPr>
                <w:rFonts w:ascii="Arial" w:hAnsi="Arial" w:cs="Arial"/>
                <w:b w:val="0"/>
                <w:bCs w:val="0"/>
                <w:color w:val="800000"/>
              </w:rPr>
              <w:lastRenderedPageBreak/>
              <w:t>CANDIDATURE</w:t>
            </w:r>
          </w:p>
          <w:p w:rsidR="003E4852" w:rsidRDefault="003E4852" w:rsidP="003E4852">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Gli interessati alle future assunzioni Esselunga e alle opportunità di lavoro nel supermercato che aprirà a Montecatini dovranno</w:t>
            </w:r>
            <w:r>
              <w:rPr>
                <w:rStyle w:val="Enfasigrassetto"/>
                <w:rFonts w:ascii="Helvetica" w:eastAsiaTheme="majorEastAsia" w:hAnsi="Helvetica"/>
                <w:color w:val="000000"/>
                <w:sz w:val="17"/>
                <w:szCs w:val="17"/>
              </w:rPr>
              <w:t>attendere</w:t>
            </w:r>
            <w:r>
              <w:rPr>
                <w:rStyle w:val="apple-converted-space"/>
                <w:rFonts w:ascii="Helvetica" w:hAnsi="Helvetica"/>
                <w:color w:val="000000"/>
                <w:sz w:val="17"/>
                <w:szCs w:val="17"/>
              </w:rPr>
              <w:t> </w:t>
            </w:r>
            <w:r>
              <w:rPr>
                <w:rFonts w:ascii="Helvetica" w:hAnsi="Helvetica"/>
                <w:color w:val="000000"/>
                <w:sz w:val="17"/>
                <w:szCs w:val="17"/>
              </w:rPr>
              <w:t>la costruzione del punto vendita e l’apertura della relativa</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campagna</w:t>
            </w:r>
            <w:r>
              <w:rPr>
                <w:rStyle w:val="apple-converted-space"/>
                <w:rFonts w:ascii="Helvetica" w:hAnsi="Helvetica"/>
                <w:color w:val="000000"/>
                <w:sz w:val="17"/>
                <w:szCs w:val="17"/>
              </w:rPr>
              <w:t> </w:t>
            </w:r>
            <w:r>
              <w:rPr>
                <w:rFonts w:ascii="Helvetica" w:hAnsi="Helvetica"/>
                <w:color w:val="000000"/>
                <w:sz w:val="17"/>
                <w:szCs w:val="17"/>
              </w:rPr>
              <w:t>di</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recruiting</w:t>
            </w:r>
            <w:r>
              <w:rPr>
                <w:rFonts w:ascii="Helvetica" w:hAnsi="Helvetica"/>
                <w:color w:val="000000"/>
                <w:sz w:val="17"/>
                <w:szCs w:val="17"/>
              </w:rPr>
              <w:t>. La</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raccolta</w:t>
            </w:r>
            <w:r>
              <w:rPr>
                <w:rStyle w:val="apple-converted-space"/>
                <w:rFonts w:ascii="Helvetica" w:hAnsi="Helvetica"/>
                <w:color w:val="000000"/>
                <w:sz w:val="17"/>
                <w:szCs w:val="17"/>
              </w:rPr>
              <w:t> </w:t>
            </w:r>
            <w:r>
              <w:rPr>
                <w:rFonts w:ascii="Helvetica" w:hAnsi="Helvetica"/>
                <w:color w:val="000000"/>
                <w:sz w:val="17"/>
                <w:szCs w:val="17"/>
              </w:rPr>
              <w:t>delle</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candidature</w:t>
            </w:r>
            <w:r>
              <w:rPr>
                <w:rFonts w:ascii="Helvetica" w:hAnsi="Helvetica"/>
                <w:color w:val="000000"/>
                <w:sz w:val="17"/>
                <w:szCs w:val="17"/>
              </w:rPr>
              <w:t>viene effettuata, generalmente, attraverso la pagina dedicata alle</w:t>
            </w:r>
            <w:hyperlink r:id="rId236" w:tgtFrame="_blank" w:history="1">
              <w:r>
                <w:rPr>
                  <w:rStyle w:val="Collegamentoipertestuale"/>
                  <w:rFonts w:ascii="Helvetica" w:hAnsi="Helvetica"/>
                  <w:b/>
                  <w:bCs/>
                  <w:color w:val="800000"/>
                  <w:sz w:val="17"/>
                  <w:szCs w:val="17"/>
                </w:rPr>
                <w:t>carriere</w:t>
              </w:r>
            </w:hyperlink>
            <w:r>
              <w:rPr>
                <w:rStyle w:val="apple-converted-space"/>
                <w:rFonts w:ascii="Helvetica" w:hAnsi="Helvetica"/>
                <w:color w:val="000000"/>
                <w:sz w:val="17"/>
                <w:szCs w:val="17"/>
              </w:rPr>
              <w:t> </w:t>
            </w:r>
            <w:r>
              <w:rPr>
                <w:rFonts w:ascii="Helvetica" w:hAnsi="Helvetica"/>
                <w:color w:val="000000"/>
                <w:sz w:val="17"/>
                <w:szCs w:val="17"/>
              </w:rPr>
              <w:t>(Lavora con noi) del Gruppo. Dalla stessa, infatti, è possibile prendere visione delle</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ricerche in corso</w:t>
            </w:r>
            <w:r>
              <w:rPr>
                <w:rStyle w:val="apple-converted-space"/>
                <w:rFonts w:ascii="Helvetica" w:hAnsi="Helvetica"/>
                <w:color w:val="000000"/>
                <w:sz w:val="17"/>
                <w:szCs w:val="17"/>
              </w:rPr>
              <w:t> </w:t>
            </w:r>
            <w:r>
              <w:rPr>
                <w:rFonts w:ascii="Helvetica" w:hAnsi="Helvetica"/>
                <w:color w:val="000000"/>
                <w:sz w:val="17"/>
                <w:szCs w:val="17"/>
              </w:rPr>
              <w:t>e candidarsi online, inviando il cv tramite l’apposito form.</w:t>
            </w:r>
          </w:p>
          <w:p w:rsidR="003E4852" w:rsidRDefault="003E4852" w:rsidP="003E4852">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Al momento sono diverse le</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posizioni aperte</w:t>
            </w:r>
            <w:r>
              <w:rPr>
                <w:rStyle w:val="apple-converted-space"/>
                <w:rFonts w:ascii="Helvetica" w:hAnsi="Helvetica"/>
                <w:color w:val="000000"/>
                <w:sz w:val="17"/>
                <w:szCs w:val="17"/>
              </w:rPr>
              <w:t> </w:t>
            </w:r>
            <w:r>
              <w:rPr>
                <w:rFonts w:ascii="Helvetica" w:hAnsi="Helvetica"/>
                <w:color w:val="000000"/>
                <w:sz w:val="17"/>
                <w:szCs w:val="17"/>
              </w:rPr>
              <w:t>per lavorare nei supermercati Esselunga, sia in quelli già operativi sul territorio che in vista di</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nuove aperture</w:t>
            </w:r>
            <w:r>
              <w:rPr>
                <w:rFonts w:ascii="Helvetica" w:hAnsi="Helvetica"/>
                <w:color w:val="000000"/>
                <w:sz w:val="17"/>
                <w:szCs w:val="17"/>
              </w:rPr>
              <w:t>. Per ulteriori dettagli mettiamo a vostra disposizione questa breve guida su</w:t>
            </w:r>
            <w:hyperlink r:id="rId237" w:tgtFrame="_blank" w:history="1">
              <w:r>
                <w:rPr>
                  <w:rStyle w:val="Collegamentoipertestuale"/>
                  <w:rFonts w:ascii="Helvetica" w:hAnsi="Helvetica"/>
                  <w:b/>
                  <w:bCs/>
                  <w:color w:val="800000"/>
                  <w:sz w:val="17"/>
                  <w:szCs w:val="17"/>
                </w:rPr>
                <w:t>come lavorare in Esselunga</w:t>
              </w:r>
            </w:hyperlink>
            <w:r>
              <w:rPr>
                <w:rFonts w:ascii="Helvetica" w:hAnsi="Helvetica"/>
                <w:color w:val="000000"/>
                <w:sz w:val="17"/>
                <w:szCs w:val="17"/>
              </w:rPr>
              <w:t>, con tante</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informazioni utili</w:t>
            </w:r>
            <w:r>
              <w:rPr>
                <w:rStyle w:val="apple-converted-space"/>
                <w:rFonts w:ascii="Helvetica" w:hAnsi="Helvetica"/>
                <w:color w:val="000000"/>
                <w:sz w:val="17"/>
                <w:szCs w:val="17"/>
              </w:rPr>
              <w:t> </w:t>
            </w:r>
            <w:r>
              <w:rPr>
                <w:rFonts w:ascii="Helvetica" w:hAnsi="Helvetica"/>
                <w:color w:val="000000"/>
                <w:sz w:val="17"/>
                <w:szCs w:val="17"/>
              </w:rPr>
              <w:t>sulle selezioni, l’azienda e le modalità di recruiting</w:t>
            </w:r>
          </w:p>
          <w:p w:rsidR="00953F28" w:rsidRPr="00953F28" w:rsidRDefault="00953F28" w:rsidP="00953F28">
            <w:pPr>
              <w:shd w:val="clear" w:color="auto" w:fill="FFFFFF"/>
              <w:suppressAutoHyphens w:val="0"/>
              <w:spacing w:after="70"/>
              <w:outlineLvl w:val="0"/>
              <w:rPr>
                <w:rFonts w:ascii="Arial" w:hAnsi="Arial" w:cs="Arial"/>
                <w:color w:val="800000"/>
                <w:kern w:val="36"/>
                <w:sz w:val="28"/>
                <w:szCs w:val="28"/>
                <w:lang w:eastAsia="it-IT"/>
              </w:rPr>
            </w:pPr>
            <w:r w:rsidRPr="00953F28">
              <w:rPr>
                <w:rFonts w:ascii="Arial" w:hAnsi="Arial" w:cs="Arial"/>
                <w:color w:val="800000"/>
                <w:kern w:val="36"/>
                <w:sz w:val="28"/>
                <w:szCs w:val="28"/>
                <w:lang w:eastAsia="it-IT"/>
              </w:rPr>
              <w:t>Ikea Lavora con noi: Posizioni Aperte e consigli utili</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Vi piacerebbe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lavorare</w:t>
            </w:r>
            <w:r>
              <w:rPr>
                <w:rStyle w:val="apple-converted-space"/>
                <w:rFonts w:ascii="Helvetica" w:eastAsiaTheme="majorEastAsia" w:hAnsi="Helvetica"/>
                <w:color w:val="000000"/>
                <w:sz w:val="17"/>
                <w:szCs w:val="17"/>
              </w:rPr>
              <w:t> </w:t>
            </w:r>
            <w:r>
              <w:rPr>
                <w:rFonts w:ascii="Helvetica" w:hAnsi="Helvetica"/>
                <w:color w:val="000000"/>
                <w:sz w:val="17"/>
                <w:szCs w:val="17"/>
              </w:rPr>
              <w:t>in Ikea?</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La nota multinazionale svedese, leader nel settore dell’</w:t>
            </w:r>
            <w:r>
              <w:rPr>
                <w:rStyle w:val="Enfasigrassetto"/>
                <w:rFonts w:ascii="Helvetica" w:eastAsiaTheme="majorEastAsia" w:hAnsi="Helvetica"/>
                <w:color w:val="000000"/>
                <w:sz w:val="17"/>
                <w:szCs w:val="17"/>
              </w:rPr>
              <w:t>arredamento low cost,</w:t>
            </w:r>
            <w:r>
              <w:rPr>
                <w:rStyle w:val="apple-converted-space"/>
                <w:rFonts w:ascii="Helvetica" w:eastAsiaTheme="majorEastAsia" w:hAnsi="Helvetica"/>
                <w:color w:val="000000"/>
                <w:sz w:val="17"/>
                <w:szCs w:val="17"/>
              </w:rPr>
              <w:t> </w:t>
            </w:r>
            <w:r>
              <w:rPr>
                <w:rFonts w:ascii="Helvetica" w:hAnsi="Helvetica"/>
                <w:color w:val="000000"/>
                <w:sz w:val="17"/>
                <w:szCs w:val="17"/>
              </w:rPr>
              <w:t>cerca personale in Italia. Per questo ha aperto nuove offerte di lavoro. Inoltre, durante l’anno, raccoglie le candidature in vista di assunzioni presso varie sedi.</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Di seguito vi presentiamo le posizioni aperte e come candidarsi per le assunzioni Ikea. Vi diamo anche alcuni consigli utili sull’</w:t>
            </w:r>
            <w:r>
              <w:rPr>
                <w:rStyle w:val="Enfasigrassetto"/>
                <w:rFonts w:ascii="Helvetica" w:eastAsiaTheme="majorEastAsia" w:hAnsi="Helvetica"/>
                <w:color w:val="000000"/>
                <w:sz w:val="17"/>
                <w:szCs w:val="17"/>
              </w:rPr>
              <w:t>ambiente lavorativo</w:t>
            </w:r>
            <w:r>
              <w:rPr>
                <w:rStyle w:val="apple-converted-space"/>
                <w:rFonts w:ascii="Helvetica" w:eastAsiaTheme="majorEastAsia" w:hAnsi="Helvetica"/>
                <w:b/>
                <w:bCs/>
                <w:color w:val="000000"/>
                <w:sz w:val="17"/>
                <w:szCs w:val="17"/>
              </w:rPr>
              <w:t> </w:t>
            </w:r>
            <w:r>
              <w:rPr>
                <w:rFonts w:ascii="Helvetica" w:hAnsi="Helvetica"/>
                <w:color w:val="000000"/>
                <w:sz w:val="17"/>
                <w:szCs w:val="17"/>
              </w:rPr>
              <w:t>e</w:t>
            </w:r>
            <w:r>
              <w:rPr>
                <w:rStyle w:val="Enfasigrassetto"/>
                <w:rFonts w:ascii="Helvetica" w:eastAsiaTheme="majorEastAsia" w:hAnsi="Helvetica"/>
                <w:color w:val="000000"/>
                <w:sz w:val="17"/>
                <w:szCs w:val="17"/>
              </w:rPr>
              <w:t> </w:t>
            </w:r>
            <w:r>
              <w:rPr>
                <w:rFonts w:ascii="Helvetica" w:hAnsi="Helvetica"/>
                <w:color w:val="000000"/>
                <w:sz w:val="17"/>
                <w:szCs w:val="17"/>
              </w:rPr>
              <w:t>le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opportunità di carriera</w:t>
            </w:r>
            <w:r>
              <w:rPr>
                <w:rFonts w:ascii="Helvetica" w:hAnsi="Helvetica"/>
                <w:color w:val="000000"/>
                <w:sz w:val="17"/>
                <w:szCs w:val="17"/>
              </w:rPr>
              <w:t>.</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Durante l’anno, infatti, il Gruppo offre interessanti opportunità di lavoro nel nostro Paese. Le selezioni sono rivolte a candidati a vari livelli di carriera, anche 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giovani senza esperienza</w:t>
            </w:r>
            <w:r>
              <w:rPr>
                <w:rFonts w:ascii="Helvetica" w:hAnsi="Helvetica"/>
                <w:color w:val="000000"/>
                <w:sz w:val="17"/>
                <w:szCs w:val="17"/>
              </w:rPr>
              <w:t>, in vista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assunzioni</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stage</w:t>
            </w:r>
            <w:r>
              <w:rPr>
                <w:rStyle w:val="apple-converted-space"/>
                <w:rFonts w:ascii="Helvetica" w:eastAsiaTheme="majorEastAsia" w:hAnsi="Helvetica"/>
                <w:color w:val="000000"/>
                <w:sz w:val="17"/>
                <w:szCs w:val="17"/>
              </w:rPr>
              <w:t> </w:t>
            </w:r>
            <w:r>
              <w:rPr>
                <w:rFonts w:ascii="Helvetica" w:hAnsi="Helvetica"/>
                <w:color w:val="000000"/>
                <w:sz w:val="17"/>
                <w:szCs w:val="17"/>
              </w:rPr>
              <w:t>presso varie sedi situate sul territorio nazionale. Gli interessati a lavorare nel settore dell’arredamento possono valutare le offerte di lavoro attive in questo periodo, pubblicate sulla pagina Ikea lavora con noi.</w:t>
            </w:r>
          </w:p>
          <w:p w:rsidR="00953F28" w:rsidRDefault="00953F28" w:rsidP="00953F28">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OFFERTE DI LAVORO IKEA</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Le posizioni aperte in Ikea sono rivolte, generalmente, a </w:t>
            </w:r>
            <w:r>
              <w:rPr>
                <w:rStyle w:val="Enfasigrassetto"/>
                <w:rFonts w:ascii="Helvetica" w:eastAsiaTheme="majorEastAsia" w:hAnsi="Helvetica"/>
                <w:color w:val="000000"/>
                <w:sz w:val="17"/>
                <w:szCs w:val="17"/>
              </w:rPr>
              <w:t>laureandi</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laureati,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studenti universitari, diplomati</w:t>
            </w:r>
            <w:r>
              <w:rPr>
                <w:rFonts w:ascii="Helvetica" w:hAnsi="Helvetica"/>
                <w:color w:val="000000"/>
                <w:sz w:val="17"/>
                <w:szCs w:val="17"/>
              </w:rPr>
              <w:t>, disponibili a lavorare anche nei week end. L’inserimento può avvenire con </w:t>
            </w:r>
            <w:r>
              <w:rPr>
                <w:rStyle w:val="Enfasigrassetto"/>
                <w:rFonts w:ascii="Helvetica" w:eastAsiaTheme="majorEastAsia" w:hAnsi="Helvetica"/>
                <w:color w:val="000000"/>
                <w:sz w:val="17"/>
                <w:szCs w:val="17"/>
              </w:rPr>
              <w:t>assunzioni a tempo determinato,</w:t>
            </w:r>
            <w:r>
              <w:rPr>
                <w:rFonts w:ascii="Helvetica" w:hAnsi="Helvetica"/>
                <w:color w:val="000000"/>
                <w:sz w:val="17"/>
                <w:szCs w:val="17"/>
              </w:rPr>
              <w:t> </w:t>
            </w:r>
            <w:r>
              <w:rPr>
                <w:rStyle w:val="Enfasigrassetto"/>
                <w:rFonts w:ascii="Helvetica" w:eastAsiaTheme="majorEastAsia" w:hAnsi="Helvetica"/>
                <w:color w:val="000000"/>
                <w:sz w:val="17"/>
                <w:szCs w:val="17"/>
              </w:rPr>
              <w:t>indeterminato</w:t>
            </w:r>
            <w:r>
              <w:rPr>
                <w:rFonts w:ascii="Helvetica" w:hAnsi="Helvetica"/>
                <w:color w:val="000000"/>
                <w:sz w:val="17"/>
                <w:szCs w:val="17"/>
              </w:rPr>
              <w:t> e </w:t>
            </w:r>
            <w:r>
              <w:rPr>
                <w:rStyle w:val="Enfasigrassetto"/>
                <w:rFonts w:ascii="Helvetica" w:eastAsiaTheme="majorEastAsia" w:hAnsi="Helvetica"/>
                <w:color w:val="000000"/>
                <w:sz w:val="17"/>
                <w:szCs w:val="17"/>
              </w:rPr>
              <w:t>tirocini</w:t>
            </w:r>
            <w:r>
              <w:rPr>
                <w:rFonts w:ascii="Helvetica" w:hAnsi="Helvetica"/>
                <w:color w:val="000000"/>
                <w:sz w:val="17"/>
                <w:szCs w:val="17"/>
              </w:rPr>
              <w:t>. Il Gruppo periodicamente seleziona profili da inserire nei settori Marketing e Comunicazione, Logistica, Acquisti, Ristorante, Assistenza Clienti, Visual Merchandising, Interior Design, Risorse Umane – HR, Manutenzione, Vendite, Casse e in altre aree.</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Ecco un breve excursus delle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figure ricercate</w:t>
            </w:r>
            <w:r>
              <w:rPr>
                <w:rStyle w:val="apple-converted-space"/>
                <w:rFonts w:ascii="Helvetica" w:eastAsiaTheme="majorEastAsia" w:hAnsi="Helvetica"/>
                <w:color w:val="000000"/>
                <w:sz w:val="17"/>
                <w:szCs w:val="17"/>
              </w:rPr>
              <w:t> </w:t>
            </w:r>
            <w:r>
              <w:rPr>
                <w:rFonts w:ascii="Helvetica" w:hAnsi="Helvetica"/>
                <w:color w:val="000000"/>
                <w:sz w:val="17"/>
                <w:szCs w:val="17"/>
              </w:rPr>
              <w:t>attualmente:</w:t>
            </w:r>
          </w:p>
          <w:p w:rsidR="00953F28" w:rsidRDefault="00953F28" w:rsidP="00953F28">
            <w:pPr>
              <w:numPr>
                <w:ilvl w:val="0"/>
                <w:numId w:val="1"/>
              </w:numPr>
              <w:shd w:val="clear" w:color="auto" w:fill="FFFFFF"/>
              <w:suppressAutoHyphens w:val="0"/>
              <w:spacing w:before="100" w:beforeAutospacing="1" w:after="100" w:afterAutospacing="1" w:line="255" w:lineRule="atLeast"/>
              <w:rPr>
                <w:rFonts w:ascii="Helvetica" w:hAnsi="Helvetica"/>
                <w:color w:val="000000"/>
                <w:sz w:val="17"/>
                <w:szCs w:val="17"/>
              </w:rPr>
            </w:pPr>
            <w:r>
              <w:rPr>
                <w:rStyle w:val="Enfasigrassetto"/>
                <w:rFonts w:ascii="Helvetica" w:eastAsiaTheme="majorEastAsia" w:hAnsi="Helvetica"/>
                <w:color w:val="000000"/>
                <w:sz w:val="17"/>
                <w:szCs w:val="17"/>
              </w:rPr>
              <w:t>Home Furnishing Sales Coworker </w:t>
            </w:r>
            <w:r>
              <w:rPr>
                <w:rFonts w:ascii="Helvetica" w:hAnsi="Helvetica"/>
                <w:color w:val="000000"/>
                <w:sz w:val="17"/>
                <w:szCs w:val="17"/>
              </w:rPr>
              <w:t>– Gorizia (Villesse);</w:t>
            </w:r>
          </w:p>
          <w:p w:rsidR="00953F28" w:rsidRDefault="00953F28" w:rsidP="00953F28">
            <w:pPr>
              <w:numPr>
                <w:ilvl w:val="0"/>
                <w:numId w:val="1"/>
              </w:numPr>
              <w:shd w:val="clear" w:color="auto" w:fill="FFFFFF"/>
              <w:suppressAutoHyphens w:val="0"/>
              <w:spacing w:before="100" w:beforeAutospacing="1" w:after="100" w:afterAutospacing="1" w:line="255" w:lineRule="atLeast"/>
              <w:rPr>
                <w:rFonts w:ascii="Helvetica" w:hAnsi="Helvetica"/>
                <w:color w:val="000000"/>
                <w:sz w:val="17"/>
                <w:szCs w:val="17"/>
              </w:rPr>
            </w:pPr>
            <w:r>
              <w:rPr>
                <w:rStyle w:val="Enfasigrassetto"/>
                <w:rFonts w:ascii="Helvetica" w:eastAsiaTheme="majorEastAsia" w:hAnsi="Helvetica"/>
                <w:color w:val="000000"/>
                <w:sz w:val="17"/>
                <w:szCs w:val="17"/>
              </w:rPr>
              <w:t>Silo Technician Manutenzione</w:t>
            </w:r>
            <w:r>
              <w:rPr>
                <w:rStyle w:val="apple-converted-space"/>
                <w:rFonts w:ascii="Helvetica" w:eastAsiaTheme="majorEastAsia" w:hAnsi="Helvetica"/>
                <w:color w:val="000000"/>
                <w:sz w:val="17"/>
                <w:szCs w:val="17"/>
              </w:rPr>
              <w:t> </w:t>
            </w:r>
            <w:r>
              <w:rPr>
                <w:rFonts w:ascii="Helvetica" w:hAnsi="Helvetica"/>
                <w:color w:val="000000"/>
                <w:sz w:val="17"/>
                <w:szCs w:val="17"/>
              </w:rPr>
              <w:t>– Piacenza;</w:t>
            </w:r>
          </w:p>
          <w:p w:rsidR="00953F28" w:rsidRDefault="00953F28" w:rsidP="00953F28">
            <w:pPr>
              <w:numPr>
                <w:ilvl w:val="0"/>
                <w:numId w:val="1"/>
              </w:numPr>
              <w:shd w:val="clear" w:color="auto" w:fill="FFFFFF"/>
              <w:suppressAutoHyphens w:val="0"/>
              <w:spacing w:before="100" w:beforeAutospacing="1" w:after="100" w:afterAutospacing="1" w:line="255" w:lineRule="atLeast"/>
              <w:rPr>
                <w:rFonts w:ascii="Helvetica" w:hAnsi="Helvetica"/>
                <w:color w:val="000000"/>
                <w:sz w:val="17"/>
                <w:szCs w:val="17"/>
              </w:rPr>
            </w:pPr>
            <w:r>
              <w:rPr>
                <w:rStyle w:val="Enfasigrassetto"/>
                <w:rFonts w:ascii="Helvetica" w:eastAsiaTheme="majorEastAsia" w:hAnsi="Helvetica"/>
                <w:color w:val="000000"/>
                <w:sz w:val="17"/>
                <w:szCs w:val="17"/>
              </w:rPr>
              <w:t>CDOS Process Coordinator, DS Italy</w:t>
            </w:r>
            <w:r>
              <w:rPr>
                <w:rStyle w:val="apple-converted-space"/>
                <w:rFonts w:ascii="Helvetica" w:eastAsiaTheme="majorEastAsia" w:hAnsi="Helvetica"/>
                <w:color w:val="000000"/>
                <w:sz w:val="17"/>
                <w:szCs w:val="17"/>
              </w:rPr>
              <w:t> </w:t>
            </w:r>
            <w:r>
              <w:rPr>
                <w:rFonts w:ascii="Helvetica" w:hAnsi="Helvetica"/>
                <w:color w:val="000000"/>
                <w:sz w:val="17"/>
                <w:szCs w:val="17"/>
              </w:rPr>
              <w:t>– Piacenza;</w:t>
            </w:r>
          </w:p>
          <w:p w:rsidR="00953F28" w:rsidRDefault="00953F28" w:rsidP="00953F28">
            <w:pPr>
              <w:numPr>
                <w:ilvl w:val="0"/>
                <w:numId w:val="1"/>
              </w:numPr>
              <w:shd w:val="clear" w:color="auto" w:fill="FFFFFF"/>
              <w:suppressAutoHyphens w:val="0"/>
              <w:spacing w:before="100" w:beforeAutospacing="1" w:after="100" w:afterAutospacing="1" w:line="255" w:lineRule="atLeast"/>
              <w:rPr>
                <w:rFonts w:ascii="Helvetica" w:hAnsi="Helvetica"/>
                <w:color w:val="000000"/>
                <w:sz w:val="17"/>
                <w:szCs w:val="17"/>
              </w:rPr>
            </w:pPr>
            <w:r>
              <w:rPr>
                <w:rStyle w:val="Enfasigrassetto"/>
                <w:rFonts w:ascii="Helvetica" w:eastAsiaTheme="majorEastAsia" w:hAnsi="Helvetica"/>
                <w:color w:val="000000"/>
                <w:sz w:val="17"/>
                <w:szCs w:val="17"/>
              </w:rPr>
              <w:t>Goods Flow Co-worker, Logistica</w:t>
            </w:r>
            <w:r>
              <w:rPr>
                <w:rStyle w:val="apple-converted-space"/>
                <w:rFonts w:ascii="Helvetica" w:eastAsiaTheme="majorEastAsia" w:hAnsi="Helvetica"/>
                <w:color w:val="000000"/>
                <w:sz w:val="17"/>
                <w:szCs w:val="17"/>
              </w:rPr>
              <w:t> </w:t>
            </w:r>
            <w:r>
              <w:rPr>
                <w:rFonts w:ascii="Helvetica" w:hAnsi="Helvetica"/>
                <w:color w:val="000000"/>
                <w:sz w:val="17"/>
                <w:szCs w:val="17"/>
              </w:rPr>
              <w:t>– Gorizia (Villesse);</w:t>
            </w:r>
          </w:p>
          <w:p w:rsidR="00953F28" w:rsidRDefault="00953F28" w:rsidP="00953F28">
            <w:pPr>
              <w:numPr>
                <w:ilvl w:val="0"/>
                <w:numId w:val="1"/>
              </w:numPr>
              <w:shd w:val="clear" w:color="auto" w:fill="FFFFFF"/>
              <w:suppressAutoHyphens w:val="0"/>
              <w:spacing w:before="100" w:beforeAutospacing="1" w:after="100" w:afterAutospacing="1" w:line="255" w:lineRule="atLeast"/>
              <w:rPr>
                <w:rFonts w:ascii="Helvetica" w:hAnsi="Helvetica"/>
                <w:color w:val="000000"/>
                <w:sz w:val="17"/>
                <w:szCs w:val="17"/>
              </w:rPr>
            </w:pPr>
            <w:r>
              <w:rPr>
                <w:rStyle w:val="Enfasigrassetto"/>
                <w:rFonts w:ascii="Helvetica" w:eastAsiaTheme="majorEastAsia" w:hAnsi="Helvetica"/>
                <w:color w:val="000000"/>
                <w:sz w:val="17"/>
                <w:szCs w:val="17"/>
              </w:rPr>
              <w:t>Ikea Food Co-worker</w:t>
            </w:r>
            <w:r>
              <w:rPr>
                <w:rStyle w:val="apple-converted-space"/>
                <w:rFonts w:ascii="Helvetica" w:eastAsiaTheme="majorEastAsia" w:hAnsi="Helvetica"/>
                <w:color w:val="000000"/>
                <w:sz w:val="17"/>
                <w:szCs w:val="17"/>
              </w:rPr>
              <w:t> </w:t>
            </w:r>
            <w:r>
              <w:rPr>
                <w:rFonts w:ascii="Helvetica" w:hAnsi="Helvetica"/>
                <w:color w:val="000000"/>
                <w:sz w:val="17"/>
                <w:szCs w:val="17"/>
              </w:rPr>
              <w:t>– Gorizia (Villesse);</w:t>
            </w:r>
          </w:p>
          <w:p w:rsidR="00953F28" w:rsidRDefault="00953F28" w:rsidP="00953F28">
            <w:pPr>
              <w:numPr>
                <w:ilvl w:val="0"/>
                <w:numId w:val="1"/>
              </w:numPr>
              <w:shd w:val="clear" w:color="auto" w:fill="FFFFFF"/>
              <w:suppressAutoHyphens w:val="0"/>
              <w:spacing w:before="100" w:beforeAutospacing="1" w:after="100" w:afterAutospacing="1" w:line="255" w:lineRule="atLeast"/>
              <w:rPr>
                <w:rFonts w:ascii="Helvetica" w:hAnsi="Helvetica"/>
                <w:color w:val="000000"/>
                <w:sz w:val="17"/>
                <w:szCs w:val="17"/>
              </w:rPr>
            </w:pPr>
            <w:r>
              <w:rPr>
                <w:rStyle w:val="Enfasigrassetto"/>
                <w:rFonts w:ascii="Helvetica" w:eastAsiaTheme="majorEastAsia" w:hAnsi="Helvetica"/>
                <w:color w:val="000000"/>
                <w:sz w:val="17"/>
                <w:szCs w:val="17"/>
              </w:rPr>
              <w:t>Goods Flow Co-worker, Logistica</w:t>
            </w:r>
            <w:r>
              <w:rPr>
                <w:rStyle w:val="apple-converted-space"/>
                <w:rFonts w:ascii="Helvetica" w:eastAsiaTheme="majorEastAsia" w:hAnsi="Helvetica"/>
                <w:color w:val="000000"/>
                <w:sz w:val="17"/>
                <w:szCs w:val="17"/>
              </w:rPr>
              <w:t> </w:t>
            </w:r>
            <w:r>
              <w:rPr>
                <w:rFonts w:ascii="Helvetica" w:hAnsi="Helvetica"/>
                <w:color w:val="000000"/>
                <w:sz w:val="17"/>
                <w:szCs w:val="17"/>
              </w:rPr>
              <w:t>– Catania;</w:t>
            </w:r>
          </w:p>
          <w:p w:rsidR="00953F28" w:rsidRDefault="00953F28" w:rsidP="00953F28">
            <w:pPr>
              <w:numPr>
                <w:ilvl w:val="0"/>
                <w:numId w:val="1"/>
              </w:numPr>
              <w:shd w:val="clear" w:color="auto" w:fill="FFFFFF"/>
              <w:suppressAutoHyphens w:val="0"/>
              <w:spacing w:before="100" w:beforeAutospacing="1" w:after="100" w:afterAutospacing="1" w:line="255" w:lineRule="atLeast"/>
              <w:rPr>
                <w:rFonts w:ascii="Helvetica" w:hAnsi="Helvetica"/>
                <w:color w:val="000000"/>
                <w:sz w:val="17"/>
                <w:szCs w:val="17"/>
              </w:rPr>
            </w:pPr>
            <w:r>
              <w:rPr>
                <w:rStyle w:val="Enfasigrassetto"/>
                <w:rFonts w:ascii="Helvetica" w:eastAsiaTheme="majorEastAsia" w:hAnsi="Helvetica"/>
                <w:color w:val="000000"/>
                <w:sz w:val="17"/>
                <w:szCs w:val="17"/>
              </w:rPr>
              <w:t>Ikea Food Co-worker</w:t>
            </w:r>
            <w:r>
              <w:rPr>
                <w:rStyle w:val="apple-converted-space"/>
                <w:rFonts w:ascii="Helvetica" w:eastAsiaTheme="majorEastAsia" w:hAnsi="Helvetica"/>
                <w:color w:val="000000"/>
                <w:sz w:val="17"/>
                <w:szCs w:val="17"/>
              </w:rPr>
              <w:t> </w:t>
            </w:r>
            <w:r>
              <w:rPr>
                <w:rFonts w:ascii="Helvetica" w:hAnsi="Helvetica"/>
                <w:color w:val="000000"/>
                <w:sz w:val="17"/>
                <w:szCs w:val="17"/>
              </w:rPr>
              <w:t>– Catania;</w:t>
            </w:r>
          </w:p>
          <w:p w:rsidR="00953F28" w:rsidRDefault="00953F28" w:rsidP="00953F28">
            <w:pPr>
              <w:numPr>
                <w:ilvl w:val="0"/>
                <w:numId w:val="1"/>
              </w:numPr>
              <w:shd w:val="clear" w:color="auto" w:fill="FFFFFF"/>
              <w:suppressAutoHyphens w:val="0"/>
              <w:spacing w:before="100" w:beforeAutospacing="1" w:after="100" w:afterAutospacing="1" w:line="255" w:lineRule="atLeast"/>
              <w:rPr>
                <w:rFonts w:ascii="Helvetica" w:hAnsi="Helvetica"/>
                <w:color w:val="000000"/>
                <w:sz w:val="17"/>
                <w:szCs w:val="17"/>
              </w:rPr>
            </w:pPr>
            <w:r>
              <w:rPr>
                <w:rStyle w:val="Enfasigrassetto"/>
                <w:rFonts w:ascii="Helvetica" w:eastAsiaTheme="majorEastAsia" w:hAnsi="Helvetica"/>
                <w:color w:val="000000"/>
                <w:sz w:val="17"/>
                <w:szCs w:val="17"/>
              </w:rPr>
              <w:t>Food Co-worker</w:t>
            </w:r>
            <w:r>
              <w:rPr>
                <w:rFonts w:ascii="Helvetica" w:hAnsi="Helvetica"/>
                <w:color w:val="000000"/>
                <w:sz w:val="17"/>
                <w:szCs w:val="17"/>
              </w:rPr>
              <w:t> </w:t>
            </w:r>
            <w:r>
              <w:rPr>
                <w:rStyle w:val="Enfasigrassetto"/>
                <w:rFonts w:ascii="Helvetica" w:eastAsiaTheme="majorEastAsia" w:hAnsi="Helvetica"/>
                <w:color w:val="000000"/>
                <w:sz w:val="17"/>
                <w:szCs w:val="17"/>
              </w:rPr>
              <w:t>ristorante</w:t>
            </w:r>
            <w:r>
              <w:rPr>
                <w:rStyle w:val="apple-converted-space"/>
                <w:rFonts w:ascii="Helvetica" w:eastAsiaTheme="majorEastAsia" w:hAnsi="Helvetica"/>
                <w:color w:val="000000"/>
                <w:sz w:val="17"/>
                <w:szCs w:val="17"/>
              </w:rPr>
              <w:t> </w:t>
            </w:r>
            <w:r>
              <w:rPr>
                <w:rFonts w:ascii="Helvetica" w:hAnsi="Helvetica"/>
                <w:color w:val="000000"/>
                <w:sz w:val="17"/>
                <w:szCs w:val="17"/>
              </w:rPr>
              <w:t>– Parma.</w:t>
            </w:r>
          </w:p>
          <w:p w:rsidR="00953F28" w:rsidRDefault="00953F28" w:rsidP="00953F28">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OPPORTUNITA’ DI STAGE</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Gli stage Ikea sono rivolti, per lo più, 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laureati</w:t>
            </w:r>
            <w:r>
              <w:rPr>
                <w:rStyle w:val="apple-converted-space"/>
                <w:rFonts w:ascii="Helvetica" w:eastAsiaTheme="majorEastAsia" w:hAnsi="Helvetica"/>
                <w:color w:val="000000"/>
                <w:sz w:val="17"/>
                <w:szCs w:val="17"/>
              </w:rPr>
              <w:t> </w:t>
            </w:r>
            <w:r>
              <w:rPr>
                <w:rFonts w:ascii="Helvetica" w:hAnsi="Helvetica"/>
                <w:color w:val="000000"/>
                <w:sz w:val="17"/>
                <w:szCs w:val="17"/>
              </w:rPr>
              <w:t>e candidati in possesso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titoli</w:t>
            </w:r>
            <w:r>
              <w:rPr>
                <w:rStyle w:val="apple-converted-space"/>
                <w:rFonts w:ascii="Helvetica" w:eastAsiaTheme="majorEastAsia" w:hAnsi="Helvetica"/>
                <w:color w:val="000000"/>
                <w:sz w:val="17"/>
                <w:szCs w:val="17"/>
              </w:rPr>
              <w:t> </w:t>
            </w:r>
            <w:r>
              <w:rPr>
                <w:rFonts w:ascii="Helvetica" w:hAnsi="Helvetica"/>
                <w:color w:val="000000"/>
                <w:sz w:val="17"/>
                <w:szCs w:val="17"/>
              </w:rPr>
              <w:t>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studio </w:t>
            </w:r>
            <w:r>
              <w:rPr>
                <w:rFonts w:ascii="Helvetica" w:hAnsi="Helvetica"/>
                <w:color w:val="000000"/>
                <w:sz w:val="17"/>
                <w:szCs w:val="17"/>
              </w:rPr>
              <w:t>in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 xml:space="preserve">visual </w:t>
            </w:r>
            <w:r>
              <w:rPr>
                <w:rStyle w:val="Enfasigrassetto"/>
                <w:rFonts w:ascii="Helvetica" w:eastAsiaTheme="majorEastAsia" w:hAnsi="Helvetica"/>
                <w:color w:val="000000"/>
                <w:sz w:val="17"/>
                <w:szCs w:val="17"/>
              </w:rPr>
              <w:lastRenderedPageBreak/>
              <w:t>merchandising, design industriale</w:t>
            </w:r>
            <w:r>
              <w:rPr>
                <w:rStyle w:val="apple-converted-space"/>
                <w:rFonts w:ascii="Helvetica" w:eastAsiaTheme="majorEastAsia" w:hAnsi="Helvetica"/>
                <w:color w:val="000000"/>
                <w:sz w:val="17"/>
                <w:szCs w:val="17"/>
              </w:rPr>
              <w:t> </w:t>
            </w:r>
            <w:r>
              <w:rPr>
                <w:rFonts w:ascii="Helvetica" w:hAnsi="Helvetica"/>
                <w:color w:val="000000"/>
                <w:sz w:val="17"/>
                <w:szCs w:val="17"/>
              </w:rPr>
              <w:t>o altre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discipline artistiche</w:t>
            </w:r>
            <w:r>
              <w:rPr>
                <w:rFonts w:ascii="Helvetica" w:hAnsi="Helvetica"/>
                <w:color w:val="000000"/>
                <w:sz w:val="17"/>
                <w:szCs w:val="17"/>
              </w:rPr>
              <w:t>, o 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candidati interessati</w:t>
            </w:r>
            <w:r>
              <w:rPr>
                <w:rStyle w:val="apple-converted-space"/>
                <w:rFonts w:ascii="Helvetica" w:eastAsiaTheme="majorEastAsia" w:hAnsi="Helvetica"/>
                <w:color w:val="000000"/>
                <w:sz w:val="17"/>
                <w:szCs w:val="17"/>
              </w:rPr>
              <w:t> </w:t>
            </w:r>
            <w:r>
              <w:rPr>
                <w:rFonts w:ascii="Helvetica" w:hAnsi="Helvetica"/>
                <w:color w:val="000000"/>
                <w:sz w:val="17"/>
                <w:szCs w:val="17"/>
              </w:rPr>
              <w:t>a fare un’esperienza di lavoro presso il Gruppo. Ai giovani viene richiesta passione per la GDO, voglia di imparare, proattività, capacità di lavorare in team, orientamento al cliente e tanto entusiasmo. </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I tirocini rappresentano una grande opportunità di entrare nel mondo Ikea per i giovani. Generalmente sono</w:t>
            </w:r>
            <w:r>
              <w:rPr>
                <w:rStyle w:val="Enfasigrassetto"/>
                <w:rFonts w:ascii="Helvetica" w:eastAsiaTheme="majorEastAsia" w:hAnsi="Helvetica"/>
                <w:color w:val="000000"/>
                <w:sz w:val="17"/>
                <w:szCs w:val="17"/>
              </w:rPr>
              <w:t>retribuiti</w:t>
            </w:r>
            <w:r>
              <w:rPr>
                <w:rFonts w:ascii="Helvetica" w:hAnsi="Helvetica"/>
                <w:color w:val="000000"/>
                <w:sz w:val="17"/>
                <w:szCs w:val="17"/>
              </w:rPr>
              <w:t>, prevedono un rimborso spese e l’accesso gratuito al ristorante interno al punto vendita di riferimento. I migliori candidati possono essere inseriti in azienda al termine del percorso di formazione e lavoro.</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Ecco un breve elenco dei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tirocini attivi</w:t>
            </w:r>
            <w:r>
              <w:rPr>
                <w:rStyle w:val="apple-converted-space"/>
                <w:rFonts w:ascii="Helvetica" w:eastAsiaTheme="majorEastAsia" w:hAnsi="Helvetica"/>
                <w:color w:val="000000"/>
                <w:sz w:val="17"/>
                <w:szCs w:val="17"/>
              </w:rPr>
              <w:t> </w:t>
            </w:r>
            <w:r>
              <w:rPr>
                <w:rFonts w:ascii="Helvetica" w:hAnsi="Helvetica"/>
                <w:color w:val="000000"/>
                <w:sz w:val="17"/>
                <w:szCs w:val="17"/>
              </w:rPr>
              <w:t>in questo periodo, per i quali è possibile candidarsi:</w:t>
            </w:r>
          </w:p>
          <w:p w:rsidR="00953F28" w:rsidRDefault="00953F28" w:rsidP="00953F28">
            <w:pPr>
              <w:numPr>
                <w:ilvl w:val="0"/>
                <w:numId w:val="2"/>
              </w:numPr>
              <w:shd w:val="clear" w:color="auto" w:fill="FFFFFF"/>
              <w:suppressAutoHyphens w:val="0"/>
              <w:spacing w:before="100" w:beforeAutospacing="1" w:after="100" w:afterAutospacing="1" w:line="255" w:lineRule="atLeast"/>
              <w:rPr>
                <w:rFonts w:ascii="Helvetica" w:hAnsi="Helvetica"/>
                <w:color w:val="000000"/>
                <w:sz w:val="17"/>
                <w:szCs w:val="17"/>
              </w:rPr>
            </w:pPr>
            <w:r>
              <w:rPr>
                <w:rStyle w:val="Enfasigrassetto"/>
                <w:rFonts w:ascii="Helvetica" w:eastAsiaTheme="majorEastAsia" w:hAnsi="Helvetica"/>
                <w:color w:val="000000"/>
                <w:sz w:val="17"/>
                <w:szCs w:val="17"/>
              </w:rPr>
              <w:t>Stage Interior Design &amp; Visual Merchandiser Co-worker</w:t>
            </w:r>
            <w:r>
              <w:rPr>
                <w:rFonts w:ascii="Helvetica" w:hAnsi="Helvetica"/>
                <w:color w:val="000000"/>
                <w:sz w:val="17"/>
                <w:szCs w:val="17"/>
              </w:rPr>
              <w:t> – Gorizia (Villesse);</w:t>
            </w:r>
          </w:p>
          <w:p w:rsidR="00953F28" w:rsidRDefault="00953F28" w:rsidP="00953F28">
            <w:pPr>
              <w:numPr>
                <w:ilvl w:val="0"/>
                <w:numId w:val="2"/>
              </w:numPr>
              <w:shd w:val="clear" w:color="auto" w:fill="FFFFFF"/>
              <w:suppressAutoHyphens w:val="0"/>
              <w:spacing w:before="100" w:beforeAutospacing="1" w:after="100" w:afterAutospacing="1" w:line="255" w:lineRule="atLeast"/>
              <w:rPr>
                <w:rFonts w:ascii="Helvetica" w:hAnsi="Helvetica"/>
                <w:color w:val="000000"/>
                <w:sz w:val="17"/>
                <w:szCs w:val="17"/>
              </w:rPr>
            </w:pPr>
            <w:r>
              <w:rPr>
                <w:rStyle w:val="Enfasigrassetto"/>
                <w:rFonts w:ascii="Helvetica" w:eastAsiaTheme="majorEastAsia" w:hAnsi="Helvetica"/>
                <w:color w:val="000000"/>
                <w:sz w:val="17"/>
                <w:szCs w:val="17"/>
              </w:rPr>
              <w:t>Stage Goods Flow Co-worker</w:t>
            </w:r>
            <w:r>
              <w:rPr>
                <w:rFonts w:ascii="Helvetica" w:hAnsi="Helvetica"/>
                <w:color w:val="000000"/>
                <w:sz w:val="17"/>
                <w:szCs w:val="17"/>
              </w:rPr>
              <w:t> – Gorizia (Villesse);</w:t>
            </w:r>
          </w:p>
          <w:p w:rsidR="00953F28" w:rsidRDefault="00953F28" w:rsidP="00953F28">
            <w:pPr>
              <w:numPr>
                <w:ilvl w:val="0"/>
                <w:numId w:val="2"/>
              </w:numPr>
              <w:shd w:val="clear" w:color="auto" w:fill="FFFFFF"/>
              <w:suppressAutoHyphens w:val="0"/>
              <w:spacing w:before="100" w:beforeAutospacing="1" w:after="100" w:afterAutospacing="1" w:line="255" w:lineRule="atLeast"/>
              <w:rPr>
                <w:rFonts w:ascii="Helvetica" w:hAnsi="Helvetica"/>
                <w:color w:val="000000"/>
                <w:sz w:val="17"/>
                <w:szCs w:val="17"/>
              </w:rPr>
            </w:pPr>
            <w:r>
              <w:rPr>
                <w:rStyle w:val="Enfasigrassetto"/>
                <w:rFonts w:ascii="Helvetica" w:eastAsiaTheme="majorEastAsia" w:hAnsi="Helvetica"/>
                <w:color w:val="000000"/>
                <w:sz w:val="17"/>
                <w:szCs w:val="17"/>
              </w:rPr>
              <w:t>Stage Ikea Food (ristorante)</w:t>
            </w:r>
            <w:r>
              <w:rPr>
                <w:rStyle w:val="apple-converted-space"/>
                <w:rFonts w:ascii="Helvetica" w:eastAsiaTheme="majorEastAsia" w:hAnsi="Helvetica"/>
                <w:color w:val="000000"/>
                <w:sz w:val="17"/>
                <w:szCs w:val="17"/>
              </w:rPr>
              <w:t> </w:t>
            </w:r>
            <w:r>
              <w:rPr>
                <w:rFonts w:ascii="Helvetica" w:hAnsi="Helvetica"/>
                <w:color w:val="000000"/>
                <w:sz w:val="17"/>
                <w:szCs w:val="17"/>
              </w:rPr>
              <w:t>– Brescia Roncadelle;</w:t>
            </w:r>
          </w:p>
          <w:p w:rsidR="00953F28" w:rsidRDefault="00953F28" w:rsidP="00953F28">
            <w:pPr>
              <w:numPr>
                <w:ilvl w:val="0"/>
                <w:numId w:val="2"/>
              </w:numPr>
              <w:shd w:val="clear" w:color="auto" w:fill="FFFFFF"/>
              <w:suppressAutoHyphens w:val="0"/>
              <w:spacing w:before="100" w:beforeAutospacing="1" w:after="100" w:afterAutospacing="1" w:line="255" w:lineRule="atLeast"/>
              <w:rPr>
                <w:rFonts w:ascii="Helvetica" w:hAnsi="Helvetica"/>
                <w:color w:val="000000"/>
                <w:sz w:val="17"/>
                <w:szCs w:val="17"/>
              </w:rPr>
            </w:pPr>
            <w:r>
              <w:rPr>
                <w:rStyle w:val="Enfasigrassetto"/>
                <w:rFonts w:ascii="Helvetica" w:eastAsiaTheme="majorEastAsia" w:hAnsi="Helvetica"/>
                <w:color w:val="000000"/>
                <w:sz w:val="17"/>
                <w:szCs w:val="17"/>
              </w:rPr>
              <w:t>Stage sales, reparto Cucine</w:t>
            </w:r>
            <w:r>
              <w:rPr>
                <w:rStyle w:val="apple-converted-space"/>
                <w:rFonts w:ascii="Helvetica" w:eastAsiaTheme="majorEastAsia" w:hAnsi="Helvetica"/>
                <w:color w:val="000000"/>
                <w:sz w:val="17"/>
                <w:szCs w:val="17"/>
              </w:rPr>
              <w:t> </w:t>
            </w:r>
            <w:r>
              <w:rPr>
                <w:rFonts w:ascii="Helvetica" w:hAnsi="Helvetica"/>
                <w:color w:val="000000"/>
                <w:sz w:val="17"/>
                <w:szCs w:val="17"/>
              </w:rPr>
              <w:t>– Genova;</w:t>
            </w:r>
          </w:p>
          <w:p w:rsidR="00953F28" w:rsidRDefault="00953F28" w:rsidP="00953F28">
            <w:pPr>
              <w:numPr>
                <w:ilvl w:val="0"/>
                <w:numId w:val="2"/>
              </w:numPr>
              <w:shd w:val="clear" w:color="auto" w:fill="FFFFFF"/>
              <w:suppressAutoHyphens w:val="0"/>
              <w:spacing w:before="100" w:beforeAutospacing="1" w:after="100" w:afterAutospacing="1" w:line="255" w:lineRule="atLeast"/>
              <w:rPr>
                <w:rFonts w:ascii="Helvetica" w:hAnsi="Helvetica"/>
                <w:color w:val="000000"/>
                <w:sz w:val="17"/>
                <w:szCs w:val="17"/>
              </w:rPr>
            </w:pPr>
            <w:r>
              <w:rPr>
                <w:rStyle w:val="Enfasigrassetto"/>
                <w:rFonts w:ascii="Helvetica" w:eastAsiaTheme="majorEastAsia" w:hAnsi="Helvetica"/>
                <w:color w:val="000000"/>
                <w:sz w:val="17"/>
                <w:szCs w:val="17"/>
              </w:rPr>
              <w:t>Stagista Human Resources (risorse umane)</w:t>
            </w:r>
            <w:r>
              <w:rPr>
                <w:rStyle w:val="apple-converted-space"/>
                <w:rFonts w:ascii="Helvetica" w:eastAsiaTheme="majorEastAsia" w:hAnsi="Helvetica"/>
                <w:color w:val="000000"/>
                <w:sz w:val="17"/>
                <w:szCs w:val="17"/>
              </w:rPr>
              <w:t> </w:t>
            </w:r>
            <w:r>
              <w:rPr>
                <w:rFonts w:ascii="Helvetica" w:hAnsi="Helvetica"/>
                <w:color w:val="000000"/>
                <w:sz w:val="17"/>
                <w:szCs w:val="17"/>
              </w:rPr>
              <w:t>– Padova;</w:t>
            </w:r>
          </w:p>
          <w:p w:rsidR="00953F28" w:rsidRDefault="00953F28" w:rsidP="00953F28">
            <w:pPr>
              <w:numPr>
                <w:ilvl w:val="0"/>
                <w:numId w:val="2"/>
              </w:numPr>
              <w:shd w:val="clear" w:color="auto" w:fill="FFFFFF"/>
              <w:suppressAutoHyphens w:val="0"/>
              <w:spacing w:before="100" w:beforeAutospacing="1" w:after="100" w:afterAutospacing="1" w:line="255" w:lineRule="atLeast"/>
              <w:rPr>
                <w:rFonts w:ascii="Helvetica" w:hAnsi="Helvetica"/>
                <w:color w:val="000000"/>
                <w:sz w:val="17"/>
                <w:szCs w:val="17"/>
              </w:rPr>
            </w:pPr>
            <w:r>
              <w:rPr>
                <w:rStyle w:val="Enfasigrassetto"/>
                <w:rFonts w:ascii="Helvetica" w:eastAsiaTheme="majorEastAsia" w:hAnsi="Helvetica"/>
                <w:color w:val="000000"/>
                <w:sz w:val="17"/>
                <w:szCs w:val="17"/>
              </w:rPr>
              <w:t>Tirocinio Home Furnishing Sales Coworker</w:t>
            </w:r>
            <w:r>
              <w:rPr>
                <w:rStyle w:val="apple-converted-space"/>
                <w:rFonts w:ascii="Helvetica" w:eastAsiaTheme="majorEastAsia" w:hAnsi="Helvetica"/>
                <w:color w:val="000000"/>
                <w:sz w:val="17"/>
                <w:szCs w:val="17"/>
              </w:rPr>
              <w:t> </w:t>
            </w:r>
            <w:r>
              <w:rPr>
                <w:rFonts w:ascii="Helvetica" w:hAnsi="Helvetica"/>
                <w:color w:val="000000"/>
                <w:sz w:val="17"/>
                <w:szCs w:val="17"/>
              </w:rPr>
              <w:t>– Gorizia (Villesse);</w:t>
            </w:r>
          </w:p>
          <w:p w:rsidR="00953F28" w:rsidRDefault="00953F28" w:rsidP="00953F28">
            <w:pPr>
              <w:numPr>
                <w:ilvl w:val="0"/>
                <w:numId w:val="2"/>
              </w:numPr>
              <w:shd w:val="clear" w:color="auto" w:fill="FFFFFF"/>
              <w:suppressAutoHyphens w:val="0"/>
              <w:spacing w:before="100" w:beforeAutospacing="1" w:after="100" w:afterAutospacing="1" w:line="255" w:lineRule="atLeast"/>
              <w:rPr>
                <w:rFonts w:ascii="Helvetica" w:hAnsi="Helvetica"/>
                <w:color w:val="000000"/>
                <w:sz w:val="17"/>
                <w:szCs w:val="17"/>
              </w:rPr>
            </w:pPr>
            <w:r>
              <w:rPr>
                <w:rStyle w:val="Enfasigrassetto"/>
                <w:rFonts w:ascii="Helvetica" w:eastAsiaTheme="majorEastAsia" w:hAnsi="Helvetica"/>
                <w:color w:val="000000"/>
                <w:sz w:val="17"/>
                <w:szCs w:val="17"/>
              </w:rPr>
              <w:t>Stage Graphic Communication co-worker</w:t>
            </w:r>
            <w:r>
              <w:rPr>
                <w:rStyle w:val="apple-converted-space"/>
                <w:rFonts w:ascii="Helvetica" w:eastAsiaTheme="majorEastAsia" w:hAnsi="Helvetica"/>
                <w:color w:val="000000"/>
                <w:sz w:val="17"/>
                <w:szCs w:val="17"/>
              </w:rPr>
              <w:t> </w:t>
            </w:r>
            <w:r>
              <w:rPr>
                <w:rFonts w:ascii="Helvetica" w:hAnsi="Helvetica"/>
                <w:color w:val="000000"/>
                <w:sz w:val="17"/>
                <w:szCs w:val="17"/>
              </w:rPr>
              <w:t>– Gorizia (Villesse).</w:t>
            </w:r>
          </w:p>
          <w:p w:rsidR="00953F28" w:rsidRDefault="00953F28" w:rsidP="00953F28">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ALTRE OPPORTUNITA’ PER I GIOVANI – PROGRAMMA TOMORROW PEOPLE</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Ikea è anche alla ricerca di laureati da inserire nel</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programma</w:t>
            </w:r>
            <w:r>
              <w:rPr>
                <w:rStyle w:val="apple-converted-space"/>
                <w:rFonts w:ascii="Helvetica" w:eastAsiaTheme="majorEastAsia" w:hAnsi="Helvetica"/>
                <w:b/>
                <w:bCs/>
                <w:color w:val="000000"/>
                <w:sz w:val="17"/>
                <w:szCs w:val="17"/>
              </w:rPr>
              <w:t> </w:t>
            </w:r>
            <w:hyperlink r:id="rId238" w:history="1">
              <w:r>
                <w:rPr>
                  <w:rStyle w:val="Collegamentoipertestuale"/>
                  <w:rFonts w:ascii="Helvetica" w:hAnsi="Helvetica"/>
                  <w:b/>
                  <w:bCs/>
                  <w:color w:val="800000"/>
                  <w:sz w:val="17"/>
                  <w:szCs w:val="17"/>
                </w:rPr>
                <w:t>Ikea Tomorrow People</w:t>
              </w:r>
            </w:hyperlink>
            <w:r>
              <w:rPr>
                <w:rFonts w:ascii="Helvetica" w:hAnsi="Helvetica"/>
                <w:color w:val="000000"/>
                <w:sz w:val="17"/>
                <w:szCs w:val="17"/>
              </w:rPr>
              <w:t>, un percorso di formazione e lavoro in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apprendistato</w:t>
            </w:r>
            <w:r>
              <w:rPr>
                <w:rFonts w:ascii="Helvetica" w:hAnsi="Helvetica"/>
                <w:color w:val="000000"/>
                <w:sz w:val="17"/>
                <w:szCs w:val="17"/>
              </w:rPr>
              <w:t>, della durata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12 mesi</w:t>
            </w:r>
            <w:r>
              <w:rPr>
                <w:rFonts w:ascii="Helvetica" w:hAnsi="Helvetica"/>
                <w:color w:val="000000"/>
                <w:sz w:val="17"/>
                <w:szCs w:val="17"/>
              </w:rPr>
              <w:t>, per preparare i futuri leader da inserire in azienda. Le risorse selezionate saranno inserite in area Vendite, Ristorante o altre aree di staff presso vari negozi Ikea, seguendo un programma formativo articolato per l’80% in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formazione on the job,</w:t>
            </w:r>
            <w:r>
              <w:rPr>
                <w:rStyle w:val="apple-converted-space"/>
                <w:rFonts w:ascii="Helvetica" w:eastAsiaTheme="majorEastAsia" w:hAnsi="Helvetica"/>
                <w:color w:val="000000"/>
                <w:sz w:val="17"/>
                <w:szCs w:val="17"/>
              </w:rPr>
              <w:t> </w:t>
            </w:r>
            <w:r>
              <w:rPr>
                <w:rFonts w:ascii="Helvetica" w:hAnsi="Helvetica"/>
                <w:color w:val="000000"/>
                <w:sz w:val="17"/>
                <w:szCs w:val="17"/>
              </w:rPr>
              <w:t>quindi lavorando sul campo, con possibilità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job rotation</w:t>
            </w:r>
            <w:r>
              <w:rPr>
                <w:rStyle w:val="apple-converted-space"/>
                <w:rFonts w:ascii="Helvetica" w:eastAsiaTheme="majorEastAsia" w:hAnsi="Helvetica"/>
                <w:color w:val="000000"/>
                <w:sz w:val="17"/>
                <w:szCs w:val="17"/>
              </w:rPr>
              <w:t> </w:t>
            </w:r>
            <w:r>
              <w:rPr>
                <w:rFonts w:ascii="Helvetica" w:hAnsi="Helvetica"/>
                <w:color w:val="000000"/>
                <w:sz w:val="17"/>
                <w:szCs w:val="17"/>
              </w:rPr>
              <w:t>per sperimentare diverse funzioni, e per il 20% in</w:t>
            </w:r>
            <w:r>
              <w:rPr>
                <w:rStyle w:val="Enfasigrassetto"/>
                <w:rFonts w:ascii="Helvetica" w:eastAsiaTheme="majorEastAsia" w:hAnsi="Helvetica"/>
                <w:color w:val="000000"/>
                <w:sz w:val="17"/>
                <w:szCs w:val="17"/>
              </w:rPr>
              <w:t>formazione professionalizzante, manageriale</w:t>
            </w:r>
            <w:r>
              <w:rPr>
                <w:rStyle w:val="apple-converted-space"/>
                <w:rFonts w:ascii="Helvetica" w:eastAsiaTheme="majorEastAsia" w:hAnsi="Helvetica"/>
                <w:color w:val="000000"/>
                <w:sz w:val="17"/>
                <w:szCs w:val="17"/>
              </w:rPr>
              <w:t> </w:t>
            </w:r>
            <w:r>
              <w:rPr>
                <w:rFonts w:ascii="Helvetica" w:hAnsi="Helvetica"/>
                <w:color w:val="000000"/>
                <w:sz w:val="17"/>
                <w:szCs w:val="17"/>
              </w:rPr>
              <w:t>e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leadership</w:t>
            </w:r>
            <w:r>
              <w:rPr>
                <w:rFonts w:ascii="Helvetica" w:hAnsi="Helvetica"/>
                <w:color w:val="000000"/>
                <w:sz w:val="17"/>
                <w:szCs w:val="17"/>
              </w:rPr>
              <w:t>.</w:t>
            </w:r>
            <w:r>
              <w:rPr>
                <w:rStyle w:val="apple-converted-space"/>
                <w:rFonts w:ascii="Helvetica" w:eastAsiaTheme="majorEastAsia" w:hAnsi="Helvetica"/>
                <w:color w:val="000000"/>
                <w:sz w:val="17"/>
                <w:szCs w:val="17"/>
              </w:rPr>
              <w:t> </w:t>
            </w:r>
            <w:r>
              <w:rPr>
                <w:rFonts w:ascii="Helvetica" w:hAnsi="Helvetica"/>
                <w:color w:val="000000"/>
                <w:sz w:val="17"/>
                <w:szCs w:val="17"/>
              </w:rPr>
              <w:br/>
              <w:t> </w:t>
            </w:r>
            <w:r>
              <w:rPr>
                <w:rStyle w:val="apple-converted-space"/>
                <w:rFonts w:ascii="Helvetica" w:eastAsiaTheme="majorEastAsia" w:hAnsi="Helvetica"/>
                <w:color w:val="000000"/>
                <w:sz w:val="17"/>
                <w:szCs w:val="17"/>
              </w:rPr>
              <w:t> </w:t>
            </w:r>
            <w:r>
              <w:rPr>
                <w:rFonts w:ascii="Helvetica" w:hAnsi="Helvetica"/>
                <w:color w:val="000000"/>
                <w:sz w:val="17"/>
                <w:szCs w:val="17"/>
              </w:rPr>
              <w:br/>
              <w:t>Una volta terminata l’esperienza di apprendistato e aver acquisito un ruolo di responsabilità, i partecipanti al Growing Leaders Programme seguiranno un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ulteriore percorso di crescita</w:t>
            </w:r>
            <w:r>
              <w:rPr>
                <w:rStyle w:val="apple-converted-space"/>
                <w:rFonts w:ascii="Helvetica" w:eastAsiaTheme="majorEastAsia" w:hAnsi="Helvetica"/>
                <w:color w:val="000000"/>
                <w:sz w:val="17"/>
                <w:szCs w:val="17"/>
              </w:rPr>
              <w:t> </w:t>
            </w:r>
            <w:r>
              <w:rPr>
                <w:rFonts w:ascii="Helvetica" w:hAnsi="Helvetica"/>
                <w:color w:val="000000"/>
                <w:sz w:val="17"/>
                <w:szCs w:val="17"/>
              </w:rPr>
              <w:t>funzionale, trasversale o internazionale, presso una delle sedi del Gruppo, nelle funzioni aziendali più in linea con le proprie capacità ed attitudini.</w:t>
            </w:r>
          </w:p>
          <w:p w:rsidR="00953F28" w:rsidRDefault="00953F28" w:rsidP="00953F28">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Requisiti</w:t>
            </w:r>
            <w:r>
              <w:rPr>
                <w:rStyle w:val="apple-converted-space"/>
                <w:rFonts w:ascii="Helvetica" w:eastAsiaTheme="majorEastAsia" w:hAnsi="Helvetica"/>
                <w:color w:val="000000"/>
                <w:sz w:val="17"/>
                <w:szCs w:val="17"/>
              </w:rPr>
              <w:t> </w:t>
            </w:r>
            <w:r>
              <w:rPr>
                <w:rFonts w:ascii="Helvetica" w:hAnsi="Helvetica"/>
                <w:color w:val="000000"/>
                <w:sz w:val="17"/>
                <w:szCs w:val="17"/>
              </w:rPr>
              <w:br/>
              <w:t>Il percorso di formazione e lavoro Ikea è rivolto a candidati in possesso di una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laurea</w:t>
            </w:r>
            <w:r>
              <w:rPr>
                <w:rStyle w:val="apple-converted-space"/>
                <w:rFonts w:ascii="Helvetica" w:eastAsiaTheme="majorEastAsia" w:hAnsi="Helvetica"/>
                <w:color w:val="000000"/>
                <w:sz w:val="17"/>
                <w:szCs w:val="17"/>
              </w:rPr>
              <w:t> </w:t>
            </w:r>
            <w:r>
              <w:rPr>
                <w:rFonts w:ascii="Helvetica" w:hAnsi="Helvetica"/>
                <w:color w:val="000000"/>
                <w:sz w:val="17"/>
                <w:szCs w:val="17"/>
              </w:rPr>
              <w:t>o un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master</w:t>
            </w:r>
            <w:r>
              <w:rPr>
                <w:rFonts w:ascii="Helvetica" w:hAnsi="Helvetica"/>
                <w:color w:val="000000"/>
                <w:sz w:val="17"/>
                <w:szCs w:val="17"/>
              </w:rPr>
              <w:t>, con ottima conoscenza della lingua inglese, capacità digitali, analitiche, di innovazione e di problem solving, ottime doti relazionali e predisposizione al lavoro in team, aperti al cambiamento e disponibili a lavorare su tutto il territorio nazionale. E’ richiesta, inoltre, un’autentica passione per il mondo dell’arredamento, del retail e / o della ristorazione.</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Le selezioni per partecipare al programma Ikea Tomorrow People vengono aperte periodicamente.</w:t>
            </w:r>
          </w:p>
          <w:p w:rsidR="00953F28" w:rsidRDefault="00953F28" w:rsidP="00953F28">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AUTOCANDIDATURA</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Ikea è sempre interessata ad incontrare talenti in vista di prossime selezioni di personale e assunzioni. Per questo raccoglie le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candidature spontanee</w:t>
            </w:r>
            <w:r>
              <w:rPr>
                <w:rStyle w:val="apple-converted-space"/>
                <w:rFonts w:ascii="Helvetica" w:eastAsiaTheme="majorEastAsia" w:hAnsi="Helvetica"/>
                <w:color w:val="000000"/>
                <w:sz w:val="17"/>
                <w:szCs w:val="17"/>
              </w:rPr>
              <w:t> </w:t>
            </w:r>
            <w:r>
              <w:rPr>
                <w:rFonts w:ascii="Helvetica" w:hAnsi="Helvetica"/>
                <w:color w:val="000000"/>
                <w:sz w:val="17"/>
                <w:szCs w:val="17"/>
              </w:rPr>
              <w:t>lavorare in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Emilia Romagna, Puglia, Friuli Venezia Giulia, Lombardia, Campania, Liguria, Sicilia, Marche</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Abruzzo.</w:t>
            </w:r>
            <w:r>
              <w:rPr>
                <w:rFonts w:ascii="Helvetica" w:hAnsi="Helvetica"/>
                <w:color w:val="000000"/>
                <w:sz w:val="17"/>
                <w:szCs w:val="17"/>
              </w:rPr>
              <w:t> In particolare, per l’inserimento nei negozi Ikea situati nelle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seguenti sedi</w:t>
            </w:r>
            <w:r>
              <w:rPr>
                <w:rFonts w:ascii="Helvetica" w:hAnsi="Helvetica"/>
                <w:color w:val="000000"/>
                <w:sz w:val="17"/>
                <w:szCs w:val="17"/>
              </w:rPr>
              <w:t>:</w:t>
            </w:r>
            <w:r>
              <w:rPr>
                <w:rFonts w:ascii="Helvetica" w:hAnsi="Helvetica"/>
                <w:color w:val="000000"/>
                <w:sz w:val="17"/>
                <w:szCs w:val="17"/>
              </w:rPr>
              <w:br/>
              <w:t>–</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Casalecchio</w:t>
            </w:r>
            <w:r>
              <w:rPr>
                <w:rFonts w:ascii="Helvetica" w:hAnsi="Helvetica"/>
                <w:color w:val="000000"/>
                <w:sz w:val="17"/>
                <w:szCs w:val="17"/>
              </w:rPr>
              <w:t>;</w:t>
            </w:r>
            <w:r>
              <w:rPr>
                <w:rFonts w:ascii="Helvetica" w:hAnsi="Helvetica"/>
                <w:color w:val="000000"/>
                <w:sz w:val="17"/>
                <w:szCs w:val="17"/>
              </w:rPr>
              <w:br/>
              <w:t>–</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Bari</w:t>
            </w:r>
            <w:r>
              <w:rPr>
                <w:rFonts w:ascii="Helvetica" w:hAnsi="Helvetica"/>
                <w:color w:val="000000"/>
                <w:sz w:val="17"/>
                <w:szCs w:val="17"/>
              </w:rPr>
              <w:t>;</w:t>
            </w:r>
            <w:r>
              <w:rPr>
                <w:rFonts w:ascii="Helvetica" w:hAnsi="Helvetica"/>
                <w:color w:val="000000"/>
                <w:sz w:val="17"/>
                <w:szCs w:val="17"/>
              </w:rPr>
              <w:br/>
              <w:t>–</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Villesse</w:t>
            </w:r>
            <w:r>
              <w:rPr>
                <w:rFonts w:ascii="Helvetica" w:hAnsi="Helvetica"/>
                <w:color w:val="000000"/>
                <w:sz w:val="17"/>
                <w:szCs w:val="17"/>
              </w:rPr>
              <w:t>;</w:t>
            </w:r>
            <w:r>
              <w:rPr>
                <w:rFonts w:ascii="Helvetica" w:hAnsi="Helvetica"/>
                <w:color w:val="000000"/>
                <w:sz w:val="17"/>
                <w:szCs w:val="17"/>
              </w:rPr>
              <w:br/>
              <w:t>–</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San Giuliano Milanese</w:t>
            </w:r>
            <w:r>
              <w:rPr>
                <w:rStyle w:val="apple-converted-space"/>
                <w:rFonts w:ascii="Helvetica" w:eastAsiaTheme="majorEastAsia" w:hAnsi="Helvetica"/>
                <w:color w:val="000000"/>
                <w:sz w:val="17"/>
                <w:szCs w:val="17"/>
              </w:rPr>
              <w:t> </w:t>
            </w:r>
            <w:r>
              <w:rPr>
                <w:rFonts w:ascii="Helvetica" w:hAnsi="Helvetica"/>
                <w:color w:val="000000"/>
                <w:sz w:val="17"/>
                <w:szCs w:val="17"/>
              </w:rPr>
              <w:t>(Milano);</w:t>
            </w:r>
            <w:r>
              <w:rPr>
                <w:rFonts w:ascii="Helvetica" w:hAnsi="Helvetica"/>
                <w:color w:val="000000"/>
                <w:sz w:val="17"/>
                <w:szCs w:val="17"/>
              </w:rPr>
              <w:br/>
              <w:t>–</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Afragola</w:t>
            </w:r>
            <w:r>
              <w:rPr>
                <w:rStyle w:val="apple-converted-space"/>
                <w:rFonts w:ascii="Helvetica" w:eastAsiaTheme="majorEastAsia" w:hAnsi="Helvetica"/>
                <w:color w:val="000000"/>
                <w:sz w:val="17"/>
                <w:szCs w:val="17"/>
              </w:rPr>
              <w:t> </w:t>
            </w:r>
            <w:r>
              <w:rPr>
                <w:rFonts w:ascii="Helvetica" w:hAnsi="Helvetica"/>
                <w:color w:val="000000"/>
                <w:sz w:val="17"/>
                <w:szCs w:val="17"/>
              </w:rPr>
              <w:t>(Napoli);</w:t>
            </w:r>
            <w:r>
              <w:rPr>
                <w:rFonts w:ascii="Helvetica" w:hAnsi="Helvetica"/>
                <w:color w:val="000000"/>
                <w:sz w:val="17"/>
                <w:szCs w:val="17"/>
              </w:rPr>
              <w:br/>
            </w:r>
            <w:r>
              <w:rPr>
                <w:rFonts w:ascii="Helvetica" w:hAnsi="Helvetica"/>
                <w:color w:val="000000"/>
                <w:sz w:val="17"/>
                <w:szCs w:val="17"/>
              </w:rPr>
              <w:lastRenderedPageBreak/>
              <w:t>–</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Corsico</w:t>
            </w:r>
            <w:r>
              <w:rPr>
                <w:rFonts w:ascii="Helvetica" w:hAnsi="Helvetica"/>
                <w:color w:val="000000"/>
                <w:sz w:val="17"/>
                <w:szCs w:val="17"/>
              </w:rPr>
              <w:t>;</w:t>
            </w:r>
            <w:r>
              <w:rPr>
                <w:rFonts w:ascii="Helvetica" w:hAnsi="Helvetica"/>
                <w:color w:val="000000"/>
                <w:sz w:val="17"/>
                <w:szCs w:val="17"/>
              </w:rPr>
              <w:br/>
              <w:t>–</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Genova</w:t>
            </w:r>
            <w:r>
              <w:rPr>
                <w:rFonts w:ascii="Helvetica" w:hAnsi="Helvetica"/>
                <w:color w:val="000000"/>
                <w:sz w:val="17"/>
                <w:szCs w:val="17"/>
              </w:rPr>
              <w:t>;</w:t>
            </w:r>
            <w:r>
              <w:rPr>
                <w:rFonts w:ascii="Helvetica" w:hAnsi="Helvetica"/>
                <w:color w:val="000000"/>
                <w:sz w:val="17"/>
                <w:szCs w:val="17"/>
              </w:rPr>
              <w:br/>
              <w:t>–</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Catania</w:t>
            </w:r>
            <w:r>
              <w:rPr>
                <w:rFonts w:ascii="Helvetica" w:hAnsi="Helvetica"/>
                <w:color w:val="000000"/>
                <w:sz w:val="17"/>
                <w:szCs w:val="17"/>
              </w:rPr>
              <w:t>;</w:t>
            </w:r>
            <w:r>
              <w:rPr>
                <w:rFonts w:ascii="Helvetica" w:hAnsi="Helvetica"/>
                <w:color w:val="000000"/>
                <w:sz w:val="17"/>
                <w:szCs w:val="17"/>
              </w:rPr>
              <w:br/>
              <w:t>–</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Ancona</w:t>
            </w:r>
            <w:r>
              <w:rPr>
                <w:rFonts w:ascii="Helvetica" w:hAnsi="Helvetica"/>
                <w:color w:val="000000"/>
                <w:sz w:val="17"/>
                <w:szCs w:val="17"/>
              </w:rPr>
              <w:t>;</w:t>
            </w:r>
            <w:r>
              <w:rPr>
                <w:rFonts w:ascii="Helvetica" w:hAnsi="Helvetica"/>
                <w:color w:val="000000"/>
                <w:sz w:val="17"/>
                <w:szCs w:val="17"/>
              </w:rPr>
              <w:br/>
              <w:t>–</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Rimini</w:t>
            </w:r>
            <w:r>
              <w:rPr>
                <w:rFonts w:ascii="Helvetica" w:hAnsi="Helvetica"/>
                <w:color w:val="000000"/>
                <w:sz w:val="17"/>
                <w:szCs w:val="17"/>
              </w:rPr>
              <w:t>;</w:t>
            </w:r>
            <w:r>
              <w:rPr>
                <w:rFonts w:ascii="Helvetica" w:hAnsi="Helvetica"/>
                <w:color w:val="000000"/>
                <w:sz w:val="17"/>
                <w:szCs w:val="17"/>
              </w:rPr>
              <w:br/>
              <w:t>–</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Baronissi</w:t>
            </w:r>
            <w:r>
              <w:rPr>
                <w:rStyle w:val="apple-converted-space"/>
                <w:rFonts w:ascii="Helvetica" w:eastAsiaTheme="majorEastAsia" w:hAnsi="Helvetica"/>
                <w:color w:val="000000"/>
                <w:sz w:val="17"/>
                <w:szCs w:val="17"/>
              </w:rPr>
              <w:t> </w:t>
            </w:r>
            <w:r>
              <w:rPr>
                <w:rFonts w:ascii="Helvetica" w:hAnsi="Helvetica"/>
                <w:color w:val="000000"/>
                <w:sz w:val="17"/>
                <w:szCs w:val="17"/>
              </w:rPr>
              <w:t>(Salerno);</w:t>
            </w:r>
            <w:r>
              <w:rPr>
                <w:rFonts w:ascii="Helvetica" w:hAnsi="Helvetica"/>
                <w:color w:val="000000"/>
                <w:sz w:val="17"/>
                <w:szCs w:val="17"/>
              </w:rPr>
              <w:br/>
              <w:t>–</w:t>
            </w:r>
            <w:r>
              <w:rPr>
                <w:rStyle w:val="apple-converted-space"/>
                <w:rFonts w:ascii="Helvetica" w:eastAsiaTheme="majorEastAsia" w:hAnsi="Helvetica"/>
                <w:b/>
                <w:bCs/>
                <w:color w:val="000000"/>
                <w:sz w:val="17"/>
                <w:szCs w:val="17"/>
              </w:rPr>
              <w:t> </w:t>
            </w:r>
            <w:r>
              <w:rPr>
                <w:rStyle w:val="Enfasigrassetto"/>
                <w:rFonts w:ascii="Helvetica" w:eastAsiaTheme="majorEastAsia" w:hAnsi="Helvetica"/>
                <w:color w:val="000000"/>
                <w:sz w:val="17"/>
                <w:szCs w:val="17"/>
              </w:rPr>
              <w:t>San Giovanni Teatino</w:t>
            </w:r>
            <w:r>
              <w:rPr>
                <w:rStyle w:val="apple-converted-space"/>
                <w:rFonts w:ascii="Helvetica" w:eastAsiaTheme="majorEastAsia" w:hAnsi="Helvetica"/>
                <w:color w:val="000000"/>
                <w:sz w:val="17"/>
                <w:szCs w:val="17"/>
              </w:rPr>
              <w:t> </w:t>
            </w:r>
            <w:r>
              <w:rPr>
                <w:rFonts w:ascii="Helvetica" w:hAnsi="Helvetica"/>
                <w:color w:val="000000"/>
                <w:sz w:val="17"/>
                <w:szCs w:val="17"/>
              </w:rPr>
              <w:t>(Chieti);</w:t>
            </w:r>
            <w:r>
              <w:rPr>
                <w:rFonts w:ascii="Helvetica" w:hAnsi="Helvetica"/>
                <w:color w:val="000000"/>
                <w:sz w:val="17"/>
                <w:szCs w:val="17"/>
              </w:rPr>
              <w:br/>
              <w:t>–</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Carugate</w:t>
            </w:r>
            <w:r>
              <w:rPr>
                <w:rStyle w:val="apple-converted-space"/>
                <w:rFonts w:ascii="Helvetica" w:eastAsiaTheme="majorEastAsia" w:hAnsi="Helvetica"/>
                <w:color w:val="000000"/>
                <w:sz w:val="17"/>
                <w:szCs w:val="17"/>
              </w:rPr>
              <w:t> </w:t>
            </w:r>
            <w:r>
              <w:rPr>
                <w:rFonts w:ascii="Helvetica" w:hAnsi="Helvetica"/>
                <w:color w:val="000000"/>
                <w:sz w:val="17"/>
                <w:szCs w:val="17"/>
              </w:rPr>
              <w:t>(Milano).</w:t>
            </w:r>
          </w:p>
          <w:p w:rsidR="00953F28" w:rsidRDefault="00953F28" w:rsidP="00953F28">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AMBIENTE DI LAVORO</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In Ikea si applica una politica per le risorse umane basata su</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collaborazione,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spirito di squadra</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Enfasigrassetto"/>
                <w:rFonts w:ascii="Helvetica" w:eastAsiaTheme="majorEastAsia" w:hAnsi="Helvetica"/>
                <w:color w:val="000000"/>
                <w:sz w:val="17"/>
                <w:szCs w:val="17"/>
              </w:rPr>
              <w:t>divertimento,</w:t>
            </w:r>
            <w:r>
              <w:rPr>
                <w:rStyle w:val="apple-converted-space"/>
                <w:rFonts w:ascii="Helvetica" w:eastAsiaTheme="majorEastAsia" w:hAnsi="Helvetica"/>
                <w:color w:val="000000"/>
                <w:sz w:val="17"/>
                <w:szCs w:val="17"/>
              </w:rPr>
              <w:t> </w:t>
            </w:r>
            <w:r>
              <w:rPr>
                <w:rFonts w:ascii="Helvetica" w:hAnsi="Helvetica"/>
                <w:color w:val="000000"/>
                <w:sz w:val="17"/>
                <w:szCs w:val="17"/>
              </w:rPr>
              <w:t>che punta su un clima di fiducia e sulla condivisione dei valori aziendali per ottenere buoni risultati con risorse limitate, mantenendo così basso il livello dei costi, 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valorizza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il talento</w:t>
            </w:r>
            <w:r>
              <w:rPr>
                <w:rStyle w:val="apple-converted-space"/>
                <w:rFonts w:ascii="Helvetica" w:eastAsiaTheme="majorEastAsia" w:hAnsi="Helvetica"/>
                <w:color w:val="000000"/>
                <w:sz w:val="17"/>
                <w:szCs w:val="17"/>
              </w:rPr>
              <w:t> </w:t>
            </w:r>
            <w:r>
              <w:rPr>
                <w:rFonts w:ascii="Helvetica" w:hAnsi="Helvetica"/>
                <w:color w:val="000000"/>
                <w:sz w:val="17"/>
                <w:szCs w:val="17"/>
              </w:rPr>
              <w:t>dei collaboratori, che sono costantemente incoraggiati a sviluppare le proprie potenzialità e a proporre idee, in un’ottica generale di innovatività e creatività. L’azienda offre ai dipendenti un clima interno sereno e aperto al dialogo, dinamico e divertente, ma chiede in cambio impegno, schiettezza e disponibilità ad imparare e crescere.</w:t>
            </w:r>
          </w:p>
          <w:p w:rsidR="00953F28" w:rsidRDefault="00953F28" w:rsidP="00953F28">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PERCORSI DI CARRIERA</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Il brand offre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concrete opportunità di carriera</w:t>
            </w:r>
            <w:r>
              <w:rPr>
                <w:rStyle w:val="apple-converted-space"/>
                <w:rFonts w:ascii="Helvetica" w:eastAsiaTheme="majorEastAsia" w:hAnsi="Helvetica"/>
                <w:color w:val="000000"/>
                <w:sz w:val="17"/>
                <w:szCs w:val="17"/>
              </w:rPr>
              <w:t> </w:t>
            </w:r>
            <w:r>
              <w:rPr>
                <w:rFonts w:ascii="Helvetica" w:hAnsi="Helvetica"/>
                <w:color w:val="000000"/>
                <w:sz w:val="17"/>
                <w:szCs w:val="17"/>
              </w:rPr>
              <w:t>e la possibilità di sperimentare percorsi professionali in diverse aree grazie alla</w:t>
            </w:r>
            <w:r>
              <w:rPr>
                <w:rStyle w:val="apple-converted-space"/>
                <w:rFonts w:ascii="Helvetica" w:eastAsiaTheme="majorEastAsia" w:hAnsi="Helvetica"/>
                <w:b/>
                <w:bCs/>
                <w:color w:val="000000"/>
                <w:sz w:val="17"/>
                <w:szCs w:val="17"/>
              </w:rPr>
              <w:t> </w:t>
            </w:r>
            <w:r>
              <w:rPr>
                <w:rStyle w:val="Enfasigrassetto"/>
                <w:rFonts w:ascii="Helvetica" w:eastAsiaTheme="majorEastAsia" w:hAnsi="Helvetica"/>
                <w:color w:val="000000"/>
                <w:sz w:val="17"/>
                <w:szCs w:val="17"/>
              </w:rPr>
              <w:t>diversificazione dei ruoli</w:t>
            </w:r>
            <w:r>
              <w:rPr>
                <w:rStyle w:val="apple-converted-space"/>
                <w:rFonts w:ascii="Helvetica" w:eastAsiaTheme="majorEastAsia" w:hAnsi="Helvetica"/>
                <w:color w:val="000000"/>
                <w:sz w:val="17"/>
                <w:szCs w:val="17"/>
              </w:rPr>
              <w:t> </w:t>
            </w:r>
            <w:r>
              <w:rPr>
                <w:rFonts w:ascii="Helvetica" w:hAnsi="Helvetica"/>
                <w:color w:val="000000"/>
                <w:sz w:val="17"/>
                <w:szCs w:val="17"/>
              </w:rPr>
              <w:t>e alle occasioni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mobilità</w:t>
            </w:r>
            <w:r>
              <w:rPr>
                <w:rStyle w:val="apple-converted-space"/>
                <w:rFonts w:ascii="Helvetica" w:eastAsiaTheme="majorEastAsia" w:hAnsi="Helvetica"/>
                <w:color w:val="000000"/>
                <w:sz w:val="17"/>
                <w:szCs w:val="17"/>
              </w:rPr>
              <w:t> </w:t>
            </w:r>
            <w:r>
              <w:rPr>
                <w:rFonts w:ascii="Helvetica" w:hAnsi="Helvetica"/>
                <w:color w:val="000000"/>
                <w:sz w:val="17"/>
                <w:szCs w:val="17"/>
              </w:rPr>
              <w:t>tra ruoli e sedi diversi, a livello</w:t>
            </w:r>
            <w:r>
              <w:rPr>
                <w:rStyle w:val="Enfasigrassetto"/>
                <w:rFonts w:ascii="Helvetica" w:eastAsiaTheme="majorEastAsia" w:hAnsi="Helvetica"/>
                <w:color w:val="000000"/>
                <w:sz w:val="17"/>
                <w:szCs w:val="17"/>
              </w:rPr>
              <w:t>internazionale,</w:t>
            </w:r>
            <w:r>
              <w:rPr>
                <w:rStyle w:val="apple-converted-space"/>
                <w:rFonts w:ascii="Helvetica" w:eastAsiaTheme="majorEastAsia" w:hAnsi="Helvetica"/>
                <w:color w:val="000000"/>
                <w:sz w:val="17"/>
                <w:szCs w:val="17"/>
              </w:rPr>
              <w:t> </w:t>
            </w:r>
            <w:r>
              <w:rPr>
                <w:rFonts w:ascii="Helvetica" w:hAnsi="Helvetica"/>
                <w:color w:val="000000"/>
                <w:sz w:val="17"/>
                <w:szCs w:val="17"/>
              </w:rPr>
              <w:t>anche in base ai piani di sviluppo e agli obiettivi dei collaboratori. In un punto vendita Ikea sono impiegate diverse figure, dagli addetti alle vendite a cassieri, designer, repartisti, responsabili, manager e molte altre, e le principali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aree</w:t>
            </w:r>
            <w:r>
              <w:rPr>
                <w:rStyle w:val="apple-converted-space"/>
                <w:rFonts w:ascii="Helvetica" w:eastAsiaTheme="majorEastAsia" w:hAnsi="Helvetica"/>
                <w:color w:val="000000"/>
                <w:sz w:val="17"/>
                <w:szCs w:val="17"/>
              </w:rPr>
              <w:t> </w:t>
            </w:r>
            <w:r>
              <w:rPr>
                <w:rFonts w:ascii="Helvetica" w:hAnsi="Helvetica"/>
                <w:color w:val="000000"/>
                <w:sz w:val="17"/>
                <w:szCs w:val="17"/>
              </w:rPr>
              <w:t>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inserimento</w:t>
            </w:r>
            <w:r>
              <w:rPr>
                <w:rStyle w:val="apple-converted-space"/>
                <w:rFonts w:ascii="Helvetica" w:eastAsiaTheme="majorEastAsia" w:hAnsi="Helvetica"/>
                <w:color w:val="000000"/>
                <w:sz w:val="17"/>
                <w:szCs w:val="17"/>
              </w:rPr>
              <w:t> </w:t>
            </w:r>
            <w:r>
              <w:rPr>
                <w:rFonts w:ascii="Helvetica" w:hAnsi="Helvetica"/>
                <w:color w:val="000000"/>
                <w:sz w:val="17"/>
                <w:szCs w:val="17"/>
              </w:rPr>
              <w:t>sono le seguenti:</w:t>
            </w:r>
            <w:r>
              <w:rPr>
                <w:rFonts w:ascii="Helvetica" w:hAnsi="Helvetica"/>
                <w:color w:val="000000"/>
                <w:sz w:val="17"/>
                <w:szCs w:val="17"/>
              </w:rPr>
              <w:br/>
            </w:r>
            <w:r>
              <w:rPr>
                <w:rStyle w:val="Enfasigrassetto"/>
                <w:rFonts w:ascii="Helvetica" w:eastAsiaTheme="majorEastAsia" w:hAnsi="Helvetica"/>
                <w:color w:val="000000"/>
                <w:sz w:val="17"/>
                <w:szCs w:val="17"/>
              </w:rPr>
              <w:t>– Customer Relations;</w:t>
            </w:r>
            <w:r>
              <w:rPr>
                <w:rFonts w:ascii="Helvetica" w:hAnsi="Helvetica"/>
                <w:color w:val="000000"/>
                <w:sz w:val="17"/>
                <w:szCs w:val="17"/>
              </w:rPr>
              <w:br/>
            </w:r>
            <w:r>
              <w:rPr>
                <w:rStyle w:val="Enfasigrassetto"/>
                <w:rFonts w:ascii="Helvetica" w:eastAsiaTheme="majorEastAsia" w:hAnsi="Helvetica"/>
                <w:color w:val="000000"/>
                <w:sz w:val="17"/>
                <w:szCs w:val="17"/>
              </w:rPr>
              <w:t>– Information Technology (IT);</w:t>
            </w:r>
            <w:r>
              <w:rPr>
                <w:rFonts w:ascii="Helvetica" w:hAnsi="Helvetica"/>
                <w:color w:val="000000"/>
                <w:sz w:val="17"/>
                <w:szCs w:val="17"/>
              </w:rPr>
              <w:br/>
            </w:r>
            <w:r>
              <w:rPr>
                <w:rStyle w:val="Enfasigrassetto"/>
                <w:rFonts w:ascii="Helvetica" w:eastAsiaTheme="majorEastAsia" w:hAnsi="Helvetica"/>
                <w:color w:val="000000"/>
                <w:sz w:val="17"/>
                <w:szCs w:val="17"/>
              </w:rPr>
              <w:t>– Marketing;</w:t>
            </w:r>
            <w:r>
              <w:rPr>
                <w:rFonts w:ascii="Helvetica" w:hAnsi="Helvetica"/>
                <w:color w:val="000000"/>
                <w:sz w:val="17"/>
                <w:szCs w:val="17"/>
              </w:rPr>
              <w:br/>
            </w:r>
            <w:r>
              <w:rPr>
                <w:rStyle w:val="Enfasigrassetto"/>
                <w:rFonts w:ascii="Helvetica" w:eastAsiaTheme="majorEastAsia" w:hAnsi="Helvetica"/>
                <w:color w:val="000000"/>
                <w:sz w:val="17"/>
                <w:szCs w:val="17"/>
              </w:rPr>
              <w:t>– Risorse Umane;</w:t>
            </w:r>
            <w:r>
              <w:rPr>
                <w:rFonts w:ascii="Helvetica" w:hAnsi="Helvetica"/>
                <w:color w:val="000000"/>
                <w:sz w:val="17"/>
                <w:szCs w:val="17"/>
              </w:rPr>
              <w:br/>
            </w:r>
            <w:r>
              <w:rPr>
                <w:rStyle w:val="Enfasigrassetto"/>
                <w:rFonts w:ascii="Helvetica" w:eastAsiaTheme="majorEastAsia" w:hAnsi="Helvetica"/>
                <w:color w:val="000000"/>
                <w:sz w:val="17"/>
                <w:szCs w:val="17"/>
              </w:rPr>
              <w:t>– Ristorante;</w:t>
            </w:r>
            <w:r>
              <w:rPr>
                <w:rFonts w:ascii="Helvetica" w:hAnsi="Helvetica"/>
                <w:color w:val="000000"/>
                <w:sz w:val="17"/>
                <w:szCs w:val="17"/>
              </w:rPr>
              <w:br/>
            </w:r>
            <w:r>
              <w:rPr>
                <w:rStyle w:val="Enfasigrassetto"/>
                <w:rFonts w:ascii="Helvetica" w:eastAsiaTheme="majorEastAsia" w:hAnsi="Helvetica"/>
                <w:color w:val="000000"/>
                <w:sz w:val="17"/>
                <w:szCs w:val="17"/>
              </w:rPr>
              <w:t>– Acquisti;</w:t>
            </w:r>
            <w:r>
              <w:rPr>
                <w:rFonts w:ascii="Helvetica" w:hAnsi="Helvetica"/>
                <w:color w:val="000000"/>
                <w:sz w:val="17"/>
                <w:szCs w:val="17"/>
              </w:rPr>
              <w:br/>
            </w:r>
            <w:r>
              <w:rPr>
                <w:rStyle w:val="Enfasigrassetto"/>
                <w:rFonts w:ascii="Helvetica" w:eastAsiaTheme="majorEastAsia" w:hAnsi="Helvetica"/>
                <w:color w:val="000000"/>
                <w:sz w:val="17"/>
                <w:szCs w:val="17"/>
              </w:rPr>
              <w:t>– Finance e Business;</w:t>
            </w:r>
            <w:r>
              <w:rPr>
                <w:rFonts w:ascii="Helvetica" w:hAnsi="Helvetica"/>
                <w:color w:val="000000"/>
                <w:sz w:val="17"/>
                <w:szCs w:val="17"/>
              </w:rPr>
              <w:br/>
            </w:r>
            <w:r>
              <w:rPr>
                <w:rStyle w:val="Enfasigrassetto"/>
                <w:rFonts w:ascii="Helvetica" w:eastAsiaTheme="majorEastAsia" w:hAnsi="Helvetica"/>
                <w:color w:val="000000"/>
                <w:sz w:val="17"/>
                <w:szCs w:val="17"/>
              </w:rPr>
              <w:t>– Logistica;</w:t>
            </w:r>
            <w:r>
              <w:rPr>
                <w:rFonts w:ascii="Helvetica" w:hAnsi="Helvetica"/>
                <w:color w:val="000000"/>
                <w:sz w:val="17"/>
                <w:szCs w:val="17"/>
              </w:rPr>
              <w:br/>
            </w:r>
            <w:r>
              <w:rPr>
                <w:rStyle w:val="Enfasigrassetto"/>
                <w:rFonts w:ascii="Helvetica" w:eastAsiaTheme="majorEastAsia" w:hAnsi="Helvetica"/>
                <w:color w:val="000000"/>
                <w:sz w:val="17"/>
                <w:szCs w:val="17"/>
              </w:rPr>
              <w:t>– Vendite;</w:t>
            </w:r>
            <w:r>
              <w:rPr>
                <w:rFonts w:ascii="Helvetica" w:hAnsi="Helvetica"/>
                <w:color w:val="000000"/>
                <w:sz w:val="17"/>
                <w:szCs w:val="17"/>
              </w:rPr>
              <w:br/>
            </w:r>
            <w:r>
              <w:rPr>
                <w:rStyle w:val="Enfasigrassetto"/>
                <w:rFonts w:ascii="Helvetica" w:eastAsiaTheme="majorEastAsia" w:hAnsi="Helvetica"/>
                <w:color w:val="000000"/>
                <w:sz w:val="17"/>
                <w:szCs w:val="17"/>
              </w:rPr>
              <w:t>– Design e Sviluppo del prodotto;</w:t>
            </w:r>
            <w:r>
              <w:rPr>
                <w:rFonts w:ascii="Helvetica" w:hAnsi="Helvetica"/>
                <w:color w:val="000000"/>
                <w:sz w:val="17"/>
                <w:szCs w:val="17"/>
              </w:rPr>
              <w:br/>
            </w:r>
            <w:r>
              <w:rPr>
                <w:rStyle w:val="Enfasigrassetto"/>
                <w:rFonts w:ascii="Helvetica" w:eastAsiaTheme="majorEastAsia" w:hAnsi="Helvetica"/>
                <w:color w:val="000000"/>
                <w:sz w:val="17"/>
                <w:szCs w:val="17"/>
              </w:rPr>
              <w:t>– Comunicazione e Interior Design;</w:t>
            </w:r>
            <w:r>
              <w:rPr>
                <w:rFonts w:ascii="Helvetica" w:hAnsi="Helvetica"/>
                <w:color w:val="000000"/>
                <w:sz w:val="17"/>
                <w:szCs w:val="17"/>
              </w:rPr>
              <w:br/>
            </w:r>
            <w:r>
              <w:rPr>
                <w:rStyle w:val="Enfasigrassetto"/>
                <w:rFonts w:ascii="Helvetica" w:eastAsiaTheme="majorEastAsia" w:hAnsi="Helvetica"/>
                <w:color w:val="000000"/>
                <w:sz w:val="17"/>
                <w:szCs w:val="17"/>
              </w:rPr>
              <w:t>– Sostenibilità e TQE.</w:t>
            </w:r>
          </w:p>
          <w:p w:rsidR="00953F28" w:rsidRDefault="00953F28" w:rsidP="00953F28">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FORMAZIONE, SVILUPPO E BENEFIT</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Ikea investe molto sulla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formazione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del personale</w:t>
            </w:r>
            <w:r>
              <w:rPr>
                <w:rFonts w:ascii="Helvetica" w:hAnsi="Helvetica"/>
                <w:color w:val="000000"/>
                <w:sz w:val="17"/>
                <w:szCs w:val="17"/>
              </w:rPr>
              <w:t>, ed offre ai dipendenti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programmi formativi interni</w:t>
            </w:r>
            <w:r>
              <w:rPr>
                <w:rStyle w:val="apple-converted-space"/>
                <w:rFonts w:ascii="Helvetica" w:eastAsiaTheme="majorEastAsia" w:hAnsi="Helvetica"/>
                <w:color w:val="000000"/>
                <w:sz w:val="17"/>
                <w:szCs w:val="17"/>
              </w:rPr>
              <w:t> </w:t>
            </w:r>
            <w:r>
              <w:rPr>
                <w:rFonts w:ascii="Helvetica" w:hAnsi="Helvetica"/>
                <w:color w:val="000000"/>
                <w:sz w:val="17"/>
                <w:szCs w:val="17"/>
              </w:rPr>
              <w:t>per accrescerne le conoscenze e competenze, e</w:t>
            </w:r>
            <w:r>
              <w:rPr>
                <w:rStyle w:val="apple-converted-space"/>
                <w:rFonts w:ascii="Helvetica" w:eastAsiaTheme="majorEastAsia" w:hAnsi="Helvetica"/>
                <w:b/>
                <w:bCs/>
                <w:color w:val="000000"/>
                <w:sz w:val="17"/>
                <w:szCs w:val="17"/>
              </w:rPr>
              <w:t> </w:t>
            </w:r>
            <w:r>
              <w:rPr>
                <w:rStyle w:val="Enfasigrassetto"/>
                <w:rFonts w:ascii="Helvetica" w:eastAsiaTheme="majorEastAsia" w:hAnsi="Helvetica"/>
                <w:color w:val="000000"/>
                <w:sz w:val="17"/>
                <w:szCs w:val="17"/>
              </w:rPr>
              <w:t>piani di sviluppo individuali</w:t>
            </w:r>
            <w:r>
              <w:rPr>
                <w:rStyle w:val="apple-converted-space"/>
                <w:rFonts w:ascii="Helvetica" w:eastAsiaTheme="majorEastAsia" w:hAnsi="Helvetica"/>
                <w:color w:val="000000"/>
                <w:sz w:val="17"/>
                <w:szCs w:val="17"/>
              </w:rPr>
              <w:t> </w:t>
            </w:r>
            <w:r>
              <w:rPr>
                <w:rFonts w:ascii="Helvetica" w:hAnsi="Helvetica"/>
                <w:color w:val="000000"/>
                <w:sz w:val="17"/>
                <w:szCs w:val="17"/>
              </w:rPr>
              <w:t>che ciascun collaboratore stabilisce in accordo con il proprio manager. Per formare i futuri leader e specialisti aziendali, inoltre, il Gruppo propone il</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Backpacker Journey,</w:t>
            </w:r>
            <w:r>
              <w:rPr>
                <w:rStyle w:val="apple-converted-space"/>
                <w:rFonts w:ascii="Helvetica" w:eastAsiaTheme="majorEastAsia" w:hAnsi="Helvetica"/>
                <w:color w:val="000000"/>
                <w:sz w:val="17"/>
                <w:szCs w:val="17"/>
              </w:rPr>
              <w:t> </w:t>
            </w:r>
            <w:r>
              <w:rPr>
                <w:rFonts w:ascii="Helvetica" w:hAnsi="Helvetica"/>
                <w:color w:val="000000"/>
                <w:sz w:val="17"/>
                <w:szCs w:val="17"/>
              </w:rPr>
              <w:t>un programma che permette ai partecipanti di trascorrere due semestri in due Paesi diversi svolgendo mansioni diverse rispetto all’area in cui normalmente lavorano, mettendosi pertanto alla prova con nuove sfide. Ma per i dipendenti Ikea non mancano anche 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benefici,</w:t>
            </w:r>
            <w:r>
              <w:rPr>
                <w:rStyle w:val="apple-converted-space"/>
                <w:rFonts w:ascii="Helvetica" w:eastAsiaTheme="majorEastAsia" w:hAnsi="Helvetica"/>
                <w:color w:val="000000"/>
                <w:sz w:val="17"/>
                <w:szCs w:val="17"/>
              </w:rPr>
              <w:t> </w:t>
            </w:r>
            <w:r>
              <w:rPr>
                <w:rFonts w:ascii="Helvetica" w:hAnsi="Helvetica"/>
                <w:color w:val="000000"/>
                <w:sz w:val="17"/>
                <w:szCs w:val="17"/>
              </w:rPr>
              <w:t>come ad esempio la possibilità di usufruire di ulteriori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sconti sull’acquisto</w:t>
            </w:r>
            <w:r>
              <w:rPr>
                <w:rStyle w:val="apple-converted-space"/>
                <w:rFonts w:ascii="Helvetica" w:eastAsiaTheme="majorEastAsia" w:hAnsi="Helvetica"/>
                <w:color w:val="000000"/>
                <w:sz w:val="17"/>
                <w:szCs w:val="17"/>
              </w:rPr>
              <w:t> </w:t>
            </w:r>
            <w:r>
              <w:rPr>
                <w:rFonts w:ascii="Helvetica" w:hAnsi="Helvetica"/>
                <w:color w:val="000000"/>
                <w:sz w:val="17"/>
                <w:szCs w:val="17"/>
              </w:rPr>
              <w:t>di prodotti presso tutti gli store del marchio.</w:t>
            </w:r>
          </w:p>
          <w:p w:rsidR="00953F28" w:rsidRDefault="00953F28" w:rsidP="00953F28">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CONTRATTI DI LAVORO</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Ikea realizza principalmente assunzioni con contratti di lavoro a</w:t>
            </w:r>
            <w:r>
              <w:rPr>
                <w:rStyle w:val="apple-converted-space"/>
                <w:rFonts w:ascii="Helvetica" w:eastAsiaTheme="majorEastAsia" w:hAnsi="Helvetica"/>
                <w:b/>
                <w:bCs/>
                <w:color w:val="000000"/>
                <w:sz w:val="17"/>
                <w:szCs w:val="17"/>
              </w:rPr>
              <w:t> </w:t>
            </w:r>
            <w:r>
              <w:rPr>
                <w:rStyle w:val="Enfasigrassetto"/>
                <w:rFonts w:ascii="Helvetica" w:eastAsiaTheme="majorEastAsia" w:hAnsi="Helvetica"/>
                <w:color w:val="000000"/>
                <w:sz w:val="17"/>
                <w:szCs w:val="17"/>
              </w:rPr>
              <w:t>tempo indeterminato</w:t>
            </w:r>
            <w:r>
              <w:rPr>
                <w:rStyle w:val="apple-converted-space"/>
                <w:rFonts w:ascii="Helvetica" w:eastAsiaTheme="majorEastAsia" w:hAnsi="Helvetica"/>
                <w:color w:val="000000"/>
                <w:sz w:val="17"/>
                <w:szCs w:val="17"/>
              </w:rPr>
              <w:t> </w:t>
            </w:r>
            <w:r>
              <w:rPr>
                <w:rFonts w:ascii="Helvetica" w:hAnsi="Helvetica"/>
                <w:color w:val="000000"/>
                <w:sz w:val="17"/>
                <w:szCs w:val="17"/>
              </w:rPr>
              <w:t xml:space="preserve">o determinato, su turni. Per i giovani senza esperienza sono previsti programmi di inserimento </w:t>
            </w:r>
            <w:r>
              <w:rPr>
                <w:rFonts w:ascii="Helvetica" w:hAnsi="Helvetica"/>
                <w:color w:val="000000"/>
                <w:sz w:val="17"/>
                <w:szCs w:val="17"/>
              </w:rPr>
              <w:lastRenderedPageBreak/>
              <w:t>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stage</w:t>
            </w:r>
            <w:r>
              <w:rPr>
                <w:rFonts w:ascii="Helvetica" w:hAnsi="Helvetica"/>
                <w:color w:val="000000"/>
                <w:sz w:val="17"/>
                <w:szCs w:val="17"/>
              </w:rPr>
              <w:t> con rimborso spese. Viene fatto largo impiego dei rapporti di lavoro</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part time</w:t>
            </w:r>
            <w:r>
              <w:rPr>
                <w:rStyle w:val="apple-converted-space"/>
                <w:rFonts w:ascii="Helvetica" w:eastAsiaTheme="majorEastAsia" w:hAnsi="Helvetica"/>
                <w:color w:val="000000"/>
                <w:sz w:val="17"/>
                <w:szCs w:val="17"/>
              </w:rPr>
              <w:t> </w:t>
            </w:r>
            <w:r>
              <w:rPr>
                <w:rFonts w:ascii="Helvetica" w:hAnsi="Helvetica"/>
                <w:color w:val="000000"/>
                <w:sz w:val="17"/>
                <w:szCs w:val="17"/>
              </w:rPr>
              <w:t>che permettono di conciliare lavoro e famiglia, particolarmente indicati per le donne. In occasione delle nuove aperture generalmente l’azienda propone un iniziale contratto di lavoro a tempo</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determinato</w:t>
            </w:r>
            <w:r>
              <w:rPr>
                <w:rStyle w:val="apple-converted-space"/>
                <w:rFonts w:ascii="Helvetica" w:eastAsiaTheme="majorEastAsia" w:hAnsi="Helvetica"/>
                <w:color w:val="000000"/>
                <w:sz w:val="17"/>
                <w:szCs w:val="17"/>
              </w:rPr>
              <w:t> </w:t>
            </w:r>
            <w:r>
              <w:rPr>
                <w:rFonts w:ascii="Helvetica" w:hAnsi="Helvetica"/>
                <w:color w:val="000000"/>
                <w:sz w:val="17"/>
                <w:szCs w:val="17"/>
              </w:rPr>
              <w:t>che viene successivamente trasformato a tempo indeterminato per i lavoratori più meritevoli. Lo stipendio varia in funzione del ruolo.</w:t>
            </w:r>
          </w:p>
          <w:p w:rsidR="00953F28" w:rsidRDefault="00953F28" w:rsidP="00953F28">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RECRUITING</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Il Gruppo raccoglie le candidature attraverso la sezione Ikea lavora con noi del proprio sito web, che viene costantemente aggiornata con gli annunci relativi alle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ricerche di personale in corso</w:t>
            </w:r>
            <w:r>
              <w:rPr>
                <w:rStyle w:val="apple-converted-space"/>
                <w:rFonts w:ascii="Helvetica" w:eastAsiaTheme="majorEastAsia" w:hAnsi="Helvetica"/>
                <w:color w:val="000000"/>
                <w:sz w:val="17"/>
                <w:szCs w:val="17"/>
              </w:rPr>
              <w:t> </w:t>
            </w:r>
            <w:r>
              <w:rPr>
                <w:rFonts w:ascii="Helvetica" w:hAnsi="Helvetica"/>
                <w:color w:val="000000"/>
                <w:sz w:val="17"/>
                <w:szCs w:val="17"/>
              </w:rPr>
              <w:t>ed offre la possibilità di</w:t>
            </w:r>
            <w:r>
              <w:rPr>
                <w:rStyle w:val="Enfasigrassetto"/>
                <w:rFonts w:ascii="Helvetica" w:eastAsiaTheme="majorEastAsia" w:hAnsi="Helvetica"/>
                <w:color w:val="000000"/>
                <w:sz w:val="17"/>
                <w:szCs w:val="17"/>
              </w:rPr>
              <w:t>rispondere online</w:t>
            </w:r>
            <w:r>
              <w:rPr>
                <w:rStyle w:val="apple-converted-space"/>
                <w:rFonts w:ascii="Helvetica" w:eastAsiaTheme="majorEastAsia" w:hAnsi="Helvetica"/>
                <w:color w:val="000000"/>
                <w:sz w:val="17"/>
                <w:szCs w:val="17"/>
              </w:rPr>
              <w:t> </w:t>
            </w:r>
            <w:r>
              <w:rPr>
                <w:rFonts w:ascii="Helvetica" w:hAnsi="Helvetica"/>
                <w:color w:val="000000"/>
                <w:sz w:val="17"/>
                <w:szCs w:val="17"/>
              </w:rPr>
              <w:t>a quelli di interesse. I candidati possono utilizzare, infatti, il motore di ricerca interno alla piattaforma per</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visionare le offerte di lavoro</w:t>
            </w:r>
            <w:r>
              <w:rPr>
                <w:rFonts w:ascii="Helvetica" w:hAnsi="Helvetica"/>
                <w:color w:val="000000"/>
                <w:sz w:val="17"/>
                <w:szCs w:val="17"/>
              </w:rPr>
              <w:t>, usando anche appositi filtri quali la lingua, la sede di lavoro e l’area professionale, ed</w:t>
            </w:r>
            <w:r>
              <w:rPr>
                <w:rStyle w:val="apple-converted-space"/>
                <w:rFonts w:ascii="Helvetica" w:eastAsiaTheme="majorEastAsia" w:hAnsi="Helvetica"/>
                <w:b/>
                <w:bCs/>
                <w:color w:val="000000"/>
                <w:sz w:val="17"/>
                <w:szCs w:val="17"/>
              </w:rPr>
              <w:t> </w:t>
            </w:r>
            <w:r>
              <w:rPr>
                <w:rStyle w:val="Enfasigrassetto"/>
                <w:rFonts w:ascii="Helvetica" w:eastAsiaTheme="majorEastAsia" w:hAnsi="Helvetica"/>
                <w:color w:val="000000"/>
                <w:sz w:val="17"/>
                <w:szCs w:val="17"/>
              </w:rPr>
              <w:t>inviare</w:t>
            </w:r>
            <w:r>
              <w:rPr>
                <w:rStyle w:val="apple-converted-space"/>
                <w:rFonts w:ascii="Helvetica" w:eastAsiaTheme="majorEastAsia" w:hAnsi="Helvetica"/>
                <w:b/>
                <w:bCs/>
                <w:color w:val="000000"/>
                <w:sz w:val="17"/>
                <w:szCs w:val="17"/>
              </w:rPr>
              <w:t> </w:t>
            </w:r>
            <w:r>
              <w:rPr>
                <w:rFonts w:ascii="Helvetica" w:hAnsi="Helvetica"/>
                <w:color w:val="000000"/>
                <w:sz w:val="17"/>
                <w:szCs w:val="17"/>
              </w:rPr>
              <w:t>il</w:t>
            </w:r>
            <w:r>
              <w:rPr>
                <w:rStyle w:val="apple-converted-space"/>
                <w:rFonts w:ascii="Helvetica" w:eastAsiaTheme="majorEastAsia" w:hAnsi="Helvetica"/>
                <w:b/>
                <w:bCs/>
                <w:color w:val="000000"/>
                <w:sz w:val="17"/>
                <w:szCs w:val="17"/>
              </w:rPr>
              <w:t> </w:t>
            </w:r>
            <w:r>
              <w:rPr>
                <w:rStyle w:val="Enfasigrassetto"/>
                <w:rFonts w:ascii="Helvetica" w:eastAsiaTheme="majorEastAsia" w:hAnsi="Helvetica"/>
                <w:color w:val="000000"/>
                <w:sz w:val="17"/>
                <w:szCs w:val="17"/>
              </w:rPr>
              <w:t>cv</w:t>
            </w:r>
            <w:r>
              <w:rPr>
                <w:rStyle w:val="apple-converted-space"/>
                <w:rFonts w:ascii="Helvetica" w:eastAsiaTheme="majorEastAsia" w:hAnsi="Helvetica"/>
                <w:color w:val="000000"/>
                <w:sz w:val="17"/>
                <w:szCs w:val="17"/>
              </w:rPr>
              <w:t> </w:t>
            </w:r>
            <w:r>
              <w:rPr>
                <w:rFonts w:ascii="Helvetica" w:hAnsi="Helvetica"/>
                <w:color w:val="000000"/>
                <w:sz w:val="17"/>
                <w:szCs w:val="17"/>
              </w:rPr>
              <w:t>preferibilmente, si consiglia nella pagina, corredato da una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lettera</w:t>
            </w:r>
            <w:r>
              <w:rPr>
                <w:rStyle w:val="apple-converted-space"/>
                <w:rFonts w:ascii="Helvetica" w:eastAsiaTheme="majorEastAsia" w:hAnsi="Helvetica"/>
                <w:color w:val="000000"/>
                <w:sz w:val="17"/>
                <w:szCs w:val="17"/>
              </w:rPr>
              <w:t> </w:t>
            </w:r>
            <w:r>
              <w:rPr>
                <w:rFonts w:ascii="Helvetica" w:hAnsi="Helvetica"/>
                <w:color w:val="000000"/>
                <w:sz w:val="17"/>
                <w:szCs w:val="17"/>
              </w:rPr>
              <w:t>di</w:t>
            </w:r>
            <w:r>
              <w:rPr>
                <w:rStyle w:val="Enfasigrassetto"/>
                <w:rFonts w:ascii="Helvetica" w:eastAsiaTheme="majorEastAsia" w:hAnsi="Helvetica"/>
                <w:color w:val="000000"/>
                <w:sz w:val="17"/>
                <w:szCs w:val="17"/>
              </w:rPr>
              <w:t>accompagnamento.</w:t>
            </w:r>
            <w:r>
              <w:rPr>
                <w:rStyle w:val="apple-converted-space"/>
                <w:rFonts w:ascii="Helvetica" w:eastAsiaTheme="majorEastAsia" w:hAnsi="Helvetica"/>
                <w:color w:val="000000"/>
                <w:sz w:val="17"/>
                <w:szCs w:val="17"/>
              </w:rPr>
              <w:t> </w:t>
            </w:r>
            <w:r>
              <w:rPr>
                <w:rFonts w:ascii="Helvetica" w:hAnsi="Helvetica"/>
                <w:color w:val="000000"/>
                <w:sz w:val="17"/>
                <w:szCs w:val="17"/>
              </w:rPr>
              <w:t>I candidati ricevono poi una notifica della ricezione della candidatura e l’azienda provvederà in seguito a contattare i candidati ideali per fissare il colloquio di lavoro. Sono previsti di solito più step di selezione, colloqui individuali e colloqui di gruppo. </w:t>
            </w:r>
          </w:p>
          <w:p w:rsidR="00953F28" w:rsidRDefault="00953F28" w:rsidP="00953F28">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COME CANDIDARSI</w:t>
            </w:r>
          </w:p>
          <w:p w:rsidR="00953F28" w:rsidRDefault="00953F28" w:rsidP="00953F2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Gli interessati alle future assunzioni Ikea e alle offerte di lavoro attive possono candidarsi visitando la pagina dedicata alle</w:t>
            </w:r>
            <w:r>
              <w:rPr>
                <w:rStyle w:val="apple-converted-space"/>
                <w:rFonts w:ascii="Helvetica" w:eastAsiaTheme="majorEastAsia" w:hAnsi="Helvetica"/>
                <w:color w:val="000000"/>
                <w:sz w:val="17"/>
                <w:szCs w:val="17"/>
              </w:rPr>
              <w:t> </w:t>
            </w:r>
            <w:hyperlink r:id="rId239" w:tgtFrame="_blank" w:history="1">
              <w:r>
                <w:rPr>
                  <w:rStyle w:val="linkrosso"/>
                  <w:rFonts w:ascii="Helvetica" w:hAnsi="Helvetica"/>
                  <w:b/>
                  <w:bCs/>
                  <w:color w:val="800000"/>
                  <w:sz w:val="17"/>
                  <w:szCs w:val="17"/>
                  <w:u w:val="single"/>
                </w:rPr>
                <w:t>carriere e selezioni</w:t>
              </w:r>
            </w:hyperlink>
            <w:r>
              <w:rPr>
                <w:rStyle w:val="apple-converted-space"/>
                <w:rFonts w:ascii="Helvetica" w:eastAsiaTheme="majorEastAsia" w:hAnsi="Helvetica"/>
                <w:color w:val="000000"/>
                <w:sz w:val="17"/>
                <w:szCs w:val="17"/>
              </w:rPr>
              <w:t> </w:t>
            </w:r>
            <w:r>
              <w:rPr>
                <w:rFonts w:ascii="Helvetica" w:hAnsi="Helvetica"/>
                <w:color w:val="000000"/>
                <w:sz w:val="17"/>
                <w:szCs w:val="17"/>
              </w:rPr>
              <w:t>del Gruppo, Ikea “lavora con noi”, che è stata recentemente rinnovata. Dalla stessa è possibile accedere all’elenco delle ricerche in corso e inviare il curriculum vitae tramite l’apposito form online, per rispondere a quelle di interesse, o compilare il modulo per l’autocandidatura.</w:t>
            </w:r>
          </w:p>
          <w:p w:rsidR="003E4852" w:rsidRDefault="003E4852" w:rsidP="00B250BB">
            <w:pPr>
              <w:shd w:val="clear" w:color="auto" w:fill="FFFFFF"/>
              <w:spacing w:after="105"/>
              <w:outlineLvl w:val="0"/>
              <w:rPr>
                <w:rFonts w:ascii="Arial" w:hAnsi="Arial" w:cs="Arial"/>
                <w:color w:val="800000"/>
                <w:kern w:val="36"/>
                <w:sz w:val="28"/>
                <w:szCs w:val="28"/>
              </w:rPr>
            </w:pPr>
          </w:p>
          <w:p w:rsidR="003E4852" w:rsidRDefault="003E4852" w:rsidP="00B250BB">
            <w:pPr>
              <w:shd w:val="clear" w:color="auto" w:fill="FFFFFF"/>
              <w:spacing w:after="105"/>
              <w:outlineLvl w:val="0"/>
              <w:rPr>
                <w:rFonts w:ascii="Arial" w:hAnsi="Arial" w:cs="Arial"/>
                <w:color w:val="800000"/>
                <w:kern w:val="36"/>
                <w:sz w:val="28"/>
                <w:szCs w:val="28"/>
              </w:rPr>
            </w:pPr>
          </w:p>
          <w:p w:rsidR="003E4852" w:rsidRDefault="003E4852" w:rsidP="00B250BB">
            <w:pPr>
              <w:shd w:val="clear" w:color="auto" w:fill="FFFFFF"/>
              <w:spacing w:after="105"/>
              <w:outlineLvl w:val="0"/>
              <w:rPr>
                <w:rFonts w:ascii="Arial" w:hAnsi="Arial" w:cs="Arial"/>
                <w:color w:val="800000"/>
                <w:kern w:val="36"/>
                <w:sz w:val="28"/>
                <w:szCs w:val="28"/>
              </w:rPr>
            </w:pPr>
          </w:p>
          <w:p w:rsidR="003E4852" w:rsidRPr="005751DF" w:rsidRDefault="003E4852" w:rsidP="00B250BB">
            <w:pPr>
              <w:pStyle w:val="NormaleWeb"/>
              <w:shd w:val="clear" w:color="auto" w:fill="FFFFFF"/>
              <w:spacing w:line="315" w:lineRule="atLeast"/>
              <w:rPr>
                <w:rFonts w:ascii="Helvetica" w:hAnsi="Helvetica"/>
                <w:color w:val="000000"/>
                <w:sz w:val="21"/>
                <w:szCs w:val="21"/>
              </w:rPr>
            </w:pPr>
          </w:p>
        </w:tc>
        <w:tc>
          <w:tcPr>
            <w:tcW w:w="2400" w:type="dxa"/>
            <w:shd w:val="clear" w:color="auto" w:fill="auto"/>
          </w:tcPr>
          <w:p w:rsidR="003E4852" w:rsidRDefault="003E4852" w:rsidP="00B250BB">
            <w:pPr>
              <w:jc w:val="center"/>
              <w:rPr>
                <w:b/>
                <w:i/>
                <w:color w:val="FF0000"/>
                <w:sz w:val="28"/>
                <w:szCs w:val="28"/>
                <w:u w:val="single"/>
              </w:rPr>
            </w:pPr>
            <w:r>
              <w:rPr>
                <w:b/>
                <w:i/>
                <w:color w:val="FF0000"/>
                <w:sz w:val="28"/>
                <w:szCs w:val="28"/>
                <w:u w:val="single"/>
              </w:rPr>
              <w:lastRenderedPageBreak/>
              <w:t>Settore commerciale</w:t>
            </w:r>
          </w:p>
        </w:tc>
      </w:tr>
      <w:tr w:rsidR="003E4852" w:rsidRPr="00C56D1B" w:rsidTr="00B250BB">
        <w:tc>
          <w:tcPr>
            <w:tcW w:w="937" w:type="dxa"/>
          </w:tcPr>
          <w:p w:rsidR="003E4852" w:rsidRDefault="003E4852" w:rsidP="00B250BB">
            <w:pPr>
              <w:pStyle w:val="NormaleWeb"/>
              <w:spacing w:before="0" w:beforeAutospacing="0" w:after="0" w:afterAutospacing="0" w:line="270" w:lineRule="atLeast"/>
              <w:rPr>
                <w:rFonts w:ascii="Arial" w:hAnsi="Arial" w:cs="Arial"/>
                <w:color w:val="000000"/>
                <w:sz w:val="18"/>
                <w:szCs w:val="18"/>
                <w:bdr w:val="none" w:sz="0" w:space="0" w:color="auto" w:frame="1"/>
              </w:rPr>
            </w:pPr>
          </w:p>
        </w:tc>
        <w:tc>
          <w:tcPr>
            <w:tcW w:w="6517" w:type="dxa"/>
            <w:shd w:val="clear" w:color="auto" w:fill="auto"/>
          </w:tcPr>
          <w:p w:rsidR="003E4852" w:rsidRDefault="003E4852" w:rsidP="00B250BB">
            <w:pPr>
              <w:pStyle w:val="NormaleWeb"/>
              <w:spacing w:before="0" w:beforeAutospacing="0" w:after="0" w:afterAutospacing="0" w:line="270" w:lineRule="atLeast"/>
              <w:rPr>
                <w:rFonts w:ascii="Helvetica" w:hAnsi="Helvetica"/>
                <w:color w:val="000000"/>
                <w:sz w:val="21"/>
                <w:szCs w:val="21"/>
              </w:rPr>
            </w:pPr>
            <w:r>
              <w:rPr>
                <w:rFonts w:ascii="Arial" w:hAnsi="Arial" w:cs="Arial"/>
                <w:color w:val="000000"/>
                <w:sz w:val="18"/>
                <w:szCs w:val="18"/>
                <w:bdr w:val="none" w:sz="0" w:space="0" w:color="auto" w:frame="1"/>
              </w:rPr>
              <w:br/>
            </w:r>
          </w:p>
          <w:p w:rsidR="003E4852" w:rsidRPr="006F6C84" w:rsidRDefault="003E4852" w:rsidP="00B250BB">
            <w:pPr>
              <w:pStyle w:val="NormaleWeb"/>
              <w:shd w:val="clear" w:color="auto" w:fill="FFFFFF"/>
              <w:spacing w:line="315" w:lineRule="atLeast"/>
              <w:rPr>
                <w:rFonts w:ascii="Helvetica" w:hAnsi="Helvetica"/>
                <w:b/>
                <w:color w:val="000000"/>
              </w:rPr>
            </w:pPr>
          </w:p>
          <w:p w:rsidR="003E4852" w:rsidRDefault="003E4852" w:rsidP="00B250BB">
            <w:pPr>
              <w:pStyle w:val="NormaleWeb"/>
              <w:shd w:val="clear" w:color="auto" w:fill="FFFFFF"/>
              <w:spacing w:line="315" w:lineRule="atLeast"/>
              <w:rPr>
                <w:rFonts w:ascii="Helvetica" w:hAnsi="Helvetica"/>
                <w:color w:val="000000"/>
                <w:sz w:val="21"/>
                <w:szCs w:val="21"/>
              </w:rPr>
            </w:pPr>
          </w:p>
          <w:p w:rsidR="003E4852" w:rsidRPr="00B047F9" w:rsidRDefault="003E4852" w:rsidP="00B250BB">
            <w:pPr>
              <w:pStyle w:val="NormaleWeb"/>
              <w:spacing w:before="0" w:beforeAutospacing="0" w:after="0" w:afterAutospacing="0" w:line="270" w:lineRule="atLeast"/>
              <w:rPr>
                <w:rFonts w:ascii="Arial" w:hAnsi="Arial" w:cs="Arial"/>
                <w:color w:val="000000"/>
                <w:sz w:val="18"/>
                <w:szCs w:val="18"/>
              </w:rPr>
            </w:pPr>
          </w:p>
        </w:tc>
        <w:tc>
          <w:tcPr>
            <w:tcW w:w="2400" w:type="dxa"/>
            <w:shd w:val="clear" w:color="auto" w:fill="auto"/>
          </w:tcPr>
          <w:p w:rsidR="003E4852" w:rsidRDefault="003E4852" w:rsidP="00B250BB">
            <w:pPr>
              <w:jc w:val="center"/>
              <w:rPr>
                <w:b/>
                <w:i/>
                <w:color w:val="FF0000"/>
                <w:sz w:val="28"/>
                <w:szCs w:val="28"/>
                <w:u w:val="single"/>
              </w:rPr>
            </w:pPr>
            <w:r>
              <w:rPr>
                <w:b/>
                <w:i/>
                <w:color w:val="FF0000"/>
                <w:sz w:val="28"/>
                <w:szCs w:val="28"/>
                <w:u w:val="single"/>
              </w:rPr>
              <w:t>Settore informatica</w:t>
            </w:r>
          </w:p>
        </w:tc>
      </w:tr>
      <w:tr w:rsidR="003E4852" w:rsidRPr="00C56D1B" w:rsidTr="00B250BB">
        <w:tc>
          <w:tcPr>
            <w:tcW w:w="937" w:type="dxa"/>
          </w:tcPr>
          <w:p w:rsidR="003E4852" w:rsidRPr="001B6433" w:rsidRDefault="003E4852" w:rsidP="00B250BB">
            <w:pPr>
              <w:shd w:val="clear" w:color="auto" w:fill="FFFFFF"/>
              <w:spacing w:after="105"/>
              <w:outlineLvl w:val="0"/>
              <w:rPr>
                <w:rFonts w:ascii="Arial" w:hAnsi="Arial" w:cs="Arial"/>
                <w:color w:val="800000"/>
                <w:kern w:val="36"/>
                <w:sz w:val="28"/>
                <w:szCs w:val="28"/>
              </w:rPr>
            </w:pPr>
          </w:p>
        </w:tc>
        <w:tc>
          <w:tcPr>
            <w:tcW w:w="6517" w:type="dxa"/>
            <w:shd w:val="clear" w:color="auto" w:fill="auto"/>
          </w:tcPr>
          <w:p w:rsidR="003E4852" w:rsidRPr="00FA0D1C" w:rsidRDefault="003E4852" w:rsidP="00B250BB">
            <w:pPr>
              <w:pStyle w:val="NormaleWeb"/>
              <w:shd w:val="clear" w:color="auto" w:fill="FFFFFF"/>
              <w:spacing w:line="315" w:lineRule="atLeast"/>
              <w:rPr>
                <w:rFonts w:ascii="Arial" w:hAnsi="Arial" w:cs="Arial"/>
                <w:color w:val="800000"/>
                <w:kern w:val="36"/>
                <w:sz w:val="28"/>
                <w:szCs w:val="28"/>
              </w:rPr>
            </w:pPr>
          </w:p>
        </w:tc>
        <w:tc>
          <w:tcPr>
            <w:tcW w:w="2400" w:type="dxa"/>
            <w:shd w:val="clear" w:color="auto" w:fill="auto"/>
          </w:tcPr>
          <w:p w:rsidR="003E4852" w:rsidRDefault="003E4852" w:rsidP="00B250BB">
            <w:pPr>
              <w:jc w:val="center"/>
              <w:rPr>
                <w:b/>
                <w:i/>
                <w:color w:val="FF0000"/>
                <w:sz w:val="28"/>
                <w:szCs w:val="28"/>
                <w:u w:val="single"/>
              </w:rPr>
            </w:pPr>
            <w:r>
              <w:rPr>
                <w:b/>
                <w:i/>
                <w:color w:val="FF0000"/>
                <w:sz w:val="28"/>
                <w:szCs w:val="28"/>
                <w:u w:val="single"/>
              </w:rPr>
              <w:t>Scuola/istruzione</w:t>
            </w:r>
          </w:p>
        </w:tc>
      </w:tr>
      <w:tr w:rsidR="003E4852" w:rsidRPr="00C56D1B" w:rsidTr="00B250BB">
        <w:tc>
          <w:tcPr>
            <w:tcW w:w="937" w:type="dxa"/>
          </w:tcPr>
          <w:p w:rsidR="003E4852" w:rsidRPr="009B776D" w:rsidRDefault="003E4852" w:rsidP="00B250BB">
            <w:pPr>
              <w:pStyle w:val="NormaleWeb"/>
              <w:spacing w:before="0" w:beforeAutospacing="0" w:after="0" w:afterAutospacing="0" w:line="270" w:lineRule="atLeast"/>
              <w:rPr>
                <w:rFonts w:ascii="Arial" w:hAnsi="Arial" w:cs="Arial"/>
                <w:color w:val="000000"/>
                <w:sz w:val="28"/>
                <w:szCs w:val="28"/>
              </w:rPr>
            </w:pPr>
          </w:p>
        </w:tc>
        <w:tc>
          <w:tcPr>
            <w:tcW w:w="6517" w:type="dxa"/>
            <w:shd w:val="clear" w:color="auto" w:fill="auto"/>
          </w:tcPr>
          <w:p w:rsidR="003E4852" w:rsidRPr="009B776D" w:rsidRDefault="003E4852" w:rsidP="00B250BB">
            <w:pPr>
              <w:pStyle w:val="NormaleWeb"/>
              <w:shd w:val="clear" w:color="auto" w:fill="FFFFFF"/>
              <w:spacing w:line="315" w:lineRule="atLeast"/>
              <w:rPr>
                <w:rFonts w:ascii="Arial" w:hAnsi="Arial" w:cs="Arial"/>
                <w:color w:val="000000"/>
                <w:sz w:val="28"/>
                <w:szCs w:val="28"/>
              </w:rPr>
            </w:pPr>
          </w:p>
        </w:tc>
        <w:tc>
          <w:tcPr>
            <w:tcW w:w="2400" w:type="dxa"/>
            <w:shd w:val="clear" w:color="auto" w:fill="auto"/>
          </w:tcPr>
          <w:p w:rsidR="003E4852" w:rsidRDefault="003E4852" w:rsidP="00B250BB">
            <w:pPr>
              <w:jc w:val="center"/>
              <w:rPr>
                <w:b/>
                <w:i/>
                <w:color w:val="FF0000"/>
                <w:sz w:val="28"/>
                <w:szCs w:val="28"/>
                <w:u w:val="single"/>
              </w:rPr>
            </w:pPr>
            <w:r>
              <w:rPr>
                <w:b/>
                <w:i/>
                <w:color w:val="FF0000"/>
                <w:sz w:val="28"/>
                <w:szCs w:val="28"/>
                <w:u w:val="single"/>
              </w:rPr>
              <w:t>Settore ristorazione</w:t>
            </w:r>
          </w:p>
        </w:tc>
      </w:tr>
      <w:tr w:rsidR="003E4852" w:rsidRPr="00C56D1B" w:rsidTr="00B250BB">
        <w:tc>
          <w:tcPr>
            <w:tcW w:w="937" w:type="dxa"/>
          </w:tcPr>
          <w:p w:rsidR="003E4852" w:rsidRDefault="003E4852" w:rsidP="00B250BB">
            <w:pPr>
              <w:pStyle w:val="NormaleWeb"/>
              <w:shd w:val="clear" w:color="auto" w:fill="FFFFFF"/>
              <w:spacing w:line="315" w:lineRule="atLeast"/>
              <w:rPr>
                <w:rStyle w:val="Enfasigrassetto"/>
                <w:rFonts w:ascii="Helvetica" w:eastAsiaTheme="majorEastAsia" w:hAnsi="Helvetica"/>
                <w:color w:val="000000"/>
                <w:sz w:val="21"/>
                <w:szCs w:val="21"/>
              </w:rPr>
            </w:pPr>
          </w:p>
        </w:tc>
        <w:tc>
          <w:tcPr>
            <w:tcW w:w="6517" w:type="dxa"/>
            <w:shd w:val="clear" w:color="auto" w:fill="auto"/>
          </w:tcPr>
          <w:p w:rsidR="003E4852" w:rsidRPr="006F6C84" w:rsidRDefault="003E4852" w:rsidP="00B250BB">
            <w:pPr>
              <w:pStyle w:val="NormaleWeb"/>
              <w:shd w:val="clear" w:color="auto" w:fill="FFFFFF"/>
              <w:spacing w:line="315" w:lineRule="atLeast"/>
              <w:rPr>
                <w:rFonts w:ascii="Helvetica" w:hAnsi="Helvetica"/>
                <w:b/>
                <w:color w:val="000000"/>
                <w:sz w:val="28"/>
                <w:szCs w:val="28"/>
              </w:rPr>
            </w:pPr>
          </w:p>
          <w:p w:rsidR="003E4852" w:rsidRPr="00043139" w:rsidRDefault="003E4852" w:rsidP="00B250BB">
            <w:pPr>
              <w:pStyle w:val="NormaleWeb"/>
              <w:spacing w:before="0" w:beforeAutospacing="0" w:after="0" w:afterAutospacing="0" w:line="270" w:lineRule="atLeast"/>
              <w:rPr>
                <w:rFonts w:ascii="Arial" w:hAnsi="Arial" w:cs="Arial"/>
                <w:color w:val="000000"/>
                <w:sz w:val="18"/>
                <w:szCs w:val="18"/>
              </w:rPr>
            </w:pPr>
          </w:p>
        </w:tc>
        <w:tc>
          <w:tcPr>
            <w:tcW w:w="2400" w:type="dxa"/>
            <w:shd w:val="clear" w:color="auto" w:fill="auto"/>
          </w:tcPr>
          <w:p w:rsidR="003E4852" w:rsidRDefault="003E4852" w:rsidP="00B250BB">
            <w:pPr>
              <w:jc w:val="center"/>
              <w:rPr>
                <w:b/>
                <w:i/>
                <w:color w:val="FF0000"/>
                <w:sz w:val="28"/>
                <w:szCs w:val="28"/>
                <w:u w:val="single"/>
              </w:rPr>
            </w:pPr>
            <w:r>
              <w:rPr>
                <w:b/>
                <w:i/>
                <w:color w:val="FF0000"/>
                <w:sz w:val="28"/>
                <w:szCs w:val="28"/>
                <w:u w:val="single"/>
              </w:rPr>
              <w:t>Settore automobilistico</w:t>
            </w:r>
          </w:p>
        </w:tc>
      </w:tr>
      <w:tr w:rsidR="003E4852" w:rsidRPr="00C56D1B" w:rsidTr="00B250BB">
        <w:tc>
          <w:tcPr>
            <w:tcW w:w="937" w:type="dxa"/>
          </w:tcPr>
          <w:p w:rsidR="003E4852" w:rsidRDefault="003E4852" w:rsidP="00B250BB">
            <w:pPr>
              <w:shd w:val="clear" w:color="auto" w:fill="FFFFFF"/>
              <w:spacing w:after="105"/>
              <w:outlineLvl w:val="0"/>
              <w:rPr>
                <w:rFonts w:ascii="Arial" w:hAnsi="Arial" w:cs="Arial"/>
                <w:color w:val="800000"/>
                <w:kern w:val="36"/>
                <w:sz w:val="28"/>
                <w:szCs w:val="28"/>
              </w:rPr>
            </w:pPr>
          </w:p>
        </w:tc>
        <w:tc>
          <w:tcPr>
            <w:tcW w:w="6517" w:type="dxa"/>
            <w:shd w:val="clear" w:color="auto" w:fill="auto"/>
          </w:tcPr>
          <w:p w:rsidR="003E4852" w:rsidRPr="003E4852" w:rsidRDefault="003E4852" w:rsidP="003E4852">
            <w:pPr>
              <w:pStyle w:val="Titolo1"/>
              <w:shd w:val="clear" w:color="auto" w:fill="FFFFFF"/>
              <w:spacing w:before="0" w:beforeAutospacing="0" w:after="70" w:afterAutospacing="0"/>
              <w:outlineLvl w:val="0"/>
              <w:rPr>
                <w:rFonts w:ascii="Arial" w:hAnsi="Arial" w:cs="Arial"/>
                <w:b w:val="0"/>
                <w:bCs w:val="0"/>
                <w:color w:val="800000"/>
                <w:sz w:val="24"/>
                <w:szCs w:val="24"/>
              </w:rPr>
            </w:pPr>
            <w:r w:rsidRPr="003E4852">
              <w:rPr>
                <w:rFonts w:ascii="Arial" w:hAnsi="Arial" w:cs="Arial"/>
                <w:b w:val="0"/>
                <w:bCs w:val="0"/>
                <w:color w:val="800000"/>
                <w:sz w:val="24"/>
                <w:szCs w:val="24"/>
              </w:rPr>
              <w:t>Bartolini Lavora con noi: come candidarsi e consigli utili</w:t>
            </w:r>
          </w:p>
          <w:p w:rsidR="003E4852" w:rsidRDefault="003E4852" w:rsidP="00B250BB">
            <w:pPr>
              <w:pStyle w:val="NormaleWeb"/>
              <w:shd w:val="clear" w:color="auto" w:fill="FFFFFF"/>
              <w:spacing w:line="315" w:lineRule="atLeast"/>
              <w:rPr>
                <w:rFonts w:ascii="Helvetica" w:hAnsi="Helvetica"/>
                <w:color w:val="000000"/>
                <w:sz w:val="17"/>
                <w:szCs w:val="17"/>
                <w:shd w:val="clear" w:color="auto" w:fill="FFFFFF"/>
              </w:rPr>
            </w:pPr>
            <w:r>
              <w:rPr>
                <w:rFonts w:ascii="Helvetica" w:hAnsi="Helvetica"/>
                <w:color w:val="000000"/>
                <w:sz w:val="17"/>
                <w:szCs w:val="17"/>
                <w:shd w:val="clear" w:color="auto" w:fill="FFFFFF"/>
              </w:rPr>
              <w:t>Vi piacerebbe</w:t>
            </w:r>
            <w:r>
              <w:rPr>
                <w:rStyle w:val="apple-converted-space"/>
                <w:rFonts w:ascii="Helvetica" w:eastAsiaTheme="majorEastAsia" w:hAnsi="Helvetica"/>
                <w:b/>
                <w:bCs/>
                <w:color w:val="000000"/>
                <w:sz w:val="17"/>
                <w:szCs w:val="17"/>
                <w:shd w:val="clear" w:color="auto" w:fill="FFFFFF"/>
              </w:rPr>
              <w:t> </w:t>
            </w:r>
            <w:r>
              <w:rPr>
                <w:rStyle w:val="Enfasigrassetto"/>
                <w:rFonts w:ascii="Helvetica" w:hAnsi="Helvetica"/>
                <w:color w:val="000000"/>
                <w:sz w:val="17"/>
                <w:szCs w:val="17"/>
                <w:shd w:val="clear" w:color="auto" w:fill="FFFFFF"/>
              </w:rPr>
              <w:t>lavorare in BRT</w:t>
            </w:r>
            <w:r>
              <w:rPr>
                <w:rFonts w:ascii="Helvetica" w:hAnsi="Helvetica"/>
                <w:color w:val="000000"/>
                <w:sz w:val="17"/>
                <w:szCs w:val="17"/>
                <w:shd w:val="clear" w:color="auto" w:fill="FFFFFF"/>
              </w:rPr>
              <w:t>? Vi presentiamo le </w:t>
            </w:r>
            <w:r>
              <w:rPr>
                <w:rStyle w:val="Enfasigrassetto"/>
                <w:rFonts w:ascii="Helvetica" w:hAnsi="Helvetica"/>
                <w:color w:val="000000"/>
                <w:sz w:val="17"/>
                <w:szCs w:val="17"/>
                <w:shd w:val="clear" w:color="auto" w:fill="FFFFFF"/>
              </w:rPr>
              <w:t>offerte</w:t>
            </w:r>
            <w:r>
              <w:rPr>
                <w:rStyle w:val="apple-converted-space"/>
                <w:rFonts w:ascii="Helvetica" w:eastAsiaTheme="majorEastAsia" w:hAnsi="Helvetica"/>
                <w:color w:val="000000"/>
                <w:sz w:val="17"/>
                <w:szCs w:val="17"/>
                <w:shd w:val="clear" w:color="auto" w:fill="FFFFFF"/>
              </w:rPr>
              <w:t> </w:t>
            </w:r>
            <w:r>
              <w:rPr>
                <w:rFonts w:ascii="Helvetica" w:hAnsi="Helvetica"/>
                <w:color w:val="000000"/>
                <w:sz w:val="17"/>
                <w:szCs w:val="17"/>
                <w:shd w:val="clear" w:color="auto" w:fill="FFFFFF"/>
              </w:rPr>
              <w:t>di</w:t>
            </w:r>
            <w:r>
              <w:rPr>
                <w:rStyle w:val="Enfasigrassetto"/>
                <w:rFonts w:ascii="Helvetica" w:hAnsi="Helvetica"/>
                <w:color w:val="000000"/>
                <w:sz w:val="17"/>
                <w:szCs w:val="17"/>
                <w:shd w:val="clear" w:color="auto" w:fill="FFFFFF"/>
              </w:rPr>
              <w:t>lavoro</w:t>
            </w:r>
            <w:r>
              <w:rPr>
                <w:rFonts w:ascii="Helvetica" w:hAnsi="Helvetica"/>
                <w:color w:val="000000"/>
                <w:sz w:val="17"/>
                <w:szCs w:val="17"/>
                <w:shd w:val="clear" w:color="auto" w:fill="FFFFFF"/>
              </w:rPr>
              <w:t xml:space="preserve">, come candidarsi e alcuni </w:t>
            </w:r>
            <w:r>
              <w:rPr>
                <w:rFonts w:ascii="Helvetica" w:hAnsi="Helvetica"/>
                <w:color w:val="000000"/>
                <w:sz w:val="17"/>
                <w:szCs w:val="17"/>
                <w:shd w:val="clear" w:color="auto" w:fill="FFFFFF"/>
              </w:rPr>
              <w:lastRenderedPageBreak/>
              <w:t>consigli utili circa le opportunità di impiego e di carriera presso il noto</w:t>
            </w:r>
            <w:r>
              <w:rPr>
                <w:rStyle w:val="apple-converted-space"/>
                <w:rFonts w:ascii="Helvetica" w:eastAsiaTheme="majorEastAsia" w:hAnsi="Helvetica"/>
                <w:color w:val="000000"/>
                <w:sz w:val="17"/>
                <w:szCs w:val="17"/>
                <w:shd w:val="clear" w:color="auto" w:fill="FFFFFF"/>
              </w:rPr>
              <w:t> </w:t>
            </w:r>
            <w:r>
              <w:rPr>
                <w:rStyle w:val="Enfasigrassetto"/>
                <w:rFonts w:ascii="Helvetica" w:hAnsi="Helvetica"/>
                <w:color w:val="000000"/>
                <w:sz w:val="17"/>
                <w:szCs w:val="17"/>
                <w:shd w:val="clear" w:color="auto" w:fill="FFFFFF"/>
              </w:rPr>
              <w:t>corriere espresso</w:t>
            </w:r>
            <w:r>
              <w:rPr>
                <w:rFonts w:ascii="Helvetica" w:hAnsi="Helvetica"/>
                <w:color w:val="000000"/>
                <w:sz w:val="17"/>
                <w:szCs w:val="17"/>
                <w:shd w:val="clear" w:color="auto" w:fill="FFFFFF"/>
              </w:rPr>
              <w:t>.</w:t>
            </w:r>
          </w:p>
          <w:p w:rsidR="003E4852" w:rsidRDefault="003E4852" w:rsidP="00B250BB">
            <w:pPr>
              <w:pStyle w:val="NormaleWeb"/>
              <w:shd w:val="clear" w:color="auto" w:fill="FFFFFF"/>
              <w:spacing w:line="315" w:lineRule="atLeast"/>
              <w:rPr>
                <w:rFonts w:ascii="Helvetica" w:hAnsi="Helvetica"/>
                <w:color w:val="000000"/>
                <w:sz w:val="17"/>
                <w:szCs w:val="17"/>
                <w:shd w:val="clear" w:color="auto" w:fill="FFFFFF"/>
              </w:rPr>
            </w:pPr>
            <w:r>
              <w:rPr>
                <w:rStyle w:val="Enfasigrassetto"/>
                <w:rFonts w:ascii="Helvetica" w:hAnsi="Helvetica"/>
                <w:color w:val="000000"/>
                <w:sz w:val="17"/>
                <w:szCs w:val="17"/>
                <w:shd w:val="clear" w:color="auto" w:fill="FFFFFF"/>
              </w:rPr>
              <w:t>Bartolini SpA</w:t>
            </w:r>
            <w:r>
              <w:rPr>
                <w:rFonts w:ascii="Helvetica" w:hAnsi="Helvetica"/>
                <w:color w:val="000000"/>
                <w:sz w:val="17"/>
                <w:szCs w:val="17"/>
                <w:shd w:val="clear" w:color="auto" w:fill="FFFFFF"/>
              </w:rPr>
              <w:t>, conosciuta anche come BRT, è una società italiana tra le maggiori nel nosto paese attive nel settore del trasporto merci. L’azienda opera dal 1928, anno della sua fondazione a Bologna, nel settore delle spedizioni e della movimentazione e distribuzione delle merci, con un servizio di corriere espresso ormai riconoscibile grazie ai caratteristici vettori di colore rosso che contraddistinguono il marchio, e vanta attualmente 180 filiali distributive in Italia. Bartolini opera in tutte le regioni italiane: Liguria, Campania, Piemonte, Lazio, Abruzzo, Valle d’Aosta, Lombardia, Molise, Trentino Alto Adige, Basilicata, Friuli Venezia Giulia, Puglia, Veneto, Emilia Romagna, Calabria, Sicilia, Sardegna, Toscana, Marche, Umbria. </w:t>
            </w:r>
            <w:r>
              <w:rPr>
                <w:rStyle w:val="Enfasigrassetto"/>
                <w:rFonts w:ascii="Helvetica" w:hAnsi="Helvetica"/>
                <w:color w:val="000000"/>
                <w:sz w:val="17"/>
                <w:szCs w:val="17"/>
                <w:shd w:val="clear" w:color="auto" w:fill="FFFFFF"/>
              </w:rPr>
              <w:t>BRT</w:t>
            </w:r>
            <w:r>
              <w:rPr>
                <w:rStyle w:val="apple-converted-space"/>
                <w:rFonts w:ascii="Helvetica" w:eastAsiaTheme="majorEastAsia" w:hAnsi="Helvetica"/>
                <w:color w:val="000000"/>
                <w:sz w:val="17"/>
                <w:szCs w:val="17"/>
                <w:shd w:val="clear" w:color="auto" w:fill="FFFFFF"/>
              </w:rPr>
              <w:t> </w:t>
            </w:r>
            <w:r>
              <w:rPr>
                <w:rFonts w:ascii="Helvetica" w:hAnsi="Helvetica"/>
                <w:color w:val="000000"/>
                <w:sz w:val="17"/>
                <w:szCs w:val="17"/>
                <w:shd w:val="clear" w:color="auto" w:fill="FFFFFF"/>
              </w:rPr>
              <w:t>si occupa anche di trasporto internazionale e riesce a raggiungere varie località in tutto il mondo grazie alla collaborazione con società ed aziende estere. </w:t>
            </w:r>
          </w:p>
          <w:p w:rsidR="003E4852" w:rsidRDefault="003E4852" w:rsidP="003E4852">
            <w:pPr>
              <w:pStyle w:val="Titolo3"/>
              <w:shd w:val="clear" w:color="auto" w:fill="FFFFFF"/>
              <w:outlineLvl w:val="2"/>
              <w:rPr>
                <w:rFonts w:ascii="Arial" w:hAnsi="Arial" w:cs="Arial"/>
                <w:b w:val="0"/>
                <w:bCs w:val="0"/>
                <w:color w:val="800000"/>
              </w:rPr>
            </w:pPr>
            <w:r>
              <w:rPr>
                <w:rFonts w:ascii="Arial" w:hAnsi="Arial" w:cs="Arial"/>
                <w:b w:val="0"/>
                <w:bCs w:val="0"/>
                <w:color w:val="800000"/>
              </w:rPr>
              <w:t>FORMAZIONE E CARRIERA</w:t>
            </w:r>
          </w:p>
          <w:p w:rsidR="003E4852" w:rsidRDefault="003E4852" w:rsidP="003E4852">
            <w:pPr>
              <w:pStyle w:val="NormaleWeb"/>
              <w:shd w:val="clear" w:color="auto" w:fill="FFFFFF"/>
              <w:spacing w:line="383" w:lineRule="atLeast"/>
              <w:rPr>
                <w:rFonts w:ascii="Helvetica" w:hAnsi="Helvetica"/>
                <w:color w:val="000000"/>
                <w:sz w:val="26"/>
                <w:szCs w:val="26"/>
              </w:rPr>
            </w:pPr>
            <w:r>
              <w:rPr>
                <w:rFonts w:ascii="Helvetica" w:hAnsi="Helvetica"/>
                <w:color w:val="000000"/>
                <w:sz w:val="26"/>
                <w:szCs w:val="26"/>
              </w:rPr>
              <w:t>Lavorare in Bartolini significa entrare a far parte di un’azienda che investe molto sulle risorse umane, offrendo ai propri collaboratori reali opportunità di</w:t>
            </w:r>
            <w:r>
              <w:rPr>
                <w:rStyle w:val="apple-converted-space"/>
                <w:rFonts w:ascii="Helvetica" w:eastAsiaTheme="majorEastAsia" w:hAnsi="Helvetica"/>
                <w:color w:val="000000"/>
                <w:sz w:val="26"/>
                <w:szCs w:val="26"/>
              </w:rPr>
              <w:t> </w:t>
            </w:r>
            <w:r>
              <w:rPr>
                <w:rStyle w:val="Enfasigrassetto"/>
                <w:rFonts w:ascii="Helvetica" w:hAnsi="Helvetica"/>
                <w:color w:val="000000"/>
                <w:sz w:val="26"/>
                <w:szCs w:val="26"/>
              </w:rPr>
              <w:t>crescita professionale</w:t>
            </w:r>
            <w:r>
              <w:rPr>
                <w:rStyle w:val="apple-converted-space"/>
                <w:rFonts w:ascii="Helvetica" w:eastAsiaTheme="majorEastAsia" w:hAnsi="Helvetica"/>
                <w:color w:val="000000"/>
                <w:sz w:val="26"/>
                <w:szCs w:val="26"/>
              </w:rPr>
              <w:t> </w:t>
            </w:r>
            <w:r>
              <w:rPr>
                <w:rFonts w:ascii="Helvetica" w:hAnsi="Helvetica"/>
                <w:color w:val="000000"/>
                <w:sz w:val="26"/>
                <w:szCs w:val="26"/>
              </w:rPr>
              <w:t>e</w:t>
            </w:r>
            <w:r>
              <w:rPr>
                <w:rStyle w:val="apple-converted-space"/>
                <w:rFonts w:ascii="Helvetica" w:eastAsiaTheme="majorEastAsia" w:hAnsi="Helvetica"/>
                <w:color w:val="000000"/>
                <w:sz w:val="26"/>
                <w:szCs w:val="26"/>
              </w:rPr>
              <w:t> </w:t>
            </w:r>
            <w:r>
              <w:rPr>
                <w:rStyle w:val="Enfasigrassetto"/>
                <w:rFonts w:ascii="Helvetica" w:hAnsi="Helvetica"/>
                <w:color w:val="000000"/>
                <w:sz w:val="26"/>
                <w:szCs w:val="26"/>
              </w:rPr>
              <w:t>carriera,</w:t>
            </w:r>
            <w:r>
              <w:rPr>
                <w:rStyle w:val="apple-converted-space"/>
                <w:rFonts w:ascii="Helvetica" w:eastAsiaTheme="majorEastAsia" w:hAnsi="Helvetica"/>
                <w:color w:val="000000"/>
                <w:sz w:val="26"/>
                <w:szCs w:val="26"/>
              </w:rPr>
              <w:t> </w:t>
            </w:r>
            <w:r>
              <w:rPr>
                <w:rFonts w:ascii="Helvetica" w:hAnsi="Helvetica"/>
                <w:color w:val="000000"/>
                <w:sz w:val="26"/>
                <w:szCs w:val="26"/>
              </w:rPr>
              <w:t>anche grazie alla notevole diversificazione delle funzioni aziendali e alla varietà delle professionalità richieste, e possibilità di</w:t>
            </w:r>
            <w:r>
              <w:rPr>
                <w:rStyle w:val="Enfasigrassetto"/>
                <w:rFonts w:ascii="Helvetica" w:hAnsi="Helvetica"/>
                <w:color w:val="000000"/>
                <w:sz w:val="26"/>
                <w:szCs w:val="26"/>
              </w:rPr>
              <w:t>formazione.</w:t>
            </w:r>
            <w:r>
              <w:rPr>
                <w:rStyle w:val="apple-converted-space"/>
                <w:rFonts w:ascii="Helvetica" w:eastAsiaTheme="majorEastAsia" w:hAnsi="Helvetica"/>
                <w:color w:val="000000"/>
                <w:sz w:val="26"/>
                <w:szCs w:val="26"/>
              </w:rPr>
              <w:t> </w:t>
            </w:r>
            <w:r>
              <w:rPr>
                <w:rFonts w:ascii="Helvetica" w:hAnsi="Helvetica"/>
                <w:color w:val="000000"/>
                <w:sz w:val="26"/>
                <w:szCs w:val="26"/>
              </w:rPr>
              <w:t>Sono sempre numerose le opportunità per lavorare in BRT presso le varie sedi situate sul territorio nazionale e, generalmente, le offerte non mancano anche per giovani senza esperienza, da inserire, ad esempio, nei programmi di formazione on the job finalizzati all’inserimento di laureati che l’azienda attiva periodicamente.</w:t>
            </w:r>
          </w:p>
          <w:p w:rsidR="003E4852" w:rsidRDefault="003E4852" w:rsidP="003E4852">
            <w:pPr>
              <w:pStyle w:val="Titolo3"/>
              <w:shd w:val="clear" w:color="auto" w:fill="FFFFFF"/>
              <w:outlineLvl w:val="2"/>
              <w:rPr>
                <w:rFonts w:ascii="Arial" w:hAnsi="Arial" w:cs="Arial"/>
                <w:b w:val="0"/>
                <w:bCs w:val="0"/>
                <w:color w:val="800000"/>
              </w:rPr>
            </w:pPr>
            <w:r>
              <w:rPr>
                <w:rFonts w:ascii="Arial" w:hAnsi="Arial" w:cs="Arial"/>
                <w:b w:val="0"/>
                <w:bCs w:val="0"/>
                <w:color w:val="800000"/>
              </w:rPr>
              <w:t>PROGRAMMA GIOVANI TALENTI BARTOLINI</w:t>
            </w:r>
          </w:p>
          <w:p w:rsidR="003E4852" w:rsidRDefault="003E4852" w:rsidP="003E4852">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BRT seleziona</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durante l’anno</w:t>
            </w:r>
            <w:r>
              <w:rPr>
                <w:rFonts w:ascii="Helvetica" w:hAnsi="Helvetica"/>
                <w:color w:val="000000"/>
                <w:sz w:val="17"/>
                <w:szCs w:val="17"/>
              </w:rPr>
              <w:t> giovani candidata da inserire in un programma di</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formazione e lavoro</w:t>
            </w:r>
            <w:r>
              <w:rPr>
                <w:rStyle w:val="apple-converted-space"/>
                <w:rFonts w:ascii="Helvetica" w:eastAsiaTheme="majorEastAsia" w:hAnsi="Helvetica"/>
                <w:color w:val="000000"/>
                <w:sz w:val="17"/>
                <w:szCs w:val="17"/>
              </w:rPr>
              <w:t> </w:t>
            </w:r>
            <w:r>
              <w:rPr>
                <w:rFonts w:ascii="Helvetica" w:hAnsi="Helvetica"/>
                <w:color w:val="000000"/>
                <w:sz w:val="17"/>
                <w:szCs w:val="17"/>
              </w:rPr>
              <w:t>che fornirà le conoscenze e le competenze necessarie per ricoprire ruoli di responsabilità in un periodo di</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6 – 12 mesi dall’assunzione</w:t>
            </w:r>
            <w:r>
              <w:rPr>
                <w:rFonts w:ascii="Helvetica" w:hAnsi="Helvetica"/>
                <w:color w:val="000000"/>
                <w:sz w:val="17"/>
                <w:szCs w:val="17"/>
              </w:rPr>
              <w:t>. Al termine del percorso formativo e di training on the job i giovani saranno assunti in ruoli nell’ambito Commerciale, Amministrativo, Gestione delle Risorse Umane o area Tecnica Operativa. La selezione è rivolta a</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Laureati</w:t>
            </w:r>
            <w:r>
              <w:rPr>
                <w:rFonts w:ascii="Helvetica" w:hAnsi="Helvetica"/>
                <w:color w:val="000000"/>
                <w:sz w:val="17"/>
                <w:szCs w:val="17"/>
              </w:rPr>
              <w:t>, con Laurea di secondo livello, in Economia Aziendale, Ingegneria Gestionale o Ingegneria Civile indirizzo Trasporti. Servono flessibilità, dinamicità, spirito di adattamento e grande determinazione. Richiesta disponibilità a trascorrere il periodo di training fuori dalla propria città di residenza. Costituisce titolo preferenziale, ma non indispensabile, una esperienza lavorativa maturata durante il corso degli studi. Periodicamente vengono aperte le selezioni per accedere al programma.</w:t>
            </w:r>
          </w:p>
          <w:p w:rsidR="003E4852" w:rsidRDefault="003E4852" w:rsidP="003E4852">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Il principale strumento utilizzato in</w:t>
            </w:r>
            <w:r>
              <w:rPr>
                <w:rStyle w:val="apple-converted-space"/>
                <w:rFonts w:ascii="Helvetica" w:eastAsiaTheme="majorEastAsia" w:hAnsi="Helvetica"/>
                <w:color w:val="000000"/>
                <w:sz w:val="17"/>
                <w:szCs w:val="17"/>
              </w:rPr>
              <w:t> </w:t>
            </w:r>
            <w:hyperlink r:id="rId240" w:tgtFrame="_blank" w:history="1">
              <w:r>
                <w:rPr>
                  <w:rStyle w:val="Collegamentoipertestuale"/>
                  <w:rFonts w:ascii="Helvetica" w:eastAsiaTheme="majorEastAsia" w:hAnsi="Helvetica"/>
                  <w:b/>
                  <w:bCs/>
                  <w:color w:val="800000"/>
                  <w:sz w:val="17"/>
                  <w:szCs w:val="17"/>
                </w:rPr>
                <w:t>BRT</w:t>
              </w:r>
            </w:hyperlink>
            <w:r>
              <w:rPr>
                <w:rStyle w:val="apple-converted-space"/>
                <w:rFonts w:ascii="Helvetica" w:eastAsiaTheme="majorEastAsia" w:hAnsi="Helvetica"/>
                <w:color w:val="000000"/>
                <w:sz w:val="17"/>
                <w:szCs w:val="17"/>
              </w:rPr>
              <w:t> </w:t>
            </w:r>
            <w:r>
              <w:rPr>
                <w:rFonts w:ascii="Helvetica" w:hAnsi="Helvetica"/>
                <w:color w:val="000000"/>
                <w:sz w:val="17"/>
                <w:szCs w:val="17"/>
              </w:rPr>
              <w:t>per il</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recruiting</w:t>
            </w:r>
            <w:r>
              <w:rPr>
                <w:rStyle w:val="apple-converted-space"/>
                <w:rFonts w:ascii="Helvetica" w:eastAsiaTheme="majorEastAsia" w:hAnsi="Helvetica"/>
                <w:color w:val="000000"/>
                <w:sz w:val="17"/>
                <w:szCs w:val="17"/>
              </w:rPr>
              <w:t> </w:t>
            </w:r>
            <w:r>
              <w:rPr>
                <w:rFonts w:ascii="Helvetica" w:hAnsi="Helvetica"/>
                <w:color w:val="000000"/>
                <w:sz w:val="17"/>
                <w:szCs w:val="17"/>
              </w:rPr>
              <w:t>del personale è la piattaforma web Bartolini lavora con noi, attraverso la quale viene effettuata la</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raccolta</w:t>
            </w:r>
            <w:r>
              <w:rPr>
                <w:rStyle w:val="apple-converted-space"/>
                <w:rFonts w:ascii="Helvetica" w:eastAsiaTheme="majorEastAsia" w:hAnsi="Helvetica"/>
                <w:color w:val="000000"/>
                <w:sz w:val="17"/>
                <w:szCs w:val="17"/>
              </w:rPr>
              <w:t> </w:t>
            </w:r>
            <w:r>
              <w:rPr>
                <w:rFonts w:ascii="Helvetica" w:hAnsi="Helvetica"/>
                <w:color w:val="000000"/>
                <w:sz w:val="17"/>
                <w:szCs w:val="17"/>
              </w:rPr>
              <w:t>delle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candidature.</w:t>
            </w:r>
            <w:r>
              <w:rPr>
                <w:rStyle w:val="apple-converted-space"/>
                <w:rFonts w:ascii="Helvetica" w:eastAsiaTheme="majorEastAsia" w:hAnsi="Helvetica"/>
                <w:color w:val="000000"/>
                <w:sz w:val="17"/>
                <w:szCs w:val="17"/>
              </w:rPr>
              <w:t> </w:t>
            </w:r>
            <w:r>
              <w:rPr>
                <w:rFonts w:ascii="Helvetica" w:hAnsi="Helvetica"/>
                <w:color w:val="000000"/>
                <w:sz w:val="17"/>
                <w:szCs w:val="17"/>
              </w:rPr>
              <w:t>Tramite il portale, infatti, è possibile inserire il curriculum vitae nel</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data base aziendale</w:t>
            </w:r>
            <w:r>
              <w:rPr>
                <w:rStyle w:val="apple-converted-space"/>
                <w:rFonts w:ascii="Helvetica" w:eastAsiaTheme="majorEastAsia" w:hAnsi="Helvetica"/>
                <w:color w:val="000000"/>
                <w:sz w:val="17"/>
                <w:szCs w:val="17"/>
              </w:rPr>
              <w:t> </w:t>
            </w:r>
            <w:r>
              <w:rPr>
                <w:rFonts w:ascii="Helvetica" w:hAnsi="Helvetica"/>
                <w:color w:val="000000"/>
                <w:sz w:val="17"/>
                <w:szCs w:val="17"/>
              </w:rPr>
              <w:t>per renderlo disponibile in vista di prossime selezioni di personale, consultare le</w:t>
            </w:r>
            <w:r>
              <w:rPr>
                <w:rStyle w:val="apple-converted-space"/>
                <w:rFonts w:ascii="Helvetica" w:eastAsiaTheme="majorEastAsia" w:hAnsi="Helvetica"/>
                <w:b/>
                <w:bCs/>
                <w:color w:val="000000"/>
                <w:sz w:val="17"/>
                <w:szCs w:val="17"/>
              </w:rPr>
              <w:t> </w:t>
            </w:r>
            <w:r>
              <w:rPr>
                <w:rStyle w:val="Enfasigrassetto"/>
                <w:rFonts w:ascii="Helvetica" w:hAnsi="Helvetica"/>
                <w:color w:val="000000"/>
                <w:sz w:val="17"/>
                <w:szCs w:val="17"/>
              </w:rPr>
              <w:t>ricerche di personale</w:t>
            </w:r>
            <w:r>
              <w:rPr>
                <w:rStyle w:val="apple-converted-space"/>
                <w:rFonts w:ascii="Helvetica" w:eastAsiaTheme="majorEastAsia" w:hAnsi="Helvetica"/>
                <w:color w:val="000000"/>
                <w:sz w:val="17"/>
                <w:szCs w:val="17"/>
              </w:rPr>
              <w:t> </w:t>
            </w:r>
            <w:r>
              <w:rPr>
                <w:rFonts w:ascii="Helvetica" w:hAnsi="Helvetica"/>
                <w:color w:val="000000"/>
                <w:sz w:val="17"/>
                <w:szCs w:val="17"/>
              </w:rPr>
              <w:t>in corso, che vengono costantemente aggiornate con le posizioni aperte, 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 xml:space="preserve">rispondere agli </w:t>
            </w:r>
            <w:r>
              <w:rPr>
                <w:rStyle w:val="Enfasigrassetto"/>
                <w:rFonts w:ascii="Helvetica" w:hAnsi="Helvetica"/>
                <w:color w:val="000000"/>
                <w:sz w:val="17"/>
                <w:szCs w:val="17"/>
              </w:rPr>
              <w:lastRenderedPageBreak/>
              <w:t>annunci</w:t>
            </w:r>
            <w:r>
              <w:rPr>
                <w:rStyle w:val="apple-converted-space"/>
                <w:rFonts w:ascii="Helvetica" w:eastAsiaTheme="majorEastAsia" w:hAnsi="Helvetica"/>
                <w:color w:val="000000"/>
                <w:sz w:val="17"/>
                <w:szCs w:val="17"/>
              </w:rPr>
              <w:t> </w:t>
            </w:r>
            <w:r>
              <w:rPr>
                <w:rFonts w:ascii="Helvetica" w:hAnsi="Helvetica"/>
                <w:color w:val="000000"/>
                <w:sz w:val="17"/>
                <w:szCs w:val="17"/>
              </w:rPr>
              <w:t>di interesse attraverso l’apposito modulo di candidatura. I candidati il cui profilo risulta in linea con i profili ricercati, o comunque di interesse per l’azienda, vengono poi contattati per essere inclusi nell’</w:t>
            </w:r>
            <w:r>
              <w:rPr>
                <w:rStyle w:val="Enfasigrassetto"/>
                <w:rFonts w:ascii="Helvetica" w:hAnsi="Helvetica"/>
                <w:color w:val="000000"/>
                <w:sz w:val="17"/>
                <w:szCs w:val="17"/>
              </w:rPr>
              <w:t>iter di selezione.</w:t>
            </w:r>
          </w:p>
          <w:p w:rsidR="003E4852" w:rsidRDefault="003E4852" w:rsidP="003E4852">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COME CANDIDARSI</w:t>
            </w:r>
          </w:p>
          <w:p w:rsidR="003E4852" w:rsidRDefault="003E4852" w:rsidP="003E4852">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Gli interessati alle future assunzioni Bartolini e alle offerte di lavoro attive possono candidarsi visitando la pagina dedicata alle</w:t>
            </w:r>
            <w:r>
              <w:rPr>
                <w:rStyle w:val="apple-converted-space"/>
                <w:rFonts w:ascii="Helvetica" w:eastAsiaTheme="majorEastAsia" w:hAnsi="Helvetica"/>
                <w:color w:val="000000"/>
                <w:sz w:val="17"/>
                <w:szCs w:val="17"/>
              </w:rPr>
              <w:t> </w:t>
            </w:r>
            <w:hyperlink r:id="rId241" w:tgtFrame="_blank" w:history="1">
              <w:r>
                <w:rPr>
                  <w:rStyle w:val="linkrosso"/>
                  <w:rFonts w:ascii="Helvetica" w:hAnsi="Helvetica"/>
                  <w:b/>
                  <w:bCs/>
                  <w:color w:val="800000"/>
                  <w:sz w:val="17"/>
                  <w:szCs w:val="17"/>
                  <w:u w:val="single"/>
                </w:rPr>
                <w:t>carriere e selezioni</w:t>
              </w:r>
            </w:hyperlink>
            <w:r>
              <w:rPr>
                <w:rStyle w:val="apple-converted-space"/>
                <w:rFonts w:ascii="Helvetica" w:eastAsiaTheme="majorEastAsia" w:hAnsi="Helvetica"/>
                <w:color w:val="000000"/>
                <w:sz w:val="17"/>
                <w:szCs w:val="17"/>
              </w:rPr>
              <w:t> </w:t>
            </w:r>
            <w:r>
              <w:rPr>
                <w:rFonts w:ascii="Helvetica" w:hAnsi="Helvetica"/>
                <w:color w:val="000000"/>
                <w:sz w:val="17"/>
                <w:szCs w:val="17"/>
              </w:rPr>
              <w:t>BRT “lavora con noi” e registrando il curriculum vitae nell’apposito form.</w:t>
            </w:r>
          </w:p>
          <w:p w:rsidR="003E4852" w:rsidRPr="003E4852" w:rsidRDefault="003E4852" w:rsidP="003E4852">
            <w:pPr>
              <w:pStyle w:val="Titolo1"/>
              <w:shd w:val="clear" w:color="auto" w:fill="FFFFFF"/>
              <w:spacing w:before="0" w:beforeAutospacing="0" w:after="70" w:afterAutospacing="0"/>
              <w:outlineLvl w:val="0"/>
              <w:rPr>
                <w:rFonts w:ascii="Arial" w:hAnsi="Arial" w:cs="Arial"/>
                <w:b w:val="0"/>
                <w:bCs w:val="0"/>
                <w:color w:val="800000"/>
                <w:sz w:val="28"/>
                <w:szCs w:val="28"/>
              </w:rPr>
            </w:pPr>
            <w:r w:rsidRPr="003E4852">
              <w:rPr>
                <w:rFonts w:ascii="Arial" w:hAnsi="Arial" w:cs="Arial"/>
                <w:b w:val="0"/>
                <w:bCs w:val="0"/>
                <w:color w:val="800000"/>
                <w:sz w:val="28"/>
                <w:szCs w:val="28"/>
              </w:rPr>
              <w:t>Blue Engineering: 180 posti di lavoro entro 2020</w:t>
            </w:r>
          </w:p>
          <w:p w:rsidR="003E4852" w:rsidRDefault="003E4852" w:rsidP="003E4852">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In arrivo numerosi posti di lavoro in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Piemonte</w:t>
            </w:r>
            <w:r>
              <w:rPr>
                <w:rStyle w:val="apple-converted-space"/>
                <w:rFonts w:ascii="Helvetica" w:eastAsiaTheme="majorEastAsia" w:hAnsi="Helvetica"/>
                <w:color w:val="000000"/>
                <w:sz w:val="17"/>
                <w:szCs w:val="17"/>
              </w:rPr>
              <w:t> </w:t>
            </w:r>
            <w:r>
              <w:rPr>
                <w:rFonts w:ascii="Helvetica" w:hAnsi="Helvetica"/>
                <w:color w:val="000000"/>
                <w:sz w:val="17"/>
                <w:szCs w:val="17"/>
              </w:rPr>
              <w:t>con Blue Engineering.</w:t>
            </w:r>
          </w:p>
          <w:p w:rsidR="003E4852" w:rsidRDefault="003E4852" w:rsidP="003E4852">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La nota azienda, che opera nei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settori ferroviario, automotive</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industriale</w:t>
            </w:r>
            <w:r>
              <w:rPr>
                <w:rFonts w:ascii="Helvetica" w:hAnsi="Helvetica"/>
                <w:color w:val="000000"/>
                <w:sz w:val="17"/>
                <w:szCs w:val="17"/>
              </w:rPr>
              <w:t>, è stata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acquisita</w:t>
            </w:r>
            <w:r>
              <w:rPr>
                <w:rStyle w:val="apple-converted-space"/>
                <w:rFonts w:ascii="Helvetica" w:eastAsiaTheme="majorEastAsia" w:hAnsi="Helvetica"/>
                <w:color w:val="000000"/>
                <w:sz w:val="17"/>
                <w:szCs w:val="17"/>
              </w:rPr>
              <w:t> </w:t>
            </w:r>
            <w:r>
              <w:rPr>
                <w:rFonts w:ascii="Helvetica" w:hAnsi="Helvetica"/>
                <w:color w:val="000000"/>
                <w:sz w:val="17"/>
                <w:szCs w:val="17"/>
              </w:rPr>
              <w:t>da alcuni importanti gruppi cinesi. L’acquisizione porterà ad una crescita della società e a un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incremento</w:t>
            </w:r>
            <w:r>
              <w:rPr>
                <w:rStyle w:val="apple-converted-space"/>
                <w:rFonts w:ascii="Helvetica" w:eastAsiaTheme="majorEastAsia" w:hAnsi="Helvetica"/>
                <w:color w:val="000000"/>
                <w:sz w:val="17"/>
                <w:szCs w:val="17"/>
              </w:rPr>
              <w:t> </w:t>
            </w:r>
            <w:r>
              <w:rPr>
                <w:rFonts w:ascii="Helvetica" w:hAnsi="Helvetica"/>
                <w:color w:val="000000"/>
                <w:sz w:val="17"/>
                <w:szCs w:val="17"/>
              </w:rPr>
              <w:t>dell</w:t>
            </w:r>
            <w:r>
              <w:rPr>
                <w:rStyle w:val="Enfasigrassetto"/>
                <w:rFonts w:ascii="Helvetica" w:eastAsiaTheme="majorEastAsia" w:hAnsi="Helvetica"/>
                <w:color w:val="000000"/>
                <w:sz w:val="17"/>
                <w:szCs w:val="17"/>
              </w:rPr>
              <w:t>‘organico</w:t>
            </w:r>
            <w:r>
              <w:rPr>
                <w:rFonts w:ascii="Helvetica" w:hAnsi="Helvetica"/>
                <w:color w:val="000000"/>
                <w:sz w:val="17"/>
                <w:szCs w:val="17"/>
              </w:rPr>
              <w:t>, per il quale si prevedono circa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180 assunzioni</w:t>
            </w:r>
            <w:r>
              <w:rPr>
                <w:rStyle w:val="apple-converted-space"/>
                <w:rFonts w:ascii="Helvetica" w:eastAsiaTheme="majorEastAsia" w:hAnsi="Helvetica"/>
                <w:color w:val="000000"/>
                <w:sz w:val="17"/>
                <w:szCs w:val="17"/>
              </w:rPr>
              <w:t> </w:t>
            </w:r>
            <w:r>
              <w:rPr>
                <w:rFonts w:ascii="Helvetica" w:hAnsi="Helvetica"/>
                <w:color w:val="000000"/>
                <w:sz w:val="17"/>
                <w:szCs w:val="17"/>
              </w:rPr>
              <w:t>entro 4 anni.</w:t>
            </w:r>
          </w:p>
          <w:p w:rsidR="003E4852" w:rsidRDefault="003E4852" w:rsidP="003E4852">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Ecco tutte le informazioni e cosa sapere sulle opportunità di lavoro Blue Engineering che saranno create</w:t>
            </w:r>
          </w:p>
          <w:p w:rsidR="003E4852" w:rsidRDefault="003E4852" w:rsidP="003E4852">
            <w:pPr>
              <w:pStyle w:val="Titolo3"/>
              <w:shd w:val="clear" w:color="auto" w:fill="FFFFFF"/>
              <w:outlineLvl w:val="2"/>
              <w:rPr>
                <w:rFonts w:ascii="Arial" w:hAnsi="Arial" w:cs="Arial"/>
                <w:b w:val="0"/>
                <w:bCs w:val="0"/>
                <w:color w:val="800000"/>
              </w:rPr>
            </w:pPr>
            <w:r>
              <w:rPr>
                <w:rFonts w:ascii="Arial" w:hAnsi="Arial" w:cs="Arial"/>
                <w:b w:val="0"/>
                <w:bCs w:val="0"/>
                <w:color w:val="800000"/>
              </w:rPr>
              <w:t>BLUE ENGINEERING LAVORO IN PIEMONTE</w:t>
            </w:r>
          </w:p>
          <w:p w:rsidR="003E4852" w:rsidRDefault="003E4852" w:rsidP="003E4852">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La notizia è stata riportata da</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vari organi</w:t>
            </w:r>
            <w:r>
              <w:rPr>
                <w:rStyle w:val="apple-converted-space"/>
                <w:rFonts w:ascii="Helvetica" w:eastAsiaTheme="majorEastAsia" w:hAnsi="Helvetica"/>
                <w:color w:val="000000"/>
                <w:sz w:val="17"/>
                <w:szCs w:val="17"/>
              </w:rPr>
              <w:t> </w:t>
            </w:r>
            <w:r>
              <w:rPr>
                <w:rFonts w:ascii="Helvetica" w:hAnsi="Helvetica"/>
                <w:color w:val="000000"/>
                <w:sz w:val="17"/>
                <w:szCs w:val="17"/>
              </w:rPr>
              <w:t>di</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informazione</w:t>
            </w:r>
            <w:r>
              <w:rPr>
                <w:rFonts w:ascii="Helvetica" w:hAnsi="Helvetica"/>
                <w:color w:val="000000"/>
                <w:sz w:val="17"/>
                <w:szCs w:val="17"/>
              </w:rPr>
              <w:t>, attraverso recenti articoli dedicati alla recente acquisizione dell’azienda, che ha sede a</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Rivoli</w:t>
            </w:r>
            <w:r>
              <w:rPr>
                <w:rFonts w:ascii="Helvetica" w:hAnsi="Helvetica"/>
                <w:color w:val="000000"/>
                <w:sz w:val="17"/>
                <w:szCs w:val="17"/>
              </w:rPr>
              <w:t>, in provincia di</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Torino</w:t>
            </w:r>
            <w:r>
              <w:rPr>
                <w:rFonts w:ascii="Helvetica" w:hAnsi="Helvetica"/>
                <w:color w:val="000000"/>
                <w:sz w:val="17"/>
                <w:szCs w:val="17"/>
              </w:rPr>
              <w:t>. La Blue Engineering, infatti, è stata acquisita, per l’80%, dalla cinese</w:t>
            </w:r>
            <w:r>
              <w:rPr>
                <w:rStyle w:val="apple-converted-space"/>
                <w:rFonts w:ascii="Helvetica" w:eastAsiaTheme="majorEastAsia" w:hAnsi="Helvetica"/>
                <w:b/>
                <w:bCs/>
                <w:color w:val="000000"/>
                <w:sz w:val="17"/>
                <w:szCs w:val="17"/>
              </w:rPr>
              <w:t> </w:t>
            </w:r>
            <w:r>
              <w:rPr>
                <w:rStyle w:val="Enfasigrassetto"/>
                <w:rFonts w:ascii="Helvetica" w:hAnsi="Helvetica"/>
                <w:color w:val="000000"/>
                <w:sz w:val="17"/>
                <w:szCs w:val="17"/>
              </w:rPr>
              <w:t>Crrc Tangshan</w:t>
            </w:r>
            <w:r>
              <w:rPr>
                <w:rFonts w:ascii="Helvetica" w:hAnsi="Helvetica"/>
                <w:color w:val="000000"/>
                <w:sz w:val="17"/>
                <w:szCs w:val="17"/>
              </w:rPr>
              <w:t>, colosso specializzato nella produzione di treni, in partnership con la</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Cmc</w:t>
            </w:r>
            <w:r>
              <w:rPr>
                <w:rFonts w:ascii="Helvetica" w:hAnsi="Helvetica"/>
                <w:color w:val="000000"/>
                <w:sz w:val="17"/>
                <w:szCs w:val="17"/>
              </w:rPr>
              <w:t>, altra società cinese che costruisce infrastrutture, e con la</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Genertec</w:t>
            </w:r>
            <w:r>
              <w:rPr>
                <w:rFonts w:ascii="Helvetica" w:hAnsi="Helvetica"/>
                <w:color w:val="000000"/>
                <w:sz w:val="17"/>
                <w:szCs w:val="17"/>
              </w:rPr>
              <w:t>, holding cinese attiva nel settore tecnologico. I 3 gruppi si sono aggiudicati, rispettivamente, il 60 %, il 15 % e il 5 % della società piemontese, una iniziativa che consentirà a quest’ultima di acquisire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nuove commesse</w:t>
            </w:r>
            <w:r>
              <w:rPr>
                <w:rFonts w:ascii="Helvetica" w:hAnsi="Helvetica"/>
                <w:color w:val="000000"/>
                <w:sz w:val="17"/>
                <w:szCs w:val="17"/>
              </w:rPr>
              <w:t>, che</w:t>
            </w:r>
            <w:r>
              <w:rPr>
                <w:rStyle w:val="apple-converted-space"/>
                <w:rFonts w:ascii="Helvetica" w:eastAsiaTheme="majorEastAsia" w:hAnsi="Helvetica"/>
                <w:b/>
                <w:bCs/>
                <w:color w:val="000000"/>
                <w:sz w:val="17"/>
                <w:szCs w:val="17"/>
              </w:rPr>
              <w:t> </w:t>
            </w:r>
            <w:r>
              <w:rPr>
                <w:rStyle w:val="Enfasigrassetto"/>
                <w:rFonts w:ascii="Helvetica" w:hAnsi="Helvetica"/>
                <w:color w:val="000000"/>
                <w:sz w:val="17"/>
                <w:szCs w:val="17"/>
              </w:rPr>
              <w:t>creeranno occupazione</w:t>
            </w:r>
            <w:r>
              <w:rPr>
                <w:rStyle w:val="apple-converted-space"/>
                <w:rFonts w:ascii="Helvetica" w:eastAsiaTheme="majorEastAsia" w:hAnsi="Helvetica"/>
                <w:color w:val="000000"/>
                <w:sz w:val="17"/>
                <w:szCs w:val="17"/>
              </w:rPr>
              <w:t> </w:t>
            </w:r>
            <w:r>
              <w:rPr>
                <w:rFonts w:ascii="Helvetica" w:hAnsi="Helvetica"/>
                <w:color w:val="000000"/>
                <w:sz w:val="17"/>
                <w:szCs w:val="17"/>
              </w:rPr>
              <w:t>sul territorio.</w:t>
            </w:r>
          </w:p>
          <w:p w:rsidR="003E4852" w:rsidRDefault="003E4852" w:rsidP="003E4852">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Sono circa 180 i posti di lavoro Blue Engineering che potranno essere creati a Rivoli nei prossimi 4 anni. Almeno stando a quanto dichiarato dall’AD dell’azienda torinese,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Mohammed Eid</w:t>
            </w:r>
            <w:r>
              <w:rPr>
                <w:rFonts w:ascii="Helvetica" w:hAnsi="Helvetica"/>
                <w:color w:val="000000"/>
                <w:sz w:val="17"/>
                <w:szCs w:val="17"/>
              </w:rPr>
              <w:t>, che ha fornito alcuni dettagli sul</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piano</w:t>
            </w:r>
            <w:r>
              <w:rPr>
                <w:rStyle w:val="apple-converted-space"/>
                <w:rFonts w:ascii="Helvetica" w:eastAsiaTheme="majorEastAsia" w:hAnsi="Helvetica"/>
                <w:color w:val="000000"/>
                <w:sz w:val="17"/>
                <w:szCs w:val="17"/>
              </w:rPr>
              <w:t> </w:t>
            </w:r>
            <w:r>
              <w:rPr>
                <w:rFonts w:ascii="Helvetica" w:hAnsi="Helvetica"/>
                <w:color w:val="000000"/>
                <w:sz w:val="17"/>
                <w:szCs w:val="17"/>
              </w:rPr>
              <w:t>di</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crescita</w:t>
            </w:r>
            <w:r>
              <w:rPr>
                <w:rStyle w:val="apple-converted-space"/>
                <w:rFonts w:ascii="Helvetica" w:eastAsiaTheme="majorEastAsia" w:hAnsi="Helvetica"/>
                <w:color w:val="000000"/>
                <w:sz w:val="17"/>
                <w:szCs w:val="17"/>
              </w:rPr>
              <w:t> </w:t>
            </w:r>
            <w:r>
              <w:rPr>
                <w:rFonts w:ascii="Helvetica" w:hAnsi="Helvetica"/>
                <w:color w:val="000000"/>
                <w:sz w:val="17"/>
                <w:szCs w:val="17"/>
              </w:rPr>
              <w:t>del Gruppo. Grazie all’acquisizione, infatti, quest’ultimo ha ottenuto commesse per il</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prossimo quadriennio</w:t>
            </w:r>
            <w:r>
              <w:rPr>
                <w:rFonts w:ascii="Helvetica" w:hAnsi="Helvetica"/>
                <w:color w:val="000000"/>
                <w:sz w:val="17"/>
                <w:szCs w:val="17"/>
              </w:rPr>
              <w:t>, e, per lo stesso periodo, prevede di</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assumere nuovo personale</w:t>
            </w:r>
            <w:r>
              <w:rPr>
                <w:rFonts w:ascii="Helvetica" w:hAnsi="Helvetica"/>
                <w:color w:val="000000"/>
                <w:sz w:val="17"/>
                <w:szCs w:val="17"/>
              </w:rPr>
              <w:t>,</w:t>
            </w:r>
            <w:r>
              <w:rPr>
                <w:rStyle w:val="Enfasigrassetto"/>
                <w:rFonts w:ascii="Helvetica" w:hAnsi="Helvetica"/>
                <w:color w:val="000000"/>
                <w:sz w:val="17"/>
                <w:szCs w:val="17"/>
              </w:rPr>
              <w:t>raddoppiando i dipendenti</w:t>
            </w:r>
            <w:r>
              <w:rPr>
                <w:rStyle w:val="apple-converted-space"/>
                <w:rFonts w:ascii="Helvetica" w:eastAsiaTheme="majorEastAsia" w:hAnsi="Helvetica"/>
                <w:color w:val="000000"/>
                <w:sz w:val="17"/>
                <w:szCs w:val="17"/>
              </w:rPr>
              <w:t> </w:t>
            </w:r>
            <w:r>
              <w:rPr>
                <w:rFonts w:ascii="Helvetica" w:hAnsi="Helvetica"/>
                <w:color w:val="000000"/>
                <w:sz w:val="17"/>
                <w:szCs w:val="17"/>
              </w:rPr>
              <w:t>che, attualmente, sono 180. Secondo i nuovi azionisti cinesi, la Blue Engineering potrà crescere ulteriormente sul mercato della Cina e divenire una porta d’accesso per loro per affacciarsi nel mercato europeo. Lo scopo è quello di creare in Piemonte un</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polo tecnologico</w:t>
            </w:r>
            <w:r>
              <w:rPr>
                <w:rStyle w:val="apple-converted-space"/>
                <w:rFonts w:ascii="Helvetica" w:eastAsiaTheme="majorEastAsia" w:hAnsi="Helvetica"/>
                <w:color w:val="000000"/>
                <w:sz w:val="17"/>
                <w:szCs w:val="17"/>
              </w:rPr>
              <w:t> </w:t>
            </w:r>
            <w:r>
              <w:rPr>
                <w:rFonts w:ascii="Helvetica" w:hAnsi="Helvetica"/>
                <w:color w:val="000000"/>
                <w:sz w:val="17"/>
                <w:szCs w:val="17"/>
              </w:rPr>
              <w:t>dedicato al settore ferroviario, con la prospettiva di allargarsi anche ai settori automobilistico e aerospaziale, grazie ad altre partnership con aziende italiane e cinesi.</w:t>
            </w:r>
          </w:p>
          <w:p w:rsidR="003E4852" w:rsidRDefault="003E4852" w:rsidP="003E4852">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PROSPETTIVE OCCUPAZIONALI</w:t>
            </w:r>
          </w:p>
          <w:p w:rsidR="003E4852" w:rsidRDefault="003E4852" w:rsidP="003E4852">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Dunque l’intenzione dell’azienda di Rivoli è quella di raggiungere i 360 dipendenti entro un quadriennio. Si tratta di un progetto che avrà più che positivi effetti dal punto di vista occupazionale, dato che saranno numerose le assunzioni Blue Engineering. Per quanto riguarda i posti di lavoro che saranno creati, è facile immaginare che potranno riguardare vari profili, dagli</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operai</w:t>
            </w:r>
            <w:r>
              <w:rPr>
                <w:rStyle w:val="apple-converted-space"/>
                <w:rFonts w:ascii="Helvetica" w:eastAsiaTheme="majorEastAsia" w:hAnsi="Helvetica"/>
                <w:color w:val="000000"/>
                <w:sz w:val="17"/>
                <w:szCs w:val="17"/>
              </w:rPr>
              <w:t> </w:t>
            </w:r>
            <w:r>
              <w:rPr>
                <w:rFonts w:ascii="Helvetica" w:hAnsi="Helvetica"/>
                <w:color w:val="000000"/>
                <w:sz w:val="17"/>
                <w:szCs w:val="17"/>
              </w:rPr>
              <w:t>agli</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addetti</w:t>
            </w:r>
            <w:r>
              <w:rPr>
                <w:rStyle w:val="apple-converted-space"/>
                <w:rFonts w:ascii="Helvetica" w:eastAsiaTheme="majorEastAsia" w:hAnsi="Helvetica"/>
                <w:color w:val="000000"/>
                <w:sz w:val="17"/>
                <w:szCs w:val="17"/>
              </w:rPr>
              <w:t> </w:t>
            </w:r>
            <w:r>
              <w:rPr>
                <w:rFonts w:ascii="Helvetica" w:hAnsi="Helvetica"/>
                <w:color w:val="000000"/>
                <w:sz w:val="17"/>
                <w:szCs w:val="17"/>
              </w:rPr>
              <w:t>alla</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produzione,</w:t>
            </w:r>
            <w:r>
              <w:rPr>
                <w:rStyle w:val="apple-converted-space"/>
                <w:rFonts w:ascii="Helvetica" w:eastAsiaTheme="majorEastAsia" w:hAnsi="Helvetica"/>
                <w:color w:val="000000"/>
                <w:sz w:val="17"/>
                <w:szCs w:val="17"/>
              </w:rPr>
              <w:t> </w:t>
            </w:r>
            <w:r>
              <w:rPr>
                <w:rFonts w:ascii="Helvetica" w:hAnsi="Helvetica"/>
                <w:color w:val="000000"/>
                <w:sz w:val="17"/>
                <w:szCs w:val="17"/>
              </w:rPr>
              <w:t>ai</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tecnici</w:t>
            </w:r>
            <w:r>
              <w:rPr>
                <w:rStyle w:val="apple-converted-space"/>
                <w:rFonts w:ascii="Helvetica" w:eastAsiaTheme="majorEastAsia" w:hAnsi="Helvetica"/>
                <w:color w:val="000000"/>
                <w:sz w:val="17"/>
                <w:szCs w:val="17"/>
              </w:rPr>
              <w:t> </w:t>
            </w:r>
            <w:r>
              <w:rPr>
                <w:rFonts w:ascii="Helvetica" w:hAnsi="Helvetica"/>
                <w:color w:val="000000"/>
                <w:sz w:val="17"/>
                <w:szCs w:val="17"/>
              </w:rPr>
              <w:t>e agli</w:t>
            </w:r>
            <w:r>
              <w:rPr>
                <w:rStyle w:val="Enfasigrassetto"/>
                <w:rFonts w:ascii="Helvetica" w:hAnsi="Helvetica"/>
                <w:color w:val="000000"/>
                <w:sz w:val="17"/>
                <w:szCs w:val="17"/>
              </w:rPr>
              <w:t>ingegneri</w:t>
            </w:r>
            <w:r>
              <w:rPr>
                <w:rFonts w:ascii="Helvetica" w:hAnsi="Helvetica"/>
                <w:color w:val="000000"/>
                <w:sz w:val="17"/>
                <w:szCs w:val="17"/>
              </w:rPr>
              <w:t>, 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altre figure</w:t>
            </w:r>
            <w:r>
              <w:rPr>
                <w:rFonts w:ascii="Helvetica" w:hAnsi="Helvetica"/>
                <w:color w:val="000000"/>
                <w:sz w:val="17"/>
                <w:szCs w:val="17"/>
              </w:rPr>
              <w:t>.</w:t>
            </w:r>
          </w:p>
          <w:p w:rsidR="003E4852" w:rsidRDefault="003E4852" w:rsidP="003E4852">
            <w:pPr>
              <w:pStyle w:val="Titolo3"/>
              <w:shd w:val="clear" w:color="auto" w:fill="FFFFFF"/>
              <w:outlineLvl w:val="2"/>
              <w:rPr>
                <w:rFonts w:ascii="Arial" w:hAnsi="Arial" w:cs="Arial"/>
                <w:b w:val="0"/>
                <w:bCs w:val="0"/>
                <w:color w:val="800000"/>
              </w:rPr>
            </w:pPr>
            <w:r>
              <w:rPr>
                <w:rFonts w:ascii="Arial" w:hAnsi="Arial" w:cs="Arial"/>
                <w:b w:val="0"/>
                <w:bCs w:val="0"/>
                <w:color w:val="800000"/>
              </w:rPr>
              <w:t>L’AZIENDA</w:t>
            </w:r>
          </w:p>
          <w:p w:rsidR="003E4852" w:rsidRDefault="003E4852" w:rsidP="003E4852">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lastRenderedPageBreak/>
              <w:t>Vi ricordiamo che la Blue Engineering srl è una società italiana, nata nel 1993, con sede a Rivoli (Torino). E’ specializzata nella progettazione e ingegnerizzazione per veicoli ferroviari, automotive e aerospaziali. Oggi è presente, con proprie sedi, anche in Campania, a Napoli, e in Turchia, a Bursa. La Blue Engineering opera anche in ambito ICT e nautico, ed è attiva anche nei settori manufacturing &amp; logistic, e engineering software development.</w:t>
            </w:r>
          </w:p>
          <w:p w:rsidR="003E4852" w:rsidRDefault="003E4852" w:rsidP="003E4852">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CANDIDATURE</w:t>
            </w:r>
          </w:p>
          <w:p w:rsidR="003E4852" w:rsidRDefault="003E4852" w:rsidP="003E4852">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Gli interessati alle future assunzioni Blue Engineering e alle opportunità di lavoro attive possono visitare la</w:t>
            </w:r>
            <w:hyperlink r:id="rId242" w:tgtFrame="_blank" w:history="1">
              <w:r>
                <w:rPr>
                  <w:rStyle w:val="Collegamentoipertestuale"/>
                  <w:rFonts w:ascii="Helvetica" w:eastAsiaTheme="majorEastAsia" w:hAnsi="Helvetica"/>
                  <w:b/>
                  <w:bCs/>
                  <w:color w:val="800000"/>
                  <w:sz w:val="17"/>
                  <w:szCs w:val="17"/>
                </w:rPr>
                <w:t>pagina</w:t>
              </w:r>
            </w:hyperlink>
            <w:r>
              <w:rPr>
                <w:rStyle w:val="apple-converted-space"/>
                <w:rFonts w:ascii="Helvetica" w:hAnsi="Helvetica"/>
                <w:color w:val="000000"/>
                <w:sz w:val="17"/>
                <w:szCs w:val="17"/>
              </w:rPr>
              <w:t> </w:t>
            </w:r>
            <w:r>
              <w:rPr>
                <w:rFonts w:ascii="Helvetica" w:hAnsi="Helvetica"/>
                <w:color w:val="000000"/>
                <w:sz w:val="17"/>
                <w:szCs w:val="17"/>
              </w:rPr>
              <w:t>dedicata alle carriere (Lavora con noi) del Gruppo. Dalla stessa è possibile prendere visione delle</w:t>
            </w:r>
            <w:r>
              <w:rPr>
                <w:rStyle w:val="Enfasigrassetto"/>
                <w:rFonts w:ascii="Helvetica" w:hAnsi="Helvetica"/>
                <w:color w:val="000000"/>
                <w:sz w:val="17"/>
                <w:szCs w:val="17"/>
              </w:rPr>
              <w:t>posizioni aperte</w:t>
            </w:r>
            <w:r>
              <w:rPr>
                <w:rStyle w:val="apple-converted-space"/>
                <w:rFonts w:ascii="Helvetica" w:hAnsi="Helvetica"/>
                <w:color w:val="000000"/>
                <w:sz w:val="17"/>
                <w:szCs w:val="17"/>
              </w:rPr>
              <w:t> </w:t>
            </w:r>
            <w:r>
              <w:rPr>
                <w:rFonts w:ascii="Helvetica" w:hAnsi="Helvetica"/>
                <w:color w:val="000000"/>
                <w:sz w:val="17"/>
                <w:szCs w:val="17"/>
              </w:rPr>
              <w:t>e candidarsi online, inviando il cv tramite l’apposito form.</w:t>
            </w:r>
          </w:p>
          <w:p w:rsidR="00644C30" w:rsidRPr="00644C30" w:rsidRDefault="00644C30" w:rsidP="00644C30">
            <w:pPr>
              <w:pStyle w:val="Titolo1"/>
              <w:shd w:val="clear" w:color="auto" w:fill="FFFFFF"/>
              <w:spacing w:before="0" w:beforeAutospacing="0" w:after="70" w:afterAutospacing="0"/>
              <w:outlineLvl w:val="0"/>
              <w:rPr>
                <w:rFonts w:ascii="Arial" w:hAnsi="Arial" w:cs="Arial"/>
                <w:b w:val="0"/>
                <w:bCs w:val="0"/>
                <w:color w:val="800000"/>
                <w:sz w:val="28"/>
                <w:szCs w:val="28"/>
              </w:rPr>
            </w:pPr>
            <w:r w:rsidRPr="00644C30">
              <w:rPr>
                <w:rFonts w:ascii="Arial" w:hAnsi="Arial" w:cs="Arial"/>
                <w:b w:val="0"/>
                <w:bCs w:val="0"/>
                <w:color w:val="800000"/>
                <w:sz w:val="28"/>
                <w:szCs w:val="28"/>
              </w:rPr>
              <w:t>Trenitalia Lavora con noi: Posizioni aperte, come candidarsi</w:t>
            </w:r>
          </w:p>
          <w:p w:rsidR="00644C30" w:rsidRDefault="00644C30" w:rsidP="00644C30">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Vi piacerebbe lavorare in Trenitalia? Sono disponibili nuove</w:t>
            </w:r>
            <w:r>
              <w:rPr>
                <w:rStyle w:val="Enfasigrassetto"/>
                <w:rFonts w:ascii="Helvetica" w:eastAsiaTheme="majorEastAsia" w:hAnsi="Helvetica"/>
                <w:color w:val="000000"/>
                <w:sz w:val="17"/>
                <w:szCs w:val="17"/>
              </w:rPr>
              <w:t>offerte</w:t>
            </w:r>
            <w:r>
              <w:rPr>
                <w:rStyle w:val="apple-converted-space"/>
                <w:rFonts w:ascii="Helvetica" w:eastAsiaTheme="majorEastAsia" w:hAnsi="Helvetica"/>
                <w:color w:val="000000"/>
                <w:sz w:val="17"/>
                <w:szCs w:val="17"/>
              </w:rPr>
              <w:t> </w:t>
            </w:r>
            <w:r>
              <w:rPr>
                <w:rFonts w:ascii="Helvetica" w:hAnsi="Helvetica"/>
                <w:color w:val="000000"/>
                <w:sz w:val="17"/>
                <w:szCs w:val="17"/>
              </w:rPr>
              <w:t>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lavoro</w:t>
            </w:r>
            <w:r>
              <w:rPr>
                <w:rStyle w:val="apple-converted-space"/>
                <w:rFonts w:ascii="Helvetica" w:eastAsiaTheme="majorEastAsia" w:hAnsi="Helvetica"/>
                <w:color w:val="000000"/>
                <w:sz w:val="17"/>
                <w:szCs w:val="17"/>
              </w:rPr>
              <w:t> </w:t>
            </w:r>
            <w:r>
              <w:rPr>
                <w:rFonts w:ascii="Helvetica" w:hAnsi="Helvetica"/>
                <w:color w:val="000000"/>
                <w:sz w:val="17"/>
                <w:szCs w:val="17"/>
              </w:rPr>
              <w:t>in Ferrovie dello Stato, in vista di assunzioni nel settore ferroviario.</w:t>
            </w:r>
          </w:p>
          <w:p w:rsidR="00644C30" w:rsidRDefault="00644C30" w:rsidP="00644C30">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Di seguito vi presentiamo le posizioni aperte, pubblicate nella sezione web Ferrovie dello Stato Lavora con noi, e come candidarsi. Vi diamo inoltre consigli utili sull’ambiente di lavoro e le selezioni.</w:t>
            </w:r>
          </w:p>
          <w:p w:rsidR="00644C30" w:rsidRDefault="00644C30" w:rsidP="00644C30">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IL GRUPPO FS</w:t>
            </w:r>
          </w:p>
          <w:p w:rsidR="00644C30" w:rsidRDefault="00644C30" w:rsidP="00644C30">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Ferrovie dello Stato Italiane SpA</w:t>
            </w:r>
            <w:r>
              <w:rPr>
                <w:rStyle w:val="apple-converted-space"/>
                <w:rFonts w:ascii="Helvetica" w:eastAsiaTheme="majorEastAsia" w:hAnsi="Helvetica"/>
                <w:color w:val="000000"/>
                <w:sz w:val="17"/>
                <w:szCs w:val="17"/>
              </w:rPr>
              <w:t> </w:t>
            </w:r>
            <w:r>
              <w:rPr>
                <w:rFonts w:ascii="Helvetica" w:hAnsi="Helvetica"/>
                <w:color w:val="000000"/>
                <w:sz w:val="17"/>
                <w:szCs w:val="17"/>
              </w:rPr>
              <w:t>è la più importante società operante nel trasporto ferroviario in Italia. Nonché una delle maggiori realtà industriali del nostro Paese. E’ stata fondata nel 1905, in seguito ad un programma di nazionalizzazione della rete ferroviaria previsto dallo Stato italiano, come azienda pubblica sotto la sovrintendenza del Ministero dei Lavori Pubblici. Il Gruppo è oggi una SpA che ha come unico socio il</w:t>
            </w:r>
            <w:r>
              <w:rPr>
                <w:rStyle w:val="Enfasigrassetto"/>
                <w:rFonts w:ascii="Helvetica" w:eastAsiaTheme="majorEastAsia" w:hAnsi="Helvetica"/>
                <w:color w:val="000000"/>
                <w:sz w:val="17"/>
                <w:szCs w:val="17"/>
              </w:rPr>
              <w:t>Ministero</w:t>
            </w:r>
            <w:r>
              <w:rPr>
                <w:rStyle w:val="apple-converted-space"/>
                <w:rFonts w:ascii="Helvetica" w:eastAsiaTheme="majorEastAsia" w:hAnsi="Helvetica"/>
                <w:color w:val="000000"/>
                <w:sz w:val="17"/>
                <w:szCs w:val="17"/>
              </w:rPr>
              <w:t> </w:t>
            </w:r>
            <w:r>
              <w:rPr>
                <w:rFonts w:ascii="Helvetica" w:hAnsi="Helvetica"/>
                <w:color w:val="000000"/>
                <w:sz w:val="17"/>
                <w:szCs w:val="17"/>
              </w:rPr>
              <w:t>dell’</w:t>
            </w:r>
            <w:r>
              <w:rPr>
                <w:rStyle w:val="Enfasigrassetto"/>
                <w:rFonts w:ascii="Helvetica" w:eastAsiaTheme="majorEastAsia" w:hAnsi="Helvetica"/>
                <w:color w:val="000000"/>
                <w:sz w:val="17"/>
                <w:szCs w:val="17"/>
              </w:rPr>
              <w:t>Economia</w:t>
            </w:r>
            <w:r>
              <w:rPr>
                <w:rStyle w:val="apple-converted-space"/>
                <w:rFonts w:ascii="Helvetica" w:eastAsiaTheme="majorEastAsia" w:hAnsi="Helvetica"/>
                <w:color w:val="000000"/>
                <w:sz w:val="17"/>
                <w:szCs w:val="17"/>
              </w:rPr>
              <w:t> </w:t>
            </w:r>
            <w:r>
              <w:rPr>
                <w:rFonts w:ascii="Helvetica" w:hAnsi="Helvetica"/>
                <w:color w:val="000000"/>
                <w:sz w:val="17"/>
                <w:szCs w:val="17"/>
              </w:rPr>
              <w:t>e delle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Finanze.</w:t>
            </w:r>
            <w:r>
              <w:rPr>
                <w:rFonts w:ascii="Helvetica" w:hAnsi="Helvetica"/>
                <w:color w:val="000000"/>
                <w:sz w:val="17"/>
                <w:szCs w:val="17"/>
              </w:rPr>
              <w:t> Ha sede in Piazza della Croce Rossa n. 1 – 00161 Roma. FS Italiane conta, attualmente, circa 70Mila dipendenti. Vanta una rete ferroviaria lunga più di 16.700 Km, su cui circolano oltre 8Mila treni ogni giorno. Questi ultimi annualmente trasportano 600 milioni di passeggeri e 50 milioni di tonnellate di merci.</w:t>
            </w:r>
          </w:p>
          <w:p w:rsidR="00644C30" w:rsidRDefault="00644C30" w:rsidP="00644C30">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FS Italiane è la capogruppo di una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holding</w:t>
            </w:r>
            <w:r>
              <w:rPr>
                <w:rStyle w:val="apple-converted-space"/>
                <w:rFonts w:ascii="Helvetica" w:eastAsiaTheme="majorEastAsia" w:hAnsi="Helvetica"/>
                <w:color w:val="000000"/>
                <w:sz w:val="17"/>
                <w:szCs w:val="17"/>
              </w:rPr>
              <w:t> </w:t>
            </w:r>
            <w:r>
              <w:rPr>
                <w:rFonts w:ascii="Helvetica" w:hAnsi="Helvetica"/>
                <w:color w:val="000000"/>
                <w:sz w:val="17"/>
                <w:szCs w:val="17"/>
              </w:rPr>
              <w:t>composta da</w:t>
            </w:r>
            <w:r>
              <w:rPr>
                <w:rStyle w:val="apple-converted-space"/>
                <w:rFonts w:ascii="Helvetica" w:eastAsiaTheme="majorEastAsia" w:hAnsi="Helvetica"/>
                <w:b/>
                <w:bCs/>
                <w:color w:val="000000"/>
                <w:sz w:val="17"/>
                <w:szCs w:val="17"/>
              </w:rPr>
              <w:t> </w:t>
            </w:r>
            <w:r>
              <w:rPr>
                <w:rStyle w:val="Enfasigrassetto"/>
                <w:rFonts w:ascii="Helvetica" w:eastAsiaTheme="majorEastAsia" w:hAnsi="Helvetica"/>
                <w:color w:val="000000"/>
                <w:sz w:val="17"/>
                <w:szCs w:val="17"/>
              </w:rPr>
              <w:t>varie società,</w:t>
            </w:r>
            <w:r>
              <w:rPr>
                <w:rStyle w:val="apple-converted-space"/>
                <w:rFonts w:ascii="Helvetica" w:eastAsiaTheme="majorEastAsia" w:hAnsi="Helvetica"/>
                <w:color w:val="000000"/>
                <w:sz w:val="17"/>
                <w:szCs w:val="17"/>
              </w:rPr>
              <w:t> </w:t>
            </w:r>
            <w:r>
              <w:rPr>
                <w:rFonts w:ascii="Helvetica" w:hAnsi="Helvetica"/>
                <w:color w:val="000000"/>
                <w:sz w:val="17"/>
                <w:szCs w:val="17"/>
              </w:rPr>
              <w:t>ciascuna specializzata in un determinato settore di business. Fra queste ricordiamo</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Trenitalia,</w:t>
            </w:r>
            <w:r>
              <w:rPr>
                <w:rStyle w:val="apple-converted-space"/>
                <w:rFonts w:ascii="Helvetica" w:eastAsiaTheme="majorEastAsia" w:hAnsi="Helvetica"/>
                <w:color w:val="000000"/>
                <w:sz w:val="17"/>
                <w:szCs w:val="17"/>
              </w:rPr>
              <w:t> </w:t>
            </w:r>
            <w:r>
              <w:rPr>
                <w:rFonts w:ascii="Helvetica" w:hAnsi="Helvetica"/>
                <w:color w:val="000000"/>
                <w:sz w:val="17"/>
                <w:szCs w:val="17"/>
              </w:rPr>
              <w:t>uno dei primi operatori ferroviari in Europa. </w:t>
            </w:r>
            <w:r>
              <w:rPr>
                <w:rStyle w:val="Enfasigrassetto"/>
                <w:rFonts w:ascii="Helvetica" w:eastAsiaTheme="majorEastAsia" w:hAnsi="Helvetica"/>
                <w:color w:val="000000"/>
                <w:sz w:val="17"/>
                <w:szCs w:val="17"/>
              </w:rPr>
              <w:t>Rete Ferroviaria Italiana</w:t>
            </w:r>
            <w:r>
              <w:rPr>
                <w:rFonts w:ascii="Helvetica" w:hAnsi="Helvetica"/>
                <w:color w:val="000000"/>
                <w:sz w:val="17"/>
                <w:szCs w:val="17"/>
              </w:rPr>
              <w:t>, che gestisce l’infrastruttura nazionale. </w:t>
            </w:r>
            <w:r>
              <w:rPr>
                <w:rStyle w:val="Enfasigrassetto"/>
                <w:rFonts w:ascii="Helvetica" w:eastAsiaTheme="majorEastAsia" w:hAnsi="Helvetica"/>
                <w:color w:val="000000"/>
                <w:sz w:val="17"/>
                <w:szCs w:val="17"/>
              </w:rPr>
              <w:t>Italferr,</w:t>
            </w:r>
            <w:r>
              <w:rPr>
                <w:rStyle w:val="apple-converted-space"/>
                <w:rFonts w:ascii="Helvetica" w:eastAsiaTheme="majorEastAsia" w:hAnsi="Helvetica"/>
                <w:color w:val="000000"/>
                <w:sz w:val="17"/>
                <w:szCs w:val="17"/>
              </w:rPr>
              <w:t> </w:t>
            </w:r>
            <w:r>
              <w:rPr>
                <w:rFonts w:ascii="Helvetica" w:hAnsi="Helvetica"/>
                <w:color w:val="000000"/>
                <w:sz w:val="17"/>
                <w:szCs w:val="17"/>
              </w:rPr>
              <w:t>attiva nel campo dell’ingegneria dei trasporti ferroviari. </w:t>
            </w:r>
            <w:r>
              <w:rPr>
                <w:rStyle w:val="Enfasigrassetto"/>
                <w:rFonts w:ascii="Helvetica" w:eastAsiaTheme="majorEastAsia" w:hAnsi="Helvetica"/>
                <w:color w:val="000000"/>
                <w:sz w:val="17"/>
                <w:szCs w:val="17"/>
              </w:rPr>
              <w:t>Grandi Stazioni</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Enfasigrassetto"/>
                <w:rFonts w:ascii="Helvetica" w:eastAsiaTheme="majorEastAsia" w:hAnsi="Helvetica"/>
                <w:color w:val="000000"/>
                <w:sz w:val="17"/>
                <w:szCs w:val="17"/>
              </w:rPr>
              <w:t>Centostazioni,</w:t>
            </w:r>
            <w:r>
              <w:rPr>
                <w:rStyle w:val="apple-converted-space"/>
                <w:rFonts w:ascii="Helvetica" w:eastAsiaTheme="majorEastAsia" w:hAnsi="Helvetica"/>
                <w:color w:val="000000"/>
                <w:sz w:val="17"/>
                <w:szCs w:val="17"/>
              </w:rPr>
              <w:t> </w:t>
            </w:r>
            <w:r>
              <w:rPr>
                <w:rFonts w:ascii="Helvetica" w:hAnsi="Helvetica"/>
                <w:color w:val="000000"/>
                <w:sz w:val="17"/>
                <w:szCs w:val="17"/>
              </w:rPr>
              <w:t>che si occupano di valorizzare, riqualificare e commercializzare le stazioni ferroviarie italiane. </w:t>
            </w:r>
            <w:r>
              <w:rPr>
                <w:rStyle w:val="Enfasigrassetto"/>
                <w:rFonts w:ascii="Helvetica" w:eastAsiaTheme="majorEastAsia" w:hAnsi="Helvetica"/>
                <w:color w:val="000000"/>
                <w:sz w:val="17"/>
                <w:szCs w:val="17"/>
              </w:rPr>
              <w:t>Busitalia – Sita Nord</w:t>
            </w:r>
            <w:r>
              <w:rPr>
                <w:rFonts w:ascii="Helvetica" w:hAnsi="Helvetica"/>
                <w:color w:val="000000"/>
                <w:sz w:val="17"/>
                <w:szCs w:val="17"/>
              </w:rPr>
              <w:t>, operatore specializzato in servizi su gomma e integrati ferro / gomma per i trasporti pubblici locali in Veneto, Toscana e Umbria. La società ferroviaria gestisce e realizza, per conto di vari clienti, opere e servizi per la mobilità e la logistica. Opera anche all’estero, in Mediterraneo, Medio Oriente, Europa dell’Est, Balcani, America Latina, USA, India e Australia.</w:t>
            </w:r>
          </w:p>
          <w:p w:rsidR="00644C30" w:rsidRDefault="00644C30" w:rsidP="00644C30">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TRENITALIA OPPORTUNITA’ DI LAVORO</w:t>
            </w:r>
          </w:p>
          <w:p w:rsidR="00644C30" w:rsidRDefault="00644C30" w:rsidP="00644C30">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Periodicamente Trenitalia seleziona varie figure da inserire per collaborazioni temporanee oppure per assunzioni con contratti di lavoro a tempo indeterminato, stage e apprendistato. Al momento, ad esempio, si ricercano</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laureati </w:t>
            </w:r>
            <w:r>
              <w:rPr>
                <w:rFonts w:ascii="Helvetica" w:hAnsi="Helvetica"/>
                <w:color w:val="000000"/>
                <w:sz w:val="17"/>
                <w:szCs w:val="17"/>
              </w:rPr>
              <w:t>e</w:t>
            </w:r>
            <w:r>
              <w:rPr>
                <w:rStyle w:val="apple-converted-space"/>
                <w:rFonts w:ascii="Helvetica" w:eastAsiaTheme="majorEastAsia" w:hAnsi="Helvetica"/>
                <w:b/>
                <w:bCs/>
                <w:color w:val="000000"/>
                <w:sz w:val="17"/>
                <w:szCs w:val="17"/>
              </w:rPr>
              <w:t> </w:t>
            </w:r>
            <w:r>
              <w:rPr>
                <w:rStyle w:val="Enfasigrassetto"/>
                <w:rFonts w:ascii="Helvetica" w:eastAsiaTheme="majorEastAsia" w:hAnsi="Helvetica"/>
                <w:color w:val="000000"/>
                <w:sz w:val="17"/>
                <w:szCs w:val="17"/>
              </w:rPr>
              <w:t>diplomati</w:t>
            </w:r>
            <w:r>
              <w:rPr>
                <w:rStyle w:val="apple-converted-space"/>
                <w:rFonts w:ascii="Helvetica" w:eastAsiaTheme="majorEastAsia" w:hAnsi="Helvetica"/>
                <w:color w:val="000000"/>
                <w:sz w:val="17"/>
                <w:szCs w:val="17"/>
              </w:rPr>
              <w:t> </w:t>
            </w:r>
            <w:r>
              <w:rPr>
                <w:rFonts w:ascii="Helvetica" w:hAnsi="Helvetica"/>
                <w:color w:val="000000"/>
                <w:sz w:val="17"/>
                <w:szCs w:val="17"/>
              </w:rPr>
              <w:t>per</w:t>
            </w:r>
            <w:r>
              <w:rPr>
                <w:rStyle w:val="apple-converted-space"/>
                <w:rFonts w:ascii="Helvetica" w:eastAsiaTheme="majorEastAsia" w:hAnsi="Helvetica"/>
                <w:b/>
                <w:bCs/>
                <w:color w:val="000000"/>
                <w:sz w:val="17"/>
                <w:szCs w:val="17"/>
              </w:rPr>
              <w:t> </w:t>
            </w:r>
            <w:r>
              <w:rPr>
                <w:rStyle w:val="Enfasigrassetto"/>
                <w:rFonts w:ascii="Helvetica" w:eastAsiaTheme="majorEastAsia" w:hAnsi="Helvetica"/>
                <w:color w:val="000000"/>
                <w:sz w:val="17"/>
                <w:szCs w:val="17"/>
              </w:rPr>
              <w:t>assunzioni</w:t>
            </w:r>
            <w:r>
              <w:rPr>
                <w:rStyle w:val="apple-converted-space"/>
                <w:rFonts w:ascii="Helvetica" w:eastAsiaTheme="majorEastAsia" w:hAnsi="Helvetica"/>
                <w:b/>
                <w:bCs/>
                <w:color w:val="000000"/>
                <w:sz w:val="17"/>
                <w:szCs w:val="17"/>
              </w:rPr>
              <w:t> </w:t>
            </w:r>
            <w:r>
              <w:rPr>
                <w:rFonts w:ascii="Helvetica" w:hAnsi="Helvetica"/>
                <w:color w:val="000000"/>
                <w:sz w:val="17"/>
                <w:szCs w:val="17"/>
              </w:rPr>
              <w:t>in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Veneto, Sardegna, Lombardia, Campania, Sicilia, Lazio, Friuli Venezia Giulia, Trentino Alto Adige, Toscana</w:t>
            </w:r>
            <w:r>
              <w:rPr>
                <w:rFonts w:ascii="Helvetica" w:hAnsi="Helvetica"/>
                <w:color w:val="000000"/>
                <w:sz w:val="17"/>
                <w:szCs w:val="17"/>
              </w:rPr>
              <w:t> 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altre sedi</w:t>
            </w:r>
            <w:r>
              <w:rPr>
                <w:rFonts w:ascii="Helvetica" w:hAnsi="Helvetica"/>
                <w:color w:val="000000"/>
                <w:sz w:val="17"/>
                <w:szCs w:val="17"/>
              </w:rPr>
              <w:t>.</w:t>
            </w:r>
          </w:p>
          <w:p w:rsidR="00644C30" w:rsidRDefault="00644C30" w:rsidP="00644C30">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Ecco un breve excursus delle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figure ricercate</w:t>
            </w:r>
            <w:r>
              <w:rPr>
                <w:rStyle w:val="apple-converted-space"/>
                <w:rFonts w:ascii="Helvetica" w:eastAsiaTheme="majorEastAsia" w:hAnsi="Helvetica"/>
                <w:color w:val="000000"/>
                <w:sz w:val="17"/>
                <w:szCs w:val="17"/>
              </w:rPr>
              <w:t> </w:t>
            </w:r>
            <w:r>
              <w:rPr>
                <w:rFonts w:ascii="Helvetica" w:hAnsi="Helvetica"/>
                <w:color w:val="000000"/>
                <w:sz w:val="17"/>
                <w:szCs w:val="17"/>
              </w:rPr>
              <w:t xml:space="preserve">in questo periodo, per le quali è possibile </w:t>
            </w:r>
            <w:r>
              <w:rPr>
                <w:rFonts w:ascii="Helvetica" w:hAnsi="Helvetica"/>
                <w:color w:val="000000"/>
                <w:sz w:val="17"/>
                <w:szCs w:val="17"/>
              </w:rPr>
              <w:lastRenderedPageBreak/>
              <w:t>candidarsi:</w:t>
            </w:r>
          </w:p>
          <w:p w:rsidR="00644C30" w:rsidRDefault="00644C30" w:rsidP="00644C30">
            <w:pPr>
              <w:pStyle w:val="NormaleWeb"/>
              <w:shd w:val="clear" w:color="auto" w:fill="FFFFFF"/>
              <w:spacing w:line="255" w:lineRule="atLeast"/>
              <w:rPr>
                <w:ins w:id="2" w:author="Unknown"/>
                <w:rFonts w:ascii="Helvetica" w:hAnsi="Helvetica"/>
                <w:color w:val="000000"/>
                <w:sz w:val="17"/>
                <w:szCs w:val="17"/>
              </w:rPr>
            </w:pPr>
            <w:ins w:id="3" w:author="Unknown">
              <w:r>
                <w:rPr>
                  <w:rStyle w:val="Enfasigrassetto"/>
                  <w:rFonts w:ascii="Helvetica" w:eastAsiaTheme="majorEastAsia" w:hAnsi="Helvetica"/>
                  <w:color w:val="000000"/>
                  <w:sz w:val="17"/>
                  <w:szCs w:val="17"/>
                </w:rPr>
                <w:t>NEOLAUREATO PER AREA COMMERCIALE</w:t>
              </w:r>
              <w:r>
                <w:rPr>
                  <w:rFonts w:ascii="Helvetica" w:hAnsi="Helvetica"/>
                  <w:color w:val="000000"/>
                  <w:sz w:val="17"/>
                  <w:szCs w:val="17"/>
                </w:rPr>
                <w:br/>
                <w:t>Sede di lavoro:</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Bolzano</w:t>
              </w:r>
              <w:r>
                <w:rPr>
                  <w:rFonts w:ascii="Helvetica" w:hAnsi="Helvetica"/>
                  <w:color w:val="000000"/>
                  <w:sz w:val="17"/>
                  <w:szCs w:val="17"/>
                </w:rPr>
                <w:br/>
                <w:t>Il Gruppo Ferrovie dello Stato Italiane seleziona laureati in materie economico giuridiche, da inserire in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stage</w:t>
              </w:r>
              <w:r>
                <w:rPr>
                  <w:rFonts w:ascii="Helvetica" w:hAnsi="Helvetica"/>
                  <w:color w:val="000000"/>
                  <w:sz w:val="17"/>
                  <w:szCs w:val="17"/>
                </w:rPr>
                <w:t>, con rimborso spese mensile, o da assumere con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altre tipologie di contratto.</w:t>
              </w:r>
              <w:r>
                <w:rPr>
                  <w:rStyle w:val="apple-converted-space"/>
                  <w:rFonts w:ascii="Helvetica" w:eastAsiaTheme="majorEastAsia" w:hAnsi="Helvetica"/>
                  <w:color w:val="000000"/>
                  <w:sz w:val="17"/>
                  <w:szCs w:val="17"/>
                </w:rPr>
                <w:t> </w:t>
              </w:r>
              <w:r>
                <w:rPr>
                  <w:rFonts w:ascii="Helvetica" w:hAnsi="Helvetica"/>
                  <w:color w:val="000000"/>
                  <w:sz w:val="17"/>
                  <w:szCs w:val="17"/>
                </w:rPr>
                <w:t>Il candidato selezionato collaborerà alla gestione dei contratti di servizio, fungendo da tramite con i competenti organi provinciali, curando gli aspetti normativi e contrattualistici, monitorando gli indicatori e individuando azioni di miglioramento. Coordinerà la vendita diretta ed indiretta, curerà le attività relative alla programmazione dell’orario e dell’offerta commerciale, gestirà le attività di assistenza clienti e i reclami.</w:t>
              </w:r>
            </w:ins>
          </w:p>
          <w:p w:rsidR="00644C30" w:rsidRDefault="00644C30" w:rsidP="00644C30">
            <w:pPr>
              <w:pStyle w:val="NormaleWeb"/>
              <w:shd w:val="clear" w:color="auto" w:fill="FFFFFF"/>
              <w:spacing w:line="255" w:lineRule="atLeast"/>
              <w:rPr>
                <w:ins w:id="4" w:author="Unknown"/>
                <w:rFonts w:ascii="Helvetica" w:hAnsi="Helvetica"/>
                <w:color w:val="000000"/>
                <w:sz w:val="17"/>
                <w:szCs w:val="17"/>
              </w:rPr>
            </w:pPr>
            <w:ins w:id="5" w:author="Unknown">
              <w:r>
                <w:rPr>
                  <w:rStyle w:val="Enfasigrassetto"/>
                  <w:rFonts w:ascii="Helvetica" w:eastAsiaTheme="majorEastAsia" w:hAnsi="Helvetica"/>
                  <w:color w:val="000000"/>
                  <w:sz w:val="17"/>
                  <w:szCs w:val="17"/>
                </w:rPr>
                <w:t>Requisiti</w:t>
              </w:r>
              <w:r>
                <w:rPr>
                  <w:rFonts w:ascii="Helvetica" w:hAnsi="Helvetica"/>
                  <w:color w:val="000000"/>
                  <w:sz w:val="17"/>
                  <w:szCs w:val="17"/>
                </w:rPr>
                <w:br/>
                <w:t>La selezione è rivolta a laureati in discipline economiche e giuridiche, che hanno conseguito il titolo di studio con votazione non inferiore a 105 / 110. Devono possedere l’attestato di conoscenza delle due lingue di cui al D.P.R 752/76 Livello A e un’ottima padronanza di Office e di Internet. Richiesta anche una conoscenza della lingua inglese corrispondente almeno al livello B2 del Quadro comune europeo di riferimento per la conoscenza delle lingue (QCER).</w:t>
              </w:r>
            </w:ins>
          </w:p>
          <w:p w:rsidR="00644C30" w:rsidRDefault="00644C30" w:rsidP="00644C30">
            <w:pPr>
              <w:pStyle w:val="NormaleWeb"/>
              <w:shd w:val="clear" w:color="auto" w:fill="FFFFFF"/>
              <w:spacing w:line="255" w:lineRule="atLeast"/>
              <w:rPr>
                <w:ins w:id="6" w:author="Unknown"/>
                <w:rFonts w:ascii="Helvetica" w:hAnsi="Helvetica"/>
                <w:color w:val="000000"/>
                <w:sz w:val="17"/>
                <w:szCs w:val="17"/>
              </w:rPr>
            </w:pPr>
            <w:ins w:id="7" w:author="Unknown">
              <w:r>
                <w:rPr>
                  <w:rFonts w:ascii="Helvetica" w:hAnsi="Helvetica"/>
                  <w:color w:val="000000"/>
                  <w:sz w:val="17"/>
                  <w:szCs w:val="17"/>
                </w:rPr>
                <w:t>Per candidarsi c’è tempo fino al</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14 maggio 2017</w:t>
              </w:r>
              <w:r>
                <w:rPr>
                  <w:rFonts w:ascii="Helvetica" w:hAnsi="Helvetica"/>
                  <w:color w:val="000000"/>
                  <w:sz w:val="17"/>
                  <w:szCs w:val="17"/>
                </w:rPr>
                <w:t>.</w:t>
              </w:r>
            </w:ins>
          </w:p>
          <w:p w:rsidR="00644C30" w:rsidRDefault="00644C30" w:rsidP="00644C30">
            <w:pPr>
              <w:pStyle w:val="NormaleWeb"/>
              <w:shd w:val="clear" w:color="auto" w:fill="FFFFFF"/>
              <w:spacing w:line="255" w:lineRule="atLeast"/>
              <w:rPr>
                <w:ins w:id="8" w:author="Unknown"/>
                <w:rFonts w:ascii="Helvetica" w:hAnsi="Helvetica"/>
                <w:color w:val="000000"/>
                <w:sz w:val="17"/>
                <w:szCs w:val="17"/>
              </w:rPr>
            </w:pPr>
            <w:ins w:id="9" w:author="Unknown">
              <w:r>
                <w:rPr>
                  <w:rStyle w:val="Enfasigrassetto"/>
                  <w:rFonts w:ascii="Helvetica" w:eastAsiaTheme="majorEastAsia" w:hAnsi="Helvetica"/>
                  <w:color w:val="000000"/>
                  <w:sz w:val="17"/>
                  <w:szCs w:val="17"/>
                </w:rPr>
                <w:t>MACCHINISTI</w:t>
              </w:r>
              <w:r>
                <w:rPr>
                  <w:rFonts w:ascii="Helvetica" w:hAnsi="Helvetica"/>
                  <w:color w:val="000000"/>
                  <w:sz w:val="17"/>
                  <w:szCs w:val="17"/>
                </w:rPr>
                <w:br/>
                <w:t>Sede di lavoro:</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Bolzano</w:t>
              </w:r>
              <w:r>
                <w:rPr>
                  <w:rFonts w:ascii="Helvetica" w:hAnsi="Helvetica"/>
                  <w:color w:val="000000"/>
                  <w:sz w:val="17"/>
                  <w:szCs w:val="17"/>
                </w:rPr>
                <w:br/>
                <w:t>La ricerca è rivolta a Macchinisti che condurranno i mezzi di trazione con relativo materiale rimorchiato, su treni che circolano nell’infrastruttura ferroviaria nazionale o in parti di essa. Avranno la responsabilità del convoglio. L’inserimento avverrà mediante contratto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apprendistato professionalizzante</w:t>
              </w:r>
              <w:r>
                <w:rPr>
                  <w:rFonts w:ascii="Helvetica" w:hAnsi="Helvetica"/>
                  <w:color w:val="000000"/>
                  <w:sz w:val="17"/>
                  <w:szCs w:val="17"/>
                </w:rPr>
                <w:t>.</w:t>
              </w:r>
            </w:ins>
          </w:p>
          <w:p w:rsidR="00644C30" w:rsidRDefault="00644C30" w:rsidP="00644C30">
            <w:pPr>
              <w:pStyle w:val="NormaleWeb"/>
              <w:shd w:val="clear" w:color="auto" w:fill="FFFFFF"/>
              <w:spacing w:line="255" w:lineRule="atLeast"/>
              <w:rPr>
                <w:ins w:id="10" w:author="Unknown"/>
                <w:rFonts w:ascii="Helvetica" w:hAnsi="Helvetica"/>
                <w:color w:val="000000"/>
                <w:sz w:val="17"/>
                <w:szCs w:val="17"/>
              </w:rPr>
            </w:pPr>
            <w:ins w:id="11" w:author="Unknown">
              <w:r>
                <w:rPr>
                  <w:rStyle w:val="Enfasigrassetto"/>
                  <w:rFonts w:ascii="Helvetica" w:eastAsiaTheme="majorEastAsia" w:hAnsi="Helvetica"/>
                  <w:color w:val="000000"/>
                  <w:sz w:val="17"/>
                  <w:szCs w:val="17"/>
                </w:rPr>
                <w:t>Requisiti</w:t>
              </w:r>
              <w:r>
                <w:rPr>
                  <w:rFonts w:ascii="Helvetica" w:hAnsi="Helvetica"/>
                  <w:color w:val="000000"/>
                  <w:sz w:val="17"/>
                  <w:szCs w:val="17"/>
                </w:rPr>
                <w:br/>
                <w:t>I candidati ideali sono residenti nella provincia di Bolzano. Hanno conseguito un diploma quinquennale con specializzazione in elettronica, tecnologia energetica / termotecnica, industria elettrica, industria elettronica, industria meccanica, meccanica e meccatronica, nautica aeronautica, logistica dei trasporti, sistemi energetici, telecomunicazioni o informatica. Inoltre, possiedono i requisiti fisici richiesti per la posizione di Macchinista, consultabili sul portale web delle Ferrovie dello Stato.</w:t>
              </w:r>
            </w:ins>
          </w:p>
          <w:p w:rsidR="00644C30" w:rsidRDefault="00644C30" w:rsidP="00644C30">
            <w:pPr>
              <w:pStyle w:val="NormaleWeb"/>
              <w:shd w:val="clear" w:color="auto" w:fill="FFFFFF"/>
              <w:spacing w:line="255" w:lineRule="atLeast"/>
              <w:rPr>
                <w:ins w:id="12" w:author="Unknown"/>
                <w:rFonts w:ascii="Helvetica" w:hAnsi="Helvetica"/>
                <w:color w:val="000000"/>
                <w:sz w:val="17"/>
                <w:szCs w:val="17"/>
              </w:rPr>
            </w:pPr>
            <w:ins w:id="13" w:author="Unknown">
              <w:r>
                <w:rPr>
                  <w:rFonts w:ascii="Helvetica" w:hAnsi="Helvetica"/>
                  <w:color w:val="000000"/>
                  <w:sz w:val="17"/>
                  <w:szCs w:val="17"/>
                </w:rPr>
                <w:t>Per candidarsi c’è tempo fino al</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7 maggio 2017</w:t>
              </w:r>
              <w:r>
                <w:rPr>
                  <w:rFonts w:ascii="Helvetica" w:hAnsi="Helvetica"/>
                  <w:color w:val="000000"/>
                  <w:sz w:val="17"/>
                  <w:szCs w:val="17"/>
                </w:rPr>
                <w:t>.</w:t>
              </w:r>
            </w:ins>
          </w:p>
          <w:p w:rsidR="00644C30" w:rsidRDefault="00644C30" w:rsidP="00644C30">
            <w:pPr>
              <w:pStyle w:val="NormaleWeb"/>
              <w:shd w:val="clear" w:color="auto" w:fill="FFFFFF"/>
              <w:spacing w:line="255" w:lineRule="atLeast"/>
              <w:rPr>
                <w:ins w:id="14" w:author="Unknown"/>
                <w:rFonts w:ascii="Helvetica" w:hAnsi="Helvetica"/>
                <w:color w:val="000000"/>
                <w:sz w:val="17"/>
                <w:szCs w:val="17"/>
              </w:rPr>
            </w:pPr>
            <w:ins w:id="15" w:author="Unknown">
              <w:r>
                <w:rPr>
                  <w:rStyle w:val="Enfasigrassetto"/>
                  <w:rFonts w:ascii="Helvetica" w:eastAsiaTheme="majorEastAsia" w:hAnsi="Helvetica"/>
                  <w:color w:val="000000"/>
                  <w:sz w:val="17"/>
                  <w:szCs w:val="17"/>
                </w:rPr>
                <w:t>CAPI SERVIZI TRENO</w:t>
              </w:r>
              <w:r>
                <w:rPr>
                  <w:rFonts w:ascii="Helvetica" w:hAnsi="Helvetica"/>
                  <w:color w:val="000000"/>
                  <w:sz w:val="17"/>
                  <w:szCs w:val="17"/>
                </w:rPr>
                <w:br/>
                <w:t>Sede di lavoro:</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Bolzano</w:t>
              </w:r>
              <w:r>
                <w:rPr>
                  <w:rFonts w:ascii="Helvetica" w:hAnsi="Helvetica"/>
                  <w:color w:val="000000"/>
                  <w:sz w:val="17"/>
                  <w:szCs w:val="17"/>
                </w:rPr>
                <w:br/>
                <w:t>Le figure selezionate, inserite in un percorso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apprendistato professionalizzante</w:t>
              </w:r>
              <w:r>
                <w:rPr>
                  <w:rFonts w:ascii="Helvetica" w:hAnsi="Helvetica"/>
                  <w:color w:val="000000"/>
                  <w:sz w:val="17"/>
                  <w:szCs w:val="17"/>
                </w:rPr>
                <w:t>, si occuperanno di varie attività. Tra queste dirigere e sorvegliare il convoglio relativamente alla circolazione dei treni, compilare e conservare i documenti di viaggio. Svolgeranno mansioni di controllo e intervento nell’ambito di manovre e scambi, vigileranno sulla regolarità del servizio viaggiatori, con emissione anche di recapiti di viaggio, e assisteranno i clienti.</w:t>
              </w:r>
            </w:ins>
          </w:p>
          <w:p w:rsidR="00644C30" w:rsidRDefault="00644C30" w:rsidP="00644C30">
            <w:pPr>
              <w:pStyle w:val="NormaleWeb"/>
              <w:shd w:val="clear" w:color="auto" w:fill="FFFFFF"/>
              <w:spacing w:line="255" w:lineRule="atLeast"/>
              <w:rPr>
                <w:ins w:id="16" w:author="Unknown"/>
                <w:rFonts w:ascii="Helvetica" w:hAnsi="Helvetica"/>
                <w:color w:val="000000"/>
                <w:sz w:val="17"/>
                <w:szCs w:val="17"/>
              </w:rPr>
            </w:pPr>
            <w:ins w:id="17" w:author="Unknown">
              <w:r>
                <w:rPr>
                  <w:rStyle w:val="Enfasigrassetto"/>
                  <w:rFonts w:ascii="Helvetica" w:eastAsiaTheme="majorEastAsia" w:hAnsi="Helvetica"/>
                  <w:color w:val="000000"/>
                  <w:sz w:val="17"/>
                  <w:szCs w:val="17"/>
                </w:rPr>
                <w:t>Requisiti</w:t>
              </w:r>
              <w:r>
                <w:rPr>
                  <w:rFonts w:ascii="Helvetica" w:hAnsi="Helvetica"/>
                  <w:color w:val="000000"/>
                  <w:sz w:val="17"/>
                  <w:szCs w:val="17"/>
                </w:rPr>
                <w:br/>
                <w:t>Per candidarsi occorre risiedere nella provincia di Bolzano e possedere i requisiti specifici per il ruolo indicati sul sito web di Trenitalia. Si richiede anche il possesso di un diploma quinquennale di liceo classico o scientifico, o di istituto linguistico, a indirizzo turistico o ristorazione, alberghiero, magistrale, per interpreti, o della scuola europea, o una laurea in lingue e letterature straniere.</w:t>
              </w:r>
            </w:ins>
          </w:p>
          <w:p w:rsidR="00644C30" w:rsidRDefault="00644C30" w:rsidP="00644C30">
            <w:pPr>
              <w:pStyle w:val="NormaleWeb"/>
              <w:shd w:val="clear" w:color="auto" w:fill="FFFFFF"/>
              <w:spacing w:line="255" w:lineRule="atLeast"/>
              <w:rPr>
                <w:ins w:id="18" w:author="Unknown"/>
                <w:rFonts w:ascii="Helvetica" w:hAnsi="Helvetica"/>
                <w:color w:val="000000"/>
                <w:sz w:val="17"/>
                <w:szCs w:val="17"/>
              </w:rPr>
            </w:pPr>
            <w:ins w:id="19" w:author="Unknown">
              <w:r>
                <w:rPr>
                  <w:rFonts w:ascii="Helvetica" w:hAnsi="Helvetica"/>
                  <w:color w:val="000000"/>
                  <w:sz w:val="17"/>
                  <w:szCs w:val="17"/>
                </w:rPr>
                <w:t>Per candidarsi c’è tempo fino al</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7 maggio 2017</w:t>
              </w:r>
              <w:r>
                <w:rPr>
                  <w:rFonts w:ascii="Helvetica" w:hAnsi="Helvetica"/>
                  <w:color w:val="000000"/>
                  <w:sz w:val="17"/>
                  <w:szCs w:val="17"/>
                </w:rPr>
                <w:t>.</w:t>
              </w:r>
            </w:ins>
          </w:p>
          <w:p w:rsidR="00644C30" w:rsidRDefault="00644C30" w:rsidP="00644C30">
            <w:pPr>
              <w:pStyle w:val="NormaleWeb"/>
              <w:shd w:val="clear" w:color="auto" w:fill="FFFFFF"/>
              <w:spacing w:line="255" w:lineRule="atLeast"/>
              <w:rPr>
                <w:ins w:id="20" w:author="Unknown"/>
                <w:rFonts w:ascii="Helvetica" w:hAnsi="Helvetica"/>
                <w:color w:val="000000"/>
                <w:sz w:val="17"/>
                <w:szCs w:val="17"/>
              </w:rPr>
            </w:pPr>
            <w:ins w:id="21" w:author="Unknown">
              <w:r>
                <w:rPr>
                  <w:rStyle w:val="Enfasigrassetto"/>
                  <w:rFonts w:ascii="Helvetica" w:eastAsiaTheme="majorEastAsia" w:hAnsi="Helvetica"/>
                  <w:color w:val="000000"/>
                  <w:sz w:val="17"/>
                  <w:szCs w:val="17"/>
                </w:rPr>
                <w:lastRenderedPageBreak/>
                <w:t>ESPERTO QUALITA’, SICUREZZA, LAVORO, ESERCIZIO</w:t>
              </w:r>
              <w:r>
                <w:rPr>
                  <w:rFonts w:ascii="Helvetica" w:hAnsi="Helvetica"/>
                  <w:color w:val="000000"/>
                  <w:sz w:val="17"/>
                  <w:szCs w:val="17"/>
                </w:rPr>
                <w:br/>
                <w:t>Sede di lavoro:</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Bolzano</w:t>
              </w:r>
              <w:r>
                <w:rPr>
                  <w:rFonts w:ascii="Helvetica" w:hAnsi="Helvetica"/>
                  <w:color w:val="000000"/>
                  <w:sz w:val="17"/>
                  <w:szCs w:val="17"/>
                </w:rPr>
                <w:br/>
                <w:t>Si ricerca una figura da inserire con funzioni di supporto per la gestione del sistema integrato qualità, sicurezza e ambiente di Trenitalia. Dovrà garantire il rispetto delle normative relative al settore, individuare eventuali aree di debolezza e predisporre azioni di miglioramento e di auditing, in collaborazione con RSPP e SGSE. Predisporrà, inoltre, progetti di investimento e acquisto. E’ prevista l’assunzione a</w:t>
              </w:r>
              <w:r>
                <w:rPr>
                  <w:rStyle w:val="apple-converted-space"/>
                  <w:rFonts w:ascii="Helvetica" w:eastAsiaTheme="majorEastAsia" w:hAnsi="Helvetica"/>
                  <w:b/>
                  <w:bCs/>
                  <w:color w:val="000000"/>
                  <w:sz w:val="17"/>
                  <w:szCs w:val="17"/>
                </w:rPr>
                <w:t> </w:t>
              </w:r>
              <w:r>
                <w:rPr>
                  <w:rStyle w:val="Enfasigrassetto"/>
                  <w:rFonts w:ascii="Helvetica" w:eastAsiaTheme="majorEastAsia" w:hAnsi="Helvetica"/>
                  <w:color w:val="000000"/>
                  <w:sz w:val="17"/>
                  <w:szCs w:val="17"/>
                </w:rPr>
                <w:t>tempo indeterminato</w:t>
              </w:r>
              <w:r>
                <w:rPr>
                  <w:rFonts w:ascii="Helvetica" w:hAnsi="Helvetica"/>
                  <w:color w:val="000000"/>
                  <w:sz w:val="17"/>
                  <w:szCs w:val="17"/>
                </w:rPr>
                <w:t>.</w:t>
              </w:r>
            </w:ins>
          </w:p>
          <w:p w:rsidR="00644C30" w:rsidRDefault="00644C30" w:rsidP="00644C30">
            <w:pPr>
              <w:pStyle w:val="NormaleWeb"/>
              <w:shd w:val="clear" w:color="auto" w:fill="FFFFFF"/>
              <w:spacing w:line="255" w:lineRule="atLeast"/>
              <w:rPr>
                <w:ins w:id="22" w:author="Unknown"/>
                <w:rFonts w:ascii="Helvetica" w:hAnsi="Helvetica"/>
                <w:color w:val="000000"/>
                <w:sz w:val="17"/>
                <w:szCs w:val="17"/>
              </w:rPr>
            </w:pPr>
            <w:ins w:id="23" w:author="Unknown">
              <w:r>
                <w:rPr>
                  <w:rStyle w:val="Enfasigrassetto"/>
                  <w:rFonts w:ascii="Helvetica" w:eastAsiaTheme="majorEastAsia" w:hAnsi="Helvetica"/>
                  <w:color w:val="000000"/>
                  <w:sz w:val="17"/>
                  <w:szCs w:val="17"/>
                </w:rPr>
                <w:t>Requisiti</w:t>
              </w:r>
              <w:r>
                <w:rPr>
                  <w:rFonts w:ascii="Helvetica" w:hAnsi="Helvetica"/>
                  <w:color w:val="000000"/>
                  <w:sz w:val="17"/>
                  <w:szCs w:val="17"/>
                </w:rPr>
                <w:br/>
                <w:t>Si richiede il possesso dell’attestato di conoscenza delle due lingue di cui al D.P.R 752/76 livello B, del diploma e di corsi specifici in materia di sicurezza del lavoro e di esercizio. I candidati devono conoscere le normative ISO, OHSAS e dei sistemi di gestione della sicurezza in genere, e sistemi e modalità di auditing. Richiesta anche un’ottima conoscenza del pacchetto Office e di Internet.</w:t>
              </w:r>
            </w:ins>
          </w:p>
          <w:p w:rsidR="00644C30" w:rsidRDefault="00644C30" w:rsidP="00644C30">
            <w:pPr>
              <w:pStyle w:val="NormaleWeb"/>
              <w:shd w:val="clear" w:color="auto" w:fill="FFFFFF"/>
              <w:spacing w:line="255" w:lineRule="atLeast"/>
              <w:rPr>
                <w:ins w:id="24" w:author="Unknown"/>
                <w:rFonts w:ascii="Helvetica" w:hAnsi="Helvetica"/>
                <w:color w:val="000000"/>
                <w:sz w:val="17"/>
                <w:szCs w:val="17"/>
              </w:rPr>
            </w:pPr>
            <w:ins w:id="25" w:author="Unknown">
              <w:r>
                <w:rPr>
                  <w:rFonts w:ascii="Helvetica" w:hAnsi="Helvetica"/>
                  <w:color w:val="000000"/>
                  <w:sz w:val="17"/>
                  <w:szCs w:val="17"/>
                </w:rPr>
                <w:t>Sarà considerato</w:t>
              </w:r>
              <w:r>
                <w:rPr>
                  <w:rStyle w:val="apple-converted-space"/>
                  <w:rFonts w:ascii="Helvetica" w:eastAsiaTheme="majorEastAsia" w:hAnsi="Helvetica"/>
                  <w:b/>
                  <w:bCs/>
                  <w:color w:val="000000"/>
                  <w:sz w:val="17"/>
                  <w:szCs w:val="17"/>
                </w:rPr>
                <w:t> </w:t>
              </w:r>
              <w:r>
                <w:rPr>
                  <w:rStyle w:val="Enfasigrassetto"/>
                  <w:rFonts w:ascii="Helvetica" w:eastAsiaTheme="majorEastAsia" w:hAnsi="Helvetica"/>
                  <w:color w:val="000000"/>
                  <w:sz w:val="17"/>
                  <w:szCs w:val="17"/>
                </w:rPr>
                <w:t>requisito preferenziale</w:t>
              </w:r>
              <w:r>
                <w:rPr>
                  <w:rStyle w:val="apple-converted-space"/>
                  <w:rFonts w:ascii="Helvetica" w:eastAsiaTheme="majorEastAsia" w:hAnsi="Helvetica"/>
                  <w:color w:val="000000"/>
                  <w:sz w:val="17"/>
                  <w:szCs w:val="17"/>
                </w:rPr>
                <w:t> </w:t>
              </w:r>
              <w:r>
                <w:rPr>
                  <w:rFonts w:ascii="Helvetica" w:hAnsi="Helvetica"/>
                  <w:color w:val="000000"/>
                  <w:sz w:val="17"/>
                  <w:szCs w:val="17"/>
                </w:rPr>
                <w:t>il possesso di almeno un anno di esperienza in ruoli analoghi, preferibilmente maturata nell’ambito dei trasporti.</w:t>
              </w:r>
            </w:ins>
          </w:p>
          <w:p w:rsidR="00644C30" w:rsidRDefault="00644C30" w:rsidP="00644C30">
            <w:pPr>
              <w:pStyle w:val="NormaleWeb"/>
              <w:shd w:val="clear" w:color="auto" w:fill="FFFFFF"/>
              <w:spacing w:line="255" w:lineRule="atLeast"/>
              <w:rPr>
                <w:ins w:id="26" w:author="Unknown"/>
                <w:rFonts w:ascii="Helvetica" w:hAnsi="Helvetica"/>
                <w:color w:val="000000"/>
                <w:sz w:val="17"/>
                <w:szCs w:val="17"/>
              </w:rPr>
            </w:pPr>
            <w:ins w:id="27" w:author="Unknown">
              <w:r>
                <w:rPr>
                  <w:rFonts w:ascii="Helvetica" w:hAnsi="Helvetica"/>
                  <w:color w:val="000000"/>
                  <w:sz w:val="17"/>
                  <w:szCs w:val="17"/>
                </w:rPr>
                <w:t>Per candidarsi c’è tempo fino al</w:t>
              </w:r>
              <w:r>
                <w:rPr>
                  <w:rStyle w:val="apple-converted-space"/>
                  <w:rFonts w:ascii="Helvetica" w:eastAsiaTheme="majorEastAsia" w:hAnsi="Helvetica"/>
                  <w:b/>
                  <w:bCs/>
                  <w:color w:val="000000"/>
                  <w:sz w:val="17"/>
                  <w:szCs w:val="17"/>
                </w:rPr>
                <w:t> </w:t>
              </w:r>
              <w:r>
                <w:rPr>
                  <w:rStyle w:val="Enfasigrassetto"/>
                  <w:rFonts w:ascii="Helvetica" w:eastAsiaTheme="majorEastAsia" w:hAnsi="Helvetica"/>
                  <w:color w:val="000000"/>
                  <w:sz w:val="17"/>
                  <w:szCs w:val="17"/>
                </w:rPr>
                <w:t>30 aprile 2017</w:t>
              </w:r>
              <w:r>
                <w:rPr>
                  <w:rFonts w:ascii="Helvetica" w:hAnsi="Helvetica"/>
                  <w:color w:val="000000"/>
                  <w:sz w:val="17"/>
                  <w:szCs w:val="17"/>
                </w:rPr>
                <w:t>.</w:t>
              </w:r>
            </w:ins>
          </w:p>
          <w:p w:rsidR="00644C30" w:rsidRDefault="00644C30" w:rsidP="00644C30">
            <w:pPr>
              <w:pStyle w:val="NormaleWeb"/>
              <w:shd w:val="clear" w:color="auto" w:fill="FFFFFF"/>
              <w:spacing w:line="255" w:lineRule="atLeast"/>
              <w:rPr>
                <w:ins w:id="28" w:author="Unknown"/>
                <w:rFonts w:ascii="Helvetica" w:hAnsi="Helvetica"/>
                <w:color w:val="000000"/>
                <w:sz w:val="17"/>
                <w:szCs w:val="17"/>
              </w:rPr>
            </w:pPr>
            <w:ins w:id="29" w:author="Unknown">
              <w:r>
                <w:rPr>
                  <w:rStyle w:val="Enfasigrassetto"/>
                  <w:rFonts w:ascii="Helvetica" w:eastAsiaTheme="majorEastAsia" w:hAnsi="Helvetica"/>
                  <w:color w:val="000000"/>
                  <w:sz w:val="17"/>
                  <w:szCs w:val="17"/>
                </w:rPr>
                <w:t>TECNICI CLIMATIZZAZIONE ROTABILI</w:t>
              </w:r>
              <w:r>
                <w:rPr>
                  <w:rFonts w:ascii="Helvetica" w:hAnsi="Helvetica"/>
                  <w:color w:val="000000"/>
                  <w:sz w:val="17"/>
                  <w:szCs w:val="17"/>
                </w:rPr>
                <w:br/>
                <w:t>Sedi di lavoro:</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Firenze, Roma, Savona</w:t>
              </w:r>
              <w:r>
                <w:rPr>
                  <w:rFonts w:ascii="Helvetica" w:hAnsi="Helvetica"/>
                  <w:color w:val="000000"/>
                  <w:sz w:val="17"/>
                  <w:szCs w:val="17"/>
                </w:rPr>
                <w:br/>
                <w:t>Il ruolo prevede l’espletamento di mansioni tecnico operative, relative all’installazione e manutenzione degli impianti di climatizzazione del materiale rotabile. Prevede anche l’uso di schemi, disegni e tecnologie complesse. L’inserimento avverrà mediante contratto di lavoro 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tempo indeterminato</w:t>
              </w:r>
              <w:r>
                <w:rPr>
                  <w:rFonts w:ascii="Helvetica" w:hAnsi="Helvetica"/>
                  <w:color w:val="000000"/>
                  <w:sz w:val="17"/>
                  <w:szCs w:val="17"/>
                </w:rPr>
                <w:t>.</w:t>
              </w:r>
            </w:ins>
          </w:p>
          <w:p w:rsidR="00644C30" w:rsidRDefault="00644C30" w:rsidP="00644C30">
            <w:pPr>
              <w:pStyle w:val="NormaleWeb"/>
              <w:shd w:val="clear" w:color="auto" w:fill="FFFFFF"/>
              <w:spacing w:line="255" w:lineRule="atLeast"/>
              <w:rPr>
                <w:ins w:id="30" w:author="Unknown"/>
                <w:rFonts w:ascii="Helvetica" w:hAnsi="Helvetica"/>
                <w:color w:val="000000"/>
                <w:sz w:val="17"/>
                <w:szCs w:val="17"/>
              </w:rPr>
            </w:pPr>
            <w:ins w:id="31" w:author="Unknown">
              <w:r>
                <w:rPr>
                  <w:rStyle w:val="Enfasigrassetto"/>
                  <w:rFonts w:ascii="Helvetica" w:eastAsiaTheme="majorEastAsia" w:hAnsi="Helvetica"/>
                  <w:color w:val="000000"/>
                  <w:sz w:val="17"/>
                  <w:szCs w:val="17"/>
                </w:rPr>
                <w:t>Requisiti</w:t>
              </w:r>
              <w:r>
                <w:rPr>
                  <w:rFonts w:ascii="Helvetica" w:hAnsi="Helvetica"/>
                  <w:color w:val="000000"/>
                  <w:sz w:val="17"/>
                  <w:szCs w:val="17"/>
                </w:rPr>
                <w:br/>
                <w:t>Si ricercano diplomati di istituti tecnici o professionali, in possesso del patentino da frigorista. Devono avere conoscenze in ambito elettronico, termoidraulico, termodinamico e termo fluidodinamico. Devono conoscere macchine termiche, misurazione della temperatura e della pressione, macchine per la climatizzazione e i sistemi di climatizzazione invernale ed estiva a pompe di calore. Inoltre, devono essere in grado di usare gli strumenti tipici dell’impiantistica meccanica, idraulica ed elettrica.</w:t>
              </w:r>
            </w:ins>
          </w:p>
          <w:p w:rsidR="00644C30" w:rsidRDefault="00644C30" w:rsidP="00644C30">
            <w:pPr>
              <w:pStyle w:val="NormaleWeb"/>
              <w:shd w:val="clear" w:color="auto" w:fill="FFFFFF"/>
              <w:spacing w:line="255" w:lineRule="atLeast"/>
              <w:rPr>
                <w:ins w:id="32" w:author="Unknown"/>
                <w:rFonts w:ascii="Helvetica" w:hAnsi="Helvetica"/>
                <w:color w:val="000000"/>
                <w:sz w:val="17"/>
                <w:szCs w:val="17"/>
              </w:rPr>
            </w:pPr>
            <w:ins w:id="33" w:author="Unknown">
              <w:r>
                <w:rPr>
                  <w:rFonts w:ascii="Helvetica" w:hAnsi="Helvetica"/>
                  <w:color w:val="000000"/>
                  <w:sz w:val="17"/>
                  <w:szCs w:val="17"/>
                </w:rPr>
                <w:t>Sono considerati</w:t>
              </w:r>
              <w:r>
                <w:rPr>
                  <w:rStyle w:val="apple-converted-space"/>
                  <w:rFonts w:ascii="Helvetica" w:eastAsiaTheme="majorEastAsia" w:hAnsi="Helvetica"/>
                  <w:b/>
                  <w:bCs/>
                  <w:color w:val="000000"/>
                  <w:sz w:val="17"/>
                  <w:szCs w:val="17"/>
                </w:rPr>
                <w:t> </w:t>
              </w:r>
              <w:r>
                <w:rPr>
                  <w:rStyle w:val="Enfasigrassetto"/>
                  <w:rFonts w:ascii="Helvetica" w:eastAsiaTheme="majorEastAsia" w:hAnsi="Helvetica"/>
                  <w:color w:val="000000"/>
                  <w:sz w:val="17"/>
                  <w:szCs w:val="17"/>
                </w:rPr>
                <w:t>requisiti preferenziali</w:t>
              </w:r>
              <w:r>
                <w:rPr>
                  <w:rFonts w:ascii="Helvetica" w:hAnsi="Helvetica"/>
                  <w:color w:val="000000"/>
                  <w:sz w:val="17"/>
                  <w:szCs w:val="17"/>
                </w:rPr>
                <w:t>:</w:t>
              </w:r>
              <w:r>
                <w:rPr>
                  <w:rFonts w:ascii="Helvetica" w:hAnsi="Helvetica"/>
                  <w:color w:val="000000"/>
                  <w:sz w:val="17"/>
                  <w:szCs w:val="17"/>
                </w:rPr>
                <w:br/>
                <w:t>– abilitazione alle attività di saldatura;</w:t>
              </w:r>
              <w:r>
                <w:rPr>
                  <w:rFonts w:ascii="Helvetica" w:hAnsi="Helvetica"/>
                  <w:color w:val="000000"/>
                  <w:sz w:val="17"/>
                  <w:szCs w:val="17"/>
                </w:rPr>
                <w:br/>
                <w:t>– almeno 3 anni di esperienza nella manutenzione impianti dei rotabili;</w:t>
              </w:r>
              <w:r>
                <w:rPr>
                  <w:rFonts w:ascii="Helvetica" w:hAnsi="Helvetica"/>
                  <w:color w:val="000000"/>
                  <w:sz w:val="17"/>
                  <w:szCs w:val="17"/>
                </w:rPr>
                <w:br/>
                <w:t>– esperienza nei settori elettrico o meccanico;</w:t>
              </w:r>
              <w:r>
                <w:rPr>
                  <w:rFonts w:ascii="Helvetica" w:hAnsi="Helvetica"/>
                  <w:color w:val="000000"/>
                  <w:sz w:val="17"/>
                  <w:szCs w:val="17"/>
                </w:rPr>
                <w:br/>
                <w:t>– esperienza pratica nell’impiantistica acquisita nel campo dell’installazione.</w:t>
              </w:r>
            </w:ins>
          </w:p>
          <w:p w:rsidR="00644C30" w:rsidRDefault="00644C30" w:rsidP="00644C30">
            <w:pPr>
              <w:pStyle w:val="NormaleWeb"/>
              <w:shd w:val="clear" w:color="auto" w:fill="FFFFFF"/>
              <w:spacing w:line="255" w:lineRule="atLeast"/>
              <w:rPr>
                <w:ins w:id="34" w:author="Unknown"/>
                <w:rFonts w:ascii="Helvetica" w:hAnsi="Helvetica"/>
                <w:color w:val="000000"/>
                <w:sz w:val="17"/>
                <w:szCs w:val="17"/>
              </w:rPr>
            </w:pPr>
            <w:ins w:id="35" w:author="Unknown">
              <w:r>
                <w:rPr>
                  <w:rFonts w:ascii="Helvetica" w:hAnsi="Helvetica"/>
                  <w:color w:val="000000"/>
                  <w:sz w:val="17"/>
                  <w:szCs w:val="17"/>
                </w:rPr>
                <w:t>Per candidarsi c’è tempo fino al</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28 aprile 2017</w:t>
              </w:r>
              <w:r>
                <w:rPr>
                  <w:rFonts w:ascii="Helvetica" w:hAnsi="Helvetica"/>
                  <w:color w:val="000000"/>
                  <w:sz w:val="17"/>
                  <w:szCs w:val="17"/>
                </w:rPr>
                <w:t>.</w:t>
              </w:r>
            </w:ins>
          </w:p>
          <w:p w:rsidR="00644C30" w:rsidRDefault="00644C30" w:rsidP="00644C30">
            <w:pPr>
              <w:pStyle w:val="NormaleWeb"/>
              <w:shd w:val="clear" w:color="auto" w:fill="FFFFFF"/>
              <w:spacing w:line="255" w:lineRule="atLeast"/>
              <w:rPr>
                <w:ins w:id="36" w:author="Unknown"/>
                <w:rFonts w:ascii="Helvetica" w:hAnsi="Helvetica"/>
                <w:color w:val="000000"/>
                <w:sz w:val="17"/>
                <w:szCs w:val="17"/>
              </w:rPr>
            </w:pPr>
            <w:ins w:id="37" w:author="Unknown">
              <w:r>
                <w:rPr>
                  <w:rStyle w:val="Enfasigrassetto"/>
                  <w:rFonts w:ascii="Helvetica" w:eastAsiaTheme="majorEastAsia" w:hAnsi="Helvetica"/>
                  <w:color w:val="000000"/>
                  <w:sz w:val="17"/>
                  <w:szCs w:val="17"/>
                </w:rPr>
                <w:t>OPERATORI SPECIALIZZATI MANUTENZIONE INFRASTRUTTURA</w:t>
              </w:r>
              <w:r>
                <w:rPr>
                  <w:rFonts w:ascii="Helvetica" w:hAnsi="Helvetica"/>
                  <w:color w:val="000000"/>
                  <w:sz w:val="17"/>
                  <w:szCs w:val="17"/>
                </w:rPr>
                <w:br/>
                <w:t>Sedi di lavoro:</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Direzioni Territoriali Produzione di Cagliari, Milano, Napoli, Palermo, Roma, Trieste, Venezia</w:t>
              </w:r>
              <w:r>
                <w:rPr>
                  <w:rFonts w:ascii="Helvetica" w:hAnsi="Helvetica"/>
                  <w:color w:val="000000"/>
                  <w:sz w:val="17"/>
                  <w:szCs w:val="17"/>
                </w:rPr>
                <w:br/>
                <w:t>FS seleziona giovani da inserire, mediante contratto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apprendistato professionalizzante</w:t>
              </w:r>
              <w:r>
                <w:rPr>
                  <w:rFonts w:ascii="Helvetica" w:hAnsi="Helvetica"/>
                  <w:color w:val="000000"/>
                  <w:sz w:val="17"/>
                  <w:szCs w:val="17"/>
                </w:rPr>
                <w:t>, presso RFI SpA. I candidati selezionati saranno assunti nelle DTP che operano nei territori delle regioni Abruzzo, Basilicata, Campania, Emilia Romagna, Friuli Venezia Giulia, Lazio, Lombardia, Molise, Piemonte, Puglia, Sardegna, Sicilia, Toscana, Umbria e Veneto. Si occuperanno di installare, riparare e verificare le infrastrutture ferroviarie, e della manutenzione delle stesse.</w:t>
              </w:r>
            </w:ins>
          </w:p>
          <w:p w:rsidR="00644C30" w:rsidRDefault="00644C30" w:rsidP="00644C30">
            <w:pPr>
              <w:pStyle w:val="NormaleWeb"/>
              <w:shd w:val="clear" w:color="auto" w:fill="FFFFFF"/>
              <w:spacing w:line="255" w:lineRule="atLeast"/>
              <w:rPr>
                <w:ins w:id="38" w:author="Unknown"/>
                <w:rFonts w:ascii="Helvetica" w:hAnsi="Helvetica"/>
                <w:color w:val="000000"/>
                <w:sz w:val="17"/>
                <w:szCs w:val="17"/>
              </w:rPr>
            </w:pPr>
            <w:ins w:id="39" w:author="Unknown">
              <w:r>
                <w:rPr>
                  <w:rStyle w:val="Enfasigrassetto"/>
                  <w:rFonts w:ascii="Helvetica" w:eastAsiaTheme="majorEastAsia" w:hAnsi="Helvetica"/>
                  <w:color w:val="000000"/>
                  <w:sz w:val="17"/>
                  <w:szCs w:val="17"/>
                </w:rPr>
                <w:t>Requisiti</w:t>
              </w:r>
              <w:r>
                <w:rPr>
                  <w:rFonts w:ascii="Helvetica" w:hAnsi="Helvetica"/>
                  <w:color w:val="000000"/>
                  <w:sz w:val="17"/>
                  <w:szCs w:val="17"/>
                </w:rPr>
                <w:br/>
                <w:t xml:space="preserve">L’offerta di lavoro Trenitalia è rivolta a diplomati quinquennali ad indirizzo tecnico elettrico, elettrotecnico, elettronico, telecomunicazioni, informatico, meccanico, meccatronico, costruzione ambiente e territorio o geometra. Devono avere un’età compresa tra i 18 e i 29 anni, e possedere </w:t>
              </w:r>
              <w:r>
                <w:rPr>
                  <w:rFonts w:ascii="Helvetica" w:hAnsi="Helvetica"/>
                  <w:color w:val="000000"/>
                  <w:sz w:val="17"/>
                  <w:szCs w:val="17"/>
                </w:rPr>
                <w:lastRenderedPageBreak/>
                <w:t>la patente di guida di categoria B. E’ richiesto anche il possesso dei requisiti fisici per il ruolo di ‘Operatore Specializzato Manutenzione Infrastrutture’, consultabili sul portale web FS.</w:t>
              </w:r>
            </w:ins>
          </w:p>
          <w:p w:rsidR="00644C30" w:rsidRDefault="00644C30" w:rsidP="00644C30">
            <w:pPr>
              <w:pStyle w:val="NormaleWeb"/>
              <w:shd w:val="clear" w:color="auto" w:fill="FFFFFF"/>
              <w:spacing w:line="255" w:lineRule="atLeast"/>
              <w:rPr>
                <w:ins w:id="40" w:author="Unknown"/>
                <w:rFonts w:ascii="Helvetica" w:hAnsi="Helvetica"/>
                <w:color w:val="000000"/>
                <w:sz w:val="17"/>
                <w:szCs w:val="17"/>
              </w:rPr>
            </w:pPr>
            <w:ins w:id="41" w:author="Unknown">
              <w:r>
                <w:rPr>
                  <w:rFonts w:ascii="Helvetica" w:hAnsi="Helvetica"/>
                  <w:color w:val="000000"/>
                  <w:sz w:val="17"/>
                  <w:szCs w:val="17"/>
                </w:rPr>
                <w:t>Ai fini della selezione, sono considerati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requisiti di preferenza</w:t>
              </w:r>
              <w:r>
                <w:rPr>
                  <w:rFonts w:ascii="Helvetica" w:hAnsi="Helvetica"/>
                  <w:color w:val="000000"/>
                  <w:sz w:val="17"/>
                  <w:szCs w:val="17"/>
                </w:rPr>
                <w:t>:</w:t>
              </w:r>
              <w:r>
                <w:rPr>
                  <w:rFonts w:ascii="Helvetica" w:hAnsi="Helvetica"/>
                  <w:color w:val="000000"/>
                  <w:sz w:val="17"/>
                  <w:szCs w:val="17"/>
                </w:rPr>
                <w:br/>
                <w:t>– la votazione più alta riportata per il titolo di studio;</w:t>
              </w:r>
              <w:r>
                <w:rPr>
                  <w:rFonts w:ascii="Helvetica" w:hAnsi="Helvetica"/>
                  <w:color w:val="000000"/>
                  <w:sz w:val="17"/>
                  <w:szCs w:val="17"/>
                </w:rPr>
                <w:br/>
                <w:t>– residenza nelle seguenti province:</w:t>
              </w:r>
              <w:r>
                <w:rPr>
                  <w:rFonts w:ascii="Helvetica" w:hAnsi="Helvetica"/>
                  <w:color w:val="000000"/>
                  <w:sz w:val="17"/>
                  <w:szCs w:val="17"/>
                </w:rPr>
                <w:br/>
                <w:t>• per il DTP di Cagliari – Sassari, Oristano, Nuoro, Cagliari;</w:t>
              </w:r>
              <w:r>
                <w:rPr>
                  <w:rStyle w:val="apple-converted-space"/>
                  <w:rFonts w:ascii="Helvetica" w:eastAsiaTheme="majorEastAsia" w:hAnsi="Helvetica"/>
                  <w:color w:val="000000"/>
                  <w:sz w:val="17"/>
                  <w:szCs w:val="17"/>
                </w:rPr>
                <w:t> </w:t>
              </w:r>
              <w:r>
                <w:rPr>
                  <w:rFonts w:ascii="Helvetica" w:hAnsi="Helvetica"/>
                  <w:color w:val="000000"/>
                  <w:sz w:val="17"/>
                  <w:szCs w:val="17"/>
                </w:rPr>
                <w:br/>
                <w:t>• per il DTP di Milano – Alessandria, Bergamo, Brescia, Como, Cremona, Lecco, Lodi, Mantova, Milano, Monza Brianza, Novara, Pavia, Piacenza, Sondrio, Varese, Verbania;</w:t>
              </w:r>
              <w:r>
                <w:rPr>
                  <w:rFonts w:ascii="Helvetica" w:hAnsi="Helvetica"/>
                  <w:color w:val="000000"/>
                  <w:sz w:val="17"/>
                  <w:szCs w:val="17"/>
                </w:rPr>
                <w:br/>
                <w:t>• per il DTP di Napoli – Frosinone, Latina, Isernia, Campobasso, Foggia, Potenza, Salerno, Napoli, Avellino, Benevento, Caserta;</w:t>
              </w:r>
              <w:r>
                <w:rPr>
                  <w:rFonts w:ascii="Helvetica" w:hAnsi="Helvetica"/>
                  <w:color w:val="000000"/>
                  <w:sz w:val="17"/>
                  <w:szCs w:val="17"/>
                </w:rPr>
                <w:br/>
                <w:t>• per il DTP di Palermo – Palermo, Agrigento, Caltanissetta, Catania, Enna, Messina, Ragusa, Siracusa, Trapani;</w:t>
              </w:r>
              <w:r>
                <w:rPr>
                  <w:rFonts w:ascii="Helvetica" w:hAnsi="Helvetica"/>
                  <w:color w:val="000000"/>
                  <w:sz w:val="17"/>
                  <w:szCs w:val="17"/>
                </w:rPr>
                <w:br/>
                <w:t>• per il DTP di Roma – Frosinone, Grosseto, Latina, L’Aquila, Rieti, Roma, Terni, Viterbo;</w:t>
              </w:r>
              <w:r>
                <w:rPr>
                  <w:rStyle w:val="apple-converted-space"/>
                  <w:rFonts w:ascii="Helvetica" w:eastAsiaTheme="majorEastAsia" w:hAnsi="Helvetica"/>
                  <w:color w:val="000000"/>
                  <w:sz w:val="17"/>
                  <w:szCs w:val="17"/>
                </w:rPr>
                <w:t> </w:t>
              </w:r>
              <w:r>
                <w:rPr>
                  <w:rFonts w:ascii="Helvetica" w:hAnsi="Helvetica"/>
                  <w:color w:val="000000"/>
                  <w:sz w:val="17"/>
                  <w:szCs w:val="17"/>
                </w:rPr>
                <w:br/>
                <w:t>• per il DTP di Trieste – Trieste, Udine, Gorizia, Pordenone;</w:t>
              </w:r>
              <w:r>
                <w:rPr>
                  <w:rFonts w:ascii="Helvetica" w:hAnsi="Helvetica"/>
                  <w:color w:val="000000"/>
                  <w:sz w:val="17"/>
                  <w:szCs w:val="17"/>
                </w:rPr>
                <w:br/>
                <w:t>• per il DTP di Venezia – Belluno, Treviso, Padova, Venezia, Rovigo.</w:t>
              </w:r>
            </w:ins>
          </w:p>
          <w:p w:rsidR="00644C30" w:rsidRDefault="00644C30" w:rsidP="00644C30">
            <w:pPr>
              <w:pStyle w:val="NormaleWeb"/>
              <w:shd w:val="clear" w:color="auto" w:fill="FFFFFF"/>
              <w:spacing w:line="255" w:lineRule="atLeast"/>
              <w:rPr>
                <w:ins w:id="42" w:author="Unknown"/>
                <w:rFonts w:ascii="Helvetica" w:hAnsi="Helvetica"/>
                <w:color w:val="000000"/>
                <w:sz w:val="17"/>
                <w:szCs w:val="17"/>
              </w:rPr>
            </w:pPr>
            <w:ins w:id="43" w:author="Unknown">
              <w:r>
                <w:rPr>
                  <w:rFonts w:ascii="Helvetica" w:hAnsi="Helvetica"/>
                  <w:color w:val="000000"/>
                  <w:sz w:val="17"/>
                  <w:szCs w:val="17"/>
                </w:rPr>
                <w:t>Per candidarsi c’è tempo fino al</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20 aprile 2017</w:t>
              </w:r>
              <w:r>
                <w:rPr>
                  <w:rFonts w:ascii="Helvetica" w:hAnsi="Helvetica"/>
                  <w:color w:val="000000"/>
                  <w:sz w:val="17"/>
                  <w:szCs w:val="17"/>
                </w:rPr>
                <w:t>.</w:t>
              </w:r>
            </w:ins>
          </w:p>
          <w:p w:rsidR="00644C30" w:rsidRDefault="00644C30" w:rsidP="00644C30">
            <w:pPr>
              <w:pStyle w:val="NormaleWeb"/>
              <w:shd w:val="clear" w:color="auto" w:fill="FFFFFF"/>
              <w:spacing w:line="255" w:lineRule="atLeast"/>
              <w:rPr>
                <w:ins w:id="44" w:author="Unknown"/>
                <w:rFonts w:ascii="Helvetica" w:hAnsi="Helvetica"/>
                <w:color w:val="000000"/>
                <w:sz w:val="17"/>
                <w:szCs w:val="17"/>
              </w:rPr>
            </w:pPr>
            <w:ins w:id="45" w:author="Unknown">
              <w:r>
                <w:rPr>
                  <w:rStyle w:val="Enfasigrassetto"/>
                  <w:rFonts w:ascii="Helvetica" w:eastAsiaTheme="majorEastAsia" w:hAnsi="Helvetica"/>
                  <w:color w:val="000000"/>
                  <w:sz w:val="17"/>
                  <w:szCs w:val="17"/>
                </w:rPr>
                <w:t>CAPI STAZIONE</w:t>
              </w:r>
              <w:r>
                <w:rPr>
                  <w:rFonts w:ascii="Helvetica" w:hAnsi="Helvetica"/>
                  <w:color w:val="000000"/>
                  <w:sz w:val="17"/>
                  <w:szCs w:val="17"/>
                </w:rPr>
                <w:br/>
                <w:t>Sedi di lavoro:</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Direzioni Territoriali Produzione di Ancona, Bologna, Cagliari, Milano, Napoli, Palermo, Roma, Torino, Venezia</w:t>
              </w:r>
              <w:r>
                <w:rPr>
                  <w:rFonts w:ascii="Helvetica" w:hAnsi="Helvetica"/>
                  <w:color w:val="000000"/>
                  <w:sz w:val="17"/>
                  <w:szCs w:val="17"/>
                </w:rPr>
                <w:br/>
                <w:t>Per RFI SpA si selezionano candidati da inserire presso le DTP operanti nei territori di Abruzzo, Basilicata, Campania, Emilia Romagna, Lazio, Liguria, Lombardia, Marche, Molise, Piemonte, Puglia, Sardegna, Sicilia, Toscana, Umbria, Valle d’Aosta e Veneto. Si occuperanno di regolare la circolazione ferroviaria, della sorveglianza e del coordinamento tecnico / pratico / gestionale in ambito stazione e in relazione all’andamento dei treni. Saranno, inoltre, responsabili dell’applicazione delle norme regolamentari dell’esercizio. L’assunzione avverrà mediante contratto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apprendistato professionalizzante</w:t>
              </w:r>
              <w:r>
                <w:rPr>
                  <w:rFonts w:ascii="Helvetica" w:hAnsi="Helvetica"/>
                  <w:color w:val="000000"/>
                  <w:sz w:val="17"/>
                  <w:szCs w:val="17"/>
                </w:rPr>
                <w:t>.</w:t>
              </w:r>
            </w:ins>
          </w:p>
          <w:p w:rsidR="00644C30" w:rsidRDefault="00644C30" w:rsidP="00644C30">
            <w:pPr>
              <w:pStyle w:val="NormaleWeb"/>
              <w:shd w:val="clear" w:color="auto" w:fill="FFFFFF"/>
              <w:spacing w:line="255" w:lineRule="atLeast"/>
              <w:rPr>
                <w:ins w:id="46" w:author="Unknown"/>
                <w:rFonts w:ascii="Helvetica" w:hAnsi="Helvetica"/>
                <w:color w:val="000000"/>
                <w:sz w:val="17"/>
                <w:szCs w:val="17"/>
              </w:rPr>
            </w:pPr>
            <w:ins w:id="47" w:author="Unknown">
              <w:r>
                <w:rPr>
                  <w:rStyle w:val="Enfasigrassetto"/>
                  <w:rFonts w:ascii="Helvetica" w:eastAsiaTheme="majorEastAsia" w:hAnsi="Helvetica"/>
                  <w:color w:val="000000"/>
                  <w:sz w:val="17"/>
                  <w:szCs w:val="17"/>
                </w:rPr>
                <w:t>Requisiti</w:t>
              </w:r>
              <w:r>
                <w:rPr>
                  <w:rFonts w:ascii="Helvetica" w:hAnsi="Helvetica"/>
                  <w:color w:val="000000"/>
                  <w:sz w:val="17"/>
                  <w:szCs w:val="17"/>
                </w:rPr>
                <w:br/>
                <w:t>Le risorse hanno conseguito un diploma di liceo, hanno un’età compresa tra i 18 e i 29 anni e possiedono la patente di guida B. Completa il profilo il possesso dei requisiti fisici richiesti per il ruolo di ‘Capo Stazione’, riportati sul sito web di Trenitalia.</w:t>
              </w:r>
            </w:ins>
          </w:p>
          <w:p w:rsidR="00644C30" w:rsidRDefault="00644C30" w:rsidP="00644C30">
            <w:pPr>
              <w:pStyle w:val="NormaleWeb"/>
              <w:shd w:val="clear" w:color="auto" w:fill="FFFFFF"/>
              <w:spacing w:line="255" w:lineRule="atLeast"/>
              <w:rPr>
                <w:ins w:id="48" w:author="Unknown"/>
                <w:rFonts w:ascii="Helvetica" w:hAnsi="Helvetica"/>
                <w:color w:val="000000"/>
                <w:sz w:val="17"/>
                <w:szCs w:val="17"/>
              </w:rPr>
            </w:pPr>
            <w:ins w:id="49" w:author="Unknown">
              <w:r>
                <w:rPr>
                  <w:rFonts w:ascii="Helvetica" w:hAnsi="Helvetica"/>
                  <w:color w:val="000000"/>
                  <w:sz w:val="17"/>
                  <w:szCs w:val="17"/>
                </w:rPr>
                <w:t>Le seguenti caratteristiche sono considerate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requisiti preferibili</w:t>
              </w:r>
              <w:r>
                <w:rPr>
                  <w:rFonts w:ascii="Helvetica" w:hAnsi="Helvetica"/>
                  <w:color w:val="000000"/>
                  <w:sz w:val="17"/>
                  <w:szCs w:val="17"/>
                </w:rPr>
                <w:t>:</w:t>
              </w:r>
              <w:r>
                <w:rPr>
                  <w:rFonts w:ascii="Helvetica" w:hAnsi="Helvetica"/>
                  <w:color w:val="000000"/>
                  <w:sz w:val="17"/>
                  <w:szCs w:val="17"/>
                </w:rPr>
                <w:br/>
                <w:t>– maggiore votazione conseguita nel diploma;</w:t>
              </w:r>
              <w:r>
                <w:rPr>
                  <w:rFonts w:ascii="Helvetica" w:hAnsi="Helvetica"/>
                  <w:color w:val="000000"/>
                  <w:sz w:val="17"/>
                  <w:szCs w:val="17"/>
                </w:rPr>
                <w:br/>
                <w:t>– residenza nelle seguenti province:</w:t>
              </w:r>
              <w:r>
                <w:rPr>
                  <w:rFonts w:ascii="Helvetica" w:hAnsi="Helvetica"/>
                  <w:color w:val="000000"/>
                  <w:sz w:val="17"/>
                  <w:szCs w:val="17"/>
                </w:rPr>
                <w:br/>
                <w:t>• per il DTP di Ancona – Ancona, Ascoli Piceno, Chieti, L’Aquila, Macerata, Perugia, Pesaro Urbino, Pescara, Rieti, Teramo, Terni;</w:t>
              </w:r>
              <w:r>
                <w:rPr>
                  <w:rFonts w:ascii="Helvetica" w:hAnsi="Helvetica"/>
                  <w:color w:val="000000"/>
                  <w:sz w:val="17"/>
                  <w:szCs w:val="17"/>
                </w:rPr>
                <w:br/>
                <w:t>• per il DTP di Bologna – Bologna, Ferrara, Forlì-Cesena, Lodi, Modena, Parma, Piacenza, Prato, Ravenna, Reggio Emilia, Rimini;</w:t>
              </w:r>
              <w:r>
                <w:rPr>
                  <w:rFonts w:ascii="Helvetica" w:hAnsi="Helvetica"/>
                  <w:color w:val="000000"/>
                  <w:sz w:val="17"/>
                  <w:szCs w:val="17"/>
                </w:rPr>
                <w:br/>
                <w:t>• per il DTP di Cagliari – Sassari, Oristano, Nuoro, Cagliari;</w:t>
              </w:r>
              <w:r>
                <w:rPr>
                  <w:rStyle w:val="apple-converted-space"/>
                  <w:rFonts w:ascii="Helvetica" w:eastAsiaTheme="majorEastAsia" w:hAnsi="Helvetica"/>
                  <w:color w:val="000000"/>
                  <w:sz w:val="17"/>
                  <w:szCs w:val="17"/>
                </w:rPr>
                <w:t> </w:t>
              </w:r>
              <w:r>
                <w:rPr>
                  <w:rFonts w:ascii="Helvetica" w:hAnsi="Helvetica"/>
                  <w:color w:val="000000"/>
                  <w:sz w:val="17"/>
                  <w:szCs w:val="17"/>
                </w:rPr>
                <w:br/>
                <w:t>• per il DTP di Milano – Alessandria, Bergamo, Brescia, Como, Cremona, Lecco, Lodi, Mantova, Milano, Monza Brianza, Novara, Pavia, Piacenza, Sondrio, Varese, Verbania;</w:t>
              </w:r>
              <w:r>
                <w:rPr>
                  <w:rFonts w:ascii="Helvetica" w:hAnsi="Helvetica"/>
                  <w:color w:val="000000"/>
                  <w:sz w:val="17"/>
                  <w:szCs w:val="17"/>
                </w:rPr>
                <w:br/>
                <w:t>• per il DTP di Napoli – Avellino, Benevento, Campobasso, Caserta, Foggia, Frosinone, Isernia, Latina, Napoli, Potenza, Salerno;</w:t>
              </w:r>
              <w:r>
                <w:rPr>
                  <w:rFonts w:ascii="Helvetica" w:hAnsi="Helvetica"/>
                  <w:color w:val="000000"/>
                  <w:sz w:val="17"/>
                  <w:szCs w:val="17"/>
                </w:rPr>
                <w:br/>
                <w:t>• per il DTP di Palermo – Agrigento, Caltanissetta, Catania, Enna, Messina, Palermo, Ragusa, Siracusa, Trapani;</w:t>
              </w:r>
              <w:r>
                <w:rPr>
                  <w:rFonts w:ascii="Helvetica" w:hAnsi="Helvetica"/>
                  <w:color w:val="000000"/>
                  <w:sz w:val="17"/>
                  <w:szCs w:val="17"/>
                </w:rPr>
                <w:br/>
                <w:t>• per il DTP di Roma – Frosinone, Grosseto, Latina, L’Aquila, Rieti, Roma, Terni, Viterbo;</w:t>
              </w:r>
              <w:r>
                <w:rPr>
                  <w:rFonts w:ascii="Helvetica" w:hAnsi="Helvetica"/>
                  <w:color w:val="000000"/>
                  <w:sz w:val="17"/>
                  <w:szCs w:val="17"/>
                </w:rPr>
                <w:br/>
                <w:t>• per il DTP di Torino – Alessandria, Aosta, Asti, Biella, Cuneo, Novara, Pavia, Torino, Savona, Vercelli;</w:t>
              </w:r>
              <w:r>
                <w:rPr>
                  <w:rFonts w:ascii="Helvetica" w:hAnsi="Helvetica"/>
                  <w:color w:val="000000"/>
                  <w:sz w:val="17"/>
                  <w:szCs w:val="17"/>
                </w:rPr>
                <w:br/>
                <w:t>• per il DTP di Venezia – Belluno, Padova, Rovigo, Treviso, Venezia.</w:t>
              </w:r>
            </w:ins>
          </w:p>
          <w:p w:rsidR="00644C30" w:rsidRDefault="00644C30" w:rsidP="00644C30">
            <w:pPr>
              <w:pStyle w:val="NormaleWeb"/>
              <w:shd w:val="clear" w:color="auto" w:fill="FFFFFF"/>
              <w:spacing w:line="255" w:lineRule="atLeast"/>
              <w:rPr>
                <w:ins w:id="50" w:author="Unknown"/>
                <w:rFonts w:ascii="Helvetica" w:hAnsi="Helvetica"/>
                <w:color w:val="000000"/>
                <w:sz w:val="17"/>
                <w:szCs w:val="17"/>
              </w:rPr>
            </w:pPr>
            <w:ins w:id="51" w:author="Unknown">
              <w:r>
                <w:rPr>
                  <w:rFonts w:ascii="Helvetica" w:hAnsi="Helvetica"/>
                  <w:color w:val="000000"/>
                  <w:sz w:val="17"/>
                  <w:szCs w:val="17"/>
                </w:rPr>
                <w:lastRenderedPageBreak/>
                <w:t>Per candidarsi c’è tempo fino al</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20 aprile 2017</w:t>
              </w:r>
              <w:r>
                <w:rPr>
                  <w:rFonts w:ascii="Helvetica" w:hAnsi="Helvetica"/>
                  <w:color w:val="000000"/>
                  <w:sz w:val="17"/>
                  <w:szCs w:val="17"/>
                </w:rPr>
                <w:t>.</w:t>
              </w:r>
            </w:ins>
          </w:p>
          <w:p w:rsidR="00644C30" w:rsidRDefault="00644C30" w:rsidP="00644C30">
            <w:pPr>
              <w:pStyle w:val="NormaleWeb"/>
              <w:shd w:val="clear" w:color="auto" w:fill="FFFFFF"/>
              <w:spacing w:line="255" w:lineRule="atLeast"/>
              <w:rPr>
                <w:ins w:id="52" w:author="Unknown"/>
                <w:rFonts w:ascii="Helvetica" w:hAnsi="Helvetica"/>
                <w:color w:val="000000"/>
                <w:sz w:val="17"/>
                <w:szCs w:val="17"/>
              </w:rPr>
            </w:pPr>
            <w:ins w:id="53" w:author="Unknown">
              <w:r>
                <w:rPr>
                  <w:rStyle w:val="Enfasigrassetto"/>
                  <w:rFonts w:ascii="Helvetica" w:eastAsiaTheme="majorEastAsia" w:hAnsi="Helvetica"/>
                  <w:color w:val="000000"/>
                  <w:sz w:val="17"/>
                  <w:szCs w:val="17"/>
                </w:rPr>
                <w:t>ASSESSOR CIVILE SOTTOSISTEMI DI TERRA</w:t>
              </w:r>
              <w:r>
                <w:rPr>
                  <w:rFonts w:ascii="Helvetica" w:hAnsi="Helvetica"/>
                  <w:color w:val="000000"/>
                  <w:sz w:val="17"/>
                  <w:szCs w:val="17"/>
                </w:rPr>
                <w:br/>
                <w:t>Sede di lavoro:</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Roma</w:t>
              </w:r>
              <w:r>
                <w:rPr>
                  <w:rFonts w:ascii="Helvetica" w:hAnsi="Helvetica"/>
                  <w:color w:val="000000"/>
                  <w:sz w:val="17"/>
                  <w:szCs w:val="17"/>
                </w:rPr>
                <w:br/>
                <w:t>La figura sarà inserita a</w:t>
              </w:r>
              <w:r>
                <w:rPr>
                  <w:rStyle w:val="apple-converted-space"/>
                  <w:rFonts w:ascii="Helvetica" w:eastAsiaTheme="majorEastAsia" w:hAnsi="Helvetica"/>
                  <w:b/>
                  <w:bCs/>
                  <w:color w:val="000000"/>
                  <w:sz w:val="17"/>
                  <w:szCs w:val="17"/>
                </w:rPr>
                <w:t> </w:t>
              </w:r>
              <w:r>
                <w:rPr>
                  <w:rStyle w:val="Enfasigrassetto"/>
                  <w:rFonts w:ascii="Helvetica" w:eastAsiaTheme="majorEastAsia" w:hAnsi="Helvetica"/>
                  <w:color w:val="000000"/>
                  <w:sz w:val="17"/>
                  <w:szCs w:val="17"/>
                </w:rPr>
                <w:t>tempo indeterminato</w:t>
              </w:r>
              <w:r>
                <w:rPr>
                  <w:rStyle w:val="apple-converted-space"/>
                  <w:rFonts w:ascii="Helvetica" w:eastAsiaTheme="majorEastAsia" w:hAnsi="Helvetica"/>
                  <w:color w:val="000000"/>
                  <w:sz w:val="17"/>
                  <w:szCs w:val="17"/>
                </w:rPr>
                <w:t> </w:t>
              </w:r>
              <w:r>
                <w:rPr>
                  <w:rFonts w:ascii="Helvetica" w:hAnsi="Helvetica"/>
                  <w:color w:val="000000"/>
                  <w:sz w:val="17"/>
                  <w:szCs w:val="17"/>
                </w:rPr>
                <w:t>nell’area Safety e Ambiente della società Italcertifer SpA, controllata del Gruppo FS. Svolgerà mansioni di valutazione per i settori ‘Verifica Progetti’ e ‘Certificazione’, in ambito ferroviario e / o metro.</w:t>
              </w:r>
            </w:ins>
          </w:p>
          <w:p w:rsidR="00644C30" w:rsidRDefault="00644C30" w:rsidP="00644C30">
            <w:pPr>
              <w:pStyle w:val="NormaleWeb"/>
              <w:shd w:val="clear" w:color="auto" w:fill="FFFFFF"/>
              <w:spacing w:line="255" w:lineRule="atLeast"/>
              <w:rPr>
                <w:ins w:id="54" w:author="Unknown"/>
                <w:rFonts w:ascii="Helvetica" w:hAnsi="Helvetica"/>
                <w:color w:val="000000"/>
                <w:sz w:val="17"/>
                <w:szCs w:val="17"/>
              </w:rPr>
            </w:pPr>
            <w:ins w:id="55" w:author="Unknown">
              <w:r>
                <w:rPr>
                  <w:rStyle w:val="Enfasigrassetto"/>
                  <w:rFonts w:ascii="Helvetica" w:eastAsiaTheme="majorEastAsia" w:hAnsi="Helvetica"/>
                  <w:color w:val="000000"/>
                  <w:sz w:val="17"/>
                  <w:szCs w:val="17"/>
                </w:rPr>
                <w:t>Requisiti</w:t>
              </w:r>
              <w:r>
                <w:rPr>
                  <w:rFonts w:ascii="Helvetica" w:hAnsi="Helvetica"/>
                  <w:color w:val="000000"/>
                  <w:sz w:val="17"/>
                  <w:szCs w:val="17"/>
                </w:rPr>
                <w:br/>
                <w:t>La ricerca è rivolta a laureati in Ingegneria Civile, abilitati all’esercizio delle professioni tecniche dal almeno 3 anni. Devono aver maturato almeno 5 anni di esperienza in ruoli simili e conoscere l’Inglese almeno a livello medio superiore. Completano il profilo l’ottima conoscenza di Internet e del pacchetto Office, e la disponibilità a trasferte all’estero frequenti e / o di lunga durata.</w:t>
              </w:r>
            </w:ins>
          </w:p>
          <w:p w:rsidR="00644C30" w:rsidRDefault="00644C30" w:rsidP="00644C30">
            <w:pPr>
              <w:pStyle w:val="NormaleWeb"/>
              <w:shd w:val="clear" w:color="auto" w:fill="FFFFFF"/>
              <w:spacing w:line="255" w:lineRule="atLeast"/>
              <w:rPr>
                <w:ins w:id="56" w:author="Unknown"/>
                <w:rFonts w:ascii="Helvetica" w:hAnsi="Helvetica"/>
                <w:color w:val="000000"/>
                <w:sz w:val="17"/>
                <w:szCs w:val="17"/>
              </w:rPr>
            </w:pPr>
            <w:ins w:id="57" w:author="Unknown">
              <w:r>
                <w:rPr>
                  <w:rFonts w:ascii="Helvetica" w:hAnsi="Helvetica"/>
                  <w:color w:val="000000"/>
                  <w:sz w:val="17"/>
                  <w:szCs w:val="17"/>
                </w:rPr>
                <w:t>Per candidarsi c’è tempo fino al</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13 aprile 2017</w:t>
              </w:r>
              <w:r>
                <w:rPr>
                  <w:rFonts w:ascii="Helvetica" w:hAnsi="Helvetica"/>
                  <w:color w:val="000000"/>
                  <w:sz w:val="17"/>
                  <w:szCs w:val="17"/>
                </w:rPr>
                <w:t>.</w:t>
              </w:r>
            </w:ins>
          </w:p>
          <w:p w:rsidR="00644C30" w:rsidRDefault="00644C30" w:rsidP="00644C30">
            <w:pPr>
              <w:pStyle w:val="NormaleWeb"/>
              <w:shd w:val="clear" w:color="auto" w:fill="FFFFFF"/>
              <w:spacing w:line="255" w:lineRule="atLeast"/>
              <w:rPr>
                <w:ins w:id="58" w:author="Unknown"/>
                <w:rFonts w:ascii="Helvetica" w:hAnsi="Helvetica"/>
                <w:color w:val="000000"/>
                <w:sz w:val="17"/>
                <w:szCs w:val="17"/>
              </w:rPr>
            </w:pPr>
            <w:ins w:id="59" w:author="Unknown">
              <w:r>
                <w:rPr>
                  <w:rStyle w:val="Enfasigrassetto"/>
                  <w:rFonts w:ascii="Helvetica" w:eastAsiaTheme="majorEastAsia" w:hAnsi="Helvetica"/>
                  <w:color w:val="000000"/>
                  <w:sz w:val="17"/>
                  <w:szCs w:val="17"/>
                </w:rPr>
                <w:t>ASSESSOR SENIOR SETTORE ROTABILE / ELETTRICO</w:t>
              </w:r>
              <w:r>
                <w:rPr>
                  <w:rFonts w:ascii="Helvetica" w:hAnsi="Helvetica"/>
                  <w:color w:val="000000"/>
                  <w:sz w:val="17"/>
                  <w:szCs w:val="17"/>
                </w:rPr>
                <w:br/>
                <w:t>Sede di lavoro:</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Firenze</w:t>
              </w:r>
              <w:r>
                <w:rPr>
                  <w:rFonts w:ascii="Helvetica" w:hAnsi="Helvetica"/>
                  <w:color w:val="000000"/>
                  <w:sz w:val="17"/>
                  <w:szCs w:val="17"/>
                </w:rPr>
                <w:br/>
                <w:t>Per Italcertifer SpA si ricerca una risorsa da inserire nell’area Safety e Ambiente. Si occuperà del settore ‘Certificazione’ in ambito ferroviario / metro. Le mansioni saranno svolte in riferimento al settore ‘VIS – Verificatori Indipendenti di Sicurezza ai sensi del DLgs162/07’ e / o ‘Organismo Notificato per le verifiche CE dei requisiti di sicurezza dei Sottosistemi Interoperabili’. Prevista l’assunzione 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tempo indeterminato</w:t>
              </w:r>
              <w:r>
                <w:rPr>
                  <w:rFonts w:ascii="Helvetica" w:hAnsi="Helvetica"/>
                  <w:color w:val="000000"/>
                  <w:sz w:val="17"/>
                  <w:szCs w:val="17"/>
                </w:rPr>
                <w:t>.</w:t>
              </w:r>
            </w:ins>
          </w:p>
          <w:p w:rsidR="00644C30" w:rsidRDefault="00644C30" w:rsidP="00644C30">
            <w:pPr>
              <w:pStyle w:val="NormaleWeb"/>
              <w:shd w:val="clear" w:color="auto" w:fill="FFFFFF"/>
              <w:spacing w:line="255" w:lineRule="atLeast"/>
              <w:rPr>
                <w:ins w:id="60" w:author="Unknown"/>
                <w:rFonts w:ascii="Helvetica" w:hAnsi="Helvetica"/>
                <w:color w:val="000000"/>
                <w:sz w:val="17"/>
                <w:szCs w:val="17"/>
              </w:rPr>
            </w:pPr>
            <w:ins w:id="61" w:author="Unknown">
              <w:r>
                <w:rPr>
                  <w:rStyle w:val="Enfasigrassetto"/>
                  <w:rFonts w:ascii="Helvetica" w:eastAsiaTheme="majorEastAsia" w:hAnsi="Helvetica"/>
                  <w:color w:val="000000"/>
                  <w:sz w:val="17"/>
                  <w:szCs w:val="17"/>
                </w:rPr>
                <w:t>Requisiti</w:t>
              </w:r>
              <w:r>
                <w:rPr>
                  <w:rFonts w:ascii="Helvetica" w:hAnsi="Helvetica"/>
                  <w:color w:val="000000"/>
                  <w:sz w:val="17"/>
                  <w:szCs w:val="17"/>
                </w:rPr>
                <w:br/>
                <w:t>Si selezionano laureati magistrali in Ingegneria Elettrica e / o Elettrotecnica, disponibili ad effettuare trasferte frequenti e / o di lungo periodo all’estero. Si richiede la conoscenza della lingua inglese, corrispondente almeno al livello B2 del QCER, e di sistemi elettrici, elettronici e di segnalamento.</w:t>
              </w:r>
            </w:ins>
          </w:p>
          <w:p w:rsidR="00644C30" w:rsidRDefault="00644C30" w:rsidP="00644C30">
            <w:pPr>
              <w:pStyle w:val="NormaleWeb"/>
              <w:shd w:val="clear" w:color="auto" w:fill="FFFFFF"/>
              <w:spacing w:line="255" w:lineRule="atLeast"/>
              <w:rPr>
                <w:ins w:id="62" w:author="Unknown"/>
                <w:rFonts w:ascii="Helvetica" w:hAnsi="Helvetica"/>
                <w:color w:val="000000"/>
                <w:sz w:val="17"/>
                <w:szCs w:val="17"/>
              </w:rPr>
            </w:pPr>
            <w:ins w:id="63" w:author="Unknown">
              <w:r>
                <w:rPr>
                  <w:rFonts w:ascii="Helvetica" w:hAnsi="Helvetica"/>
                  <w:color w:val="000000"/>
                  <w:sz w:val="17"/>
                  <w:szCs w:val="17"/>
                </w:rPr>
                <w:t>Per candidarsi c’è tempo fino al</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13 aprile 2017</w:t>
              </w:r>
              <w:r>
                <w:rPr>
                  <w:rFonts w:ascii="Helvetica" w:hAnsi="Helvetica"/>
                  <w:color w:val="000000"/>
                  <w:sz w:val="17"/>
                  <w:szCs w:val="17"/>
                </w:rPr>
                <w:t>.</w:t>
              </w:r>
            </w:ins>
          </w:p>
          <w:p w:rsidR="00644C30" w:rsidRDefault="00644C30" w:rsidP="00644C30">
            <w:pPr>
              <w:pStyle w:val="Titolo3"/>
              <w:shd w:val="clear" w:color="auto" w:fill="FFFFFF"/>
              <w:outlineLvl w:val="2"/>
              <w:rPr>
                <w:ins w:id="64" w:author="Unknown"/>
                <w:rFonts w:ascii="Arial" w:hAnsi="Arial" w:cs="Arial"/>
                <w:b w:val="0"/>
                <w:bCs w:val="0"/>
                <w:color w:val="800000"/>
                <w:sz w:val="27"/>
                <w:szCs w:val="27"/>
              </w:rPr>
            </w:pPr>
            <w:ins w:id="65" w:author="Unknown">
              <w:r>
                <w:rPr>
                  <w:rFonts w:ascii="Arial" w:hAnsi="Arial" w:cs="Arial"/>
                  <w:b w:val="0"/>
                  <w:bCs w:val="0"/>
                  <w:color w:val="800000"/>
                </w:rPr>
                <w:t>AMBIENTE DI LAVORO</w:t>
              </w:r>
            </w:ins>
          </w:p>
          <w:p w:rsidR="00644C30" w:rsidRDefault="00644C30" w:rsidP="00644C30">
            <w:pPr>
              <w:pStyle w:val="NormaleWeb"/>
              <w:shd w:val="clear" w:color="auto" w:fill="FFFFFF"/>
              <w:spacing w:line="255" w:lineRule="atLeast"/>
              <w:rPr>
                <w:ins w:id="66" w:author="Unknown"/>
                <w:rFonts w:ascii="Helvetica" w:hAnsi="Helvetica"/>
                <w:color w:val="000000"/>
                <w:sz w:val="17"/>
                <w:szCs w:val="17"/>
              </w:rPr>
            </w:pPr>
            <w:ins w:id="67" w:author="Unknown">
              <w:r>
                <w:rPr>
                  <w:rFonts w:ascii="Helvetica" w:hAnsi="Helvetica"/>
                  <w:color w:val="000000"/>
                  <w:sz w:val="17"/>
                  <w:szCs w:val="17"/>
                </w:rPr>
                <w:t>Il Gruppo Ferrovie investe molto nelle Risorse Umane, alle quali offre la possibilità di lavorare presso una delle più grandi realtà industriali italiane ed una azienda di spicco anche 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livello internazionale</w:t>
              </w:r>
              <w:r>
                <w:rPr>
                  <w:rFonts w:ascii="Helvetica" w:hAnsi="Helvetica"/>
                  <w:color w:val="000000"/>
                  <w:sz w:val="17"/>
                  <w:szCs w:val="17"/>
                </w:rPr>
                <w:t>. La società vede nei propri collaboratori uno dei fattori principali per garantire il successo della compagnia e per accrescere professionalità, qualità e innovazione dei servizi offerti, in un’ottica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miglioramento continuo</w:t>
              </w:r>
              <w:r>
                <w:rPr>
                  <w:rStyle w:val="apple-converted-space"/>
                  <w:rFonts w:ascii="Helvetica" w:eastAsiaTheme="majorEastAsia" w:hAnsi="Helvetica"/>
                  <w:color w:val="000000"/>
                  <w:sz w:val="17"/>
                  <w:szCs w:val="17"/>
                </w:rPr>
                <w:t> </w:t>
              </w:r>
              <w:r>
                <w:rPr>
                  <w:rFonts w:ascii="Helvetica" w:hAnsi="Helvetica"/>
                  <w:color w:val="000000"/>
                  <w:sz w:val="17"/>
                  <w:szCs w:val="17"/>
                </w:rPr>
                <w:t>che si focalizza anche sul know how e sulla preparazione del personale, per il quale sono disponibili programmi di apprendimento e sviluppo.</w:t>
              </w:r>
            </w:ins>
          </w:p>
          <w:p w:rsidR="00644C30" w:rsidRDefault="00644C30" w:rsidP="00644C30">
            <w:pPr>
              <w:pStyle w:val="Titolo3"/>
              <w:shd w:val="clear" w:color="auto" w:fill="FFFFFF"/>
              <w:outlineLvl w:val="2"/>
              <w:rPr>
                <w:ins w:id="68" w:author="Unknown"/>
                <w:rFonts w:ascii="Arial" w:hAnsi="Arial" w:cs="Arial"/>
                <w:b w:val="0"/>
                <w:bCs w:val="0"/>
                <w:color w:val="800000"/>
                <w:sz w:val="27"/>
                <w:szCs w:val="27"/>
              </w:rPr>
            </w:pPr>
            <w:ins w:id="69" w:author="Unknown">
              <w:r>
                <w:rPr>
                  <w:rFonts w:ascii="Arial" w:hAnsi="Arial" w:cs="Arial"/>
                  <w:b w:val="0"/>
                  <w:bCs w:val="0"/>
                  <w:color w:val="800000"/>
                </w:rPr>
                <w:t>OPPORTUNITA’ PER I GIOVANI E I PROFESSIONISTI</w:t>
              </w:r>
            </w:ins>
          </w:p>
          <w:p w:rsidR="00644C30" w:rsidRDefault="00644C30" w:rsidP="00644C30">
            <w:pPr>
              <w:pStyle w:val="NormaleWeb"/>
              <w:shd w:val="clear" w:color="auto" w:fill="FFFFFF"/>
              <w:spacing w:line="255" w:lineRule="atLeast"/>
              <w:rPr>
                <w:ins w:id="70" w:author="Unknown"/>
                <w:rFonts w:ascii="Helvetica" w:hAnsi="Helvetica"/>
                <w:color w:val="000000"/>
                <w:sz w:val="17"/>
                <w:szCs w:val="17"/>
              </w:rPr>
            </w:pPr>
            <w:ins w:id="71" w:author="Unknown">
              <w:r>
                <w:rPr>
                  <w:rFonts w:ascii="Helvetica" w:hAnsi="Helvetica"/>
                  <w:color w:val="000000"/>
                  <w:sz w:val="17"/>
                  <w:szCs w:val="17"/>
                </w:rPr>
                <w:t>Trenitalia offre interessanti opportunità di inserimento sia per i giovani,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anche senza esperienza</w:t>
              </w:r>
              <w:r>
                <w:rPr>
                  <w:rFonts w:ascii="Helvetica" w:hAnsi="Helvetica"/>
                  <w:color w:val="000000"/>
                  <w:sz w:val="17"/>
                  <w:szCs w:val="17"/>
                </w:rPr>
                <w:t>, che per professionisti esperti in vari ambiti. Per quanto riguarda i candidati più inesperti, le assunzioni Ferrovie dello Stato sono rivolte particolarmente 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studenti</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neolaureati,</w:t>
              </w:r>
              <w:r>
                <w:rPr>
                  <w:rStyle w:val="apple-converted-space"/>
                  <w:rFonts w:ascii="Helvetica" w:eastAsiaTheme="majorEastAsia" w:hAnsi="Helvetica"/>
                  <w:color w:val="000000"/>
                  <w:sz w:val="17"/>
                  <w:szCs w:val="17"/>
                </w:rPr>
                <w:t> </w:t>
              </w:r>
              <w:r>
                <w:rPr>
                  <w:rFonts w:ascii="Helvetica" w:hAnsi="Helvetica"/>
                  <w:color w:val="000000"/>
                  <w:sz w:val="17"/>
                  <w:szCs w:val="17"/>
                </w:rPr>
                <w:t>in particolare in Ingegneria Civile e dell’Architettura, Industriale e dell’Informazione, Architettura e discipline economiche, giuridiche ed umanistiche, che hanno conseguito il titolo di studio con ottimi voti, per i quali sono previsti appositi programmi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formazione on the job</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sviluppo</w:t>
              </w:r>
              <w:r>
                <w:rPr>
                  <w:rStyle w:val="apple-converted-space"/>
                  <w:rFonts w:ascii="Helvetica" w:eastAsiaTheme="majorEastAsia" w:hAnsi="Helvetica"/>
                  <w:color w:val="000000"/>
                  <w:sz w:val="17"/>
                  <w:szCs w:val="17"/>
                </w:rPr>
                <w:t> </w:t>
              </w:r>
              <w:r>
                <w:rPr>
                  <w:rFonts w:ascii="Helvetica" w:hAnsi="Helvetica"/>
                  <w:color w:val="000000"/>
                  <w:sz w:val="17"/>
                  <w:szCs w:val="17"/>
                </w:rPr>
                <w:t>nelle aree Ingegneria, Produzione e Circolazione, Sicurezza, Qualità, Manutenzione, Marketing e Commerciale, Investimenti, Acquisti e Logistica, Immobiliare e Servizi, Risorse Umane, Legale, Strategia e Pianificazione, Internal Auditing, ICT, Amministrazione Finanza e Controllo, e Relazioni Esterne.</w:t>
              </w:r>
            </w:ins>
          </w:p>
          <w:p w:rsidR="00644C30" w:rsidRDefault="00644C30" w:rsidP="00644C30">
            <w:pPr>
              <w:pStyle w:val="NormaleWeb"/>
              <w:shd w:val="clear" w:color="auto" w:fill="FFFFFF"/>
              <w:spacing w:line="255" w:lineRule="atLeast"/>
              <w:rPr>
                <w:ins w:id="72" w:author="Unknown"/>
                <w:rFonts w:ascii="Helvetica" w:hAnsi="Helvetica"/>
                <w:color w:val="000000"/>
                <w:sz w:val="17"/>
                <w:szCs w:val="17"/>
              </w:rPr>
            </w:pPr>
            <w:ins w:id="73" w:author="Unknown">
              <w:r>
                <w:rPr>
                  <w:rFonts w:ascii="Helvetica" w:hAnsi="Helvetica"/>
                  <w:color w:val="000000"/>
                  <w:sz w:val="17"/>
                  <w:szCs w:val="17"/>
                </w:rPr>
                <w:lastRenderedPageBreak/>
                <w:t>Non mancano i posti di lavoro per</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diplomati,</w:t>
              </w:r>
              <w:r>
                <w:rPr>
                  <w:rStyle w:val="apple-converted-space"/>
                  <w:rFonts w:ascii="Helvetica" w:eastAsiaTheme="majorEastAsia" w:hAnsi="Helvetica"/>
                  <w:color w:val="000000"/>
                  <w:sz w:val="17"/>
                  <w:szCs w:val="17"/>
                </w:rPr>
                <w:t> </w:t>
              </w:r>
              <w:r>
                <w:rPr>
                  <w:rFonts w:ascii="Helvetica" w:hAnsi="Helvetica"/>
                  <w:color w:val="000000"/>
                  <w:sz w:val="17"/>
                  <w:szCs w:val="17"/>
                </w:rPr>
                <w:t>che vengono per lo più impiegati nelle mansioni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Macchinista, Operatore Specializzato</w:t>
              </w:r>
              <w:r>
                <w:rPr>
                  <w:rStyle w:val="apple-converted-space"/>
                  <w:rFonts w:ascii="Helvetica" w:eastAsiaTheme="majorEastAsia" w:hAnsi="Helvetica"/>
                  <w:color w:val="000000"/>
                  <w:sz w:val="17"/>
                  <w:szCs w:val="17"/>
                </w:rPr>
                <w:t> </w:t>
              </w:r>
              <w:r>
                <w:rPr>
                  <w:rFonts w:ascii="Helvetica" w:hAnsi="Helvetica"/>
                  <w:color w:val="000000"/>
                  <w:sz w:val="17"/>
                  <w:szCs w:val="17"/>
                </w:rPr>
                <w:t>della</w:t>
              </w:r>
              <w:r>
                <w:rPr>
                  <w:rStyle w:val="apple-converted-space"/>
                  <w:rFonts w:ascii="Helvetica" w:eastAsiaTheme="majorEastAsia" w:hAnsi="Helvetica"/>
                  <w:b/>
                  <w:bCs/>
                  <w:color w:val="000000"/>
                  <w:sz w:val="17"/>
                  <w:szCs w:val="17"/>
                </w:rPr>
                <w:t> </w:t>
              </w:r>
              <w:r>
                <w:rPr>
                  <w:rStyle w:val="Enfasigrassetto"/>
                  <w:rFonts w:ascii="Helvetica" w:eastAsiaTheme="majorEastAsia" w:hAnsi="Helvetica"/>
                  <w:color w:val="000000"/>
                  <w:sz w:val="17"/>
                  <w:szCs w:val="17"/>
                </w:rPr>
                <w:t>Circolazione, Capo Tecnico, Capo Treno / Capo Servizi Treno, Capo Stazione, Operatore Specializzato</w:t>
              </w:r>
              <w:r>
                <w:rPr>
                  <w:rStyle w:val="apple-converted-space"/>
                  <w:rFonts w:ascii="Helvetica" w:eastAsiaTheme="majorEastAsia" w:hAnsi="Helvetica"/>
                  <w:color w:val="000000"/>
                  <w:sz w:val="17"/>
                  <w:szCs w:val="17"/>
                </w:rPr>
                <w:t> </w:t>
              </w:r>
              <w:r>
                <w:rPr>
                  <w:rFonts w:ascii="Helvetica" w:hAnsi="Helvetica"/>
                  <w:color w:val="000000"/>
                  <w:sz w:val="17"/>
                  <w:szCs w:val="17"/>
                </w:rPr>
                <w:t>della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Manutenzione</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Specialista Tecnico Commerciale</w:t>
              </w:r>
              <w:r>
                <w:rPr>
                  <w:rFonts w:ascii="Helvetica" w:hAnsi="Helvetica"/>
                  <w:color w:val="000000"/>
                  <w:sz w:val="17"/>
                  <w:szCs w:val="17"/>
                </w:rPr>
                <w:t>. Per la maggior parte di queste figure sono richieste specifiche competenze tecniche, pertanto l’azienda ha messo a punto un apposito sistema che consente di acquisire le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abilitazioni ferroviarie</w:t>
              </w:r>
              <w:r>
                <w:rPr>
                  <w:rStyle w:val="apple-converted-space"/>
                  <w:rFonts w:ascii="Helvetica" w:eastAsiaTheme="majorEastAsia" w:hAnsi="Helvetica"/>
                  <w:color w:val="000000"/>
                  <w:sz w:val="17"/>
                  <w:szCs w:val="17"/>
                </w:rPr>
                <w:t> </w:t>
              </w:r>
              <w:r>
                <w:rPr>
                  <w:rFonts w:ascii="Helvetica" w:hAnsi="Helvetica"/>
                  <w:color w:val="000000"/>
                  <w:sz w:val="17"/>
                  <w:szCs w:val="17"/>
                </w:rPr>
                <w:t>necessarie partecipando a corsi di formazione sia interni al Gruppo che esterni, e prevede per lo più l’inserimento mediante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contratti</w:t>
              </w:r>
              <w:r>
                <w:rPr>
                  <w:rStyle w:val="apple-converted-space"/>
                  <w:rFonts w:ascii="Helvetica" w:eastAsiaTheme="majorEastAsia" w:hAnsi="Helvetica"/>
                  <w:color w:val="000000"/>
                  <w:sz w:val="17"/>
                  <w:szCs w:val="17"/>
                </w:rPr>
                <w:t> </w:t>
              </w:r>
              <w:r>
                <w:rPr>
                  <w:rFonts w:ascii="Helvetica" w:hAnsi="Helvetica"/>
                  <w:color w:val="000000"/>
                  <w:sz w:val="17"/>
                  <w:szCs w:val="17"/>
                </w:rPr>
                <w:t>di</w:t>
              </w:r>
              <w:r>
                <w:rPr>
                  <w:rStyle w:val="Enfasigrassetto"/>
                  <w:rFonts w:ascii="Helvetica" w:eastAsiaTheme="majorEastAsia" w:hAnsi="Helvetica"/>
                  <w:color w:val="000000"/>
                  <w:sz w:val="17"/>
                  <w:szCs w:val="17"/>
                </w:rPr>
                <w:t>apprendistato</w:t>
              </w:r>
              <w:r>
                <w:rPr>
                  <w:rStyle w:val="apple-converted-space"/>
                  <w:rFonts w:ascii="Helvetica" w:eastAsiaTheme="majorEastAsia" w:hAnsi="Helvetica"/>
                  <w:color w:val="000000"/>
                  <w:sz w:val="17"/>
                  <w:szCs w:val="17"/>
                </w:rPr>
                <w:t> </w:t>
              </w:r>
              <w:r>
                <w:rPr>
                  <w:rFonts w:ascii="Helvetica" w:hAnsi="Helvetica"/>
                  <w:color w:val="000000"/>
                  <w:sz w:val="17"/>
                  <w:szCs w:val="17"/>
                </w:rPr>
                <w:t>professionalizzante.</w:t>
              </w:r>
            </w:ins>
          </w:p>
          <w:p w:rsidR="00644C30" w:rsidRDefault="00644C30" w:rsidP="00644C30">
            <w:pPr>
              <w:pStyle w:val="NormaleWeb"/>
              <w:shd w:val="clear" w:color="auto" w:fill="FFFFFF"/>
              <w:spacing w:line="255" w:lineRule="atLeast"/>
              <w:rPr>
                <w:ins w:id="74" w:author="Unknown"/>
                <w:rFonts w:ascii="Helvetica" w:hAnsi="Helvetica"/>
                <w:color w:val="000000"/>
                <w:sz w:val="17"/>
                <w:szCs w:val="17"/>
              </w:rPr>
            </w:pPr>
            <w:ins w:id="75" w:author="Unknown">
              <w:r>
                <w:rPr>
                  <w:rStyle w:val="Enfasigrassetto"/>
                  <w:rFonts w:ascii="Helvetica" w:eastAsiaTheme="majorEastAsia" w:hAnsi="Helvetica"/>
                  <w:color w:val="000000"/>
                  <w:sz w:val="17"/>
                  <w:szCs w:val="17"/>
                </w:rPr>
                <w:t>E per i candidati esperti?</w:t>
              </w:r>
              <w:r>
                <w:rPr>
                  <w:rStyle w:val="apple-converted-space"/>
                  <w:rFonts w:ascii="Helvetica" w:eastAsiaTheme="majorEastAsia" w:hAnsi="Helvetica"/>
                  <w:color w:val="000000"/>
                  <w:sz w:val="17"/>
                  <w:szCs w:val="17"/>
                </w:rPr>
                <w:t> </w:t>
              </w:r>
              <w:r>
                <w:rPr>
                  <w:rFonts w:ascii="Helvetica" w:hAnsi="Helvetica"/>
                  <w:color w:val="000000"/>
                  <w:sz w:val="17"/>
                  <w:szCs w:val="17"/>
                </w:rPr>
                <w:t>L’azienda seleziona anche professionisti qualificati, con un’esperienza di almeno 3 – 5 anni nei settori di riferimento, e profili manageriali, che hanno maturato esperienze in posizioni di middle e top management, a cui offre concrete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possibilità</w:t>
              </w:r>
              <w:r>
                <w:rPr>
                  <w:rStyle w:val="apple-converted-space"/>
                  <w:rFonts w:ascii="Helvetica" w:eastAsiaTheme="majorEastAsia" w:hAnsi="Helvetica"/>
                  <w:color w:val="000000"/>
                  <w:sz w:val="17"/>
                  <w:szCs w:val="17"/>
                </w:rPr>
                <w:t> </w:t>
              </w:r>
              <w:r>
                <w:rPr>
                  <w:rFonts w:ascii="Helvetica" w:hAnsi="Helvetica"/>
                  <w:color w:val="000000"/>
                  <w:sz w:val="17"/>
                  <w:szCs w:val="17"/>
                </w:rPr>
                <w:t>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carriera</w:t>
              </w:r>
              <w:r>
                <w:rPr>
                  <w:rStyle w:val="apple-converted-space"/>
                  <w:rFonts w:ascii="Helvetica" w:eastAsiaTheme="majorEastAsia" w:hAnsi="Helvetica"/>
                  <w:color w:val="000000"/>
                  <w:sz w:val="17"/>
                  <w:szCs w:val="17"/>
                </w:rPr>
                <w:t> </w:t>
              </w:r>
              <w:r>
                <w:rPr>
                  <w:rFonts w:ascii="Helvetica" w:hAnsi="Helvetica"/>
                  <w:color w:val="000000"/>
                  <w:sz w:val="17"/>
                  <w:szCs w:val="17"/>
                </w:rPr>
                <w:t>e di esprimere al meglio la propria professionalità.</w:t>
              </w:r>
            </w:ins>
          </w:p>
          <w:p w:rsidR="00644C30" w:rsidRDefault="00644C30" w:rsidP="00644C30">
            <w:pPr>
              <w:pStyle w:val="Titolo3"/>
              <w:shd w:val="clear" w:color="auto" w:fill="FFFFFF"/>
              <w:outlineLvl w:val="2"/>
              <w:rPr>
                <w:ins w:id="76" w:author="Unknown"/>
                <w:rFonts w:ascii="Arial" w:hAnsi="Arial" w:cs="Arial"/>
                <w:b w:val="0"/>
                <w:bCs w:val="0"/>
                <w:color w:val="800000"/>
                <w:sz w:val="27"/>
                <w:szCs w:val="27"/>
              </w:rPr>
            </w:pPr>
            <w:ins w:id="77" w:author="Unknown">
              <w:r>
                <w:rPr>
                  <w:rFonts w:ascii="Arial" w:hAnsi="Arial" w:cs="Arial"/>
                  <w:b w:val="0"/>
                  <w:bCs w:val="0"/>
                  <w:color w:val="800000"/>
                </w:rPr>
                <w:t>FS E UNIVERSITA’</w:t>
              </w:r>
            </w:ins>
          </w:p>
          <w:p w:rsidR="00644C30" w:rsidRDefault="00644C30" w:rsidP="00644C30">
            <w:pPr>
              <w:pStyle w:val="NormaleWeb"/>
              <w:shd w:val="clear" w:color="auto" w:fill="FFFFFF"/>
              <w:spacing w:line="255" w:lineRule="atLeast"/>
              <w:rPr>
                <w:ins w:id="78" w:author="Unknown"/>
                <w:rFonts w:ascii="Helvetica" w:hAnsi="Helvetica"/>
                <w:color w:val="000000"/>
                <w:sz w:val="17"/>
                <w:szCs w:val="17"/>
              </w:rPr>
            </w:pPr>
            <w:ins w:id="79" w:author="Unknown">
              <w:r>
                <w:rPr>
                  <w:rFonts w:ascii="Helvetica" w:hAnsi="Helvetica"/>
                  <w:color w:val="000000"/>
                  <w:sz w:val="17"/>
                  <w:szCs w:val="17"/>
                </w:rPr>
                <w:t>Il Gruppo è sempre interessato ad</w:t>
              </w:r>
              <w:r>
                <w:rPr>
                  <w:rStyle w:val="apple-converted-space"/>
                  <w:rFonts w:ascii="Helvetica" w:eastAsiaTheme="majorEastAsia" w:hAnsi="Helvetica"/>
                  <w:b/>
                  <w:bCs/>
                  <w:color w:val="000000"/>
                  <w:sz w:val="17"/>
                  <w:szCs w:val="17"/>
                </w:rPr>
                <w:t> </w:t>
              </w:r>
              <w:r>
                <w:rPr>
                  <w:rStyle w:val="Enfasigrassetto"/>
                  <w:rFonts w:ascii="Helvetica" w:eastAsiaTheme="majorEastAsia" w:hAnsi="Helvetica"/>
                  <w:color w:val="000000"/>
                  <w:sz w:val="17"/>
                  <w:szCs w:val="17"/>
                </w:rPr>
                <w:t>incontrare talenti</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collabora con varie Università</w:t>
              </w:r>
              <w:r>
                <w:rPr>
                  <w:rStyle w:val="apple-converted-space"/>
                  <w:rFonts w:ascii="Helvetica" w:eastAsiaTheme="majorEastAsia" w:hAnsi="Helvetica"/>
                  <w:color w:val="000000"/>
                  <w:sz w:val="17"/>
                  <w:szCs w:val="17"/>
                </w:rPr>
                <w:t> </w:t>
              </w:r>
              <w:r>
                <w:rPr>
                  <w:rFonts w:ascii="Helvetica" w:hAnsi="Helvetica"/>
                  <w:color w:val="000000"/>
                  <w:sz w:val="17"/>
                  <w:szCs w:val="17"/>
                </w:rPr>
                <w:t>per incontrare direttamente gli studenti e favorirne l’inserimento professionale. Per entrare in contatto con i laureandi più promettenti dei Corsi di Laurea Specialistica di Ingegneria, ad esempio, sono state predisposte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borse</w:t>
              </w:r>
              <w:r>
                <w:rPr>
                  <w:rStyle w:val="apple-converted-space"/>
                  <w:rFonts w:ascii="Helvetica" w:eastAsiaTheme="majorEastAsia" w:hAnsi="Helvetica"/>
                  <w:color w:val="000000"/>
                  <w:sz w:val="17"/>
                  <w:szCs w:val="17"/>
                </w:rPr>
                <w:t> </w:t>
              </w:r>
              <w:r>
                <w:rPr>
                  <w:rFonts w:ascii="Helvetica" w:hAnsi="Helvetica"/>
                  <w:color w:val="000000"/>
                  <w:sz w:val="17"/>
                  <w:szCs w:val="17"/>
                </w:rPr>
                <w:t>di</w:t>
              </w:r>
              <w:r>
                <w:rPr>
                  <w:rStyle w:val="Enfasigrassetto"/>
                  <w:rFonts w:ascii="Helvetica" w:eastAsiaTheme="majorEastAsia" w:hAnsi="Helvetica"/>
                  <w:color w:val="000000"/>
                  <w:sz w:val="17"/>
                  <w:szCs w:val="17"/>
                </w:rPr>
                <w:t>studio</w:t>
              </w:r>
              <w:r>
                <w:rPr>
                  <w:rStyle w:val="apple-converted-space"/>
                  <w:rFonts w:ascii="Helvetica" w:eastAsiaTheme="majorEastAsia" w:hAnsi="Helvetica"/>
                  <w:color w:val="000000"/>
                  <w:sz w:val="17"/>
                  <w:szCs w:val="17"/>
                </w:rPr>
                <w:t> </w:t>
              </w:r>
              <w:r>
                <w:rPr>
                  <w:rFonts w:ascii="Helvetica" w:hAnsi="Helvetica"/>
                  <w:color w:val="000000"/>
                  <w:sz w:val="17"/>
                  <w:szCs w:val="17"/>
                </w:rPr>
                <w:t>Ferrovie dello Stato – Politecnico di Torino,</w:t>
              </w:r>
              <w:r>
                <w:rPr>
                  <w:rStyle w:val="apple-converted-space"/>
                  <w:rFonts w:ascii="Helvetica" w:eastAsiaTheme="majorEastAsia" w:hAnsi="Helvetica"/>
                  <w:b/>
                  <w:bCs/>
                  <w:color w:val="000000"/>
                  <w:sz w:val="17"/>
                  <w:szCs w:val="17"/>
                </w:rPr>
                <w:t> </w:t>
              </w:r>
              <w:r>
                <w:rPr>
                  <w:rStyle w:val="Enfasigrassetto"/>
                  <w:rFonts w:ascii="Helvetica" w:eastAsiaTheme="majorEastAsia" w:hAnsi="Helvetica"/>
                  <w:color w:val="000000"/>
                  <w:sz w:val="17"/>
                  <w:szCs w:val="17"/>
                </w:rPr>
                <w:t>premi per tesi di laurea</w:t>
              </w:r>
              <w:r>
                <w:rPr>
                  <w:rFonts w:ascii="Helvetica" w:hAnsi="Helvetica"/>
                  <w:color w:val="000000"/>
                  <w:sz w:val="17"/>
                  <w:szCs w:val="17"/>
                </w:rPr>
                <w:t>, in collaborazione con il Dipartimento di Ingegneria Elettrotecnica dell’Università di Bologna, ed un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concorso di idee</w:t>
              </w:r>
              <w:r>
                <w:rPr>
                  <w:rStyle w:val="apple-converted-space"/>
                  <w:rFonts w:ascii="Helvetica" w:eastAsiaTheme="majorEastAsia" w:hAnsi="Helvetica"/>
                  <w:color w:val="000000"/>
                  <w:sz w:val="17"/>
                  <w:szCs w:val="17"/>
                </w:rPr>
                <w:t> </w:t>
              </w:r>
              <w:r>
                <w:rPr>
                  <w:rFonts w:ascii="Helvetica" w:hAnsi="Helvetica"/>
                  <w:color w:val="000000"/>
                  <w:sz w:val="17"/>
                  <w:szCs w:val="17"/>
                </w:rPr>
                <w:t>organizzato con il Dipartimento di Idraulica, Trasporti ed Infrastrutture Civili del Politecnico di Torino.</w:t>
              </w:r>
            </w:ins>
          </w:p>
          <w:p w:rsidR="00644C30" w:rsidRDefault="00644C30" w:rsidP="00644C30">
            <w:pPr>
              <w:pStyle w:val="NormaleWeb"/>
              <w:shd w:val="clear" w:color="auto" w:fill="FFFFFF"/>
              <w:spacing w:line="255" w:lineRule="atLeast"/>
              <w:rPr>
                <w:ins w:id="80" w:author="Unknown"/>
                <w:rFonts w:ascii="Helvetica" w:hAnsi="Helvetica"/>
                <w:color w:val="000000"/>
                <w:sz w:val="17"/>
                <w:szCs w:val="17"/>
              </w:rPr>
            </w:pPr>
            <w:ins w:id="81" w:author="Unknown">
              <w:r>
                <w:rPr>
                  <w:rFonts w:ascii="Helvetica" w:hAnsi="Helvetica"/>
                  <w:color w:val="000000"/>
                  <w:sz w:val="17"/>
                  <w:szCs w:val="17"/>
                </w:rPr>
                <w:t>Sono disponibili, inoltre, durante l’anno programmi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stage Ferrovie dello Stato</w:t>
              </w:r>
              <w:r>
                <w:rPr>
                  <w:rFonts w:ascii="Helvetica" w:hAnsi="Helvetica"/>
                  <w:color w:val="000000"/>
                  <w:sz w:val="17"/>
                  <w:szCs w:val="17"/>
                </w:rPr>
                <w:t>, che prevedono il coinvolgimento dei tirocinanti in attività e progetti aziendali innovativi sotto la supervisione di un tutor, e che possono rappresentare un’interessante occasione per gettare le basi di un percorso professionale nel settore ferroviario. Del resto, la società ferroviaria partecipa anche al</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progetto FIGI – Facoltà</w:t>
              </w:r>
              <w:r>
                <w:rPr>
                  <w:rStyle w:val="apple-converted-space"/>
                  <w:rFonts w:ascii="Helvetica" w:eastAsiaTheme="majorEastAsia" w:hAnsi="Helvetica"/>
                  <w:color w:val="000000"/>
                  <w:sz w:val="17"/>
                  <w:szCs w:val="17"/>
                </w:rPr>
                <w:t> </w:t>
              </w:r>
              <w:r>
                <w:rPr>
                  <w:rFonts w:ascii="Helvetica" w:hAnsi="Helvetica"/>
                  <w:color w:val="000000"/>
                  <w:sz w:val="17"/>
                  <w:szCs w:val="17"/>
                </w:rPr>
                <w:t>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Ingegneria</w:t>
              </w:r>
              <w:r>
                <w:rPr>
                  <w:rStyle w:val="apple-converted-space"/>
                  <w:rFonts w:ascii="Helvetica" w:eastAsiaTheme="majorEastAsia" w:hAnsi="Helvetica"/>
                  <w:color w:val="000000"/>
                  <w:sz w:val="17"/>
                  <w:szCs w:val="17"/>
                </w:rPr>
                <w:t> </w:t>
              </w:r>
              <w:r>
                <w:rPr>
                  <w:rFonts w:ascii="Helvetica" w:hAnsi="Helvetica"/>
                  <w:color w:val="000000"/>
                  <w:sz w:val="17"/>
                  <w:szCs w:val="17"/>
                </w:rPr>
                <w:t>per</w:t>
              </w:r>
              <w:r>
                <w:rPr>
                  <w:rStyle w:val="Enfasigrassetto"/>
                  <w:rFonts w:ascii="Helvetica" w:eastAsiaTheme="majorEastAsia" w:hAnsi="Helvetica"/>
                  <w:color w:val="000000"/>
                  <w:sz w:val="17"/>
                  <w:szCs w:val="17"/>
                </w:rPr>
                <w:t>Grandi Imprese</w:t>
              </w:r>
              <w:r>
                <w:rPr>
                  <w:rFonts w:ascii="Helvetica" w:hAnsi="Helvetica"/>
                  <w:color w:val="000000"/>
                  <w:sz w:val="17"/>
                  <w:szCs w:val="17"/>
                </w:rPr>
                <w:t>, una iniziativa che coinvolge le Facoltà di Ingegneria Civile e Ingegneria dell’Informazione, Informatica e Statistica dell’Università di Roma “La Sapienza”, oltre ad alcune importanti aziende italiane e internazionali, tra cui Trenitalia, che intende avvicinare concretamente gli studenti al mondo del lavoro, ad esempio proponendo specifici temi per le tesi di laurea o attivando tirocini.</w:t>
              </w:r>
            </w:ins>
          </w:p>
          <w:p w:rsidR="00644C30" w:rsidRDefault="00644C30" w:rsidP="00644C30">
            <w:pPr>
              <w:pStyle w:val="NormaleWeb"/>
              <w:shd w:val="clear" w:color="auto" w:fill="FFFFFF"/>
              <w:spacing w:line="255" w:lineRule="atLeast"/>
              <w:rPr>
                <w:ins w:id="82" w:author="Unknown"/>
                <w:rFonts w:ascii="Helvetica" w:hAnsi="Helvetica"/>
                <w:color w:val="000000"/>
                <w:sz w:val="17"/>
                <w:szCs w:val="17"/>
              </w:rPr>
            </w:pPr>
            <w:ins w:id="83" w:author="Unknown">
              <w:r>
                <w:rPr>
                  <w:rFonts w:ascii="Helvetica" w:hAnsi="Helvetica"/>
                  <w:color w:val="000000"/>
                  <w:sz w:val="17"/>
                  <w:szCs w:val="17"/>
                </w:rPr>
                <w:t>Per incontrare i giovani l’azienda partecipa, inoltre, 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career day</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job meeting</w:t>
              </w:r>
              <w:r>
                <w:rPr>
                  <w:rStyle w:val="apple-converted-space"/>
                  <w:rFonts w:ascii="Helvetica" w:eastAsiaTheme="majorEastAsia" w:hAnsi="Helvetica"/>
                  <w:color w:val="000000"/>
                  <w:sz w:val="17"/>
                  <w:szCs w:val="17"/>
                </w:rPr>
                <w:t> </w:t>
              </w:r>
              <w:r>
                <w:rPr>
                  <w:rFonts w:ascii="Helvetica" w:hAnsi="Helvetica"/>
                  <w:color w:val="000000"/>
                  <w:sz w:val="17"/>
                  <w:szCs w:val="17"/>
                </w:rPr>
                <w:t>presso i più importanti Atenei italiani e in varie città italiane. Ancora per sostenere la formazione e l’occupazione giovanile, FS aderisce, inoltre, ai seguenti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Master specialistici</w:t>
              </w:r>
              <w:r>
                <w:rPr>
                  <w:rStyle w:val="apple-converted-space"/>
                  <w:rFonts w:ascii="Helvetica" w:eastAsiaTheme="majorEastAsia" w:hAnsi="Helvetica"/>
                  <w:color w:val="000000"/>
                  <w:sz w:val="17"/>
                  <w:szCs w:val="17"/>
                </w:rPr>
                <w:t> </w:t>
              </w:r>
              <w:r>
                <w:rPr>
                  <w:rFonts w:ascii="Helvetica" w:hAnsi="Helvetica"/>
                  <w:color w:val="000000"/>
                  <w:sz w:val="17"/>
                  <w:szCs w:val="17"/>
                </w:rPr>
                <w:t>di II livello:</w:t>
              </w:r>
              <w:r>
                <w:rPr>
                  <w:rFonts w:ascii="Helvetica" w:hAnsi="Helvetica"/>
                  <w:color w:val="000000"/>
                  <w:sz w:val="17"/>
                  <w:szCs w:val="17"/>
                </w:rPr>
                <w:br/>
                <w:t>– Master in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Ingegneria</w:t>
              </w:r>
              <w:r>
                <w:rPr>
                  <w:rStyle w:val="apple-converted-space"/>
                  <w:rFonts w:ascii="Helvetica" w:eastAsiaTheme="majorEastAsia" w:hAnsi="Helvetica"/>
                  <w:color w:val="000000"/>
                  <w:sz w:val="17"/>
                  <w:szCs w:val="17"/>
                </w:rPr>
                <w:t> </w:t>
              </w:r>
              <w:r>
                <w:rPr>
                  <w:rFonts w:ascii="Helvetica" w:hAnsi="Helvetica"/>
                  <w:color w:val="000000"/>
                  <w:sz w:val="17"/>
                  <w:szCs w:val="17"/>
                </w:rPr>
                <w:t>delle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Infrastrutture</w:t>
              </w:r>
              <w:r>
                <w:rPr>
                  <w:rStyle w:val="apple-converted-space"/>
                  <w:rFonts w:ascii="Helvetica" w:eastAsiaTheme="majorEastAsia" w:hAnsi="Helvetica"/>
                  <w:color w:val="000000"/>
                  <w:sz w:val="17"/>
                  <w:szCs w:val="17"/>
                </w:rPr>
                <w:t> </w:t>
              </w:r>
              <w:r>
                <w:rPr>
                  <w:rFonts w:ascii="Helvetica" w:hAnsi="Helvetica"/>
                  <w:color w:val="000000"/>
                  <w:sz w:val="17"/>
                  <w:szCs w:val="17"/>
                </w:rPr>
                <w:t>e dei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Sistemi ferroviari</w:t>
              </w:r>
              <w:r>
                <w:rPr>
                  <w:rStyle w:val="apple-converted-space"/>
                  <w:rFonts w:ascii="Helvetica" w:eastAsiaTheme="majorEastAsia" w:hAnsi="Helvetica"/>
                  <w:color w:val="000000"/>
                  <w:sz w:val="17"/>
                  <w:szCs w:val="17"/>
                </w:rPr>
                <w:t> </w:t>
              </w:r>
              <w:r>
                <w:rPr>
                  <w:rFonts w:ascii="Helvetica" w:hAnsi="Helvetica"/>
                  <w:color w:val="000000"/>
                  <w:sz w:val="17"/>
                  <w:szCs w:val="17"/>
                </w:rPr>
                <w:t>– La Sapienza;</w:t>
              </w:r>
              <w:r>
                <w:rPr>
                  <w:rFonts w:ascii="Helvetica" w:hAnsi="Helvetica"/>
                  <w:color w:val="000000"/>
                  <w:sz w:val="17"/>
                  <w:szCs w:val="17"/>
                </w:rPr>
                <w:br/>
                <w:t>– Master in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Procurement Management</w:t>
              </w:r>
              <w:r>
                <w:rPr>
                  <w:rStyle w:val="apple-converted-space"/>
                  <w:rFonts w:ascii="Helvetica" w:eastAsiaTheme="majorEastAsia" w:hAnsi="Helvetica"/>
                  <w:color w:val="000000"/>
                  <w:sz w:val="17"/>
                  <w:szCs w:val="17"/>
                </w:rPr>
                <w:t> </w:t>
              </w:r>
              <w:r>
                <w:rPr>
                  <w:rFonts w:ascii="Helvetica" w:hAnsi="Helvetica"/>
                  <w:color w:val="000000"/>
                  <w:sz w:val="17"/>
                  <w:szCs w:val="17"/>
                </w:rPr>
                <w:t>– Università di Tor Vergata;</w:t>
              </w:r>
              <w:r>
                <w:rPr>
                  <w:rFonts w:ascii="Helvetica" w:hAnsi="Helvetica"/>
                  <w:color w:val="000000"/>
                  <w:sz w:val="17"/>
                  <w:szCs w:val="17"/>
                </w:rPr>
                <w:br/>
                <w:t>– Master in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Homeland Security</w:t>
              </w:r>
              <w:r>
                <w:rPr>
                  <w:rStyle w:val="apple-converted-space"/>
                  <w:rFonts w:ascii="Helvetica" w:eastAsiaTheme="majorEastAsia" w:hAnsi="Helvetica"/>
                  <w:color w:val="000000"/>
                  <w:sz w:val="17"/>
                  <w:szCs w:val="17"/>
                </w:rPr>
                <w:t> </w:t>
              </w:r>
              <w:r>
                <w:rPr>
                  <w:rFonts w:ascii="Helvetica" w:hAnsi="Helvetica"/>
                  <w:color w:val="000000"/>
                  <w:sz w:val="17"/>
                  <w:szCs w:val="17"/>
                </w:rPr>
                <w:t>– Campus Bio Medico di Roma.</w:t>
              </w:r>
            </w:ins>
          </w:p>
          <w:p w:rsidR="00644C30" w:rsidRDefault="00644C30" w:rsidP="00644C30">
            <w:pPr>
              <w:pStyle w:val="Titolo3"/>
              <w:shd w:val="clear" w:color="auto" w:fill="FFFFFF"/>
              <w:outlineLvl w:val="2"/>
              <w:rPr>
                <w:ins w:id="84" w:author="Unknown"/>
                <w:rFonts w:ascii="Arial" w:hAnsi="Arial" w:cs="Arial"/>
                <w:b w:val="0"/>
                <w:bCs w:val="0"/>
                <w:color w:val="800000"/>
                <w:sz w:val="27"/>
                <w:szCs w:val="27"/>
              </w:rPr>
            </w:pPr>
            <w:ins w:id="85" w:author="Unknown">
              <w:r>
                <w:rPr>
                  <w:rFonts w:ascii="Arial" w:hAnsi="Arial" w:cs="Arial"/>
                  <w:b w:val="0"/>
                  <w:bCs w:val="0"/>
                  <w:color w:val="800000"/>
                </w:rPr>
                <w:t>RECRUITING ONLINE</w:t>
              </w:r>
            </w:ins>
          </w:p>
          <w:p w:rsidR="00644C30" w:rsidRDefault="00644C30" w:rsidP="00644C30">
            <w:pPr>
              <w:pStyle w:val="NormaleWeb"/>
              <w:shd w:val="clear" w:color="auto" w:fill="FFFFFF"/>
              <w:spacing w:line="255" w:lineRule="atLeast"/>
              <w:rPr>
                <w:ins w:id="86" w:author="Unknown"/>
                <w:rFonts w:ascii="Helvetica" w:hAnsi="Helvetica"/>
                <w:color w:val="000000"/>
                <w:sz w:val="17"/>
                <w:szCs w:val="17"/>
              </w:rPr>
            </w:pPr>
            <w:ins w:id="87" w:author="Unknown">
              <w:r>
                <w:rPr>
                  <w:rFonts w:ascii="Helvetica" w:hAnsi="Helvetica"/>
                  <w:color w:val="000000"/>
                  <w:sz w:val="17"/>
                  <w:szCs w:val="17"/>
                </w:rPr>
                <w:t>Il Gruppo FS utilizza, tra i principali strumenti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raccolta</w:t>
              </w:r>
              <w:r>
                <w:rPr>
                  <w:rStyle w:val="apple-converted-space"/>
                  <w:rFonts w:ascii="Helvetica" w:eastAsiaTheme="majorEastAsia" w:hAnsi="Helvetica"/>
                  <w:color w:val="000000"/>
                  <w:sz w:val="17"/>
                  <w:szCs w:val="17"/>
                </w:rPr>
                <w:t> </w:t>
              </w:r>
              <w:r>
                <w:rPr>
                  <w:rFonts w:ascii="Helvetica" w:hAnsi="Helvetica"/>
                  <w:color w:val="000000"/>
                  <w:sz w:val="17"/>
                  <w:szCs w:val="17"/>
                </w:rPr>
                <w:t>delle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candidature,</w:t>
              </w:r>
              <w:r>
                <w:rPr>
                  <w:rStyle w:val="apple-converted-space"/>
                  <w:rFonts w:ascii="Helvetica" w:eastAsiaTheme="majorEastAsia" w:hAnsi="Helvetica"/>
                  <w:color w:val="000000"/>
                  <w:sz w:val="17"/>
                  <w:szCs w:val="17"/>
                </w:rPr>
                <w:t> </w:t>
              </w:r>
              <w:r>
                <w:rPr>
                  <w:rFonts w:ascii="Helvetica" w:hAnsi="Helvetica"/>
                  <w:color w:val="000000"/>
                  <w:sz w:val="17"/>
                  <w:szCs w:val="17"/>
                </w:rPr>
                <w:t>il portale riservato alle carriere e selezioni, Trenitalia Lavora con noi, che viene aggiornato con le posizioni aperte presso il Gruppo. Attraverso il</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servizio web gratuito</w:t>
              </w:r>
              <w:r>
                <w:rPr>
                  <w:rStyle w:val="apple-converted-space"/>
                  <w:rFonts w:ascii="Helvetica" w:eastAsiaTheme="majorEastAsia" w:hAnsi="Helvetica"/>
                  <w:color w:val="000000"/>
                  <w:sz w:val="17"/>
                  <w:szCs w:val="17"/>
                </w:rPr>
                <w:t> </w:t>
              </w:r>
              <w:r>
                <w:rPr>
                  <w:rFonts w:ascii="Helvetica" w:hAnsi="Helvetica"/>
                  <w:color w:val="000000"/>
                  <w:sz w:val="17"/>
                  <w:szCs w:val="17"/>
                </w:rPr>
                <w:t>i candidati interessati a lavorare in Ferrovie dello Stato possono prendere visione delle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opportunità professionali</w:t>
              </w:r>
              <w:r>
                <w:rPr>
                  <w:rStyle w:val="apple-converted-space"/>
                  <w:rFonts w:ascii="Helvetica" w:eastAsiaTheme="majorEastAsia" w:hAnsi="Helvetica"/>
                  <w:color w:val="000000"/>
                  <w:sz w:val="17"/>
                  <w:szCs w:val="17"/>
                </w:rPr>
                <w:t> </w:t>
              </w:r>
              <w:r>
                <w:rPr>
                  <w:rFonts w:ascii="Helvetica" w:hAnsi="Helvetica"/>
                  <w:color w:val="000000"/>
                  <w:sz w:val="17"/>
                  <w:szCs w:val="17"/>
                </w:rPr>
                <w:t>disponibili, inserire il</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cv nel data base</w:t>
              </w:r>
              <w:r>
                <w:rPr>
                  <w:rStyle w:val="apple-converted-space"/>
                  <w:rFonts w:ascii="Helvetica" w:eastAsiaTheme="majorEastAsia" w:hAnsi="Helvetica"/>
                  <w:color w:val="000000"/>
                  <w:sz w:val="17"/>
                  <w:szCs w:val="17"/>
                </w:rPr>
                <w:t> </w:t>
              </w:r>
              <w:r>
                <w:rPr>
                  <w:rFonts w:ascii="Helvetica" w:hAnsi="Helvetica"/>
                  <w:color w:val="000000"/>
                  <w:sz w:val="17"/>
                  <w:szCs w:val="17"/>
                </w:rPr>
                <w:t>del Gruppo 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rispondere online</w:t>
              </w:r>
              <w:r>
                <w:rPr>
                  <w:rStyle w:val="apple-converted-space"/>
                  <w:rFonts w:ascii="Helvetica" w:eastAsiaTheme="majorEastAsia" w:hAnsi="Helvetica"/>
                  <w:color w:val="000000"/>
                  <w:sz w:val="17"/>
                  <w:szCs w:val="17"/>
                </w:rPr>
                <w:t> </w:t>
              </w:r>
              <w:r>
                <w:rPr>
                  <w:rFonts w:ascii="Helvetica" w:hAnsi="Helvetica"/>
                  <w:color w:val="000000"/>
                  <w:sz w:val="17"/>
                  <w:szCs w:val="17"/>
                </w:rPr>
                <w:t>agli annunci di interesse.</w:t>
              </w:r>
            </w:ins>
          </w:p>
          <w:p w:rsidR="00644C30" w:rsidRDefault="00644C30" w:rsidP="00644C30">
            <w:pPr>
              <w:pStyle w:val="NormaleWeb"/>
              <w:shd w:val="clear" w:color="auto" w:fill="FFFFFF"/>
              <w:spacing w:line="255" w:lineRule="atLeast"/>
              <w:rPr>
                <w:ins w:id="88" w:author="Unknown"/>
                <w:rFonts w:ascii="Helvetica" w:hAnsi="Helvetica"/>
                <w:color w:val="000000"/>
                <w:sz w:val="17"/>
                <w:szCs w:val="17"/>
              </w:rPr>
            </w:pPr>
            <w:ins w:id="89" w:author="Unknown">
              <w:r>
                <w:rPr>
                  <w:rFonts w:ascii="Helvetica" w:hAnsi="Helvetica"/>
                  <w:color w:val="000000"/>
                  <w:sz w:val="17"/>
                  <w:szCs w:val="17"/>
                </w:rPr>
                <w:t>Per candidarsi alle opportunità di lavoro nel settore ferroviario occorre prima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registrarsi sulla piattaforma</w:t>
              </w:r>
              <w:r>
                <w:rPr>
                  <w:rFonts w:ascii="Helvetica" w:hAnsi="Helvetica"/>
                  <w:color w:val="000000"/>
                  <w:sz w:val="17"/>
                  <w:szCs w:val="17"/>
                </w:rPr>
                <w:t>FS lavoro, creando il proprio profilo e scegliendo uno username ed una password di accesso. Una volta registrato il</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curriculum vitae online</w:t>
              </w:r>
              <w:r>
                <w:rPr>
                  <w:rFonts w:ascii="Helvetica" w:hAnsi="Helvetica"/>
                  <w:color w:val="000000"/>
                  <w:sz w:val="17"/>
                  <w:szCs w:val="17"/>
                </w:rPr>
                <w:t>, sarà sempre possibile modificarlo ed aggiornarlo, ad esempio aggiungendo eventuali nuove esperienze professionali e formative.</w:t>
              </w:r>
            </w:ins>
          </w:p>
          <w:p w:rsidR="00644C30" w:rsidRDefault="00644C30" w:rsidP="00644C30">
            <w:pPr>
              <w:pStyle w:val="NormaleWeb"/>
              <w:shd w:val="clear" w:color="auto" w:fill="FFFFFF"/>
              <w:spacing w:line="255" w:lineRule="atLeast"/>
              <w:rPr>
                <w:ins w:id="90" w:author="Unknown"/>
                <w:rFonts w:ascii="Helvetica" w:hAnsi="Helvetica"/>
                <w:color w:val="000000"/>
                <w:sz w:val="17"/>
                <w:szCs w:val="17"/>
              </w:rPr>
            </w:pPr>
            <w:ins w:id="91" w:author="Unknown">
              <w:r>
                <w:rPr>
                  <w:rFonts w:ascii="Helvetica" w:hAnsi="Helvetica"/>
                  <w:color w:val="000000"/>
                  <w:sz w:val="17"/>
                  <w:szCs w:val="17"/>
                </w:rPr>
                <w:t>In qualsiasi momento è possibile, inoltre, inviare un’</w:t>
              </w:r>
              <w:r w:rsidR="00CF00C1">
                <w:rPr>
                  <w:rFonts w:ascii="Helvetica" w:hAnsi="Helvetica"/>
                  <w:color w:val="000000"/>
                  <w:sz w:val="17"/>
                  <w:szCs w:val="17"/>
                </w:rPr>
                <w:fldChar w:fldCharType="begin"/>
              </w:r>
              <w:r>
                <w:rPr>
                  <w:rFonts w:ascii="Helvetica" w:hAnsi="Helvetica"/>
                  <w:color w:val="000000"/>
                  <w:sz w:val="17"/>
                  <w:szCs w:val="17"/>
                </w:rPr>
                <w:instrText xml:space="preserve"> HYPERLINK "http://www.fsitaliane.it/lavoraconnoi.html" </w:instrText>
              </w:r>
              <w:r w:rsidR="00CF00C1">
                <w:rPr>
                  <w:rFonts w:ascii="Helvetica" w:hAnsi="Helvetica"/>
                  <w:color w:val="000000"/>
                  <w:sz w:val="17"/>
                  <w:szCs w:val="17"/>
                </w:rPr>
                <w:fldChar w:fldCharType="separate"/>
              </w:r>
              <w:r>
                <w:rPr>
                  <w:rStyle w:val="linkrosso"/>
                  <w:rFonts w:ascii="Helvetica" w:hAnsi="Helvetica"/>
                  <w:b/>
                  <w:bCs/>
                  <w:color w:val="800000"/>
                  <w:sz w:val="17"/>
                  <w:szCs w:val="17"/>
                  <w:u w:val="single"/>
                </w:rPr>
                <w:t>autocandidatura</w:t>
              </w:r>
              <w:r w:rsidR="00CF00C1">
                <w:rPr>
                  <w:rFonts w:ascii="Helvetica" w:hAnsi="Helvetica"/>
                  <w:color w:val="000000"/>
                  <w:sz w:val="17"/>
                  <w:szCs w:val="17"/>
                </w:rPr>
                <w:fldChar w:fldCharType="end"/>
              </w:r>
              <w:r>
                <w:rPr>
                  <w:rFonts w:ascii="Helvetica" w:hAnsi="Helvetica"/>
                  <w:color w:val="000000"/>
                  <w:sz w:val="17"/>
                  <w:szCs w:val="17"/>
                </w:rPr>
                <w:t xml:space="preserve">, in vista di prossime </w:t>
              </w:r>
              <w:r>
                <w:rPr>
                  <w:rFonts w:ascii="Helvetica" w:hAnsi="Helvetica"/>
                  <w:color w:val="000000"/>
                  <w:sz w:val="17"/>
                  <w:szCs w:val="17"/>
                </w:rPr>
                <w:lastRenderedPageBreak/>
                <w:t>selezioni di personale. Vi segnaliamo che le candidature spontanee vengono mantenute nella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banca dati FS</w:t>
              </w:r>
              <w:r>
                <w:rPr>
                  <w:rStyle w:val="apple-converted-space"/>
                  <w:rFonts w:ascii="Helvetica" w:eastAsiaTheme="majorEastAsia" w:hAnsi="Helvetica"/>
                  <w:color w:val="000000"/>
                  <w:sz w:val="17"/>
                  <w:szCs w:val="17"/>
                </w:rPr>
                <w:t> </w:t>
              </w:r>
              <w:r>
                <w:rPr>
                  <w:rFonts w:ascii="Helvetica" w:hAnsi="Helvetica"/>
                  <w:color w:val="000000"/>
                  <w:sz w:val="17"/>
                  <w:szCs w:val="17"/>
                </w:rPr>
                <w:t>per un periodo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18 mesi</w:t>
              </w:r>
              <w:r>
                <w:rPr>
                  <w:rFonts w:ascii="Helvetica" w:hAnsi="Helvetica"/>
                  <w:color w:val="000000"/>
                  <w:sz w:val="17"/>
                  <w:szCs w:val="17"/>
                </w:rPr>
                <w:t>.</w:t>
              </w:r>
            </w:ins>
          </w:p>
          <w:p w:rsidR="00644C30" w:rsidRDefault="00644C30" w:rsidP="00644C30">
            <w:pPr>
              <w:pStyle w:val="Titolo3"/>
              <w:shd w:val="clear" w:color="auto" w:fill="FFFFFF"/>
              <w:outlineLvl w:val="2"/>
              <w:rPr>
                <w:ins w:id="92" w:author="Unknown"/>
                <w:rFonts w:ascii="Arial" w:hAnsi="Arial" w:cs="Arial"/>
                <w:b w:val="0"/>
                <w:bCs w:val="0"/>
                <w:color w:val="800000"/>
                <w:sz w:val="27"/>
                <w:szCs w:val="27"/>
              </w:rPr>
            </w:pPr>
            <w:ins w:id="93" w:author="Unknown">
              <w:r>
                <w:rPr>
                  <w:rFonts w:ascii="Arial" w:hAnsi="Arial" w:cs="Arial"/>
                  <w:b w:val="0"/>
                  <w:bCs w:val="0"/>
                  <w:color w:val="800000"/>
                </w:rPr>
                <w:t>ITER DI SELEZIONE</w:t>
              </w:r>
            </w:ins>
          </w:p>
          <w:p w:rsidR="00644C30" w:rsidRDefault="00644C30" w:rsidP="00644C30">
            <w:pPr>
              <w:pStyle w:val="NormaleWeb"/>
              <w:shd w:val="clear" w:color="auto" w:fill="FFFFFF"/>
              <w:spacing w:line="255" w:lineRule="atLeast"/>
              <w:rPr>
                <w:ins w:id="94" w:author="Unknown"/>
                <w:rFonts w:ascii="Helvetica" w:hAnsi="Helvetica"/>
                <w:color w:val="000000"/>
                <w:sz w:val="17"/>
                <w:szCs w:val="17"/>
              </w:rPr>
            </w:pPr>
            <w:ins w:id="95" w:author="Unknown">
              <w:r>
                <w:rPr>
                  <w:rFonts w:ascii="Helvetica" w:hAnsi="Helvetica"/>
                  <w:color w:val="000000"/>
                  <w:sz w:val="17"/>
                  <w:szCs w:val="17"/>
                </w:rPr>
                <w:t>Le selezioni Ferrovie dello Stato sono articolate in varie fasi, la prima delle quali prevede lo</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screening</w:t>
              </w:r>
              <w:r>
                <w:rPr>
                  <w:rStyle w:val="apple-converted-space"/>
                  <w:rFonts w:ascii="Helvetica" w:eastAsiaTheme="majorEastAsia" w:hAnsi="Helvetica"/>
                  <w:color w:val="000000"/>
                  <w:sz w:val="17"/>
                  <w:szCs w:val="17"/>
                </w:rPr>
                <w:t> </w:t>
              </w:r>
              <w:r>
                <w:rPr>
                  <w:rFonts w:ascii="Helvetica" w:hAnsi="Helvetica"/>
                  <w:color w:val="000000"/>
                  <w:sz w:val="17"/>
                  <w:szCs w:val="17"/>
                </w:rPr>
                <w:t>dei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cv</w:t>
              </w:r>
              <w:r>
                <w:rPr>
                  <w:rFonts w:ascii="Helvetica" w:hAnsi="Helvetica"/>
                  <w:color w:val="000000"/>
                  <w:sz w:val="17"/>
                  <w:szCs w:val="17"/>
                </w:rPr>
                <w:t>pervenuti online, in base al quale vengono individuati i profili in possesso dei requisiti maggiormente in linea con quelli richiesti per la posizione da ricoprire, che possono accedere alle valutazioni successive.</w:t>
              </w:r>
            </w:ins>
          </w:p>
          <w:p w:rsidR="00644C30" w:rsidRDefault="00644C30" w:rsidP="00644C30">
            <w:pPr>
              <w:pStyle w:val="NormaleWeb"/>
              <w:shd w:val="clear" w:color="auto" w:fill="FFFFFF"/>
              <w:spacing w:line="255" w:lineRule="atLeast"/>
              <w:rPr>
                <w:ins w:id="96" w:author="Unknown"/>
                <w:rFonts w:ascii="Helvetica" w:hAnsi="Helvetica"/>
                <w:color w:val="000000"/>
                <w:sz w:val="17"/>
                <w:szCs w:val="17"/>
              </w:rPr>
            </w:pPr>
            <w:ins w:id="97" w:author="Unknown">
              <w:r>
                <w:rPr>
                  <w:rFonts w:ascii="Helvetica" w:hAnsi="Helvetica"/>
                  <w:color w:val="000000"/>
                  <w:sz w:val="17"/>
                  <w:szCs w:val="17"/>
                </w:rPr>
                <w:t>Queste ultime prevedono l’espletamento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prove</w:t>
              </w:r>
              <w:r>
                <w:rPr>
                  <w:rStyle w:val="apple-converted-space"/>
                  <w:rFonts w:ascii="Helvetica" w:eastAsiaTheme="majorEastAsia" w:hAnsi="Helvetica"/>
                  <w:color w:val="000000"/>
                  <w:sz w:val="17"/>
                  <w:szCs w:val="17"/>
                </w:rPr>
                <w:t> </w:t>
              </w:r>
              <w:r>
                <w:rPr>
                  <w:rFonts w:ascii="Helvetica" w:hAnsi="Helvetica"/>
                  <w:color w:val="000000"/>
                  <w:sz w:val="17"/>
                  <w:szCs w:val="17"/>
                </w:rPr>
                <w:t>differenziate a seconda dei profili richiesti, e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colloqui</w:t>
              </w:r>
              <w:r>
                <w:rPr>
                  <w:rStyle w:val="apple-converted-space"/>
                  <w:rFonts w:ascii="Helvetica" w:eastAsiaTheme="majorEastAsia" w:hAnsi="Helvetica"/>
                  <w:color w:val="000000"/>
                  <w:sz w:val="17"/>
                  <w:szCs w:val="17"/>
                </w:rPr>
                <w:t> </w:t>
              </w:r>
              <w:r>
                <w:rPr>
                  <w:rFonts w:ascii="Helvetica" w:hAnsi="Helvetica"/>
                  <w:color w:val="000000"/>
                  <w:sz w:val="17"/>
                  <w:szCs w:val="17"/>
                </w:rPr>
                <w:t>a carattere informativo – motivazionale, con i referenti delle Risorse Umane, e a carattere tecnico, con i Manager di Linea. In particolare, l’iter selettivo per Macchinisti, Operatori ed altre figure tecniche ed operative, per le quali sono richiesti particolari requisiti fisici e competenze specifiche, può prevedere</w:t>
              </w:r>
              <w:r>
                <w:rPr>
                  <w:rStyle w:val="apple-converted-space"/>
                  <w:rFonts w:ascii="Helvetica" w:eastAsiaTheme="majorEastAsia" w:hAnsi="Helvetica"/>
                  <w:b/>
                  <w:bCs/>
                  <w:color w:val="000000"/>
                  <w:sz w:val="17"/>
                  <w:szCs w:val="17"/>
                </w:rPr>
                <w:t> </w:t>
              </w:r>
              <w:r>
                <w:rPr>
                  <w:rStyle w:val="Enfasigrassetto"/>
                  <w:rFonts w:ascii="Helvetica" w:eastAsiaTheme="majorEastAsia" w:hAnsi="Helvetica"/>
                  <w:color w:val="000000"/>
                  <w:sz w:val="17"/>
                  <w:szCs w:val="17"/>
                </w:rPr>
                <w:t>test attitudinali</w:t>
              </w:r>
              <w:r>
                <w:rPr>
                  <w:rStyle w:val="apple-converted-space"/>
                  <w:rFonts w:ascii="Helvetica" w:eastAsiaTheme="majorEastAsia" w:hAnsi="Helvetica"/>
                  <w:color w:val="000000"/>
                  <w:sz w:val="17"/>
                  <w:szCs w:val="17"/>
                </w:rPr>
                <w:t> </w:t>
              </w:r>
              <w:r>
                <w:rPr>
                  <w:rFonts w:ascii="Helvetica" w:hAnsi="Helvetica"/>
                  <w:color w:val="000000"/>
                  <w:sz w:val="17"/>
                  <w:szCs w:val="17"/>
                </w:rPr>
                <w:t>e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personalità,</w:t>
              </w:r>
              <w:r>
                <w:rPr>
                  <w:rStyle w:val="apple-converted-space"/>
                  <w:rFonts w:ascii="Helvetica" w:eastAsiaTheme="majorEastAsia" w:hAnsi="Helvetica"/>
                  <w:color w:val="000000"/>
                  <w:sz w:val="17"/>
                  <w:szCs w:val="17"/>
                </w:rPr>
                <w:t> </w:t>
              </w:r>
              <w:r>
                <w:rPr>
                  <w:rFonts w:ascii="Helvetica" w:hAnsi="Helvetica"/>
                  <w:color w:val="000000"/>
                  <w:sz w:val="17"/>
                  <w:szCs w:val="17"/>
                </w:rPr>
                <w:t>prove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abilità manuale</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prove</w:t>
              </w:r>
              <w:r>
                <w:rPr>
                  <w:rStyle w:val="apple-converted-space"/>
                  <w:rFonts w:ascii="Helvetica" w:eastAsiaTheme="majorEastAsia" w:hAnsi="Helvetica"/>
                  <w:color w:val="000000"/>
                  <w:sz w:val="17"/>
                  <w:szCs w:val="17"/>
                </w:rPr>
                <w:t> </w:t>
              </w:r>
              <w:r>
                <w:rPr>
                  <w:rFonts w:ascii="Helvetica" w:hAnsi="Helvetica"/>
                  <w:color w:val="000000"/>
                  <w:sz w:val="17"/>
                  <w:szCs w:val="17"/>
                </w:rPr>
                <w:t>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lingua.</w:t>
              </w:r>
            </w:ins>
          </w:p>
          <w:p w:rsidR="00644C30" w:rsidRDefault="00644C30" w:rsidP="00644C30">
            <w:pPr>
              <w:pStyle w:val="Titolo3"/>
              <w:shd w:val="clear" w:color="auto" w:fill="FFFFFF"/>
              <w:outlineLvl w:val="2"/>
              <w:rPr>
                <w:ins w:id="98" w:author="Unknown"/>
                <w:rFonts w:ascii="Arial" w:hAnsi="Arial" w:cs="Arial"/>
                <w:b w:val="0"/>
                <w:bCs w:val="0"/>
                <w:color w:val="800000"/>
                <w:sz w:val="27"/>
                <w:szCs w:val="27"/>
              </w:rPr>
            </w:pPr>
            <w:ins w:id="99" w:author="Unknown">
              <w:r>
                <w:rPr>
                  <w:rFonts w:ascii="Arial" w:hAnsi="Arial" w:cs="Arial"/>
                  <w:b w:val="0"/>
                  <w:bCs w:val="0"/>
                  <w:color w:val="800000"/>
                </w:rPr>
                <w:t>COME CANDIDARSI</w:t>
              </w:r>
            </w:ins>
          </w:p>
          <w:p w:rsidR="00644C30" w:rsidRDefault="00644C30" w:rsidP="00644C30">
            <w:pPr>
              <w:pStyle w:val="NormaleWeb"/>
              <w:shd w:val="clear" w:color="auto" w:fill="FFFFFF"/>
              <w:spacing w:line="255" w:lineRule="atLeast"/>
              <w:rPr>
                <w:ins w:id="100" w:author="Unknown"/>
                <w:rFonts w:ascii="Helvetica" w:hAnsi="Helvetica"/>
                <w:color w:val="000000"/>
                <w:sz w:val="17"/>
                <w:szCs w:val="17"/>
              </w:rPr>
            </w:pPr>
            <w:ins w:id="101" w:author="Unknown">
              <w:r>
                <w:rPr>
                  <w:rFonts w:ascii="Helvetica" w:hAnsi="Helvetica"/>
                  <w:color w:val="000000"/>
                  <w:sz w:val="17"/>
                  <w:szCs w:val="17"/>
                </w:rPr>
                <w:t>Gli interessati alle future assunzioni</w:t>
              </w:r>
              <w:r>
                <w:rPr>
                  <w:rStyle w:val="apple-converted-space"/>
                  <w:rFonts w:ascii="Helvetica" w:eastAsiaTheme="majorEastAsia" w:hAnsi="Helvetica"/>
                  <w:color w:val="000000"/>
                  <w:sz w:val="17"/>
                  <w:szCs w:val="17"/>
                </w:rPr>
                <w:t> </w:t>
              </w:r>
              <w:r w:rsidR="00CF00C1">
                <w:rPr>
                  <w:rFonts w:ascii="Helvetica" w:hAnsi="Helvetica"/>
                  <w:color w:val="000000"/>
                  <w:sz w:val="17"/>
                  <w:szCs w:val="17"/>
                </w:rPr>
                <w:fldChar w:fldCharType="begin"/>
              </w:r>
              <w:r>
                <w:rPr>
                  <w:rFonts w:ascii="Helvetica" w:hAnsi="Helvetica"/>
                  <w:color w:val="000000"/>
                  <w:sz w:val="17"/>
                  <w:szCs w:val="17"/>
                </w:rPr>
                <w:instrText xml:space="preserve"> HYPERLINK "http://www.trenitalia.com/?gclid=CKvrycjAhMUCFYzMtAodBQoAag" \t "_blank" </w:instrText>
              </w:r>
              <w:r w:rsidR="00CF00C1">
                <w:rPr>
                  <w:rFonts w:ascii="Helvetica" w:hAnsi="Helvetica"/>
                  <w:color w:val="000000"/>
                  <w:sz w:val="17"/>
                  <w:szCs w:val="17"/>
                </w:rPr>
                <w:fldChar w:fldCharType="separate"/>
              </w:r>
              <w:r>
                <w:rPr>
                  <w:rStyle w:val="linkrosso"/>
                  <w:rFonts w:ascii="Helvetica" w:hAnsi="Helvetica"/>
                  <w:b/>
                  <w:bCs/>
                  <w:color w:val="800000"/>
                  <w:sz w:val="17"/>
                  <w:szCs w:val="17"/>
                  <w:u w:val="single"/>
                </w:rPr>
                <w:t>Trenitalia</w:t>
              </w:r>
              <w:r w:rsidR="00CF00C1">
                <w:rPr>
                  <w:rFonts w:ascii="Helvetica" w:hAnsi="Helvetica"/>
                  <w:color w:val="000000"/>
                  <w:sz w:val="17"/>
                  <w:szCs w:val="17"/>
                </w:rPr>
                <w:fldChar w:fldCharType="end"/>
              </w:r>
              <w:r>
                <w:rPr>
                  <w:rStyle w:val="apple-converted-space"/>
                  <w:rFonts w:ascii="Helvetica" w:eastAsiaTheme="majorEastAsia" w:hAnsi="Helvetica"/>
                  <w:color w:val="000000"/>
                  <w:sz w:val="17"/>
                  <w:szCs w:val="17"/>
                </w:rPr>
                <w:t> </w:t>
              </w:r>
              <w:r>
                <w:rPr>
                  <w:rFonts w:ascii="Helvetica" w:hAnsi="Helvetica"/>
                  <w:color w:val="000000"/>
                  <w:sz w:val="17"/>
                  <w:szCs w:val="17"/>
                </w:rPr>
                <w:t>e alle offerte di lavoro Ferrovie dello Stato possono candidarsi visitando la pagina dedicata alle</w:t>
              </w:r>
              <w:r>
                <w:rPr>
                  <w:rStyle w:val="apple-converted-space"/>
                  <w:rFonts w:ascii="Helvetica" w:eastAsiaTheme="majorEastAsia" w:hAnsi="Helvetica"/>
                  <w:color w:val="000000"/>
                  <w:sz w:val="17"/>
                  <w:szCs w:val="17"/>
                </w:rPr>
                <w:t> </w:t>
              </w:r>
              <w:r w:rsidR="00CF00C1">
                <w:rPr>
                  <w:rFonts w:ascii="Helvetica" w:hAnsi="Helvetica"/>
                  <w:color w:val="000000"/>
                  <w:sz w:val="17"/>
                  <w:szCs w:val="17"/>
                </w:rPr>
                <w:fldChar w:fldCharType="begin"/>
              </w:r>
              <w:r>
                <w:rPr>
                  <w:rFonts w:ascii="Helvetica" w:hAnsi="Helvetica"/>
                  <w:color w:val="000000"/>
                  <w:sz w:val="17"/>
                  <w:szCs w:val="17"/>
                </w:rPr>
                <w:instrText xml:space="preserve"> HYPERLINK "http://www.fsitaliane.it/lavoraconnoi.html" \t "_blank" </w:instrText>
              </w:r>
              <w:r w:rsidR="00CF00C1">
                <w:rPr>
                  <w:rFonts w:ascii="Helvetica" w:hAnsi="Helvetica"/>
                  <w:color w:val="000000"/>
                  <w:sz w:val="17"/>
                  <w:szCs w:val="17"/>
                </w:rPr>
                <w:fldChar w:fldCharType="separate"/>
              </w:r>
              <w:r>
                <w:rPr>
                  <w:rStyle w:val="linkrosso"/>
                  <w:rFonts w:ascii="Helvetica" w:hAnsi="Helvetica"/>
                  <w:b/>
                  <w:bCs/>
                  <w:color w:val="800000"/>
                  <w:sz w:val="17"/>
                  <w:szCs w:val="17"/>
                  <w:u w:val="single"/>
                </w:rPr>
                <w:t>ricerche in corso</w:t>
              </w:r>
              <w:r w:rsidR="00CF00C1">
                <w:rPr>
                  <w:rFonts w:ascii="Helvetica" w:hAnsi="Helvetica"/>
                  <w:color w:val="000000"/>
                  <w:sz w:val="17"/>
                  <w:szCs w:val="17"/>
                </w:rPr>
                <w:fldChar w:fldCharType="end"/>
              </w:r>
              <w:r>
                <w:rPr>
                  <w:rStyle w:val="apple-converted-space"/>
                  <w:rFonts w:ascii="Helvetica" w:eastAsiaTheme="majorEastAsia" w:hAnsi="Helvetica"/>
                  <w:color w:val="000000"/>
                  <w:sz w:val="17"/>
                  <w:szCs w:val="17"/>
                </w:rPr>
                <w:t> </w:t>
              </w:r>
              <w:r>
                <w:rPr>
                  <w:rFonts w:ascii="Helvetica" w:hAnsi="Helvetica"/>
                  <w:color w:val="000000"/>
                  <w:sz w:val="17"/>
                  <w:szCs w:val="17"/>
                </w:rPr>
                <w:t>del gruppo, Trenitalia “Lavora con noi”, e registrando il curriculum vitae nell’apposito form, entro i termini di scadenza previsti per le selezioni attive.</w:t>
              </w:r>
            </w:ins>
          </w:p>
          <w:p w:rsidR="003E4852" w:rsidRDefault="003E4852" w:rsidP="003E4852">
            <w:pPr>
              <w:pStyle w:val="NormaleWeb"/>
              <w:shd w:val="clear" w:color="auto" w:fill="FFFFFF"/>
              <w:spacing w:line="383" w:lineRule="atLeast"/>
              <w:rPr>
                <w:rFonts w:ascii="Helvetica" w:hAnsi="Helvetica"/>
                <w:color w:val="000000"/>
                <w:sz w:val="26"/>
                <w:szCs w:val="26"/>
              </w:rPr>
            </w:pPr>
          </w:p>
          <w:p w:rsidR="003E4852" w:rsidRPr="00043139" w:rsidRDefault="003E4852" w:rsidP="00B250BB">
            <w:pPr>
              <w:pStyle w:val="NormaleWeb"/>
              <w:shd w:val="clear" w:color="auto" w:fill="FFFFFF"/>
              <w:spacing w:line="315" w:lineRule="atLeast"/>
              <w:rPr>
                <w:rFonts w:ascii="Arial" w:hAnsi="Arial" w:cs="Arial"/>
                <w:color w:val="000000"/>
                <w:sz w:val="18"/>
                <w:szCs w:val="18"/>
              </w:rPr>
            </w:pPr>
          </w:p>
        </w:tc>
        <w:tc>
          <w:tcPr>
            <w:tcW w:w="2400" w:type="dxa"/>
            <w:shd w:val="clear" w:color="auto" w:fill="auto"/>
          </w:tcPr>
          <w:p w:rsidR="003E4852" w:rsidRDefault="003E4852" w:rsidP="00B250BB">
            <w:pPr>
              <w:jc w:val="center"/>
              <w:rPr>
                <w:b/>
                <w:i/>
                <w:color w:val="FF0000"/>
                <w:sz w:val="28"/>
                <w:szCs w:val="28"/>
                <w:u w:val="single"/>
              </w:rPr>
            </w:pPr>
            <w:r>
              <w:rPr>
                <w:b/>
                <w:i/>
                <w:color w:val="FF0000"/>
                <w:sz w:val="28"/>
                <w:szCs w:val="28"/>
                <w:u w:val="single"/>
              </w:rPr>
              <w:lastRenderedPageBreak/>
              <w:t>Settore trasporti</w:t>
            </w:r>
          </w:p>
        </w:tc>
      </w:tr>
      <w:tr w:rsidR="003E4852" w:rsidRPr="00C56D1B" w:rsidTr="00B250BB">
        <w:tc>
          <w:tcPr>
            <w:tcW w:w="937" w:type="dxa"/>
          </w:tcPr>
          <w:p w:rsidR="003E4852" w:rsidRDefault="003E4852" w:rsidP="00B250BB">
            <w:pPr>
              <w:pStyle w:val="Titolo2"/>
              <w:shd w:val="clear" w:color="auto" w:fill="FFFFFF"/>
              <w:spacing w:before="0" w:after="150" w:line="300" w:lineRule="atLeast"/>
              <w:textAlignment w:val="baseline"/>
              <w:outlineLvl w:val="1"/>
              <w:rPr>
                <w:rFonts w:ascii="Arial" w:hAnsi="Arial" w:cs="Arial"/>
                <w:b w:val="0"/>
                <w:bCs w:val="0"/>
                <w:color w:val="333333"/>
                <w:sz w:val="30"/>
                <w:szCs w:val="30"/>
              </w:rPr>
            </w:pPr>
          </w:p>
        </w:tc>
        <w:tc>
          <w:tcPr>
            <w:tcW w:w="6517" w:type="dxa"/>
            <w:shd w:val="clear" w:color="auto" w:fill="auto"/>
          </w:tcPr>
          <w:p w:rsidR="003E4852" w:rsidRPr="00D34A06" w:rsidRDefault="003E4852" w:rsidP="00B250BB">
            <w:pPr>
              <w:shd w:val="clear" w:color="auto" w:fill="FFFFFF"/>
              <w:spacing w:after="105"/>
              <w:outlineLvl w:val="0"/>
              <w:rPr>
                <w:rFonts w:ascii="Arial" w:hAnsi="Arial" w:cs="Arial"/>
                <w:color w:val="800000"/>
                <w:kern w:val="36"/>
                <w:sz w:val="28"/>
                <w:szCs w:val="28"/>
              </w:rPr>
            </w:pPr>
          </w:p>
          <w:p w:rsidR="003E4852" w:rsidRPr="00750DB0" w:rsidRDefault="003E4852" w:rsidP="00B250BB">
            <w:pPr>
              <w:pStyle w:val="NormaleWeb"/>
              <w:shd w:val="clear" w:color="auto" w:fill="FFFFFF"/>
              <w:spacing w:before="0" w:beforeAutospacing="0" w:after="0" w:afterAutospacing="0" w:line="300" w:lineRule="atLeast"/>
              <w:textAlignment w:val="baseline"/>
              <w:rPr>
                <w:rFonts w:ascii="Arial" w:hAnsi="Arial" w:cs="Arial"/>
                <w:color w:val="000000"/>
                <w:sz w:val="18"/>
                <w:szCs w:val="18"/>
              </w:rPr>
            </w:pPr>
          </w:p>
        </w:tc>
        <w:tc>
          <w:tcPr>
            <w:tcW w:w="2400" w:type="dxa"/>
            <w:shd w:val="clear" w:color="auto" w:fill="auto"/>
          </w:tcPr>
          <w:p w:rsidR="003E4852" w:rsidRDefault="003E4852" w:rsidP="00B250BB">
            <w:pPr>
              <w:jc w:val="center"/>
              <w:rPr>
                <w:b/>
                <w:i/>
                <w:color w:val="FF0000"/>
                <w:sz w:val="28"/>
                <w:szCs w:val="28"/>
                <w:u w:val="single"/>
              </w:rPr>
            </w:pPr>
            <w:r>
              <w:rPr>
                <w:b/>
                <w:i/>
                <w:color w:val="FF0000"/>
                <w:sz w:val="28"/>
                <w:szCs w:val="28"/>
                <w:u w:val="single"/>
              </w:rPr>
              <w:t>Diplomati/laureati</w:t>
            </w:r>
          </w:p>
        </w:tc>
      </w:tr>
      <w:tr w:rsidR="003E4852" w:rsidRPr="00C56D1B" w:rsidTr="00B250BB">
        <w:tc>
          <w:tcPr>
            <w:tcW w:w="937" w:type="dxa"/>
          </w:tcPr>
          <w:p w:rsidR="003E4852" w:rsidRPr="00826E40" w:rsidRDefault="003E4852" w:rsidP="00B250BB">
            <w:pPr>
              <w:pStyle w:val="NormaleWeb"/>
              <w:spacing w:before="0" w:beforeAutospacing="0" w:after="0" w:afterAutospacing="0" w:line="270" w:lineRule="atLeast"/>
              <w:rPr>
                <w:rFonts w:ascii="Arial" w:hAnsi="Arial" w:cs="Arial"/>
                <w:b/>
                <w:color w:val="000000"/>
                <w:sz w:val="28"/>
                <w:szCs w:val="28"/>
              </w:rPr>
            </w:pPr>
          </w:p>
        </w:tc>
        <w:tc>
          <w:tcPr>
            <w:tcW w:w="6517" w:type="dxa"/>
            <w:shd w:val="clear" w:color="auto" w:fill="auto"/>
          </w:tcPr>
          <w:p w:rsidR="0043212B" w:rsidRPr="0043212B" w:rsidRDefault="0043212B" w:rsidP="0043212B">
            <w:pPr>
              <w:shd w:val="clear" w:color="auto" w:fill="FFFFFF"/>
              <w:suppressAutoHyphens w:val="0"/>
              <w:spacing w:after="70"/>
              <w:outlineLvl w:val="0"/>
              <w:rPr>
                <w:rFonts w:ascii="Arial" w:hAnsi="Arial" w:cs="Arial"/>
                <w:color w:val="800000"/>
                <w:kern w:val="36"/>
                <w:sz w:val="24"/>
                <w:szCs w:val="24"/>
                <w:lang w:eastAsia="it-IT"/>
              </w:rPr>
            </w:pPr>
            <w:r w:rsidRPr="0043212B">
              <w:rPr>
                <w:rFonts w:ascii="Arial" w:hAnsi="Arial" w:cs="Arial"/>
                <w:color w:val="800000"/>
                <w:kern w:val="36"/>
                <w:sz w:val="24"/>
                <w:szCs w:val="24"/>
                <w:lang w:eastAsia="it-IT"/>
              </w:rPr>
              <w:t>Fineco Lavora con noi, offerte di lavoro in Banca</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Nuove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assunzioni</w:t>
            </w:r>
            <w:r>
              <w:rPr>
                <w:rStyle w:val="apple-converted-space"/>
                <w:rFonts w:ascii="Helvetica" w:eastAsiaTheme="majorEastAsia" w:hAnsi="Helvetica"/>
                <w:color w:val="000000"/>
                <w:sz w:val="17"/>
                <w:szCs w:val="17"/>
              </w:rPr>
              <w:t> </w:t>
            </w:r>
            <w:r>
              <w:rPr>
                <w:rFonts w:ascii="Helvetica" w:hAnsi="Helvetica"/>
                <w:color w:val="000000"/>
                <w:sz w:val="17"/>
                <w:szCs w:val="17"/>
              </w:rPr>
              <w:t>in Banca Fineco per chi cerca un impiego nel</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settore bancario</w:t>
            </w:r>
            <w:r>
              <w:rPr>
                <w:rFonts w:ascii="Helvetica" w:hAnsi="Helvetica"/>
                <w:color w:val="000000"/>
                <w:sz w:val="17"/>
                <w:szCs w:val="17"/>
              </w:rPr>
              <w:t>.</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Il noto istituto di credito del</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Gruppo Unicredit seleziona</w:t>
            </w:r>
            <w:r>
              <w:rPr>
                <w:rFonts w:ascii="Helvetica" w:hAnsi="Helvetica"/>
                <w:color w:val="000000"/>
                <w:sz w:val="17"/>
                <w:szCs w:val="17"/>
              </w:rPr>
              <w:t>personale per la copertura di posti di lavoro per Promotori Finanziari ed altre figure, da inserire presso le proprie sedi in Italia.</w:t>
            </w:r>
          </w:p>
          <w:p w:rsidR="0043212B" w:rsidRDefault="0043212B" w:rsidP="0043212B">
            <w:pPr>
              <w:pStyle w:val="Titolo3"/>
              <w:shd w:val="clear" w:color="auto" w:fill="FFFFFF"/>
              <w:outlineLvl w:val="2"/>
              <w:rPr>
                <w:rFonts w:ascii="Arial" w:hAnsi="Arial" w:cs="Arial"/>
                <w:b w:val="0"/>
                <w:bCs w:val="0"/>
                <w:color w:val="800000"/>
              </w:rPr>
            </w:pPr>
            <w:r>
              <w:rPr>
                <w:rFonts w:ascii="Helvetica" w:hAnsi="Helvetica"/>
                <w:color w:val="000000"/>
                <w:sz w:val="17"/>
                <w:szCs w:val="17"/>
              </w:rPr>
              <w:t>Di seguito vi presentiamo le</w:t>
            </w:r>
            <w:r>
              <w:rPr>
                <w:rStyle w:val="apple-converted-space"/>
                <w:rFonts w:ascii="Helvetica" w:hAnsi="Helvetica"/>
                <w:b w:val="0"/>
                <w:bCs w:val="0"/>
                <w:color w:val="000000"/>
                <w:sz w:val="17"/>
                <w:szCs w:val="17"/>
              </w:rPr>
              <w:t> </w:t>
            </w:r>
            <w:r>
              <w:rPr>
                <w:rStyle w:val="Enfasigrassetto"/>
                <w:rFonts w:ascii="Helvetica" w:hAnsi="Helvetica"/>
                <w:color w:val="000000"/>
                <w:sz w:val="17"/>
                <w:szCs w:val="17"/>
              </w:rPr>
              <w:t>posizioni aperte</w:t>
            </w:r>
            <w:r>
              <w:rPr>
                <w:rStyle w:val="apple-converted-space"/>
                <w:rFonts w:ascii="Helvetica" w:hAnsi="Helvetica"/>
                <w:color w:val="000000"/>
                <w:sz w:val="17"/>
                <w:szCs w:val="17"/>
              </w:rPr>
              <w:t> </w:t>
            </w:r>
            <w:r>
              <w:rPr>
                <w:rFonts w:ascii="Helvetica" w:hAnsi="Helvetica"/>
                <w:color w:val="000000"/>
                <w:sz w:val="17"/>
                <w:szCs w:val="17"/>
              </w:rPr>
              <w:t>per lavorare in Fineco Bank e come candidarsi.</w:t>
            </w:r>
            <w:r>
              <w:rPr>
                <w:rFonts w:ascii="Arial" w:hAnsi="Arial" w:cs="Arial"/>
                <w:b w:val="0"/>
                <w:bCs w:val="0"/>
                <w:color w:val="800000"/>
              </w:rPr>
              <w:t xml:space="preserve"> IL GRUPPO</w:t>
            </w:r>
          </w:p>
          <w:p w:rsidR="0043212B" w:rsidRDefault="0043212B" w:rsidP="0043212B">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FinecoBank SpA</w:t>
            </w:r>
            <w:r>
              <w:rPr>
                <w:rStyle w:val="apple-converted-space"/>
                <w:rFonts w:ascii="Helvetica" w:hAnsi="Helvetica"/>
                <w:color w:val="000000"/>
                <w:sz w:val="17"/>
                <w:szCs w:val="17"/>
              </w:rPr>
              <w:t> </w:t>
            </w:r>
            <w:r>
              <w:rPr>
                <w:rFonts w:ascii="Helvetica" w:hAnsi="Helvetica"/>
                <w:color w:val="000000"/>
                <w:sz w:val="17"/>
                <w:szCs w:val="17"/>
              </w:rPr>
              <w:t>è una banca diretta multicanale, nata nel 1999, appartenente al Gruppo Unicredit. La società bancaria, che ha sede legale in P.zza Durante n. 11 a Milano, è stata il primo servizio retail di trading online in Italia, ed offre oggi una gamma completa di servizi finanziari accesibili via web, telefono e smartphone. Oggi</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Banca Fineco</w:t>
            </w:r>
            <w:r>
              <w:rPr>
                <w:rStyle w:val="apple-converted-space"/>
                <w:rFonts w:ascii="Helvetica" w:hAnsi="Helvetica"/>
                <w:color w:val="000000"/>
                <w:sz w:val="17"/>
                <w:szCs w:val="17"/>
              </w:rPr>
              <w:t> </w:t>
            </w:r>
            <w:r>
              <w:rPr>
                <w:rFonts w:ascii="Helvetica" w:hAnsi="Helvetica"/>
                <w:color w:val="000000"/>
                <w:sz w:val="17"/>
                <w:szCs w:val="17"/>
              </w:rPr>
              <w:t>è presente con 325 centri sul territorio nazionale, conta oltre 1.000 dipendenti e 2.533 Personal Financial Advisor, e vanta circa 964.000 clienti.</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FinecoBank cerca costantemente personale da assumere e le selezioni sono rivolte a candidati a vari livelli di carriera,</w:t>
            </w:r>
            <w:r>
              <w:rPr>
                <w:rStyle w:val="apple-converted-space"/>
                <w:rFonts w:ascii="Helvetica" w:hAnsi="Helvetica"/>
                <w:b/>
                <w:bCs/>
                <w:color w:val="000000"/>
                <w:sz w:val="17"/>
                <w:szCs w:val="17"/>
              </w:rPr>
              <w:t> </w:t>
            </w:r>
            <w:r>
              <w:rPr>
                <w:rStyle w:val="Enfasigrassetto"/>
                <w:rFonts w:ascii="Helvetica" w:eastAsiaTheme="majorEastAsia" w:hAnsi="Helvetica"/>
                <w:color w:val="000000"/>
                <w:sz w:val="17"/>
                <w:szCs w:val="17"/>
              </w:rPr>
              <w:t>anche a giovani senza esperienza</w:t>
            </w:r>
            <w:r>
              <w:rPr>
                <w:rFonts w:ascii="Helvetica" w:hAnsi="Helvetica"/>
                <w:color w:val="000000"/>
                <w:sz w:val="17"/>
                <w:szCs w:val="17"/>
              </w:rPr>
              <w:t>. Si ricercano risorse da inserire nella</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rete</w:t>
            </w:r>
            <w:r>
              <w:rPr>
                <w:rStyle w:val="apple-converted-space"/>
                <w:rFonts w:ascii="Helvetica" w:hAnsi="Helvetica"/>
                <w:color w:val="000000"/>
                <w:sz w:val="17"/>
                <w:szCs w:val="17"/>
              </w:rPr>
              <w:t> </w:t>
            </w:r>
            <w:r>
              <w:rPr>
                <w:rFonts w:ascii="Helvetica" w:hAnsi="Helvetica"/>
                <w:color w:val="000000"/>
                <w:sz w:val="17"/>
                <w:szCs w:val="17"/>
              </w:rPr>
              <w:t>di</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Personal Financial Advisor</w:t>
            </w:r>
            <w:r>
              <w:rPr>
                <w:rStyle w:val="apple-converted-space"/>
                <w:rFonts w:ascii="Helvetica" w:hAnsi="Helvetica"/>
                <w:color w:val="000000"/>
                <w:sz w:val="17"/>
                <w:szCs w:val="17"/>
              </w:rPr>
              <w:t> </w:t>
            </w:r>
            <w:r>
              <w:rPr>
                <w:rFonts w:ascii="Helvetica" w:hAnsi="Helvetica"/>
                <w:color w:val="000000"/>
                <w:sz w:val="17"/>
                <w:szCs w:val="17"/>
              </w:rPr>
              <w:t>su tutto il territorio nazionale, o presso le</w:t>
            </w:r>
            <w:r>
              <w:rPr>
                <w:rStyle w:val="apple-converted-space"/>
                <w:rFonts w:ascii="Helvetica" w:hAnsi="Helvetica"/>
                <w:b/>
                <w:bCs/>
                <w:color w:val="000000"/>
                <w:sz w:val="17"/>
                <w:szCs w:val="17"/>
              </w:rPr>
              <w:t> </w:t>
            </w:r>
            <w:r>
              <w:rPr>
                <w:rStyle w:val="Enfasigrassetto"/>
                <w:rFonts w:ascii="Helvetica" w:eastAsiaTheme="majorEastAsia" w:hAnsi="Helvetica"/>
                <w:color w:val="000000"/>
                <w:sz w:val="17"/>
                <w:szCs w:val="17"/>
              </w:rPr>
              <w:t>sedi centrali</w:t>
            </w:r>
            <w:r>
              <w:rPr>
                <w:rStyle w:val="apple-converted-space"/>
                <w:rFonts w:ascii="Helvetica" w:hAnsi="Helvetica"/>
                <w:color w:val="000000"/>
                <w:sz w:val="17"/>
                <w:szCs w:val="17"/>
              </w:rPr>
              <w:t> </w:t>
            </w:r>
            <w:r>
              <w:rPr>
                <w:rFonts w:ascii="Helvetica" w:hAnsi="Helvetica"/>
                <w:color w:val="000000"/>
                <w:sz w:val="17"/>
                <w:szCs w:val="17"/>
              </w:rPr>
              <w:t>del Gruppo, situate in</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Lombardia,</w:t>
            </w:r>
            <w:r>
              <w:rPr>
                <w:rStyle w:val="apple-converted-space"/>
                <w:rFonts w:ascii="Helvetica" w:hAnsi="Helvetica"/>
                <w:color w:val="000000"/>
                <w:sz w:val="17"/>
                <w:szCs w:val="17"/>
              </w:rPr>
              <w:t> </w:t>
            </w:r>
            <w:r>
              <w:rPr>
                <w:rFonts w:ascii="Helvetica" w:hAnsi="Helvetica"/>
                <w:color w:val="000000"/>
                <w:sz w:val="17"/>
                <w:szCs w:val="17"/>
              </w:rPr>
              <w:t>a Milano, ed in</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Emilia Romagna</w:t>
            </w:r>
            <w:r>
              <w:rPr>
                <w:rFonts w:ascii="Helvetica" w:hAnsi="Helvetica"/>
                <w:color w:val="000000"/>
                <w:sz w:val="17"/>
                <w:szCs w:val="17"/>
              </w:rPr>
              <w:t>, a Reggio Emilia.</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Ecco un breve excursus delle</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opportunità</w:t>
            </w:r>
            <w:r>
              <w:rPr>
                <w:rStyle w:val="apple-converted-space"/>
                <w:rFonts w:ascii="Helvetica" w:hAnsi="Helvetica"/>
                <w:color w:val="000000"/>
                <w:sz w:val="17"/>
                <w:szCs w:val="17"/>
              </w:rPr>
              <w:t> </w:t>
            </w:r>
            <w:r>
              <w:rPr>
                <w:rFonts w:ascii="Helvetica" w:hAnsi="Helvetica"/>
                <w:color w:val="000000"/>
                <w:sz w:val="17"/>
                <w:szCs w:val="17"/>
              </w:rPr>
              <w:t>di</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lavoro</w:t>
            </w:r>
            <w:r>
              <w:rPr>
                <w:rStyle w:val="apple-converted-space"/>
                <w:rFonts w:ascii="Helvetica" w:hAnsi="Helvetica"/>
                <w:color w:val="000000"/>
                <w:sz w:val="17"/>
                <w:szCs w:val="17"/>
              </w:rPr>
              <w:t> </w:t>
            </w:r>
            <w:r>
              <w:rPr>
                <w:rFonts w:ascii="Helvetica" w:hAnsi="Helvetica"/>
                <w:color w:val="000000"/>
                <w:sz w:val="17"/>
                <w:szCs w:val="17"/>
              </w:rPr>
              <w:t>Banca Fineco attive in questo periodo.</w:t>
            </w:r>
          </w:p>
          <w:p w:rsidR="0043212B" w:rsidRDefault="0043212B" w:rsidP="0043212B">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lastRenderedPageBreak/>
              <w:t>FINECO ASSUNZIONI PER PROMOTORI FINANZIARI</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Fineco raccoglie, durante l’anno, le candidature di persone interessate a diventare Personal Financial Advisor, sia professionisti con esperienza che giovani che intendono intraprendere una carriera nel settore della</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promozione finanziaria</w:t>
            </w:r>
            <w:r>
              <w:rPr>
                <w:rFonts w:ascii="Helvetica" w:hAnsi="Helvetica"/>
                <w:color w:val="000000"/>
                <w:sz w:val="17"/>
                <w:szCs w:val="17"/>
              </w:rPr>
              <w:t>. Il Gruppo mette a disposizione dei candidati selezionati</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piani formativi</w:t>
            </w:r>
            <w:r>
              <w:rPr>
                <w:rFonts w:ascii="Helvetica" w:hAnsi="Helvetica"/>
                <w:color w:val="000000"/>
                <w:sz w:val="17"/>
                <w:szCs w:val="17"/>
              </w:rPr>
              <w:t>completi e strutture di</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supporto</w:t>
            </w:r>
            <w:r>
              <w:rPr>
                <w:rStyle w:val="apple-converted-space"/>
                <w:rFonts w:ascii="Helvetica" w:hAnsi="Helvetica"/>
                <w:color w:val="000000"/>
                <w:sz w:val="17"/>
                <w:szCs w:val="17"/>
              </w:rPr>
              <w:t> </w:t>
            </w:r>
            <w:r>
              <w:rPr>
                <w:rFonts w:ascii="Helvetica" w:hAnsi="Helvetica"/>
                <w:color w:val="000000"/>
                <w:sz w:val="17"/>
                <w:szCs w:val="17"/>
              </w:rPr>
              <w:t>per acquisire e sviluppare la clientela.</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Le</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figure ricercate</w:t>
            </w:r>
            <w:r>
              <w:rPr>
                <w:rStyle w:val="apple-converted-space"/>
                <w:rFonts w:ascii="Helvetica" w:hAnsi="Helvetica"/>
                <w:color w:val="000000"/>
                <w:sz w:val="17"/>
                <w:szCs w:val="17"/>
              </w:rPr>
              <w:t> </w:t>
            </w:r>
            <w:r>
              <w:rPr>
                <w:rFonts w:ascii="Helvetica" w:hAnsi="Helvetica"/>
                <w:color w:val="000000"/>
                <w:sz w:val="17"/>
                <w:szCs w:val="17"/>
              </w:rPr>
              <w:t>sono le seguenti:</w:t>
            </w:r>
          </w:p>
          <w:p w:rsidR="0043212B" w:rsidRDefault="0043212B" w:rsidP="0043212B">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PROMOTORI FINANZIARI SENIOR</w:t>
            </w:r>
            <w:r>
              <w:rPr>
                <w:rFonts w:ascii="Helvetica" w:hAnsi="Helvetica"/>
                <w:color w:val="000000"/>
                <w:sz w:val="17"/>
                <w:szCs w:val="17"/>
              </w:rPr>
              <w:br/>
              <w:t>I candidati ideali sono professionisti alla ricerca di nuove opportunità professionali, per consolidare la propria posizione. Inseriti nella rete di Personal Financial Advisor del Gruppo, potranno beneficiare di un sistema di incentivi altamente premiante.</w:t>
            </w:r>
          </w:p>
          <w:p w:rsidR="0043212B" w:rsidRDefault="0043212B" w:rsidP="0043212B">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PROGETTO GIOVANI</w:t>
            </w:r>
            <w:r>
              <w:rPr>
                <w:rFonts w:ascii="Helvetica" w:hAnsi="Helvetica"/>
                <w:color w:val="000000"/>
                <w:sz w:val="17"/>
                <w:szCs w:val="17"/>
              </w:rPr>
              <w:br/>
              <w:t>La ricerca è rivolta a Promotori con esperienza inferiore a 2 anni, o a candidati interessati a superare l’esame di iscrizione all’Albo dei Promotori, da avviare ad un programma di formazione e lavoro della durata di 2 anni per diventare Consulenti Fineco Bank, con la creazione assistita di un portafoglio clienti.</w:t>
            </w:r>
          </w:p>
          <w:p w:rsidR="0043212B" w:rsidRDefault="0043212B" w:rsidP="0043212B">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OPPORTUNITA’ DI LAVORO FINECO</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Per le proprie sedi in Lombardia ed Emilia Romagna, Fineco seleziona personale per assunzioni nelle aree Credit e Risk Management, Legal e Consulting. Oppure nei settori Customer Care, Organizzazione, Technology e IT, e in altre aree. Le candidature sono aperte per</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ruoli Junior, Senior</w:t>
            </w:r>
            <w:r>
              <w:rPr>
                <w:rStyle w:val="apple-converted-space"/>
                <w:rFonts w:ascii="Helvetica" w:hAnsi="Helvetica"/>
                <w:color w:val="000000"/>
                <w:sz w:val="17"/>
                <w:szCs w:val="17"/>
              </w:rPr>
              <w:t> </w:t>
            </w:r>
            <w:r>
              <w:rPr>
                <w:rFonts w:ascii="Helvetica" w:hAnsi="Helvetica"/>
                <w:color w:val="000000"/>
                <w:sz w:val="17"/>
                <w:szCs w:val="17"/>
              </w:rPr>
              <w:t>e</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Specialist.</w:t>
            </w:r>
            <w:r>
              <w:rPr>
                <w:rFonts w:ascii="Helvetica" w:hAnsi="Helvetica"/>
                <w:color w:val="000000"/>
                <w:sz w:val="17"/>
                <w:szCs w:val="17"/>
              </w:rPr>
              <w:t> Si ricercano, per lo più,</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laureati</w:t>
            </w:r>
            <w:r>
              <w:rPr>
                <w:rStyle w:val="apple-converted-space"/>
                <w:rFonts w:ascii="Helvetica" w:hAnsi="Helvetica"/>
                <w:color w:val="000000"/>
                <w:sz w:val="17"/>
                <w:szCs w:val="17"/>
              </w:rPr>
              <w:t> </w:t>
            </w:r>
            <w:r>
              <w:rPr>
                <w:rFonts w:ascii="Helvetica" w:hAnsi="Helvetica"/>
                <w:color w:val="000000"/>
                <w:sz w:val="17"/>
                <w:szCs w:val="17"/>
              </w:rPr>
              <w:t>in materie economiche, giuridiche o ad indirizzo tecnico scientifico.</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Ecco un breve elenco dei</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profili richiesti</w:t>
            </w:r>
            <w:r>
              <w:rPr>
                <w:rStyle w:val="apple-converted-space"/>
                <w:rFonts w:ascii="Helvetica" w:hAnsi="Helvetica"/>
                <w:color w:val="000000"/>
                <w:sz w:val="17"/>
                <w:szCs w:val="17"/>
              </w:rPr>
              <w:t> </w:t>
            </w:r>
            <w:r>
              <w:rPr>
                <w:rFonts w:ascii="Helvetica" w:hAnsi="Helvetica"/>
                <w:color w:val="000000"/>
                <w:sz w:val="17"/>
                <w:szCs w:val="17"/>
              </w:rPr>
              <w:t>al momento:</w:t>
            </w:r>
          </w:p>
          <w:p w:rsidR="0043212B" w:rsidRDefault="0043212B" w:rsidP="0043212B">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ADDETTO CREDITO – Reggio Emilia</w:t>
            </w:r>
            <w:r>
              <w:rPr>
                <w:rFonts w:ascii="Helvetica" w:hAnsi="Helvetica"/>
                <w:color w:val="000000"/>
                <w:sz w:val="17"/>
                <w:szCs w:val="17"/>
              </w:rPr>
              <w:br/>
              <w:t>Si richiedono laurea in materie economiche e conoscenza degli strumenti di Office Automation. Per candidarsi occorre conoscere i strumenti finanziari e di gestione del rischio, e le garanzie creditizie. E’ gradito il possesso di esperienza in ruoli analoghi.</w:t>
            </w:r>
          </w:p>
          <w:p w:rsidR="0043212B" w:rsidRDefault="0043212B" w:rsidP="0043212B">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ADDETTO SUCCESSIONI – Milano</w:t>
            </w:r>
            <w:r>
              <w:rPr>
                <w:rFonts w:ascii="Helvetica" w:hAnsi="Helvetica"/>
                <w:color w:val="000000"/>
                <w:sz w:val="17"/>
                <w:szCs w:val="17"/>
              </w:rPr>
              <w:br/>
              <w:t>La ricerca è rivolta a laureati in Giurisprudenza o titoli equivalenti. Devono conoscere bene la lingua inglese e avere ottima padronanza di Office.</w:t>
            </w:r>
          </w:p>
          <w:p w:rsidR="0043212B" w:rsidRDefault="0043212B" w:rsidP="0043212B">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ADDETTO TESORERIA SENIOR – Milano</w:t>
            </w:r>
            <w:r>
              <w:rPr>
                <w:rFonts w:ascii="Helvetica" w:hAnsi="Helvetica"/>
                <w:color w:val="000000"/>
                <w:sz w:val="17"/>
                <w:szCs w:val="17"/>
              </w:rPr>
              <w:br/>
              <w:t>La risorsa ha conseguito una laurea in materie economiche. Ha maturato 3 o 4 anni di esperienza in ruoli simili. Possiede un ottimo Inglese e conosce i requisiti Regolamentari da rispettare. E’ capace di analizzare le alternative di investimento della liquidità della Banca (rendimento corretto per il rischio).</w:t>
            </w:r>
          </w:p>
          <w:p w:rsidR="0043212B" w:rsidRDefault="0043212B" w:rsidP="0043212B">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CUSTOMER CARE – Milano</w:t>
            </w:r>
            <w:r>
              <w:rPr>
                <w:rFonts w:ascii="Helvetica" w:hAnsi="Helvetica"/>
                <w:color w:val="000000"/>
                <w:sz w:val="17"/>
                <w:szCs w:val="17"/>
              </w:rPr>
              <w:br/>
            </w:r>
            <w:r>
              <w:rPr>
                <w:rStyle w:val="Enfasigrassetto"/>
                <w:rFonts w:ascii="Helvetica" w:eastAsiaTheme="majorEastAsia" w:hAnsi="Helvetica"/>
                <w:color w:val="000000"/>
                <w:sz w:val="17"/>
                <w:szCs w:val="17"/>
              </w:rPr>
              <w:t>CUSTOMER CARE NATIVE ENGLISH SPEAKER – Milano</w:t>
            </w:r>
            <w:r>
              <w:rPr>
                <w:rFonts w:ascii="Helvetica" w:hAnsi="Helvetica"/>
                <w:color w:val="000000"/>
                <w:sz w:val="17"/>
                <w:szCs w:val="17"/>
              </w:rPr>
              <w:br/>
              <w:t>I candidati ideali sono laureati in ambito economico, con una conoscenza della lingua inglese buona o a livello madrelingua, a seconda della posizione. Conoscono prodotti e mercati finanziari, e i principali prodotti bancari e di investimento. Utilizzano abitualmente i servizi online e conoscono ambienti web e data base. Sono disponibili al lavoro su turni e predisposti a lavorare in team. E’ gradita la conoscenza di Access.</w:t>
            </w:r>
          </w:p>
          <w:p w:rsidR="0043212B" w:rsidRDefault="0043212B" w:rsidP="0043212B">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DATA SCIENTIST DATAWAREHOUSE – Milano</w:t>
            </w:r>
            <w:r>
              <w:rPr>
                <w:rFonts w:ascii="Helvetica" w:hAnsi="Helvetica"/>
                <w:color w:val="000000"/>
                <w:sz w:val="17"/>
                <w:szCs w:val="17"/>
              </w:rPr>
              <w:br/>
            </w:r>
            <w:r>
              <w:rPr>
                <w:rFonts w:ascii="Helvetica" w:hAnsi="Helvetica"/>
                <w:color w:val="000000"/>
                <w:sz w:val="17"/>
                <w:szCs w:val="17"/>
              </w:rPr>
              <w:lastRenderedPageBreak/>
              <w:t>L’offerta di lavoro Fineco è rivolta a laureati in Statistica, Matematica, Ingegneria Informatica o Informatica. Devono possedere una profonda conoscenza di R ed SQL. Inoltre, devono conoscere le tecniche statistiche a supporto del data mining, e le tecnologie e metodologie di machine learning.</w:t>
            </w:r>
          </w:p>
          <w:p w:rsidR="0043212B" w:rsidRDefault="0043212B" w:rsidP="0043212B">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JAVA DEVELOPER – Milano</w:t>
            </w:r>
            <w:r>
              <w:rPr>
                <w:rFonts w:ascii="Helvetica" w:hAnsi="Helvetica"/>
                <w:color w:val="000000"/>
                <w:sz w:val="17"/>
                <w:szCs w:val="17"/>
              </w:rPr>
              <w:br/>
              <w:t>Si selezionano candidati che conoscono la programmazione in linguaggio java per sviluppo web-application ed EJB 3.0, e il framework SPRING MVC, con esperienza almeno biennale. Devono saper utilizzare gli application server JBOSS e Tomcat, e sviluppare servizi web RESTful e SOAP. Richiesta anche la conoscenza di strumenti quali Git, Subversion, Maven, e, preferibilmente, anche dei fondamenti dello sviluppo di APP mobile.</w:t>
            </w:r>
          </w:p>
          <w:p w:rsidR="0043212B" w:rsidRDefault="0043212B" w:rsidP="0043212B">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SUPPORTI OPERATIVI – Reggio Emilia</w:t>
            </w:r>
            <w:r>
              <w:rPr>
                <w:rFonts w:ascii="Helvetica" w:hAnsi="Helvetica"/>
                <w:color w:val="000000"/>
                <w:sz w:val="17"/>
                <w:szCs w:val="17"/>
              </w:rPr>
              <w:br/>
              <w:t>Candidature aperte per brillanti laureati in materie economiche, con buona conoscenza dell’Inglese. Per candidarsi occorre conoscere bene le principali tematiche e i prodotti bancari, e avere ottima padronanza del Pacchetto Office. E’ gradito il possesso di esperienza, anche breve, maturata in contesti bancari.</w:t>
            </w:r>
          </w:p>
          <w:p w:rsidR="0043212B" w:rsidRDefault="0043212B" w:rsidP="0043212B">
            <w:pPr>
              <w:pStyle w:val="Titolo4"/>
              <w:shd w:val="clear" w:color="auto" w:fill="FFFFFF"/>
              <w:outlineLvl w:val="3"/>
              <w:rPr>
                <w:rFonts w:ascii="Arial" w:hAnsi="Arial" w:cs="Arial"/>
                <w:b w:val="0"/>
                <w:bCs w:val="0"/>
                <w:color w:val="000000"/>
                <w:sz w:val="24"/>
                <w:szCs w:val="24"/>
              </w:rPr>
            </w:pPr>
            <w:r>
              <w:rPr>
                <w:rFonts w:ascii="Arial" w:hAnsi="Arial" w:cs="Arial"/>
                <w:b w:val="0"/>
                <w:bCs w:val="0"/>
                <w:color w:val="000000"/>
              </w:rPr>
              <w:t>CORSI DI FORMAZIONE FINECO</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Vi ricordiamo che Fineco organizza</w:t>
            </w:r>
            <w:r>
              <w:rPr>
                <w:rStyle w:val="apple-converted-space"/>
                <w:rFonts w:ascii="Helvetica" w:hAnsi="Helvetica"/>
                <w:b/>
                <w:bCs/>
                <w:color w:val="000000"/>
                <w:sz w:val="17"/>
                <w:szCs w:val="17"/>
              </w:rPr>
              <w:t> </w:t>
            </w:r>
            <w:r>
              <w:rPr>
                <w:rStyle w:val="Enfasigrassetto"/>
                <w:rFonts w:ascii="Helvetica" w:eastAsiaTheme="majorEastAsia" w:hAnsi="Helvetica"/>
                <w:color w:val="000000"/>
                <w:sz w:val="17"/>
                <w:szCs w:val="17"/>
              </w:rPr>
              <w:t>percorsi formativi gratuiti</w:t>
            </w:r>
            <w:r>
              <w:rPr>
                <w:rStyle w:val="apple-converted-space"/>
                <w:rFonts w:ascii="Helvetica" w:hAnsi="Helvetica"/>
                <w:color w:val="000000"/>
                <w:sz w:val="17"/>
                <w:szCs w:val="17"/>
              </w:rPr>
              <w:t> </w:t>
            </w:r>
            <w:r>
              <w:rPr>
                <w:rFonts w:ascii="Helvetica" w:hAnsi="Helvetica"/>
                <w:color w:val="000000"/>
                <w:sz w:val="17"/>
                <w:szCs w:val="17"/>
              </w:rPr>
              <w:t>nel settore finanziario, sia tramite seminari online (webinar) che in aula. Per ulteriori informazioni, consultate</w:t>
            </w:r>
            <w:r>
              <w:rPr>
                <w:rStyle w:val="apple-converted-space"/>
                <w:rFonts w:ascii="Helvetica" w:hAnsi="Helvetica"/>
                <w:color w:val="000000"/>
                <w:sz w:val="17"/>
                <w:szCs w:val="17"/>
              </w:rPr>
              <w:t> </w:t>
            </w:r>
            <w:hyperlink r:id="rId243" w:tgtFrame="_blank" w:history="1">
              <w:r>
                <w:rPr>
                  <w:rStyle w:val="linkrosso"/>
                  <w:rFonts w:ascii="Helvetica" w:hAnsi="Helvetica"/>
                  <w:b/>
                  <w:bCs/>
                  <w:color w:val="800000"/>
                  <w:sz w:val="17"/>
                  <w:szCs w:val="17"/>
                  <w:u w:val="single"/>
                </w:rPr>
                <w:t>questa pagina</w:t>
              </w:r>
            </w:hyperlink>
            <w:r>
              <w:rPr>
                <w:rFonts w:ascii="Helvetica" w:hAnsi="Helvetica"/>
                <w:color w:val="000000"/>
                <w:sz w:val="17"/>
                <w:szCs w:val="17"/>
              </w:rPr>
              <w:t>.</w:t>
            </w:r>
          </w:p>
          <w:p w:rsidR="0043212B" w:rsidRDefault="0043212B" w:rsidP="0043212B">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AMBIENTE DI LAVORO</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Lavorare in FinecoBank offre concrete opportunità di</w:t>
            </w:r>
            <w:r>
              <w:rPr>
                <w:rStyle w:val="apple-converted-space"/>
                <w:rFonts w:ascii="Helvetica" w:hAnsi="Helvetica"/>
                <w:b/>
                <w:bCs/>
                <w:color w:val="000000"/>
                <w:sz w:val="17"/>
                <w:szCs w:val="17"/>
              </w:rPr>
              <w:t> </w:t>
            </w:r>
            <w:r>
              <w:rPr>
                <w:rStyle w:val="Enfasigrassetto"/>
                <w:rFonts w:ascii="Helvetica" w:eastAsiaTheme="majorEastAsia" w:hAnsi="Helvetica"/>
                <w:color w:val="000000"/>
                <w:sz w:val="17"/>
                <w:szCs w:val="17"/>
              </w:rPr>
              <w:t>crescita professionale</w:t>
            </w:r>
            <w:r>
              <w:rPr>
                <w:rStyle w:val="apple-converted-space"/>
                <w:rFonts w:ascii="Helvetica" w:hAnsi="Helvetica"/>
                <w:color w:val="000000"/>
                <w:sz w:val="17"/>
                <w:szCs w:val="17"/>
              </w:rPr>
              <w:t> </w:t>
            </w:r>
            <w:r>
              <w:rPr>
                <w:rFonts w:ascii="Helvetica" w:hAnsi="Helvetica"/>
                <w:color w:val="000000"/>
                <w:sz w:val="17"/>
                <w:szCs w:val="17"/>
              </w:rPr>
              <w:t>e</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sviluppo,</w:t>
            </w:r>
            <w:r>
              <w:rPr>
                <w:rStyle w:val="apple-converted-space"/>
                <w:rFonts w:ascii="Helvetica" w:hAnsi="Helvetica"/>
                <w:color w:val="000000"/>
                <w:sz w:val="17"/>
                <w:szCs w:val="17"/>
              </w:rPr>
              <w:t> </w:t>
            </w:r>
            <w:r>
              <w:rPr>
                <w:rFonts w:ascii="Helvetica" w:hAnsi="Helvetica"/>
                <w:color w:val="000000"/>
                <w:sz w:val="17"/>
                <w:szCs w:val="17"/>
              </w:rPr>
              <w:t>in quanto il Gruppo investe molto sulle Risorse Umane, per le quali predispone</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piani formativi</w:t>
            </w:r>
            <w:r>
              <w:rPr>
                <w:rStyle w:val="apple-converted-space"/>
                <w:rFonts w:ascii="Helvetica" w:hAnsi="Helvetica"/>
                <w:color w:val="000000"/>
                <w:sz w:val="17"/>
                <w:szCs w:val="17"/>
              </w:rPr>
              <w:t> </w:t>
            </w:r>
            <w:r>
              <w:rPr>
                <w:rFonts w:ascii="Helvetica" w:hAnsi="Helvetica"/>
                <w:color w:val="000000"/>
                <w:sz w:val="17"/>
                <w:szCs w:val="17"/>
              </w:rPr>
              <w:t>completi e supporto costante. Per permettere ai collaboratori di far emergere e potenziare i propri punti di forza, la Banca offre loro anche opportunità di formazione sul campo e di</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job rotation</w:t>
            </w:r>
            <w:r>
              <w:rPr>
                <w:rStyle w:val="apple-converted-space"/>
                <w:rFonts w:ascii="Helvetica" w:hAnsi="Helvetica"/>
                <w:color w:val="000000"/>
                <w:sz w:val="17"/>
                <w:szCs w:val="17"/>
              </w:rPr>
              <w:t> </w:t>
            </w:r>
            <w:r>
              <w:rPr>
                <w:rFonts w:ascii="Helvetica" w:hAnsi="Helvetica"/>
                <w:color w:val="000000"/>
                <w:sz w:val="17"/>
                <w:szCs w:val="17"/>
              </w:rPr>
              <w:t>interna, per sperimentare varie funzioni aziendali. Per sviluppare al massimo i talenti, la società ha elaborato, inoltre, un processo strutturato e condiviso di</w:t>
            </w:r>
            <w:r>
              <w:rPr>
                <w:rStyle w:val="Enfasigrassetto"/>
                <w:rFonts w:ascii="Helvetica" w:eastAsiaTheme="majorEastAsia" w:hAnsi="Helvetica"/>
                <w:color w:val="000000"/>
                <w:sz w:val="17"/>
                <w:szCs w:val="17"/>
              </w:rPr>
              <w:t>valutazione</w:t>
            </w:r>
            <w:r>
              <w:rPr>
                <w:rStyle w:val="apple-converted-space"/>
                <w:rFonts w:ascii="Helvetica" w:hAnsi="Helvetica"/>
                <w:color w:val="000000"/>
                <w:sz w:val="17"/>
                <w:szCs w:val="17"/>
              </w:rPr>
              <w:t> </w:t>
            </w:r>
            <w:r>
              <w:rPr>
                <w:rFonts w:ascii="Helvetica" w:hAnsi="Helvetica"/>
                <w:color w:val="000000"/>
                <w:sz w:val="17"/>
                <w:szCs w:val="17"/>
              </w:rPr>
              <w:t>delle</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performance,</w:t>
            </w:r>
            <w:r>
              <w:rPr>
                <w:rStyle w:val="apple-converted-space"/>
                <w:rFonts w:ascii="Helvetica" w:hAnsi="Helvetica"/>
                <w:color w:val="000000"/>
                <w:sz w:val="17"/>
                <w:szCs w:val="17"/>
              </w:rPr>
              <w:t> </w:t>
            </w:r>
            <w:r>
              <w:rPr>
                <w:rFonts w:ascii="Helvetica" w:hAnsi="Helvetica"/>
                <w:color w:val="000000"/>
                <w:sz w:val="17"/>
                <w:szCs w:val="17"/>
              </w:rPr>
              <w:t>per poter individuare le aree di miglioramento.</w:t>
            </w:r>
          </w:p>
          <w:p w:rsidR="0043212B" w:rsidRDefault="0043212B" w:rsidP="0043212B">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RACCOLTA DELLE CANDIDATURE</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Il Gruppo utilizza, tra i principali strumenti di</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recruiting</w:t>
            </w:r>
            <w:r>
              <w:rPr>
                <w:rStyle w:val="apple-converted-space"/>
                <w:rFonts w:ascii="Helvetica" w:hAnsi="Helvetica"/>
                <w:color w:val="000000"/>
                <w:sz w:val="17"/>
                <w:szCs w:val="17"/>
              </w:rPr>
              <w:t> </w:t>
            </w:r>
            <w:r>
              <w:rPr>
                <w:rFonts w:ascii="Helvetica" w:hAnsi="Helvetica"/>
                <w:color w:val="000000"/>
                <w:sz w:val="17"/>
                <w:szCs w:val="17"/>
              </w:rPr>
              <w:t>del personale, il portale web riservato alle</w:t>
            </w:r>
            <w:r>
              <w:rPr>
                <w:rStyle w:val="apple-converted-space"/>
                <w:rFonts w:ascii="Helvetica" w:hAnsi="Helvetica"/>
                <w:b/>
                <w:bCs/>
                <w:color w:val="000000"/>
                <w:sz w:val="17"/>
                <w:szCs w:val="17"/>
              </w:rPr>
              <w:t> </w:t>
            </w:r>
            <w:r>
              <w:rPr>
                <w:rStyle w:val="Enfasigrassetto"/>
                <w:rFonts w:ascii="Helvetica" w:eastAsiaTheme="majorEastAsia" w:hAnsi="Helvetica"/>
                <w:color w:val="000000"/>
                <w:sz w:val="17"/>
                <w:szCs w:val="17"/>
              </w:rPr>
              <w:t>carriere e selezioni</w:t>
            </w:r>
            <w:r>
              <w:rPr>
                <w:rFonts w:ascii="Helvetica" w:hAnsi="Helvetica"/>
                <w:color w:val="000000"/>
                <w:sz w:val="17"/>
                <w:szCs w:val="17"/>
              </w:rPr>
              <w:t>, Fineco Lavora con noi, che viene costantemente aggiornato con le posizioni aperte per lavorare in Banca Fineco. Si tratta di un</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servizio gratuito</w:t>
            </w:r>
            <w:r>
              <w:rPr>
                <w:rStyle w:val="apple-converted-space"/>
                <w:rFonts w:ascii="Helvetica" w:hAnsi="Helvetica"/>
                <w:color w:val="000000"/>
                <w:sz w:val="17"/>
                <w:szCs w:val="17"/>
              </w:rPr>
              <w:t> </w:t>
            </w:r>
            <w:r>
              <w:rPr>
                <w:rFonts w:ascii="Helvetica" w:hAnsi="Helvetica"/>
                <w:color w:val="000000"/>
                <w:sz w:val="17"/>
                <w:szCs w:val="17"/>
              </w:rPr>
              <w:t>attraverso il quale i candidati interessati alle opportunità di lavoro in Fineco Bank possono prendere visione delle</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selezioni in corso</w:t>
            </w:r>
            <w:r>
              <w:rPr>
                <w:rFonts w:ascii="Helvetica" w:hAnsi="Helvetica"/>
                <w:color w:val="000000"/>
                <w:sz w:val="17"/>
                <w:szCs w:val="17"/>
              </w:rPr>
              <w:t>, che vengono presentate in due distinte sezioni, una dedicata ai Promotori ed una alle posizioni aperte in area Corporate, inserire il</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cv nel data base</w:t>
            </w:r>
            <w:r>
              <w:rPr>
                <w:rStyle w:val="apple-converted-space"/>
                <w:rFonts w:ascii="Helvetica" w:hAnsi="Helvetica"/>
                <w:color w:val="000000"/>
                <w:sz w:val="17"/>
                <w:szCs w:val="17"/>
              </w:rPr>
              <w:t> </w:t>
            </w:r>
            <w:r>
              <w:rPr>
                <w:rFonts w:ascii="Helvetica" w:hAnsi="Helvetica"/>
                <w:color w:val="000000"/>
                <w:sz w:val="17"/>
                <w:szCs w:val="17"/>
              </w:rPr>
              <w:t>aziendale e</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rispondere online</w:t>
            </w:r>
            <w:r>
              <w:rPr>
                <w:rStyle w:val="apple-converted-space"/>
                <w:rFonts w:ascii="Helvetica" w:hAnsi="Helvetica"/>
                <w:color w:val="000000"/>
                <w:sz w:val="17"/>
                <w:szCs w:val="17"/>
              </w:rPr>
              <w:t> </w:t>
            </w:r>
            <w:r>
              <w:rPr>
                <w:rFonts w:ascii="Helvetica" w:hAnsi="Helvetica"/>
                <w:color w:val="000000"/>
                <w:sz w:val="17"/>
                <w:szCs w:val="17"/>
              </w:rPr>
              <w:t>agli annunci di interesse.</w:t>
            </w:r>
          </w:p>
          <w:p w:rsidR="0043212B" w:rsidRDefault="0043212B" w:rsidP="0043212B">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COME CANDIDARSI</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Gli interessati alle future assunzioni Fineco Bank e alle offerte di lavoro in Banca possono candidarsi visitando la pagina dedicata alle</w:t>
            </w:r>
            <w:r>
              <w:rPr>
                <w:rStyle w:val="apple-converted-space"/>
                <w:rFonts w:ascii="Helvetica" w:hAnsi="Helvetica"/>
                <w:color w:val="000000"/>
                <w:sz w:val="17"/>
                <w:szCs w:val="17"/>
              </w:rPr>
              <w:t> </w:t>
            </w:r>
            <w:hyperlink r:id="rId244" w:tgtFrame="_blank" w:history="1">
              <w:r>
                <w:rPr>
                  <w:rStyle w:val="linkrosso"/>
                  <w:rFonts w:ascii="Helvetica" w:hAnsi="Helvetica"/>
                  <w:b/>
                  <w:bCs/>
                  <w:color w:val="800000"/>
                  <w:sz w:val="17"/>
                  <w:szCs w:val="17"/>
                  <w:u w:val="single"/>
                </w:rPr>
                <w:t>ricerche in corso</w:t>
              </w:r>
            </w:hyperlink>
            <w:r>
              <w:rPr>
                <w:rStyle w:val="apple-converted-space"/>
                <w:rFonts w:ascii="Helvetica" w:hAnsi="Helvetica"/>
                <w:color w:val="000000"/>
                <w:sz w:val="17"/>
                <w:szCs w:val="17"/>
              </w:rPr>
              <w:t> </w:t>
            </w:r>
            <w:r>
              <w:rPr>
                <w:rFonts w:ascii="Helvetica" w:hAnsi="Helvetica"/>
                <w:color w:val="000000"/>
                <w:sz w:val="17"/>
                <w:szCs w:val="17"/>
              </w:rPr>
              <w:t>del gruppo, Fineco “Lavora con noi”, e registrando il curriculum vitae nell’apposito form.</w:t>
            </w:r>
          </w:p>
          <w:p w:rsidR="0043212B" w:rsidRDefault="0043212B" w:rsidP="0043212B">
            <w:pPr>
              <w:pStyle w:val="NormaleWeb"/>
              <w:shd w:val="clear" w:color="auto" w:fill="FFFFFF"/>
              <w:spacing w:line="255" w:lineRule="atLeast"/>
              <w:rPr>
                <w:rFonts w:ascii="Helvetica" w:hAnsi="Helvetica"/>
                <w:color w:val="000000"/>
                <w:sz w:val="17"/>
                <w:szCs w:val="17"/>
              </w:rPr>
            </w:pPr>
          </w:p>
          <w:p w:rsidR="0043212B" w:rsidRDefault="0043212B" w:rsidP="00A70EE8">
            <w:pPr>
              <w:shd w:val="clear" w:color="auto" w:fill="FFFFFF"/>
              <w:suppressAutoHyphens w:val="0"/>
              <w:spacing w:after="70"/>
              <w:outlineLvl w:val="0"/>
              <w:rPr>
                <w:rFonts w:ascii="Arial" w:hAnsi="Arial" w:cs="Arial"/>
                <w:color w:val="800000"/>
                <w:kern w:val="36"/>
                <w:sz w:val="24"/>
                <w:szCs w:val="24"/>
                <w:lang w:eastAsia="it-IT"/>
              </w:rPr>
            </w:pPr>
          </w:p>
          <w:p w:rsidR="00A70EE8" w:rsidRPr="00A70EE8" w:rsidRDefault="00A70EE8" w:rsidP="00A70EE8">
            <w:pPr>
              <w:shd w:val="clear" w:color="auto" w:fill="FFFFFF"/>
              <w:suppressAutoHyphens w:val="0"/>
              <w:spacing w:after="70"/>
              <w:outlineLvl w:val="0"/>
              <w:rPr>
                <w:rFonts w:ascii="Arial" w:hAnsi="Arial" w:cs="Arial"/>
                <w:color w:val="800000"/>
                <w:kern w:val="36"/>
                <w:sz w:val="24"/>
                <w:szCs w:val="24"/>
                <w:lang w:eastAsia="it-IT"/>
              </w:rPr>
            </w:pPr>
            <w:r w:rsidRPr="00A70EE8">
              <w:rPr>
                <w:rFonts w:ascii="Arial" w:hAnsi="Arial" w:cs="Arial"/>
                <w:color w:val="800000"/>
                <w:kern w:val="36"/>
                <w:sz w:val="24"/>
                <w:szCs w:val="24"/>
                <w:lang w:eastAsia="it-IT"/>
              </w:rPr>
              <w:t>Unipol Lavora con noi: Posizioni aperte e come candidarsi</w:t>
            </w:r>
          </w:p>
          <w:p w:rsidR="00A70EE8" w:rsidRDefault="00A70EE8" w:rsidP="00A70EE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lastRenderedPageBreak/>
              <w:t>Vi piacerebbe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lavorare in banca</w:t>
            </w:r>
            <w:r>
              <w:rPr>
                <w:rStyle w:val="apple-converted-space"/>
                <w:rFonts w:ascii="Helvetica" w:eastAsiaTheme="majorEastAsia" w:hAnsi="Helvetica"/>
                <w:color w:val="000000"/>
                <w:sz w:val="17"/>
                <w:szCs w:val="17"/>
              </w:rPr>
              <w:t> </w:t>
            </w:r>
            <w:r>
              <w:rPr>
                <w:rFonts w:ascii="Helvetica" w:hAnsi="Helvetica"/>
                <w:color w:val="000000"/>
                <w:sz w:val="17"/>
                <w:szCs w:val="17"/>
              </w:rPr>
              <w:t>o nelle assicurazioni?</w:t>
            </w:r>
          </w:p>
          <w:p w:rsidR="00A70EE8" w:rsidRDefault="00A70EE8" w:rsidP="00A70EE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Periodicamente, Unipol offre interessanti opportunità 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lavoro</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stage</w:t>
            </w:r>
            <w:r>
              <w:rPr>
                <w:rStyle w:val="apple-converted-space"/>
                <w:rFonts w:ascii="Helvetica" w:eastAsiaTheme="majorEastAsia" w:hAnsi="Helvetica"/>
                <w:color w:val="000000"/>
                <w:sz w:val="17"/>
                <w:szCs w:val="17"/>
              </w:rPr>
              <w:t> </w:t>
            </w:r>
            <w:r>
              <w:rPr>
                <w:rFonts w:ascii="Helvetica" w:hAnsi="Helvetica"/>
                <w:color w:val="000000"/>
                <w:sz w:val="17"/>
                <w:szCs w:val="17"/>
              </w:rPr>
              <w:t>in Italia, anche per giovani senza esperienza.</w:t>
            </w:r>
          </w:p>
          <w:p w:rsidR="00A70EE8" w:rsidRDefault="00A70EE8" w:rsidP="00A70EE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Di seguito vi presentiamo le posizioni aperte in questo periodo, come candidarsi e informazioni utili per lavorare nel Gruppo finanziario italiano.</w:t>
            </w:r>
          </w:p>
          <w:p w:rsidR="00A70EE8" w:rsidRDefault="00A70EE8" w:rsidP="00A70EE8">
            <w:pPr>
              <w:pStyle w:val="Titolo3"/>
              <w:shd w:val="clear" w:color="auto" w:fill="FFFFFF"/>
              <w:outlineLvl w:val="2"/>
              <w:rPr>
                <w:rFonts w:ascii="Arial" w:hAnsi="Arial" w:cs="Arial"/>
                <w:b w:val="0"/>
                <w:bCs w:val="0"/>
                <w:color w:val="800000"/>
              </w:rPr>
            </w:pPr>
            <w:r>
              <w:rPr>
                <w:rFonts w:ascii="Arial" w:hAnsi="Arial" w:cs="Arial"/>
                <w:b w:val="0"/>
                <w:bCs w:val="0"/>
                <w:color w:val="800000"/>
              </w:rPr>
              <w:t>IL GRUPPO</w:t>
            </w:r>
          </w:p>
          <w:p w:rsidR="00A70EE8" w:rsidRDefault="00A70EE8" w:rsidP="00A70EE8">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Unipol Gruppo Finanziario SpA</w:t>
            </w:r>
            <w:r>
              <w:rPr>
                <w:rStyle w:val="apple-converted-space"/>
                <w:rFonts w:ascii="Helvetica" w:hAnsi="Helvetica"/>
                <w:color w:val="000000"/>
                <w:sz w:val="17"/>
                <w:szCs w:val="17"/>
              </w:rPr>
              <w:t> </w:t>
            </w:r>
            <w:r>
              <w:rPr>
                <w:rFonts w:ascii="Helvetica" w:hAnsi="Helvetica"/>
                <w:color w:val="000000"/>
                <w:sz w:val="17"/>
                <w:szCs w:val="17"/>
              </w:rPr>
              <w:t>è una società italiana, con sede principale a Bologna, attiva prevalentemente nei settori assicurativo e bancario. La holding, fondata nel 1963, è quotata alla</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Borsa Italiana</w:t>
            </w:r>
            <w:r>
              <w:rPr>
                <w:rStyle w:val="apple-converted-space"/>
                <w:rFonts w:ascii="Helvetica" w:hAnsi="Helvetica"/>
                <w:color w:val="000000"/>
                <w:sz w:val="17"/>
                <w:szCs w:val="17"/>
              </w:rPr>
              <w:t> </w:t>
            </w:r>
            <w:r>
              <w:rPr>
                <w:rFonts w:ascii="Helvetica" w:hAnsi="Helvetica"/>
                <w:color w:val="000000"/>
                <w:sz w:val="17"/>
                <w:szCs w:val="17"/>
              </w:rPr>
              <w:t>ed opera prevalentemente attraverso le controllate UnipolSai Assicurazioni in ambito assicurativo, e Unipol Banca in quello bancario, mentre con Linear Assicurazioni, UniSalute, è presente anche nei mercati dell’assicurazione auto diretta e della tutela della salute. Unipol conta una rete di circa 3ooo agenzie assicurative in Italia e più di 6000 subagenzie, 300 sportelli Unipol Banca, oltre 16 milioni di clienti e circa 14.000 dipendenti suddivisi tra le sedi principali di Bologna, Milano, Torino e Firenze, le strutture locali e le filiali bancarie diffuse sul territorio. </w:t>
            </w:r>
          </w:p>
          <w:p w:rsidR="00A70EE8" w:rsidRDefault="00A70EE8" w:rsidP="00A70EE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Durante l’anno Unipol avvia </w:t>
            </w:r>
            <w:r>
              <w:rPr>
                <w:rStyle w:val="Enfasigrassetto"/>
                <w:rFonts w:ascii="Helvetica" w:eastAsiaTheme="majorEastAsia" w:hAnsi="Helvetica"/>
                <w:color w:val="000000"/>
                <w:sz w:val="17"/>
                <w:szCs w:val="17"/>
              </w:rPr>
              <w:t>recruiting</w:t>
            </w:r>
            <w:r>
              <w:rPr>
                <w:rStyle w:val="apple-converted-space"/>
                <w:rFonts w:ascii="Helvetica" w:hAnsi="Helvetica"/>
                <w:color w:val="000000"/>
                <w:sz w:val="17"/>
                <w:szCs w:val="17"/>
              </w:rPr>
              <w:t> </w:t>
            </w:r>
            <w:r>
              <w:rPr>
                <w:rFonts w:ascii="Helvetica" w:hAnsi="Helvetica"/>
                <w:color w:val="000000"/>
                <w:sz w:val="17"/>
                <w:szCs w:val="17"/>
              </w:rPr>
              <w:t>di</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personale</w:t>
            </w:r>
            <w:r>
              <w:rPr>
                <w:rStyle w:val="apple-converted-space"/>
                <w:rFonts w:ascii="Helvetica" w:hAnsi="Helvetica"/>
                <w:color w:val="000000"/>
                <w:sz w:val="17"/>
                <w:szCs w:val="17"/>
              </w:rPr>
              <w:t> </w:t>
            </w:r>
            <w:r>
              <w:rPr>
                <w:rFonts w:ascii="Helvetica" w:hAnsi="Helvetica"/>
                <w:color w:val="000000"/>
                <w:sz w:val="17"/>
                <w:szCs w:val="17"/>
              </w:rPr>
              <w:t>per assunzioni e stage presso le proprie sedi situate nel nostro Paese. Gli interessati a lavorare nel settore bancario e assicurativo possono valutare le</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selezioni attive</w:t>
            </w:r>
            <w:r>
              <w:rPr>
                <w:rFonts w:ascii="Helvetica" w:hAnsi="Helvetica"/>
                <w:color w:val="000000"/>
                <w:sz w:val="17"/>
                <w:szCs w:val="17"/>
              </w:rPr>
              <w:t>presso il Gruppo in questo periodo, che presentiamo di seguito.</w:t>
            </w:r>
          </w:p>
          <w:p w:rsidR="00A70EE8" w:rsidRDefault="00A70EE8" w:rsidP="00A70EE8">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OFFERTE DI LAVORO UNIPOL</w:t>
            </w:r>
          </w:p>
          <w:p w:rsidR="00A70EE8" w:rsidRDefault="00A70EE8" w:rsidP="00A70EE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Unipol cerca generalmente sia figure senior che giovani senza esperienza e personale appartenente alle categorie protette, da assumere su tutto il</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territorio nazionale.</w:t>
            </w:r>
            <w:r>
              <w:rPr>
                <w:rFonts w:ascii="Helvetica" w:hAnsi="Helvetica"/>
                <w:color w:val="000000"/>
                <w:sz w:val="17"/>
                <w:szCs w:val="17"/>
              </w:rPr>
              <w:t> </w:t>
            </w:r>
          </w:p>
          <w:p w:rsidR="00A70EE8" w:rsidRDefault="00A70EE8" w:rsidP="00A70EE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Ecco un breve excursus delle</w:t>
            </w:r>
            <w:r>
              <w:rPr>
                <w:rStyle w:val="apple-converted-space"/>
                <w:rFonts w:ascii="Helvetica" w:hAnsi="Helvetica"/>
                <w:b/>
                <w:bCs/>
                <w:color w:val="000000"/>
                <w:sz w:val="17"/>
                <w:szCs w:val="17"/>
              </w:rPr>
              <w:t> </w:t>
            </w:r>
            <w:r>
              <w:rPr>
                <w:rStyle w:val="Enfasigrassetto"/>
                <w:rFonts w:ascii="Helvetica" w:eastAsiaTheme="majorEastAsia" w:hAnsi="Helvetica"/>
                <w:color w:val="000000"/>
                <w:sz w:val="17"/>
                <w:szCs w:val="17"/>
              </w:rPr>
              <w:t>figure ricercate</w:t>
            </w:r>
            <w:r>
              <w:rPr>
                <w:rStyle w:val="apple-converted-space"/>
                <w:rFonts w:ascii="Helvetica" w:hAnsi="Helvetica"/>
                <w:color w:val="000000"/>
                <w:sz w:val="17"/>
                <w:szCs w:val="17"/>
              </w:rPr>
              <w:t> </w:t>
            </w:r>
            <w:r>
              <w:rPr>
                <w:rFonts w:ascii="Helvetica" w:hAnsi="Helvetica"/>
                <w:color w:val="000000"/>
                <w:sz w:val="17"/>
                <w:szCs w:val="17"/>
              </w:rPr>
              <w:t>al momento:</w:t>
            </w:r>
          </w:p>
          <w:p w:rsidR="00A70EE8" w:rsidRDefault="00A70EE8" w:rsidP="00A70EE8">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ADDETTI DI FILIALE BANCARIA</w:t>
            </w:r>
            <w:r>
              <w:rPr>
                <w:rFonts w:ascii="Helvetica" w:hAnsi="Helvetica"/>
                <w:color w:val="000000"/>
                <w:sz w:val="17"/>
                <w:szCs w:val="17"/>
              </w:rPr>
              <w:br/>
              <w:t>Sede di lavoro:</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Milano, Viterbo</w:t>
            </w:r>
            <w:r>
              <w:rPr>
                <w:rFonts w:ascii="Helvetica" w:hAnsi="Helvetica"/>
                <w:color w:val="000000"/>
                <w:sz w:val="17"/>
                <w:szCs w:val="17"/>
              </w:rPr>
              <w:t>, </w:t>
            </w:r>
            <w:r>
              <w:rPr>
                <w:rStyle w:val="Enfasigrassetto"/>
                <w:rFonts w:ascii="Helvetica" w:eastAsiaTheme="majorEastAsia" w:hAnsi="Helvetica"/>
                <w:color w:val="000000"/>
                <w:sz w:val="17"/>
                <w:szCs w:val="17"/>
              </w:rPr>
              <w:t>Alessandria, Aosta</w:t>
            </w:r>
            <w:r>
              <w:rPr>
                <w:rFonts w:ascii="Helvetica" w:hAnsi="Helvetica"/>
                <w:color w:val="000000"/>
                <w:sz w:val="17"/>
                <w:szCs w:val="17"/>
              </w:rPr>
              <w:br/>
              <w:t>Opportunità di lavoro in Banca. Unipol seleziona candidati con titolo di studio ad indirizzo economico, da inserire presso le filiali territoriali. E’ preferibile che i candidati abbiano maturato esperienza nel ruolo di Front Office – Cassa.  Previste assunzioni a tempo determinato di 6, 9 o 12 mesi.</w:t>
            </w:r>
          </w:p>
          <w:p w:rsidR="00A70EE8" w:rsidRDefault="00A70EE8" w:rsidP="00A70EE8">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ASSISTENTE ALLA POLTRONA – Bologna</w:t>
            </w:r>
            <w:r>
              <w:rPr>
                <w:rFonts w:ascii="Helvetica" w:hAnsi="Helvetica"/>
                <w:color w:val="000000"/>
                <w:sz w:val="17"/>
                <w:szCs w:val="17"/>
              </w:rPr>
              <w:br/>
              <w:t>Si cerca un’assistente alla poltrona da inserire presso il poliambulario Centri Medici Unisalute. Richiesta esperienza nel ruolo di almeno 1/2 anni. Contratto di sostituzione maternità.</w:t>
            </w:r>
          </w:p>
          <w:p w:rsidR="00A70EE8" w:rsidRDefault="00A70EE8" w:rsidP="00A70EE8">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PROJECT MANAGER DANNI – Bologna</w:t>
            </w:r>
            <w:r>
              <w:rPr>
                <w:rFonts w:ascii="Helvetica" w:hAnsi="Helvetica"/>
                <w:color w:val="000000"/>
                <w:sz w:val="17"/>
                <w:szCs w:val="17"/>
              </w:rPr>
              <w:br/>
              <w:t>UnipolSai Assicurazioni S.p.A. è alla ricerca di un Project Manager da inserire nel contesto della Vice Direzione Generale Tecnica Danni.</w:t>
            </w:r>
            <w:r>
              <w:rPr>
                <w:rFonts w:ascii="Helvetica" w:hAnsi="Helvetica"/>
                <w:color w:val="000000"/>
                <w:sz w:val="17"/>
                <w:szCs w:val="17"/>
              </w:rPr>
              <w:br/>
              <w:t>La selezione è rivolta candidati con Laurea magistrale, preferibilmente in Ingegneria, Economia o equivalente. Richiesta esperienza di almeno 5 anni in attività di Project Management ed analisi di processo in ambito Insurance.</w:t>
            </w:r>
          </w:p>
          <w:p w:rsidR="00A70EE8" w:rsidRDefault="00A70EE8" w:rsidP="00A70EE8">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RESPONSABILE NORMATIVO E GARE – Bologna</w:t>
            </w:r>
            <w:r>
              <w:rPr>
                <w:rFonts w:ascii="Helvetica" w:hAnsi="Helvetica"/>
                <w:color w:val="000000"/>
                <w:sz w:val="17"/>
                <w:szCs w:val="17"/>
              </w:rPr>
              <w:br/>
              <w:t>La figura dovrà dare supporto e consulenza alla Direzione Generale negli approfondimenti legali e fiscali relativi allo sviluppo di nuovi progetti della Compagnia.</w:t>
            </w:r>
            <w:r>
              <w:rPr>
                <w:rFonts w:ascii="Helvetica" w:hAnsi="Helvetica"/>
                <w:color w:val="000000"/>
                <w:sz w:val="17"/>
                <w:szCs w:val="17"/>
              </w:rPr>
              <w:br/>
              <w:t xml:space="preserve">Richiesta laurea magistrale in Giurisprudenza, Economia o titolo equivalente. Serve esperienza di </w:t>
            </w:r>
            <w:r>
              <w:rPr>
                <w:rFonts w:ascii="Helvetica" w:hAnsi="Helvetica"/>
                <w:color w:val="000000"/>
                <w:sz w:val="17"/>
                <w:szCs w:val="17"/>
              </w:rPr>
              <w:lastRenderedPageBreak/>
              <w:t>almeno 5/7 anni maturata su analoghe attività presso Società, preferibilmente nel settore relativo all’Assistenza Sanitaria.</w:t>
            </w:r>
          </w:p>
          <w:p w:rsidR="00A70EE8" w:rsidRDefault="00A70EE8" w:rsidP="00A70EE8">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VICE TITOLARE DI FILIALE – provincia di Genova, Milano</w:t>
            </w:r>
            <w:r>
              <w:rPr>
                <w:rFonts w:ascii="Helvetica" w:hAnsi="Helvetica"/>
                <w:color w:val="000000"/>
                <w:sz w:val="17"/>
                <w:szCs w:val="17"/>
              </w:rPr>
              <w:br/>
              <w:t>La risorsa darà supporto al titolare di filiale nella gestione dell’attività produttiva svolgendo, se necessario, anche funzioni di coordinamento e controllo. Si richiede esperienza pregressa nella mansione di Vice Titolare di Agenzia / Filiale Bancaria e competenze sviluppate in ambito valutazione del merito creditizio e conoscenza del settore Finanza.</w:t>
            </w:r>
          </w:p>
          <w:p w:rsidR="00A70EE8" w:rsidRDefault="00A70EE8" w:rsidP="00A70EE8">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GESTORE CLIENTELA PRIVATA – provincia di Pavia</w:t>
            </w:r>
            <w:r>
              <w:rPr>
                <w:rFonts w:ascii="Helvetica" w:hAnsi="Helvetica"/>
                <w:color w:val="000000"/>
                <w:sz w:val="17"/>
                <w:szCs w:val="17"/>
              </w:rPr>
              <w:br/>
              <w:t>Il candidato/a si occupa del servizio alla clientela, vendita di prodotti al banco, attuazione campagne commerciali. Richiesta precedente esperienza nel ruolo.</w:t>
            </w:r>
          </w:p>
          <w:p w:rsidR="00A70EE8" w:rsidRDefault="00A70EE8" w:rsidP="00A70EE8">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FUNZIONE ATTUARIALE VALIDATION – San Donato Milanese (MI)</w:t>
            </w:r>
            <w:r>
              <w:rPr>
                <w:rFonts w:ascii="Helvetica" w:hAnsi="Helvetica"/>
                <w:color w:val="000000"/>
                <w:sz w:val="17"/>
                <w:szCs w:val="17"/>
              </w:rPr>
              <w:br/>
              <w:t>Previsto inserimento all’interno della Funzione Attuariale / Validation di Unipolsai Assicurazioni. La selezione è rivolta a laureati in Scienze Statistiche e Attuariali / Statistica / Matematica. Serve pregressa esperienza di Riservazione Danni, Tariffazione Danni, Cash Flow Projection o Risk Management.</w:t>
            </w:r>
          </w:p>
          <w:p w:rsidR="00A70EE8" w:rsidRDefault="00A70EE8" w:rsidP="00A70EE8">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INSURANCE TELEMATICS SOLUTION MANAGER – Bologna</w:t>
            </w:r>
            <w:r>
              <w:rPr>
                <w:rFonts w:ascii="Helvetica" w:hAnsi="Helvetica"/>
                <w:color w:val="000000"/>
                <w:sz w:val="17"/>
                <w:szCs w:val="17"/>
              </w:rPr>
              <w:br/>
              <w:t>La figura avrà la responsabilità della raccolta e gestione dei bisogni per la realizzazione di servizi di telematica assicurativa a supporto del business dei clienti. Inserimento con contratto di lavoro a tempo indeterminato CCNL Commercio.</w:t>
            </w:r>
          </w:p>
          <w:p w:rsidR="00A70EE8" w:rsidRDefault="00A70EE8" w:rsidP="00A70EE8">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SOLUTION ARCHITECT IOT AUTO – Bologna</w:t>
            </w:r>
            <w:r>
              <w:rPr>
                <w:rFonts w:ascii="Helvetica" w:hAnsi="Helvetica"/>
                <w:color w:val="000000"/>
                <w:sz w:val="17"/>
                <w:szCs w:val="17"/>
              </w:rPr>
              <w:br/>
              <w:t>Richiesta Laurea magistrale in Ingegneria Informatica, Elettronica/Telecomunicazioni o equivalente conseguita con ottima votazione. Serve esperienza di 2/5 anni nella progettazione, sviluppo e gestione di soluzioni Telematics Service Provider.</w:t>
            </w:r>
          </w:p>
          <w:p w:rsidR="00A70EE8" w:rsidRDefault="00A70EE8" w:rsidP="00A70EE8">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MEDICO CHIRURGO – LIQUIDAZIONE SX RAMO MALATTIA – Bologna</w:t>
            </w:r>
            <w:r>
              <w:rPr>
                <w:rFonts w:ascii="Helvetica" w:hAnsi="Helvetica"/>
                <w:color w:val="000000"/>
                <w:sz w:val="17"/>
                <w:szCs w:val="17"/>
              </w:rPr>
              <w:br/>
              <w:t>La risorsa verrà inserita all’interno dell’Unità Operativa dedicata alla valutazione del sinistro a seguito di ricovero-intervento che precede l’iter liquidativo. Il candidato ideale è laureato in Medicina e Chirurgia e possiede un’ottima conoscenza degli strumenti Office e della navigazione web. Prevista una possibilità di impiego part time e full time.</w:t>
            </w:r>
          </w:p>
          <w:p w:rsidR="00A70EE8" w:rsidRDefault="00A70EE8" w:rsidP="00A70EE8">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AMBIENTE DI LAVORO</w:t>
            </w:r>
          </w:p>
          <w:p w:rsidR="00A70EE8" w:rsidRDefault="00A70EE8" w:rsidP="00A70EE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La società finanziaria applica al personale una politica per le risorse umane basata sulla centralità delle persone, attenta alle esigenze relative alla vita professionale nel suo complesso ed improntata ad un sistema di</w:t>
            </w:r>
            <w:r>
              <w:rPr>
                <w:rStyle w:val="Enfasigrassetto"/>
                <w:rFonts w:ascii="Helvetica" w:eastAsiaTheme="majorEastAsia" w:hAnsi="Helvetica"/>
                <w:color w:val="000000"/>
                <w:sz w:val="17"/>
                <w:szCs w:val="17"/>
              </w:rPr>
              <w:t>welfare aziendale</w:t>
            </w:r>
            <w:r>
              <w:rPr>
                <w:rStyle w:val="apple-converted-space"/>
                <w:rFonts w:ascii="Helvetica" w:hAnsi="Helvetica"/>
                <w:color w:val="000000"/>
                <w:sz w:val="17"/>
                <w:szCs w:val="17"/>
              </w:rPr>
              <w:t> </w:t>
            </w:r>
            <w:r>
              <w:rPr>
                <w:rFonts w:ascii="Helvetica" w:hAnsi="Helvetica"/>
                <w:color w:val="000000"/>
                <w:sz w:val="17"/>
                <w:szCs w:val="17"/>
              </w:rPr>
              <w:t>che garantisca il</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benessere</w:t>
            </w:r>
            <w:r>
              <w:rPr>
                <w:rStyle w:val="apple-converted-space"/>
                <w:rFonts w:ascii="Helvetica" w:hAnsi="Helvetica"/>
                <w:color w:val="000000"/>
                <w:sz w:val="17"/>
                <w:szCs w:val="17"/>
              </w:rPr>
              <w:t> </w:t>
            </w:r>
            <w:r>
              <w:rPr>
                <w:rFonts w:ascii="Helvetica" w:hAnsi="Helvetica"/>
                <w:color w:val="000000"/>
                <w:sz w:val="17"/>
                <w:szCs w:val="17"/>
              </w:rPr>
              <w:t>dei</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lavoratori,</w:t>
            </w:r>
            <w:r>
              <w:rPr>
                <w:rStyle w:val="apple-converted-space"/>
                <w:rFonts w:ascii="Helvetica" w:hAnsi="Helvetica"/>
                <w:color w:val="000000"/>
                <w:sz w:val="17"/>
                <w:szCs w:val="17"/>
              </w:rPr>
              <w:t> </w:t>
            </w:r>
            <w:r>
              <w:rPr>
                <w:rFonts w:ascii="Helvetica" w:hAnsi="Helvetica"/>
                <w:color w:val="000000"/>
                <w:sz w:val="17"/>
                <w:szCs w:val="17"/>
              </w:rPr>
              <w:t>anche attraverso</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percorsi formativi</w:t>
            </w:r>
            <w:r>
              <w:rPr>
                <w:rStyle w:val="apple-converted-space"/>
                <w:rFonts w:ascii="Helvetica" w:hAnsi="Helvetica"/>
                <w:color w:val="000000"/>
                <w:sz w:val="17"/>
                <w:szCs w:val="17"/>
              </w:rPr>
              <w:t> </w:t>
            </w:r>
            <w:r>
              <w:rPr>
                <w:rFonts w:ascii="Helvetica" w:hAnsi="Helvetica"/>
                <w:color w:val="000000"/>
                <w:sz w:val="17"/>
                <w:szCs w:val="17"/>
              </w:rPr>
              <w:t>ad hoc per i dipendenti. Il Gruppo è sempre attento alla valorizzazione delle proprie risorse e allo</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sviluppo</w:t>
            </w:r>
            <w:r>
              <w:rPr>
                <w:rStyle w:val="apple-converted-space"/>
                <w:rFonts w:ascii="Helvetica" w:hAnsi="Helvetica"/>
                <w:color w:val="000000"/>
                <w:sz w:val="17"/>
                <w:szCs w:val="17"/>
              </w:rPr>
              <w:t> </w:t>
            </w:r>
            <w:r>
              <w:rPr>
                <w:rFonts w:ascii="Helvetica" w:hAnsi="Helvetica"/>
                <w:color w:val="000000"/>
                <w:sz w:val="17"/>
                <w:szCs w:val="17"/>
              </w:rPr>
              <w:t>dei loro</w:t>
            </w:r>
            <w:r>
              <w:rPr>
                <w:rStyle w:val="Enfasigrassetto"/>
                <w:rFonts w:ascii="Helvetica" w:eastAsiaTheme="majorEastAsia" w:hAnsi="Helvetica"/>
                <w:color w:val="000000"/>
                <w:sz w:val="17"/>
                <w:szCs w:val="17"/>
              </w:rPr>
              <w:t>talenti,</w:t>
            </w:r>
            <w:r>
              <w:rPr>
                <w:rStyle w:val="apple-converted-space"/>
                <w:rFonts w:ascii="Helvetica" w:hAnsi="Helvetica"/>
                <w:color w:val="000000"/>
                <w:sz w:val="17"/>
                <w:szCs w:val="17"/>
              </w:rPr>
              <w:t> </w:t>
            </w:r>
            <w:r>
              <w:rPr>
                <w:rFonts w:ascii="Helvetica" w:hAnsi="Helvetica"/>
                <w:color w:val="000000"/>
                <w:sz w:val="17"/>
                <w:szCs w:val="17"/>
              </w:rPr>
              <w:t>e garantisce ai collaboratori equità di trattamento, pari opportunità ed una comunicazione interna chiara e trasparente.</w:t>
            </w:r>
          </w:p>
          <w:p w:rsidR="00A70EE8" w:rsidRDefault="00A70EE8" w:rsidP="00A70EE8">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BENESSERE DEI DIPENDENTI</w:t>
            </w:r>
          </w:p>
          <w:p w:rsidR="00A70EE8" w:rsidRDefault="00A70EE8" w:rsidP="00A70EE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Sono diverse le misure adottate da Unipol nell’ottica del welfare aziendale, come le iniziative messe in campo per contribuire al miglioramento del benessere nell’organizzazione del personale, quali </w:t>
            </w:r>
            <w:r>
              <w:rPr>
                <w:rStyle w:val="Enfasigrassetto"/>
                <w:rFonts w:ascii="Helvetica" w:eastAsiaTheme="majorEastAsia" w:hAnsi="Helvetica"/>
                <w:color w:val="000000"/>
                <w:sz w:val="17"/>
                <w:szCs w:val="17"/>
              </w:rPr>
              <w:t>campagne</w:t>
            </w:r>
            <w:r>
              <w:rPr>
                <w:rStyle w:val="apple-converted-space"/>
                <w:rFonts w:ascii="Helvetica" w:hAnsi="Helvetica"/>
                <w:color w:val="000000"/>
                <w:sz w:val="17"/>
                <w:szCs w:val="17"/>
              </w:rPr>
              <w:t> </w:t>
            </w:r>
            <w:r>
              <w:rPr>
                <w:rFonts w:ascii="Helvetica" w:hAnsi="Helvetica"/>
                <w:color w:val="000000"/>
                <w:sz w:val="17"/>
                <w:szCs w:val="17"/>
              </w:rPr>
              <w:t>mirate per la</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prevenzione</w:t>
            </w:r>
            <w:r>
              <w:rPr>
                <w:rStyle w:val="apple-converted-space"/>
                <w:rFonts w:ascii="Helvetica" w:hAnsi="Helvetica"/>
                <w:color w:val="000000"/>
                <w:sz w:val="17"/>
                <w:szCs w:val="17"/>
              </w:rPr>
              <w:t> </w:t>
            </w:r>
            <w:r>
              <w:rPr>
                <w:rFonts w:ascii="Helvetica" w:hAnsi="Helvetica"/>
                <w:color w:val="000000"/>
                <w:sz w:val="17"/>
                <w:szCs w:val="17"/>
              </w:rPr>
              <w:t>e la</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tutela</w:t>
            </w:r>
            <w:r>
              <w:rPr>
                <w:rStyle w:val="apple-converted-space"/>
                <w:rFonts w:ascii="Helvetica" w:hAnsi="Helvetica"/>
                <w:color w:val="000000"/>
                <w:sz w:val="17"/>
                <w:szCs w:val="17"/>
              </w:rPr>
              <w:t> </w:t>
            </w:r>
            <w:r>
              <w:rPr>
                <w:rFonts w:ascii="Helvetica" w:hAnsi="Helvetica"/>
                <w:color w:val="000000"/>
                <w:sz w:val="17"/>
                <w:szCs w:val="17"/>
              </w:rPr>
              <w:t>dei lavoratori, rivolte ai collaboratori e alle loro famiglie. Molta attenzione è riservata, inoltre, ai programmi di</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conciliazione</w:t>
            </w:r>
            <w:r>
              <w:rPr>
                <w:rStyle w:val="apple-converted-space"/>
                <w:rFonts w:ascii="Helvetica" w:hAnsi="Helvetica"/>
                <w:color w:val="000000"/>
                <w:sz w:val="17"/>
                <w:szCs w:val="17"/>
              </w:rPr>
              <w:t> </w:t>
            </w:r>
            <w:r>
              <w:rPr>
                <w:rFonts w:ascii="Helvetica" w:hAnsi="Helvetica"/>
                <w:color w:val="000000"/>
                <w:sz w:val="17"/>
                <w:szCs w:val="17"/>
              </w:rPr>
              <w:t>dei</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tempi di vita</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e di lavoro,</w:t>
            </w:r>
            <w:r>
              <w:rPr>
                <w:rStyle w:val="apple-converted-space"/>
                <w:rFonts w:ascii="Helvetica" w:hAnsi="Helvetica"/>
                <w:color w:val="000000"/>
                <w:sz w:val="17"/>
                <w:szCs w:val="17"/>
              </w:rPr>
              <w:t> </w:t>
            </w:r>
            <w:r>
              <w:rPr>
                <w:rFonts w:ascii="Helvetica" w:hAnsi="Helvetica"/>
                <w:color w:val="000000"/>
                <w:sz w:val="17"/>
                <w:szCs w:val="17"/>
              </w:rPr>
              <w:t>che prevedono, ad esempio,</w:t>
            </w:r>
            <w:r>
              <w:rPr>
                <w:rStyle w:val="Enfasigrassetto"/>
                <w:rFonts w:ascii="Helvetica" w:eastAsiaTheme="majorEastAsia" w:hAnsi="Helvetica"/>
                <w:color w:val="000000"/>
                <w:sz w:val="17"/>
                <w:szCs w:val="17"/>
              </w:rPr>
              <w:t>flessibilità</w:t>
            </w:r>
            <w:r>
              <w:rPr>
                <w:rStyle w:val="apple-converted-space"/>
                <w:rFonts w:ascii="Helvetica" w:hAnsi="Helvetica"/>
                <w:color w:val="000000"/>
                <w:sz w:val="17"/>
                <w:szCs w:val="17"/>
              </w:rPr>
              <w:t> </w:t>
            </w:r>
            <w:r>
              <w:rPr>
                <w:rFonts w:ascii="Helvetica" w:hAnsi="Helvetica"/>
                <w:color w:val="000000"/>
                <w:sz w:val="17"/>
                <w:szCs w:val="17"/>
              </w:rPr>
              <w:t>d’orario a fronte di ragioni personali o familiari, o per esigenze di pendolarismo,</w:t>
            </w:r>
            <w:r>
              <w:rPr>
                <w:rStyle w:val="apple-converted-space"/>
                <w:rFonts w:ascii="Helvetica" w:hAnsi="Helvetica"/>
                <w:b/>
                <w:bCs/>
                <w:color w:val="000000"/>
                <w:sz w:val="17"/>
                <w:szCs w:val="17"/>
              </w:rPr>
              <w:t> </w:t>
            </w:r>
            <w:r>
              <w:rPr>
                <w:rStyle w:val="Enfasigrassetto"/>
                <w:rFonts w:ascii="Helvetica" w:eastAsiaTheme="majorEastAsia" w:hAnsi="Helvetica"/>
                <w:color w:val="000000"/>
                <w:sz w:val="17"/>
                <w:szCs w:val="17"/>
              </w:rPr>
              <w:t>permessi studio</w:t>
            </w:r>
            <w:r>
              <w:rPr>
                <w:rFonts w:ascii="Helvetica" w:hAnsi="Helvetica"/>
                <w:color w:val="000000"/>
                <w:sz w:val="17"/>
                <w:szCs w:val="17"/>
              </w:rPr>
              <w:t>e la possibilità di usufruire di permessi non retribuiti per svolgere</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attività</w:t>
            </w:r>
            <w:r>
              <w:rPr>
                <w:rStyle w:val="apple-converted-space"/>
                <w:rFonts w:ascii="Helvetica" w:hAnsi="Helvetica"/>
                <w:color w:val="000000"/>
                <w:sz w:val="17"/>
                <w:szCs w:val="17"/>
              </w:rPr>
              <w:t> </w:t>
            </w:r>
            <w:r>
              <w:rPr>
                <w:rFonts w:ascii="Helvetica" w:hAnsi="Helvetica"/>
                <w:color w:val="000000"/>
                <w:sz w:val="17"/>
                <w:szCs w:val="17"/>
              </w:rPr>
              <w:t>di</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volontariato.</w:t>
            </w:r>
            <w:r>
              <w:rPr>
                <w:rStyle w:val="apple-converted-space"/>
                <w:rFonts w:ascii="Helvetica" w:hAnsi="Helvetica"/>
                <w:color w:val="000000"/>
                <w:sz w:val="17"/>
                <w:szCs w:val="17"/>
              </w:rPr>
              <w:t> </w:t>
            </w:r>
            <w:r>
              <w:rPr>
                <w:rFonts w:ascii="Helvetica" w:hAnsi="Helvetica"/>
                <w:color w:val="000000"/>
                <w:sz w:val="17"/>
                <w:szCs w:val="17"/>
              </w:rPr>
              <w:t>Altre iniziative comprendono, poi, la presenza di</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asili nido aziendali</w:t>
            </w:r>
            <w:r>
              <w:rPr>
                <w:rFonts w:ascii="Helvetica" w:hAnsi="Helvetica"/>
                <w:color w:val="000000"/>
                <w:sz w:val="17"/>
                <w:szCs w:val="17"/>
              </w:rPr>
              <w:t xml:space="preserve">, come quello situato presso la sede di Bologna, la disponibilità </w:t>
            </w:r>
            <w:r>
              <w:rPr>
                <w:rFonts w:ascii="Helvetica" w:hAnsi="Helvetica"/>
                <w:color w:val="000000"/>
                <w:sz w:val="17"/>
                <w:szCs w:val="17"/>
              </w:rPr>
              <w:lastRenderedPageBreak/>
              <w:t>di</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infermerie</w:t>
            </w:r>
            <w:r>
              <w:rPr>
                <w:rStyle w:val="apple-converted-space"/>
                <w:rFonts w:ascii="Helvetica" w:hAnsi="Helvetica"/>
                <w:color w:val="000000"/>
                <w:sz w:val="17"/>
                <w:szCs w:val="17"/>
              </w:rPr>
              <w:t> </w:t>
            </w:r>
            <w:r>
              <w:rPr>
                <w:rFonts w:ascii="Helvetica" w:hAnsi="Helvetica"/>
                <w:color w:val="000000"/>
                <w:sz w:val="17"/>
                <w:szCs w:val="17"/>
              </w:rPr>
              <w:t>all’interno dell’azienda, campagne di</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screening sanitari</w:t>
            </w:r>
            <w:r>
              <w:rPr>
                <w:rFonts w:ascii="Helvetica" w:hAnsi="Helvetica"/>
                <w:color w:val="000000"/>
                <w:sz w:val="17"/>
                <w:szCs w:val="17"/>
              </w:rPr>
              <w:t>, servizi di</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consegna</w:t>
            </w:r>
            <w:r>
              <w:rPr>
                <w:rStyle w:val="apple-converted-space"/>
                <w:rFonts w:ascii="Helvetica" w:hAnsi="Helvetica"/>
                <w:color w:val="000000"/>
                <w:sz w:val="17"/>
                <w:szCs w:val="17"/>
              </w:rPr>
              <w:t> </w:t>
            </w:r>
            <w:r>
              <w:rPr>
                <w:rFonts w:ascii="Helvetica" w:hAnsi="Helvetica"/>
                <w:color w:val="000000"/>
                <w:sz w:val="17"/>
                <w:szCs w:val="17"/>
              </w:rPr>
              <w:t>dei</w:t>
            </w:r>
            <w:r>
              <w:rPr>
                <w:rStyle w:val="Enfasigrassetto"/>
                <w:rFonts w:ascii="Helvetica" w:eastAsiaTheme="majorEastAsia" w:hAnsi="Helvetica"/>
                <w:color w:val="000000"/>
                <w:sz w:val="17"/>
                <w:szCs w:val="17"/>
              </w:rPr>
              <w:t>medicinali,</w:t>
            </w:r>
            <w:r>
              <w:rPr>
                <w:rStyle w:val="apple-converted-space"/>
                <w:rFonts w:ascii="Helvetica" w:hAnsi="Helvetica"/>
                <w:color w:val="000000"/>
                <w:sz w:val="17"/>
                <w:szCs w:val="17"/>
              </w:rPr>
              <w:t> </w:t>
            </w:r>
            <w:r>
              <w:rPr>
                <w:rFonts w:ascii="Helvetica" w:hAnsi="Helvetica"/>
                <w:color w:val="000000"/>
                <w:sz w:val="17"/>
                <w:szCs w:val="17"/>
              </w:rPr>
              <w:t>servizi settimanali di</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tintoria</w:t>
            </w:r>
            <w:r>
              <w:rPr>
                <w:rStyle w:val="apple-converted-space"/>
                <w:rFonts w:ascii="Helvetica" w:hAnsi="Helvetica"/>
                <w:color w:val="000000"/>
                <w:sz w:val="17"/>
                <w:szCs w:val="17"/>
              </w:rPr>
              <w:t> </w:t>
            </w:r>
            <w:r>
              <w:rPr>
                <w:rFonts w:ascii="Helvetica" w:hAnsi="Helvetica"/>
                <w:color w:val="000000"/>
                <w:sz w:val="17"/>
                <w:szCs w:val="17"/>
              </w:rPr>
              <w:t>e altro ancora.</w:t>
            </w:r>
          </w:p>
          <w:p w:rsidR="00A70EE8" w:rsidRDefault="00A70EE8" w:rsidP="00A70EE8">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RECRUITING ONLINE</w:t>
            </w:r>
          </w:p>
          <w:p w:rsidR="00A70EE8" w:rsidRDefault="00A70EE8" w:rsidP="00A70EE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Il principale canale di</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raccolta</w:t>
            </w:r>
            <w:r>
              <w:rPr>
                <w:rStyle w:val="apple-converted-space"/>
                <w:rFonts w:ascii="Helvetica" w:hAnsi="Helvetica"/>
                <w:color w:val="000000"/>
                <w:sz w:val="17"/>
                <w:szCs w:val="17"/>
              </w:rPr>
              <w:t> </w:t>
            </w:r>
            <w:r>
              <w:rPr>
                <w:rFonts w:ascii="Helvetica" w:hAnsi="Helvetica"/>
                <w:color w:val="000000"/>
                <w:sz w:val="17"/>
                <w:szCs w:val="17"/>
              </w:rPr>
              <w:t>delle</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candidature</w:t>
            </w:r>
            <w:r>
              <w:rPr>
                <w:rStyle w:val="apple-converted-space"/>
                <w:rFonts w:ascii="Helvetica" w:hAnsi="Helvetica"/>
                <w:color w:val="000000"/>
                <w:sz w:val="17"/>
                <w:szCs w:val="17"/>
              </w:rPr>
              <w:t> </w:t>
            </w:r>
            <w:r>
              <w:rPr>
                <w:rFonts w:ascii="Helvetica" w:hAnsi="Helvetica"/>
                <w:color w:val="000000"/>
                <w:sz w:val="17"/>
                <w:szCs w:val="17"/>
              </w:rPr>
              <w:t>utilizzato dal Gruppo bancario assicurativo è la sezione dedicata alle carriere e selezioni, Unipol Lavora con noi, raggiungibile dal</w:t>
            </w:r>
            <w:r>
              <w:rPr>
                <w:rStyle w:val="apple-converted-space"/>
                <w:rFonts w:ascii="Helvetica" w:hAnsi="Helvetica"/>
                <w:color w:val="000000"/>
                <w:sz w:val="17"/>
                <w:szCs w:val="17"/>
              </w:rPr>
              <w:t> </w:t>
            </w:r>
            <w:hyperlink r:id="rId245" w:tgtFrame="_blank" w:history="1">
              <w:r>
                <w:rPr>
                  <w:rStyle w:val="Collegamentoipertestuale"/>
                  <w:rFonts w:ascii="Helvetica" w:hAnsi="Helvetica"/>
                  <w:b/>
                  <w:bCs/>
                  <w:color w:val="800000"/>
                  <w:sz w:val="17"/>
                  <w:szCs w:val="17"/>
                </w:rPr>
                <w:t>sito aziendale</w:t>
              </w:r>
            </w:hyperlink>
            <w:r>
              <w:rPr>
                <w:rFonts w:ascii="Helvetica" w:hAnsi="Helvetica"/>
                <w:color w:val="000000"/>
                <w:sz w:val="17"/>
                <w:szCs w:val="17"/>
              </w:rPr>
              <w:t>, che viene costantemente aggiornato con le posizioni aperte presso la Compagnia. Attraverso il</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servizio web gratuito</w:t>
            </w:r>
            <w:r>
              <w:rPr>
                <w:rStyle w:val="apple-converted-space"/>
                <w:rFonts w:ascii="Helvetica" w:hAnsi="Helvetica"/>
                <w:color w:val="000000"/>
                <w:sz w:val="17"/>
                <w:szCs w:val="17"/>
              </w:rPr>
              <w:t> </w:t>
            </w:r>
            <w:r>
              <w:rPr>
                <w:rFonts w:ascii="Helvetica" w:hAnsi="Helvetica"/>
                <w:color w:val="000000"/>
                <w:sz w:val="17"/>
                <w:szCs w:val="17"/>
              </w:rPr>
              <w:t>i candidati possono, infatti, prendere visione delle</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offerte</w:t>
            </w:r>
            <w:r>
              <w:rPr>
                <w:rStyle w:val="apple-converted-space"/>
                <w:rFonts w:ascii="Helvetica" w:hAnsi="Helvetica"/>
                <w:color w:val="000000"/>
                <w:sz w:val="17"/>
                <w:szCs w:val="17"/>
              </w:rPr>
              <w:t> </w:t>
            </w:r>
            <w:r>
              <w:rPr>
                <w:rFonts w:ascii="Helvetica" w:hAnsi="Helvetica"/>
                <w:color w:val="000000"/>
                <w:sz w:val="17"/>
                <w:szCs w:val="17"/>
              </w:rPr>
              <w:t>di</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lavoro</w:t>
            </w:r>
            <w:r>
              <w:rPr>
                <w:rStyle w:val="apple-converted-space"/>
                <w:rFonts w:ascii="Helvetica" w:hAnsi="Helvetica"/>
                <w:color w:val="000000"/>
                <w:sz w:val="17"/>
                <w:szCs w:val="17"/>
              </w:rPr>
              <w:t> </w:t>
            </w:r>
            <w:r>
              <w:rPr>
                <w:rFonts w:ascii="Helvetica" w:hAnsi="Helvetica"/>
                <w:color w:val="000000"/>
                <w:sz w:val="17"/>
                <w:szCs w:val="17"/>
              </w:rPr>
              <w:t>Unipol disponibili, effettuando la</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ricerca</w:t>
            </w:r>
            <w:r>
              <w:rPr>
                <w:rFonts w:ascii="Helvetica" w:hAnsi="Helvetica"/>
                <w:color w:val="000000"/>
                <w:sz w:val="17"/>
                <w:szCs w:val="17"/>
              </w:rPr>
              <w:t>anche attraverso appositi filtri, quali parole chiave, sede lavorativa e area professionale, inserire il</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cv nel data base</w:t>
            </w:r>
            <w:r>
              <w:rPr>
                <w:rStyle w:val="apple-converted-space"/>
                <w:rFonts w:ascii="Helvetica" w:hAnsi="Helvetica"/>
                <w:color w:val="000000"/>
                <w:sz w:val="17"/>
                <w:szCs w:val="17"/>
              </w:rPr>
              <w:t> </w:t>
            </w:r>
            <w:r>
              <w:rPr>
                <w:rFonts w:ascii="Helvetica" w:hAnsi="Helvetica"/>
                <w:color w:val="000000"/>
                <w:sz w:val="17"/>
                <w:szCs w:val="17"/>
              </w:rPr>
              <w:t>aziendale e</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rispondere online</w:t>
            </w:r>
            <w:r>
              <w:rPr>
                <w:rStyle w:val="apple-converted-space"/>
                <w:rFonts w:ascii="Helvetica" w:hAnsi="Helvetica"/>
                <w:color w:val="000000"/>
                <w:sz w:val="17"/>
                <w:szCs w:val="17"/>
              </w:rPr>
              <w:t> </w:t>
            </w:r>
            <w:r>
              <w:rPr>
                <w:rFonts w:ascii="Helvetica" w:hAnsi="Helvetica"/>
                <w:color w:val="000000"/>
                <w:sz w:val="17"/>
                <w:szCs w:val="17"/>
              </w:rPr>
              <w:t>agli annunci, e inviare una</w:t>
            </w:r>
            <w:r>
              <w:rPr>
                <w:rStyle w:val="apple-converted-space"/>
                <w:rFonts w:ascii="Helvetica" w:hAnsi="Helvetica"/>
                <w:color w:val="000000"/>
                <w:sz w:val="17"/>
                <w:szCs w:val="17"/>
              </w:rPr>
              <w:t> </w:t>
            </w:r>
            <w:hyperlink r:id="rId246" w:tgtFrame="_blank" w:history="1">
              <w:r>
                <w:rPr>
                  <w:rStyle w:val="Collegamentoipertestuale"/>
                  <w:rFonts w:ascii="Helvetica" w:hAnsi="Helvetica"/>
                  <w:b/>
                  <w:bCs/>
                  <w:color w:val="800000"/>
                  <w:sz w:val="17"/>
                  <w:szCs w:val="17"/>
                </w:rPr>
                <w:t>autocandidatura</w:t>
              </w:r>
            </w:hyperlink>
            <w:r>
              <w:rPr>
                <w:rStyle w:val="apple-converted-space"/>
                <w:rFonts w:ascii="Helvetica" w:hAnsi="Helvetica"/>
                <w:color w:val="000000"/>
                <w:sz w:val="17"/>
                <w:szCs w:val="17"/>
              </w:rPr>
              <w:t> </w:t>
            </w:r>
            <w:r>
              <w:rPr>
                <w:rFonts w:ascii="Helvetica" w:hAnsi="Helvetica"/>
                <w:color w:val="000000"/>
                <w:sz w:val="17"/>
                <w:szCs w:val="17"/>
              </w:rPr>
              <w:t>in vista di prossime selezioni di personale.</w:t>
            </w:r>
          </w:p>
          <w:p w:rsidR="00A70EE8" w:rsidRDefault="00A70EE8" w:rsidP="00A70EE8">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COME CANDIDARSI</w:t>
            </w:r>
          </w:p>
          <w:p w:rsidR="00A70EE8" w:rsidRDefault="00A70EE8" w:rsidP="00A70EE8">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Gli interessati alle future assunzioni Unipol e alle offerte di lavoro attive possono candidarsi visitando la pagina dedicata alle</w:t>
            </w:r>
            <w:r>
              <w:rPr>
                <w:rStyle w:val="apple-converted-space"/>
                <w:rFonts w:ascii="Helvetica" w:hAnsi="Helvetica"/>
                <w:color w:val="000000"/>
                <w:sz w:val="17"/>
                <w:szCs w:val="17"/>
              </w:rPr>
              <w:t> </w:t>
            </w:r>
            <w:hyperlink r:id="rId247" w:tgtFrame="_blank" w:history="1">
              <w:r>
                <w:rPr>
                  <w:rStyle w:val="Collegamentoipertestuale"/>
                  <w:rFonts w:ascii="Helvetica" w:hAnsi="Helvetica"/>
                  <w:b/>
                  <w:bCs/>
                  <w:color w:val="800000"/>
                  <w:sz w:val="17"/>
                  <w:szCs w:val="17"/>
                </w:rPr>
                <w:t>ricerche in corso</w:t>
              </w:r>
            </w:hyperlink>
            <w:r>
              <w:rPr>
                <w:rStyle w:val="apple-converted-space"/>
                <w:rFonts w:ascii="Helvetica" w:hAnsi="Helvetica"/>
                <w:color w:val="000000"/>
                <w:sz w:val="17"/>
                <w:szCs w:val="17"/>
              </w:rPr>
              <w:t> </w:t>
            </w:r>
            <w:r>
              <w:rPr>
                <w:rFonts w:ascii="Helvetica" w:hAnsi="Helvetica"/>
                <w:color w:val="000000"/>
                <w:sz w:val="17"/>
                <w:szCs w:val="17"/>
              </w:rPr>
              <w:t>del gruppo, Unipol “Lavora con noi” e registrando il curriculum vitae nell’apposito form in risposta agli annunci.</w:t>
            </w:r>
          </w:p>
          <w:p w:rsidR="003E4852" w:rsidRPr="009B776D" w:rsidRDefault="003E4852" w:rsidP="00B250BB">
            <w:pPr>
              <w:shd w:val="clear" w:color="auto" w:fill="FFFFFF"/>
              <w:spacing w:after="105"/>
              <w:outlineLvl w:val="0"/>
              <w:rPr>
                <w:rFonts w:ascii="Arial" w:hAnsi="Arial" w:cs="Arial"/>
                <w:color w:val="800000"/>
                <w:kern w:val="36"/>
                <w:sz w:val="28"/>
                <w:szCs w:val="28"/>
              </w:rPr>
            </w:pPr>
          </w:p>
          <w:p w:rsidR="003E4852" w:rsidRPr="002C2CEE" w:rsidRDefault="003E4852" w:rsidP="00B250BB">
            <w:pPr>
              <w:pStyle w:val="NormaleWeb"/>
              <w:spacing w:before="0" w:beforeAutospacing="0" w:after="0" w:afterAutospacing="0" w:line="270" w:lineRule="atLeast"/>
              <w:rPr>
                <w:rFonts w:ascii="Arial" w:hAnsi="Arial" w:cs="Arial"/>
                <w:color w:val="000000"/>
                <w:sz w:val="18"/>
                <w:szCs w:val="18"/>
              </w:rPr>
            </w:pPr>
          </w:p>
        </w:tc>
        <w:tc>
          <w:tcPr>
            <w:tcW w:w="2400" w:type="dxa"/>
            <w:shd w:val="clear" w:color="auto" w:fill="auto"/>
          </w:tcPr>
          <w:p w:rsidR="003E4852" w:rsidRDefault="003E4852" w:rsidP="00B250BB">
            <w:pPr>
              <w:jc w:val="center"/>
              <w:rPr>
                <w:b/>
                <w:i/>
                <w:color w:val="FF0000"/>
                <w:sz w:val="28"/>
                <w:szCs w:val="28"/>
                <w:u w:val="single"/>
              </w:rPr>
            </w:pPr>
            <w:r>
              <w:rPr>
                <w:b/>
                <w:i/>
                <w:color w:val="FF0000"/>
                <w:sz w:val="28"/>
                <w:szCs w:val="28"/>
                <w:u w:val="single"/>
              </w:rPr>
              <w:lastRenderedPageBreak/>
              <w:t>Settore bancario</w:t>
            </w:r>
          </w:p>
        </w:tc>
      </w:tr>
      <w:tr w:rsidR="003E4852" w:rsidRPr="00C56D1B" w:rsidTr="00B250BB">
        <w:tc>
          <w:tcPr>
            <w:tcW w:w="937" w:type="dxa"/>
          </w:tcPr>
          <w:p w:rsidR="003E4852" w:rsidRPr="00826E40" w:rsidRDefault="003E4852" w:rsidP="00B250BB">
            <w:pPr>
              <w:pStyle w:val="NormaleWeb"/>
              <w:spacing w:before="0" w:beforeAutospacing="0" w:after="0" w:afterAutospacing="0" w:line="270" w:lineRule="atLeast"/>
              <w:rPr>
                <w:rFonts w:ascii="Arial" w:hAnsi="Arial" w:cs="Arial"/>
                <w:b/>
                <w:color w:val="000000"/>
              </w:rPr>
            </w:pPr>
          </w:p>
        </w:tc>
        <w:tc>
          <w:tcPr>
            <w:tcW w:w="6517" w:type="dxa"/>
            <w:shd w:val="clear" w:color="auto" w:fill="auto"/>
          </w:tcPr>
          <w:p w:rsidR="00021502" w:rsidRPr="00021502" w:rsidRDefault="00021502" w:rsidP="00021502">
            <w:pPr>
              <w:shd w:val="clear" w:color="auto" w:fill="FFFFFF"/>
              <w:suppressAutoHyphens w:val="0"/>
              <w:spacing w:after="70"/>
              <w:outlineLvl w:val="0"/>
              <w:rPr>
                <w:rFonts w:ascii="Arial" w:hAnsi="Arial" w:cs="Arial"/>
                <w:color w:val="800000"/>
                <w:kern w:val="36"/>
                <w:sz w:val="28"/>
                <w:szCs w:val="28"/>
                <w:lang w:eastAsia="it-IT"/>
              </w:rPr>
            </w:pPr>
            <w:r w:rsidRPr="00021502">
              <w:rPr>
                <w:rFonts w:ascii="Arial" w:hAnsi="Arial" w:cs="Arial"/>
                <w:color w:val="800000"/>
                <w:kern w:val="36"/>
                <w:sz w:val="28"/>
                <w:szCs w:val="28"/>
                <w:lang w:eastAsia="it-IT"/>
              </w:rPr>
              <w:t>Engel &amp; Volkers: 1200 posti di lavoro</w:t>
            </w:r>
          </w:p>
          <w:p w:rsidR="00021502" w:rsidRDefault="00021502" w:rsidP="00021502">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In arrivo numerosi posti di lavoro nel</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settore immobiliare</w:t>
            </w:r>
            <w:r>
              <w:rPr>
                <w:rStyle w:val="apple-converted-space"/>
                <w:rFonts w:ascii="Helvetica" w:eastAsiaTheme="majorEastAsia" w:hAnsi="Helvetica"/>
                <w:color w:val="000000"/>
                <w:sz w:val="17"/>
                <w:szCs w:val="17"/>
              </w:rPr>
              <w:t> </w:t>
            </w:r>
            <w:r>
              <w:rPr>
                <w:rFonts w:ascii="Helvetica" w:hAnsi="Helvetica"/>
                <w:color w:val="000000"/>
                <w:sz w:val="17"/>
                <w:szCs w:val="17"/>
              </w:rPr>
              <w:t>con Engel &amp; Volkers.</w:t>
            </w:r>
          </w:p>
          <w:p w:rsidR="00021502" w:rsidRDefault="00021502" w:rsidP="00021502">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La nota azienda, specializzata nella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vendita</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locazione</w:t>
            </w:r>
            <w:r>
              <w:rPr>
                <w:rStyle w:val="apple-converted-space"/>
                <w:rFonts w:ascii="Helvetica" w:eastAsiaTheme="majorEastAsia" w:hAnsi="Helvetica"/>
                <w:color w:val="000000"/>
                <w:sz w:val="17"/>
                <w:szCs w:val="17"/>
              </w:rPr>
              <w:t> </w:t>
            </w:r>
            <w:r>
              <w:rPr>
                <w:rFonts w:ascii="Helvetica" w:hAnsi="Helvetica"/>
                <w:color w:val="000000"/>
                <w:sz w:val="17"/>
                <w:szCs w:val="17"/>
              </w:rPr>
              <w:t>di</w:t>
            </w:r>
            <w:r>
              <w:rPr>
                <w:rStyle w:val="Enfasigrassetto"/>
                <w:rFonts w:ascii="Helvetica" w:eastAsiaTheme="majorEastAsia" w:hAnsi="Helvetica"/>
                <w:color w:val="000000"/>
                <w:sz w:val="17"/>
                <w:szCs w:val="17"/>
              </w:rPr>
              <w:t>immobili, yacht</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aeroplani</w:t>
            </w:r>
            <w:r>
              <w:rPr>
                <w:rFonts w:ascii="Helvetica" w:hAnsi="Helvetica"/>
                <w:color w:val="000000"/>
                <w:sz w:val="17"/>
                <w:szCs w:val="17"/>
              </w:rPr>
              <w:t>, ha annunciato un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nuovo piano assunzioni</w:t>
            </w:r>
            <w:r>
              <w:rPr>
                <w:rStyle w:val="apple-converted-space"/>
                <w:rFonts w:ascii="Helvetica" w:eastAsiaTheme="majorEastAsia" w:hAnsi="Helvetica"/>
                <w:color w:val="000000"/>
                <w:sz w:val="17"/>
                <w:szCs w:val="17"/>
              </w:rPr>
              <w:t> </w:t>
            </w:r>
            <w:r>
              <w:rPr>
                <w:rFonts w:ascii="Helvetica" w:hAnsi="Helvetica"/>
                <w:color w:val="000000"/>
                <w:sz w:val="17"/>
                <w:szCs w:val="17"/>
              </w:rPr>
              <w:t>per il 2017. Sono ben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1200</w:t>
            </w:r>
            <w:r>
              <w:rPr>
                <w:rStyle w:val="apple-converted-space"/>
                <w:rFonts w:ascii="Helvetica" w:eastAsiaTheme="majorEastAsia" w:hAnsi="Helvetica"/>
                <w:color w:val="000000"/>
                <w:sz w:val="17"/>
                <w:szCs w:val="17"/>
              </w:rPr>
              <w:t> </w:t>
            </w:r>
            <w:r>
              <w:rPr>
                <w:rFonts w:ascii="Helvetica" w:hAnsi="Helvetica"/>
                <w:color w:val="000000"/>
                <w:sz w:val="17"/>
                <w:szCs w:val="17"/>
              </w:rPr>
              <w:t>gli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inserimenti</w:t>
            </w:r>
            <w:r>
              <w:rPr>
                <w:rStyle w:val="apple-converted-space"/>
                <w:rFonts w:ascii="Helvetica" w:eastAsiaTheme="majorEastAsia" w:hAnsi="Helvetica"/>
                <w:color w:val="000000"/>
                <w:sz w:val="17"/>
                <w:szCs w:val="17"/>
              </w:rPr>
              <w:t> </w:t>
            </w:r>
            <w:r>
              <w:rPr>
                <w:rFonts w:ascii="Helvetica" w:hAnsi="Helvetica"/>
                <w:color w:val="000000"/>
                <w:sz w:val="17"/>
                <w:szCs w:val="17"/>
              </w:rPr>
              <w:t>che saranno effettuati presso le sedi del Gruppo presenti a livello mondiale, dunque anche in Italia.</w:t>
            </w:r>
          </w:p>
          <w:p w:rsidR="00021502" w:rsidRDefault="00021502" w:rsidP="00021502">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maxi campagna</w:t>
            </w:r>
            <w:r>
              <w:rPr>
                <w:rStyle w:val="apple-converted-space"/>
                <w:rFonts w:ascii="Helvetica" w:eastAsiaTheme="majorEastAsia" w:hAnsi="Helvetica"/>
                <w:color w:val="000000"/>
                <w:sz w:val="17"/>
                <w:szCs w:val="17"/>
              </w:rPr>
              <w:t> </w:t>
            </w:r>
            <w:r>
              <w:rPr>
                <w:rFonts w:ascii="Helvetica" w:hAnsi="Helvetica"/>
                <w:color w:val="000000"/>
                <w:sz w:val="17"/>
                <w:szCs w:val="17"/>
              </w:rPr>
              <w:t>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recruiting</w:t>
            </w:r>
            <w:r>
              <w:rPr>
                <w:rStyle w:val="apple-converted-space"/>
                <w:rFonts w:ascii="Helvetica" w:eastAsiaTheme="majorEastAsia" w:hAnsi="Helvetica"/>
                <w:color w:val="000000"/>
                <w:sz w:val="17"/>
                <w:szCs w:val="17"/>
              </w:rPr>
              <w:t> </w:t>
            </w:r>
            <w:r>
              <w:rPr>
                <w:rFonts w:ascii="Helvetica" w:hAnsi="Helvetica"/>
                <w:color w:val="000000"/>
                <w:sz w:val="17"/>
                <w:szCs w:val="17"/>
              </w:rPr>
              <w:t>è finalizzata all’assunzione di Agenti Immobiliari. Ecco cosa sapere sulle nuove opportunità di lavoro Engel &amp; Volkers 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come candidarsi</w:t>
            </w:r>
            <w:r>
              <w:rPr>
                <w:rFonts w:ascii="Helvetica" w:hAnsi="Helvetica"/>
                <w:color w:val="000000"/>
                <w:sz w:val="17"/>
                <w:szCs w:val="17"/>
              </w:rPr>
              <w:t>.</w:t>
            </w:r>
          </w:p>
          <w:p w:rsidR="00021502" w:rsidRDefault="00021502" w:rsidP="00021502">
            <w:pPr>
              <w:pStyle w:val="Titolo3"/>
              <w:shd w:val="clear" w:color="auto" w:fill="FFFFFF"/>
              <w:outlineLvl w:val="2"/>
              <w:rPr>
                <w:rFonts w:ascii="Arial" w:hAnsi="Arial" w:cs="Arial"/>
                <w:b w:val="0"/>
                <w:bCs w:val="0"/>
                <w:color w:val="800000"/>
              </w:rPr>
            </w:pPr>
            <w:r>
              <w:rPr>
                <w:rFonts w:ascii="Arial" w:hAnsi="Arial" w:cs="Arial"/>
                <w:b w:val="0"/>
                <w:bCs w:val="0"/>
                <w:color w:val="800000"/>
              </w:rPr>
              <w:t>ENGEL &amp; VOLKERS LAVORO NEL SETTORE IMMOBILIARE</w:t>
            </w:r>
          </w:p>
          <w:p w:rsidR="00021502" w:rsidRDefault="00021502" w:rsidP="00021502">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A dare l’annuncio è il Gruppo stesso, attraverso un recente</w:t>
            </w:r>
            <w:r>
              <w:rPr>
                <w:rStyle w:val="Enfasigrassetto"/>
                <w:rFonts w:ascii="Helvetica" w:eastAsiaTheme="majorEastAsia" w:hAnsi="Helvetica"/>
                <w:color w:val="000000"/>
                <w:sz w:val="17"/>
                <w:szCs w:val="17"/>
              </w:rPr>
              <w:t>comunicato</w:t>
            </w:r>
            <w:r>
              <w:rPr>
                <w:rFonts w:ascii="Helvetica" w:hAnsi="Helvetica"/>
                <w:color w:val="000000"/>
                <w:sz w:val="17"/>
                <w:szCs w:val="17"/>
              </w:rPr>
              <w:t>. Quest’ultimo riporta quanto dichiarato da</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Christian Volkers</w:t>
            </w:r>
            <w:r>
              <w:rPr>
                <w:rFonts w:ascii="Helvetica" w:hAnsi="Helvetica"/>
                <w:color w:val="000000"/>
                <w:sz w:val="17"/>
                <w:szCs w:val="17"/>
              </w:rPr>
              <w:t>, CEO dell’azienda, nel corso di una</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intervista</w:t>
            </w:r>
            <w:r>
              <w:rPr>
                <w:rStyle w:val="apple-converted-space"/>
                <w:rFonts w:ascii="Helvetica" w:hAnsi="Helvetica"/>
                <w:color w:val="000000"/>
                <w:sz w:val="17"/>
                <w:szCs w:val="17"/>
              </w:rPr>
              <w:t> </w:t>
            </w:r>
            <w:r>
              <w:rPr>
                <w:rFonts w:ascii="Helvetica" w:hAnsi="Helvetica"/>
                <w:color w:val="000000"/>
                <w:sz w:val="17"/>
                <w:szCs w:val="17"/>
              </w:rPr>
              <w:t>al magazine svizzero</w:t>
            </w:r>
            <w:r>
              <w:rPr>
                <w:rStyle w:val="apple-converted-space"/>
                <w:rFonts w:ascii="Helvetica" w:hAnsi="Helvetica"/>
                <w:b/>
                <w:bCs/>
                <w:color w:val="000000"/>
                <w:sz w:val="17"/>
                <w:szCs w:val="17"/>
              </w:rPr>
              <w:t> </w:t>
            </w:r>
            <w:r>
              <w:rPr>
                <w:rStyle w:val="Enfasigrassetto"/>
                <w:rFonts w:ascii="Helvetica" w:eastAsiaTheme="majorEastAsia" w:hAnsi="Helvetica"/>
                <w:color w:val="000000"/>
                <w:sz w:val="17"/>
                <w:szCs w:val="17"/>
              </w:rPr>
              <w:t>‘NZZ Residence’</w:t>
            </w:r>
            <w:r>
              <w:rPr>
                <w:rFonts w:ascii="Helvetica" w:hAnsi="Helvetica"/>
                <w:color w:val="000000"/>
                <w:sz w:val="17"/>
                <w:szCs w:val="17"/>
              </w:rPr>
              <w:t>, a proposito del piano di espansione della società. Engel &amp; Volkers è</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in crescita</w:t>
            </w:r>
            <w:r>
              <w:rPr>
                <w:rStyle w:val="apple-converted-space"/>
                <w:rFonts w:ascii="Helvetica" w:hAnsi="Helvetica"/>
                <w:color w:val="000000"/>
                <w:sz w:val="17"/>
                <w:szCs w:val="17"/>
              </w:rPr>
              <w:t> </w:t>
            </w:r>
            <w:r>
              <w:rPr>
                <w:rFonts w:ascii="Helvetica" w:hAnsi="Helvetica"/>
                <w:color w:val="000000"/>
                <w:sz w:val="17"/>
                <w:szCs w:val="17"/>
              </w:rPr>
              <w:t>e aprirà</w:t>
            </w:r>
            <w:r>
              <w:rPr>
                <w:rStyle w:val="Enfasigrassetto"/>
                <w:rFonts w:ascii="Helvetica" w:eastAsiaTheme="majorEastAsia" w:hAnsi="Helvetica"/>
                <w:color w:val="000000"/>
                <w:sz w:val="17"/>
                <w:szCs w:val="17"/>
              </w:rPr>
              <w:t>50 nuove sedi</w:t>
            </w:r>
            <w:r>
              <w:rPr>
                <w:rStyle w:val="apple-converted-space"/>
                <w:rFonts w:ascii="Helvetica" w:hAnsi="Helvetica"/>
                <w:color w:val="000000"/>
                <w:sz w:val="17"/>
                <w:szCs w:val="17"/>
              </w:rPr>
              <w:t> </w:t>
            </w:r>
            <w:r>
              <w:rPr>
                <w:rFonts w:ascii="Helvetica" w:hAnsi="Helvetica"/>
                <w:color w:val="000000"/>
                <w:sz w:val="17"/>
                <w:szCs w:val="17"/>
              </w:rPr>
              <w:t>in tutto il mondo entro quest’anno, probabilmente</w:t>
            </w:r>
            <w:r>
              <w:rPr>
                <w:rStyle w:val="Enfasigrassetto"/>
                <w:rFonts w:ascii="Helvetica" w:eastAsiaTheme="majorEastAsia" w:hAnsi="Helvetica"/>
                <w:color w:val="000000"/>
                <w:sz w:val="17"/>
                <w:szCs w:val="17"/>
              </w:rPr>
              <w:t>anche in Italia</w:t>
            </w:r>
            <w:r>
              <w:rPr>
                <w:rFonts w:ascii="Helvetica" w:hAnsi="Helvetica"/>
                <w:color w:val="000000"/>
                <w:sz w:val="17"/>
                <w:szCs w:val="17"/>
              </w:rPr>
              <w:t>.</w:t>
            </w:r>
          </w:p>
          <w:p w:rsidR="00021502" w:rsidRDefault="00021502" w:rsidP="00021502">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Si tratta di una iniziativa che richiederà un</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incremento</w:t>
            </w:r>
            <w:r>
              <w:rPr>
                <w:rFonts w:ascii="Helvetica" w:hAnsi="Helvetica"/>
                <w:color w:val="000000"/>
                <w:sz w:val="17"/>
                <w:szCs w:val="17"/>
              </w:rPr>
              <w:t>dell’</w:t>
            </w:r>
            <w:r>
              <w:rPr>
                <w:rStyle w:val="Enfasigrassetto"/>
                <w:rFonts w:ascii="Helvetica" w:eastAsiaTheme="majorEastAsia" w:hAnsi="Helvetica"/>
                <w:color w:val="000000"/>
                <w:sz w:val="17"/>
                <w:szCs w:val="17"/>
              </w:rPr>
              <w:t>organico</w:t>
            </w:r>
            <w:r>
              <w:rPr>
                <w:rStyle w:val="apple-converted-space"/>
                <w:rFonts w:ascii="Helvetica" w:hAnsi="Helvetica"/>
                <w:color w:val="000000"/>
                <w:sz w:val="17"/>
                <w:szCs w:val="17"/>
              </w:rPr>
              <w:t> </w:t>
            </w:r>
            <w:r>
              <w:rPr>
                <w:rFonts w:ascii="Helvetica" w:hAnsi="Helvetica"/>
                <w:color w:val="000000"/>
                <w:sz w:val="17"/>
                <w:szCs w:val="17"/>
              </w:rPr>
              <w:t>aziendale e, pertanto, creerà occupazione. Sono ben 1200 i posti di lavoro Engel &amp; Volkers che saranno creati con le nuove aperture. Le assunzioni sono rivolte ad</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Agenti Immobiliari</w:t>
            </w:r>
            <w:r>
              <w:rPr>
                <w:rStyle w:val="apple-converted-space"/>
                <w:rFonts w:ascii="Helvetica" w:hAnsi="Helvetica"/>
                <w:color w:val="000000"/>
                <w:sz w:val="17"/>
                <w:szCs w:val="17"/>
              </w:rPr>
              <w:t> </w:t>
            </w:r>
            <w:r>
              <w:rPr>
                <w:rFonts w:ascii="Helvetica" w:hAnsi="Helvetica"/>
                <w:color w:val="000000"/>
                <w:sz w:val="17"/>
                <w:szCs w:val="17"/>
              </w:rPr>
              <w:t>che potranno lavorare in E &amp; V e usufruire delle</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opportunità formative</w:t>
            </w:r>
            <w:r>
              <w:rPr>
                <w:rStyle w:val="apple-converted-space"/>
                <w:rFonts w:ascii="Helvetica" w:hAnsi="Helvetica"/>
                <w:color w:val="000000"/>
                <w:sz w:val="17"/>
                <w:szCs w:val="17"/>
              </w:rPr>
              <w:t> </w:t>
            </w:r>
            <w:r>
              <w:rPr>
                <w:rFonts w:ascii="Helvetica" w:hAnsi="Helvetica"/>
                <w:color w:val="000000"/>
                <w:sz w:val="17"/>
                <w:szCs w:val="17"/>
              </w:rPr>
              <w:t>che l’azienda offre ai propri dipendenti. La società, infatti, dispone di una</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Academy</w:t>
            </w:r>
            <w:r>
              <w:rPr>
                <w:rStyle w:val="apple-converted-space"/>
                <w:rFonts w:ascii="Helvetica" w:hAnsi="Helvetica"/>
                <w:color w:val="000000"/>
                <w:sz w:val="17"/>
                <w:szCs w:val="17"/>
              </w:rPr>
              <w:t> </w:t>
            </w:r>
            <w:r>
              <w:rPr>
                <w:rFonts w:ascii="Helvetica" w:hAnsi="Helvetica"/>
                <w:color w:val="000000"/>
                <w:sz w:val="17"/>
                <w:szCs w:val="17"/>
              </w:rPr>
              <w:t>che eroga corsi formativi e programmi di sviluppo per chi desidera costruirsi una carriera nel settore immobiliare.</w:t>
            </w:r>
          </w:p>
          <w:p w:rsidR="00021502" w:rsidRDefault="00021502" w:rsidP="00021502">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PROSPETTIVE OCCUPAZIONALI</w:t>
            </w:r>
          </w:p>
          <w:p w:rsidR="00021502" w:rsidRDefault="00021502" w:rsidP="00021502">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Le assunzioni Engel &amp; Volkers per il 2017 saranno 1200 a livello globale. La campagna di reclutamento è rivolta a candidati da inserire nel ruolo di Agente Immobiliare. Generalmente, per questa posizione, l’azienda ricerca persone dotate di</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capacità</w:t>
            </w:r>
            <w:r>
              <w:rPr>
                <w:rStyle w:val="apple-converted-space"/>
                <w:rFonts w:ascii="Helvetica" w:hAnsi="Helvetica"/>
                <w:color w:val="000000"/>
                <w:sz w:val="17"/>
                <w:szCs w:val="17"/>
              </w:rPr>
              <w:t> </w:t>
            </w:r>
            <w:r>
              <w:rPr>
                <w:rFonts w:ascii="Helvetica" w:hAnsi="Helvetica"/>
                <w:color w:val="000000"/>
                <w:sz w:val="17"/>
                <w:szCs w:val="17"/>
              </w:rPr>
              <w:t>di</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ascolto,</w:t>
            </w:r>
            <w:r>
              <w:rPr>
                <w:rStyle w:val="apple-converted-space"/>
                <w:rFonts w:ascii="Helvetica" w:hAnsi="Helvetica"/>
                <w:color w:val="000000"/>
                <w:sz w:val="17"/>
                <w:szCs w:val="17"/>
              </w:rPr>
              <w:t> </w:t>
            </w:r>
            <w:r>
              <w:rPr>
                <w:rFonts w:ascii="Helvetica" w:hAnsi="Helvetica"/>
                <w:color w:val="000000"/>
                <w:sz w:val="17"/>
                <w:szCs w:val="17"/>
              </w:rPr>
              <w:t>con</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doti relazionali</w:t>
            </w:r>
            <w:r>
              <w:rPr>
                <w:rStyle w:val="apple-converted-space"/>
                <w:rFonts w:ascii="Helvetica" w:hAnsi="Helvetica"/>
                <w:color w:val="000000"/>
                <w:sz w:val="17"/>
                <w:szCs w:val="17"/>
              </w:rPr>
              <w:t> </w:t>
            </w:r>
            <w:r>
              <w:rPr>
                <w:rFonts w:ascii="Helvetica" w:hAnsi="Helvetica"/>
                <w:color w:val="000000"/>
                <w:sz w:val="17"/>
                <w:szCs w:val="17"/>
              </w:rPr>
              <w:t xml:space="preserve">e </w:t>
            </w:r>
            <w:r>
              <w:rPr>
                <w:rFonts w:ascii="Helvetica" w:hAnsi="Helvetica"/>
                <w:color w:val="000000"/>
                <w:sz w:val="17"/>
                <w:szCs w:val="17"/>
              </w:rPr>
              <w:lastRenderedPageBreak/>
              <w:t>di</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negoziazione</w:t>
            </w:r>
            <w:r>
              <w:rPr>
                <w:rFonts w:ascii="Helvetica" w:hAnsi="Helvetica"/>
                <w:color w:val="000000"/>
                <w:sz w:val="17"/>
                <w:szCs w:val="17"/>
              </w:rPr>
              <w:t>.</w:t>
            </w:r>
          </w:p>
          <w:p w:rsidR="00021502" w:rsidRDefault="00021502" w:rsidP="00021502">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Devono saper creare un rapporto di fiducia con i clienti e essere disposte ad accrescere le proprie competenze e ad apprendere. Inoltre, devono conoscere i più comuni strumenti informatici e digitali, oltre che i Social Network, ed essere in grado di crearsi un network con altri professionisti e con i clienti, anche potenziali.</w:t>
            </w:r>
          </w:p>
          <w:p w:rsidR="00021502" w:rsidRDefault="00021502" w:rsidP="00021502">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IL GRUPPO</w:t>
            </w:r>
          </w:p>
          <w:p w:rsidR="00021502" w:rsidRDefault="00021502" w:rsidP="00021502">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Vi ricordiamo che Engel &amp; Volkers AG è una società che opera nel settore dell’intermediazione immobiliare. In particolare nella vendita e locazione di immobili residenziali di pregio, proprietà immobiliari commerciali, yacht e aeroplani. Fondata, nel 1977, da</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Dirk C. Engel</w:t>
            </w:r>
            <w:r>
              <w:rPr>
                <w:rFonts w:ascii="Helvetica" w:hAnsi="Helvetica"/>
                <w:color w:val="000000"/>
                <w:sz w:val="17"/>
                <w:szCs w:val="17"/>
              </w:rPr>
              <w:t>, ha sede principale in Germania, ad Amburgo. Oggi il Gruppo è presente in 32 Paesi del mondo, tra cui l’Italia, con una rete di oltre 700 agenzie. Attualmente Engel &amp; Volkers impiega circa 8500 dipendenti.</w:t>
            </w:r>
          </w:p>
          <w:p w:rsidR="00021502" w:rsidRDefault="00021502" w:rsidP="00021502">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CANDIDATURE</w:t>
            </w:r>
          </w:p>
          <w:p w:rsidR="00021502" w:rsidRDefault="00021502" w:rsidP="00021502">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La</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raccolta</w:t>
            </w:r>
            <w:r>
              <w:rPr>
                <w:rStyle w:val="apple-converted-space"/>
                <w:rFonts w:ascii="Helvetica" w:hAnsi="Helvetica"/>
                <w:color w:val="000000"/>
                <w:sz w:val="17"/>
                <w:szCs w:val="17"/>
              </w:rPr>
              <w:t> </w:t>
            </w:r>
            <w:r>
              <w:rPr>
                <w:rFonts w:ascii="Helvetica" w:hAnsi="Helvetica"/>
                <w:color w:val="000000"/>
                <w:sz w:val="17"/>
                <w:szCs w:val="17"/>
              </w:rPr>
              <w:t>delle</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candidature</w:t>
            </w:r>
            <w:r>
              <w:rPr>
                <w:rStyle w:val="apple-converted-space"/>
                <w:rFonts w:ascii="Helvetica" w:hAnsi="Helvetica"/>
                <w:color w:val="000000"/>
                <w:sz w:val="17"/>
                <w:szCs w:val="17"/>
              </w:rPr>
              <w:t> </w:t>
            </w:r>
            <w:r>
              <w:rPr>
                <w:rFonts w:ascii="Helvetica" w:hAnsi="Helvetica"/>
                <w:color w:val="000000"/>
                <w:sz w:val="17"/>
                <w:szCs w:val="17"/>
              </w:rPr>
              <w:t>viene effettuata, generalmente, attraverso la pagina dedicata alle</w:t>
            </w:r>
            <w:r>
              <w:rPr>
                <w:rStyle w:val="apple-converted-space"/>
                <w:rFonts w:ascii="Helvetica" w:hAnsi="Helvetica"/>
                <w:color w:val="000000"/>
                <w:sz w:val="17"/>
                <w:szCs w:val="17"/>
              </w:rPr>
              <w:t> </w:t>
            </w:r>
            <w:hyperlink r:id="rId248" w:tgtFrame="_blank" w:history="1">
              <w:r>
                <w:rPr>
                  <w:rStyle w:val="Collegamentoipertestuale"/>
                  <w:rFonts w:ascii="Helvetica" w:hAnsi="Helvetica"/>
                  <w:b/>
                  <w:bCs/>
                  <w:color w:val="800000"/>
                  <w:sz w:val="17"/>
                  <w:szCs w:val="17"/>
                </w:rPr>
                <w:t>carriere e selezioni</w:t>
              </w:r>
            </w:hyperlink>
            <w:r>
              <w:rPr>
                <w:rStyle w:val="apple-converted-space"/>
                <w:rFonts w:ascii="Helvetica" w:hAnsi="Helvetica"/>
                <w:color w:val="000000"/>
                <w:sz w:val="17"/>
                <w:szCs w:val="17"/>
              </w:rPr>
              <w:t> </w:t>
            </w:r>
            <w:r>
              <w:rPr>
                <w:rFonts w:ascii="Helvetica" w:hAnsi="Helvetica"/>
                <w:color w:val="000000"/>
                <w:sz w:val="17"/>
                <w:szCs w:val="17"/>
              </w:rPr>
              <w:t>(Lavora con noi) del Gruppo. Gli interessati alle future assunzioni Engel &amp; Volkers e alle opportunità di lavoro nelle agenzie immobiliari possono visitarla per prendere visione delle</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posizioni aperte</w:t>
            </w:r>
            <w:r>
              <w:rPr>
                <w:rStyle w:val="apple-converted-space"/>
                <w:rFonts w:ascii="Helvetica" w:hAnsi="Helvetica"/>
                <w:color w:val="000000"/>
                <w:sz w:val="17"/>
                <w:szCs w:val="17"/>
              </w:rPr>
              <w:t> </w:t>
            </w:r>
            <w:r>
              <w:rPr>
                <w:rFonts w:ascii="Helvetica" w:hAnsi="Helvetica"/>
                <w:color w:val="000000"/>
                <w:sz w:val="17"/>
                <w:szCs w:val="17"/>
              </w:rPr>
              <w:t>e</w:t>
            </w:r>
            <w:r>
              <w:rPr>
                <w:rStyle w:val="apple-converted-space"/>
                <w:rFonts w:ascii="Helvetica" w:hAnsi="Helvetica"/>
                <w:color w:val="000000"/>
                <w:sz w:val="17"/>
                <w:szCs w:val="17"/>
              </w:rPr>
              <w:t> </w:t>
            </w:r>
            <w:r>
              <w:rPr>
                <w:rStyle w:val="Enfasigrassetto"/>
                <w:rFonts w:ascii="Helvetica" w:eastAsiaTheme="majorEastAsia" w:hAnsi="Helvetica"/>
                <w:color w:val="000000"/>
                <w:sz w:val="17"/>
                <w:szCs w:val="17"/>
              </w:rPr>
              <w:t>candidarsi online</w:t>
            </w:r>
            <w:r>
              <w:rPr>
                <w:rFonts w:ascii="Helvetica" w:hAnsi="Helvetica"/>
                <w:color w:val="000000"/>
                <w:sz w:val="17"/>
                <w:szCs w:val="17"/>
              </w:rPr>
              <w:t>, inviando il cv tramite l’apposito form.</w:t>
            </w:r>
          </w:p>
          <w:p w:rsidR="003E4852" w:rsidRPr="00C27572" w:rsidRDefault="003E4852" w:rsidP="00B250BB">
            <w:pPr>
              <w:shd w:val="clear" w:color="auto" w:fill="FFFFFF"/>
              <w:spacing w:after="105"/>
              <w:outlineLvl w:val="0"/>
              <w:rPr>
                <w:rFonts w:ascii="Arial" w:hAnsi="Arial" w:cs="Arial"/>
                <w:color w:val="800000"/>
                <w:kern w:val="36"/>
                <w:sz w:val="32"/>
                <w:szCs w:val="32"/>
                <w:u w:val="single"/>
              </w:rPr>
            </w:pPr>
          </w:p>
          <w:p w:rsidR="003E4852" w:rsidRPr="002C2CEE" w:rsidRDefault="003E4852" w:rsidP="00B250BB">
            <w:pPr>
              <w:pStyle w:val="NormaleWeb"/>
              <w:shd w:val="clear" w:color="auto" w:fill="FFFFFF"/>
              <w:spacing w:line="315" w:lineRule="atLeast"/>
              <w:rPr>
                <w:rFonts w:ascii="Arial" w:hAnsi="Arial" w:cs="Arial"/>
                <w:b/>
                <w:color w:val="000000"/>
                <w:sz w:val="28"/>
                <w:szCs w:val="28"/>
              </w:rPr>
            </w:pPr>
          </w:p>
        </w:tc>
        <w:tc>
          <w:tcPr>
            <w:tcW w:w="2400" w:type="dxa"/>
            <w:shd w:val="clear" w:color="auto" w:fill="auto"/>
          </w:tcPr>
          <w:p w:rsidR="003E4852" w:rsidRDefault="003E4852" w:rsidP="00B250BB">
            <w:pPr>
              <w:jc w:val="center"/>
              <w:rPr>
                <w:b/>
                <w:i/>
                <w:color w:val="FF0000"/>
                <w:sz w:val="28"/>
                <w:szCs w:val="28"/>
                <w:u w:val="single"/>
              </w:rPr>
            </w:pPr>
            <w:r>
              <w:rPr>
                <w:b/>
                <w:i/>
                <w:color w:val="FF0000"/>
                <w:sz w:val="28"/>
                <w:szCs w:val="28"/>
                <w:u w:val="single"/>
              </w:rPr>
              <w:lastRenderedPageBreak/>
              <w:t xml:space="preserve">Settore </w:t>
            </w:r>
            <w:r w:rsidR="00021502">
              <w:rPr>
                <w:b/>
                <w:i/>
                <w:color w:val="FF0000"/>
                <w:sz w:val="28"/>
                <w:szCs w:val="28"/>
                <w:u w:val="single"/>
              </w:rPr>
              <w:t>immobiliare</w:t>
            </w:r>
          </w:p>
        </w:tc>
      </w:tr>
      <w:tr w:rsidR="003E4852" w:rsidRPr="00C56D1B" w:rsidTr="00B250BB">
        <w:tc>
          <w:tcPr>
            <w:tcW w:w="937" w:type="dxa"/>
          </w:tcPr>
          <w:p w:rsidR="003E4852" w:rsidRDefault="003E4852" w:rsidP="00B250BB">
            <w:pPr>
              <w:pStyle w:val="NormaleWeb"/>
              <w:spacing w:before="0" w:beforeAutospacing="0" w:after="0" w:afterAutospacing="0" w:line="270" w:lineRule="atLeast"/>
              <w:rPr>
                <w:rFonts w:ascii="Arial" w:hAnsi="Arial" w:cs="Arial"/>
                <w:b/>
                <w:color w:val="000000"/>
                <w:sz w:val="40"/>
                <w:szCs w:val="40"/>
              </w:rPr>
            </w:pPr>
          </w:p>
        </w:tc>
        <w:tc>
          <w:tcPr>
            <w:tcW w:w="6517" w:type="dxa"/>
            <w:shd w:val="clear" w:color="auto" w:fill="auto"/>
          </w:tcPr>
          <w:p w:rsidR="00B250BB" w:rsidRPr="00644C30" w:rsidRDefault="00B250BB" w:rsidP="00B250BB">
            <w:pPr>
              <w:suppressAutoHyphens w:val="0"/>
              <w:spacing w:after="70"/>
              <w:outlineLvl w:val="0"/>
              <w:rPr>
                <w:rFonts w:ascii="Arial" w:hAnsi="Arial" w:cs="Arial"/>
                <w:color w:val="800000"/>
                <w:kern w:val="36"/>
                <w:sz w:val="28"/>
                <w:szCs w:val="28"/>
                <w:lang w:eastAsia="it-IT"/>
              </w:rPr>
            </w:pPr>
            <w:r w:rsidRPr="00644C30">
              <w:rPr>
                <w:rFonts w:ascii="Arial" w:hAnsi="Arial" w:cs="Arial"/>
                <w:color w:val="800000"/>
                <w:kern w:val="36"/>
                <w:sz w:val="28"/>
                <w:szCs w:val="28"/>
                <w:lang w:eastAsia="it-IT"/>
              </w:rPr>
              <w:t>Poste italiane Lavora con noi: assunzioni 2017 per Postini</w:t>
            </w:r>
          </w:p>
          <w:p w:rsidR="00644C30" w:rsidRDefault="00644C30" w:rsidP="00644C30">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Aperto un nuovo recruiting </w:t>
            </w:r>
            <w:r>
              <w:rPr>
                <w:rStyle w:val="Enfasigrassetto"/>
                <w:rFonts w:ascii="Helvetica" w:eastAsiaTheme="majorEastAsia" w:hAnsi="Helvetica"/>
                <w:color w:val="000000"/>
                <w:sz w:val="17"/>
                <w:szCs w:val="17"/>
              </w:rPr>
              <w:t>Poste Italiane</w:t>
            </w:r>
            <w:r>
              <w:rPr>
                <w:rStyle w:val="apple-converted-space"/>
                <w:rFonts w:ascii="Helvetica" w:eastAsiaTheme="majorEastAsia" w:hAnsi="Helvetica"/>
                <w:color w:val="000000"/>
                <w:sz w:val="17"/>
                <w:szCs w:val="17"/>
              </w:rPr>
              <w:t> </w:t>
            </w:r>
            <w:r>
              <w:rPr>
                <w:rFonts w:ascii="Helvetica" w:hAnsi="Helvetica"/>
                <w:color w:val="000000"/>
                <w:sz w:val="17"/>
                <w:szCs w:val="17"/>
              </w:rPr>
              <w:t>per reclutare</w:t>
            </w:r>
            <w:r>
              <w:rPr>
                <w:rStyle w:val="Enfasigrassetto"/>
                <w:rFonts w:ascii="Helvetica" w:eastAsiaTheme="majorEastAsia" w:hAnsi="Helvetica"/>
                <w:color w:val="000000"/>
                <w:sz w:val="17"/>
                <w:szCs w:val="17"/>
              </w:rPr>
              <w:t> Postini</w:t>
            </w:r>
            <w:r>
              <w:rPr>
                <w:rFonts w:ascii="Helvetica" w:hAnsi="Helvetica"/>
                <w:color w:val="000000"/>
                <w:sz w:val="17"/>
                <w:szCs w:val="17"/>
              </w:rPr>
              <w:t>che lavoreranno durante il periodo</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primavera estate 2017</w:t>
            </w:r>
            <w:r>
              <w:rPr>
                <w:rFonts w:ascii="Helvetica" w:hAnsi="Helvetica"/>
                <w:color w:val="000000"/>
                <w:sz w:val="17"/>
                <w:szCs w:val="17"/>
              </w:rPr>
              <w:t>.</w:t>
            </w:r>
          </w:p>
          <w:p w:rsidR="00644C30" w:rsidRDefault="00644C30" w:rsidP="00644C30">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Le prossime assunzioni per Portalettere saranno effettuate con contratto di lavoro a tempo</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determinato,</w:t>
            </w:r>
            <w:r>
              <w:rPr>
                <w:rStyle w:val="apple-converted-space"/>
                <w:rFonts w:ascii="Helvetica" w:eastAsiaTheme="majorEastAsia" w:hAnsi="Helvetica"/>
                <w:color w:val="000000"/>
                <w:sz w:val="17"/>
                <w:szCs w:val="17"/>
              </w:rPr>
              <w:t> </w:t>
            </w:r>
            <w:r>
              <w:rPr>
                <w:rFonts w:ascii="Helvetica" w:hAnsi="Helvetica"/>
                <w:color w:val="000000"/>
                <w:sz w:val="17"/>
                <w:szCs w:val="17"/>
              </w:rPr>
              <w:t>per le esigenze legate alla copertura del personale assente, ai picchi di stagione, alle necessità di risorse umane per specifici uffici e zone.</w:t>
            </w:r>
          </w:p>
          <w:p w:rsidR="00644C30" w:rsidRDefault="00644C30" w:rsidP="00644C30">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Le selezioni interessano</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tutto il territorio italiano</w:t>
            </w:r>
            <w:r>
              <w:rPr>
                <w:rFonts w:ascii="Helvetica" w:hAnsi="Helvetica"/>
                <w:color w:val="000000"/>
                <w:sz w:val="17"/>
                <w:szCs w:val="17"/>
              </w:rPr>
              <w:t>, sono rivolte a candidati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Diplomati o Laureati</w:t>
            </w:r>
            <w:r>
              <w:rPr>
                <w:rStyle w:val="apple-converted-space"/>
                <w:rFonts w:ascii="Helvetica" w:eastAsiaTheme="majorEastAsia" w:hAnsi="Helvetica"/>
                <w:color w:val="000000"/>
                <w:sz w:val="17"/>
                <w:szCs w:val="17"/>
              </w:rPr>
              <w:t> </w:t>
            </w:r>
            <w:r>
              <w:rPr>
                <w:rFonts w:ascii="Helvetica" w:hAnsi="Helvetica"/>
                <w:color w:val="000000"/>
                <w:sz w:val="17"/>
                <w:szCs w:val="17"/>
              </w:rPr>
              <w:t>e non è richiesta esperienza. La raccolta delle candidature avviene online tramite la sezione web Poste Italiane Lavora con noi.</w:t>
            </w:r>
          </w:p>
          <w:p w:rsidR="00644C30" w:rsidRDefault="00644C30" w:rsidP="00644C30">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Ricordiamo che Poste italiane S.p.A. è una delle più importanti società italiane di servizi e si occupa della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gestione del servizio postale</w:t>
            </w:r>
            <w:r>
              <w:rPr>
                <w:rStyle w:val="apple-converted-space"/>
                <w:rFonts w:ascii="Helvetica" w:eastAsiaTheme="majorEastAsia" w:hAnsi="Helvetica"/>
                <w:color w:val="000000"/>
                <w:sz w:val="17"/>
                <w:szCs w:val="17"/>
              </w:rPr>
              <w:t> </w:t>
            </w:r>
            <w:r>
              <w:rPr>
                <w:rFonts w:ascii="Helvetica" w:hAnsi="Helvetica"/>
                <w:color w:val="000000"/>
                <w:sz w:val="17"/>
                <w:szCs w:val="17"/>
              </w:rPr>
              <w:t>e della corrispondenza nel nostro Paese contando su una rete capillare di uffici postali. La società per azioni, il cui capitale è detenuto al 100% dallo Stato italiano tramite il Ministero dell’Economia e delle Finanze, propone anche servizi finanziari, investimenti, bancoposta, servizi assicurativi e per la telefonia mobile. La nuova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campagna</w:t>
            </w:r>
            <w:r>
              <w:rPr>
                <w:rStyle w:val="apple-converted-space"/>
                <w:rFonts w:ascii="Helvetica" w:eastAsiaTheme="majorEastAsia" w:hAnsi="Helvetica"/>
                <w:color w:val="000000"/>
                <w:sz w:val="17"/>
                <w:szCs w:val="17"/>
              </w:rPr>
              <w:t> </w:t>
            </w:r>
            <w:r>
              <w:rPr>
                <w:rFonts w:ascii="Helvetica" w:hAnsi="Helvetica"/>
                <w:color w:val="000000"/>
                <w:sz w:val="17"/>
                <w:szCs w:val="17"/>
              </w:rPr>
              <w:t>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recruiting</w:t>
            </w:r>
            <w:r>
              <w:rPr>
                <w:rStyle w:val="apple-converted-space"/>
                <w:rFonts w:ascii="Helvetica" w:eastAsiaTheme="majorEastAsia" w:hAnsi="Helvetica"/>
                <w:color w:val="000000"/>
                <w:sz w:val="17"/>
                <w:szCs w:val="17"/>
              </w:rPr>
              <w:t> </w:t>
            </w:r>
            <w:r>
              <w:rPr>
                <w:rFonts w:ascii="Helvetica" w:hAnsi="Helvetica"/>
                <w:color w:val="000000"/>
                <w:sz w:val="17"/>
                <w:szCs w:val="17"/>
              </w:rPr>
              <w:t>per Portalettere rientra nel</w:t>
            </w:r>
            <w:r>
              <w:rPr>
                <w:rStyle w:val="apple-converted-space"/>
                <w:rFonts w:ascii="Helvetica" w:eastAsiaTheme="majorEastAsia" w:hAnsi="Helvetica"/>
                <w:color w:val="000000"/>
                <w:sz w:val="17"/>
                <w:szCs w:val="17"/>
              </w:rPr>
              <w:t> </w:t>
            </w:r>
            <w:hyperlink r:id="rId249" w:tgtFrame="_blank" w:history="1">
              <w:r>
                <w:rPr>
                  <w:rStyle w:val="Collegamentoipertestuale"/>
                  <w:rFonts w:ascii="Helvetica" w:hAnsi="Helvetica"/>
                  <w:b/>
                  <w:bCs/>
                  <w:color w:val="800000"/>
                  <w:sz w:val="17"/>
                  <w:szCs w:val="17"/>
                </w:rPr>
                <w:t>piano assunzioni Poste Italiane 2015 – 2020</w:t>
              </w:r>
            </w:hyperlink>
            <w:r>
              <w:rPr>
                <w:rFonts w:ascii="Helvetica" w:hAnsi="Helvetica"/>
                <w:color w:val="000000"/>
                <w:sz w:val="17"/>
                <w:szCs w:val="17"/>
              </w:rPr>
              <w:t>, che prevede la creazione di ben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8Mila posti</w:t>
            </w:r>
            <w:r>
              <w:rPr>
                <w:rStyle w:val="apple-converted-space"/>
                <w:rFonts w:ascii="Helvetica" w:eastAsiaTheme="majorEastAsia" w:hAnsi="Helvetica"/>
                <w:color w:val="000000"/>
                <w:sz w:val="17"/>
                <w:szCs w:val="17"/>
              </w:rPr>
              <w:t> </w:t>
            </w:r>
            <w:r>
              <w:rPr>
                <w:rFonts w:ascii="Helvetica" w:hAnsi="Helvetica"/>
                <w:color w:val="000000"/>
                <w:sz w:val="17"/>
                <w:szCs w:val="17"/>
              </w:rPr>
              <w:t>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lavoro</w:t>
            </w:r>
            <w:r>
              <w:rPr>
                <w:rStyle w:val="apple-converted-space"/>
                <w:rFonts w:ascii="Helvetica" w:eastAsiaTheme="majorEastAsia" w:hAnsi="Helvetica"/>
                <w:color w:val="000000"/>
                <w:sz w:val="17"/>
                <w:szCs w:val="17"/>
              </w:rPr>
              <w:t> </w:t>
            </w:r>
            <w:r>
              <w:rPr>
                <w:rFonts w:ascii="Helvetica" w:hAnsi="Helvetica"/>
                <w:color w:val="000000"/>
                <w:sz w:val="17"/>
                <w:szCs w:val="17"/>
              </w:rPr>
              <w:t>in Poste, di cui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4Mila</w:t>
            </w:r>
            <w:r>
              <w:rPr>
                <w:rStyle w:val="apple-converted-space"/>
                <w:rFonts w:ascii="Helvetica" w:eastAsiaTheme="majorEastAsia" w:hAnsi="Helvetica"/>
                <w:color w:val="000000"/>
                <w:sz w:val="17"/>
                <w:szCs w:val="17"/>
              </w:rPr>
              <w:t> </w:t>
            </w:r>
            <w:r>
              <w:rPr>
                <w:rFonts w:ascii="Helvetica" w:hAnsi="Helvetica"/>
                <w:color w:val="000000"/>
                <w:sz w:val="17"/>
                <w:szCs w:val="17"/>
              </w:rPr>
              <w:t>per 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giovani</w:t>
            </w:r>
            <w:r>
              <w:rPr>
                <w:rFonts w:ascii="Helvetica" w:hAnsi="Helvetica"/>
                <w:color w:val="000000"/>
                <w:sz w:val="17"/>
                <w:szCs w:val="17"/>
              </w:rPr>
              <w:t>.</w:t>
            </w:r>
          </w:p>
          <w:p w:rsidR="00644C30" w:rsidRDefault="00644C30" w:rsidP="00644C30">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SELEZIONI PRIMAVERA ESTATE 2017</w:t>
            </w:r>
          </w:p>
          <w:p w:rsidR="00644C30" w:rsidRDefault="00644C30" w:rsidP="00644C30">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Per questa nuova infornata di assunzioni Poste italiane ha precisato tra i requisiti che saranno presi in considerazione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sia candidati Diplomati sia Laureati</w:t>
            </w:r>
            <w:r>
              <w:rPr>
                <w:rFonts w:ascii="Helvetica" w:hAnsi="Helvetica"/>
                <w:color w:val="000000"/>
                <w:sz w:val="17"/>
                <w:szCs w:val="17"/>
              </w:rPr>
              <w:t xml:space="preserve">, definendo una votazione minima per il titolo di studio, quindi la selezione si fa ancora più stringente. Non sono previsti limiti di età, anche se in linea generale l’azienda preferisce dare spazio ai giovani, ma è </w:t>
            </w:r>
            <w:r>
              <w:rPr>
                <w:rFonts w:ascii="Helvetica" w:hAnsi="Helvetica"/>
                <w:color w:val="000000"/>
                <w:sz w:val="17"/>
                <w:szCs w:val="17"/>
              </w:rPr>
              <w:lastRenderedPageBreak/>
              <w:t>indispensabile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indicare il voto</w:t>
            </w:r>
            <w:r>
              <w:rPr>
                <w:rStyle w:val="apple-converted-space"/>
                <w:rFonts w:ascii="Helvetica" w:eastAsiaTheme="majorEastAsia" w:hAnsi="Helvetica"/>
                <w:color w:val="000000"/>
                <w:sz w:val="17"/>
                <w:szCs w:val="17"/>
              </w:rPr>
              <w:t> </w:t>
            </w:r>
            <w:r>
              <w:rPr>
                <w:rFonts w:ascii="Helvetica" w:hAnsi="Helvetica"/>
                <w:color w:val="000000"/>
                <w:sz w:val="17"/>
                <w:szCs w:val="17"/>
              </w:rPr>
              <w:t>relativo al titolo di studio, in assenza del quale le candidature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non saranno prese in considerazione</w:t>
            </w:r>
            <w:r>
              <w:rPr>
                <w:rFonts w:ascii="Helvetica" w:hAnsi="Helvetica"/>
                <w:color w:val="000000"/>
                <w:sz w:val="17"/>
                <w:szCs w:val="17"/>
              </w:rPr>
              <w:t>. </w:t>
            </w:r>
          </w:p>
          <w:p w:rsidR="00644C30" w:rsidRDefault="00644C30" w:rsidP="00644C30">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POSTE ITALIANE ASSUNZIONI E CONTRATTO</w:t>
            </w:r>
          </w:p>
          <w:p w:rsidR="00644C30" w:rsidRDefault="00644C30" w:rsidP="00644C30">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I nuovi posti di lavoro per Portalettere prevedono l’inserimento mediante Contratti 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Tempo Determinato</w:t>
            </w:r>
            <w:r>
              <w:rPr>
                <w:rStyle w:val="apple-converted-space"/>
                <w:rFonts w:ascii="Helvetica" w:eastAsiaTheme="majorEastAsia" w:hAnsi="Helvetica"/>
                <w:color w:val="000000"/>
                <w:sz w:val="17"/>
                <w:szCs w:val="17"/>
              </w:rPr>
              <w:t> </w:t>
            </w:r>
            <w:r>
              <w:rPr>
                <w:rFonts w:ascii="Helvetica" w:hAnsi="Helvetica"/>
                <w:color w:val="000000"/>
                <w:sz w:val="17"/>
                <w:szCs w:val="17"/>
              </w:rPr>
              <w:t>CTD, a partire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dal mese di maggio 2017</w:t>
            </w:r>
            <w:r>
              <w:rPr>
                <w:rFonts w:ascii="Helvetica" w:hAnsi="Helvetica"/>
                <w:color w:val="000000"/>
                <w:sz w:val="17"/>
                <w:szCs w:val="17"/>
              </w:rPr>
              <w:t>, pertanto si tratta di assunzioni per la</w:t>
            </w:r>
            <w:r>
              <w:rPr>
                <w:rStyle w:val="apple-converted-space"/>
                <w:rFonts w:ascii="Helvetica" w:eastAsiaTheme="majorEastAsia" w:hAnsi="Helvetica"/>
                <w:b/>
                <w:bCs/>
                <w:color w:val="000000"/>
                <w:sz w:val="17"/>
                <w:szCs w:val="17"/>
              </w:rPr>
              <w:t> </w:t>
            </w:r>
            <w:r>
              <w:rPr>
                <w:rStyle w:val="Enfasigrassetto"/>
                <w:rFonts w:ascii="Helvetica" w:eastAsiaTheme="majorEastAsia" w:hAnsi="Helvetica"/>
                <w:color w:val="000000"/>
                <w:sz w:val="17"/>
                <w:szCs w:val="17"/>
              </w:rPr>
              <w:t>stagione primaverile ed estiva</w:t>
            </w:r>
            <w:r>
              <w:rPr>
                <w:rFonts w:ascii="Helvetica" w:hAnsi="Helvetica"/>
                <w:color w:val="000000"/>
                <w:sz w:val="17"/>
                <w:szCs w:val="17"/>
              </w:rPr>
              <w:t>. Generalmente gli incarichi di lavoro in Porte Italiane per Postini hanno una durata di</w:t>
            </w:r>
            <w:r>
              <w:rPr>
                <w:rStyle w:val="apple-converted-space"/>
                <w:rFonts w:ascii="Helvetica" w:eastAsiaTheme="majorEastAsia" w:hAnsi="Helvetica"/>
                <w:b/>
                <w:bCs/>
                <w:color w:val="000000"/>
                <w:sz w:val="17"/>
                <w:szCs w:val="17"/>
              </w:rPr>
              <w:t> </w:t>
            </w:r>
            <w:r>
              <w:rPr>
                <w:rStyle w:val="Enfasigrassetto"/>
                <w:rFonts w:ascii="Helvetica" w:eastAsiaTheme="majorEastAsia" w:hAnsi="Helvetica"/>
                <w:color w:val="000000"/>
                <w:sz w:val="17"/>
                <w:szCs w:val="17"/>
              </w:rPr>
              <w:t>3</w:t>
            </w:r>
            <w:r>
              <w:rPr>
                <w:rStyle w:val="apple-converted-space"/>
                <w:rFonts w:ascii="Helvetica" w:eastAsiaTheme="majorEastAsia" w:hAnsi="Helvetica"/>
                <w:color w:val="000000"/>
                <w:sz w:val="17"/>
                <w:szCs w:val="17"/>
              </w:rPr>
              <w:t> </w:t>
            </w:r>
            <w:r>
              <w:rPr>
                <w:rFonts w:ascii="Helvetica" w:hAnsi="Helvetica"/>
                <w:color w:val="000000"/>
                <w:sz w:val="17"/>
                <w:szCs w:val="17"/>
              </w:rPr>
              <w:t>o</w:t>
            </w:r>
            <w:r>
              <w:rPr>
                <w:rStyle w:val="apple-converted-space"/>
                <w:rFonts w:ascii="Helvetica" w:eastAsiaTheme="majorEastAsia" w:hAnsi="Helvetica"/>
                <w:b/>
                <w:bCs/>
                <w:color w:val="000000"/>
                <w:sz w:val="17"/>
                <w:szCs w:val="17"/>
              </w:rPr>
              <w:t> </w:t>
            </w:r>
            <w:r>
              <w:rPr>
                <w:rStyle w:val="Enfasigrassetto"/>
                <w:rFonts w:ascii="Helvetica" w:eastAsiaTheme="majorEastAsia" w:hAnsi="Helvetica"/>
                <w:color w:val="000000"/>
                <w:sz w:val="17"/>
                <w:szCs w:val="17"/>
              </w:rPr>
              <w:t>4 mesi</w:t>
            </w:r>
            <w:r>
              <w:rPr>
                <w:rFonts w:ascii="Helvetica" w:hAnsi="Helvetica"/>
                <w:color w:val="000000"/>
                <w:sz w:val="17"/>
                <w:szCs w:val="17"/>
              </w:rPr>
              <w:t>, quindi è probabile che i candidati selezionati saranno impiegati per il periodo primavera – estate 2017. Presumibilmente per i mesi di </w:t>
            </w:r>
            <w:r>
              <w:rPr>
                <w:rStyle w:val="Enfasigrassetto"/>
                <w:rFonts w:ascii="Helvetica" w:eastAsiaTheme="majorEastAsia" w:hAnsi="Helvetica"/>
                <w:color w:val="000000"/>
                <w:sz w:val="17"/>
                <w:szCs w:val="17"/>
              </w:rPr>
              <w:t>maggio 2017, giugno 2017</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luglio / agosto 2017</w:t>
            </w:r>
            <w:r>
              <w:rPr>
                <w:rFonts w:ascii="Helvetica" w:hAnsi="Helvetica"/>
                <w:color w:val="000000"/>
                <w:sz w:val="17"/>
                <w:szCs w:val="17"/>
              </w:rPr>
              <w:t>. Dunque si tratta di un lavoro temporaneo (non a tempo indeterminato) a carattere stagionale. </w:t>
            </w:r>
          </w:p>
          <w:p w:rsidR="00644C30" w:rsidRDefault="00644C30" w:rsidP="00644C30">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Lo stipendio</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non viene precisato</w:t>
            </w:r>
            <w:r>
              <w:rPr>
                <w:rStyle w:val="apple-converted-space"/>
                <w:rFonts w:ascii="Helvetica" w:eastAsiaTheme="majorEastAsia" w:hAnsi="Helvetica"/>
                <w:color w:val="000000"/>
                <w:sz w:val="17"/>
                <w:szCs w:val="17"/>
              </w:rPr>
              <w:t> </w:t>
            </w:r>
            <w:r>
              <w:rPr>
                <w:rFonts w:ascii="Helvetica" w:hAnsi="Helvetica"/>
                <w:color w:val="000000"/>
                <w:sz w:val="17"/>
                <w:szCs w:val="17"/>
              </w:rPr>
              <w:t>negli annunci ma in base ad esperienze precedenti, si parla di circa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1.100 Euro</w:t>
            </w:r>
            <w:r>
              <w:rPr>
                <w:rStyle w:val="apple-converted-space"/>
                <w:rFonts w:ascii="Helvetica" w:eastAsiaTheme="majorEastAsia" w:hAnsi="Helvetica"/>
                <w:color w:val="000000"/>
                <w:sz w:val="17"/>
                <w:szCs w:val="17"/>
              </w:rPr>
              <w:t> </w:t>
            </w:r>
            <w:r>
              <w:rPr>
                <w:rFonts w:ascii="Helvetica" w:hAnsi="Helvetica"/>
                <w:color w:val="000000"/>
                <w:sz w:val="17"/>
                <w:szCs w:val="17"/>
              </w:rPr>
              <w:t>al mese. La suddivisione dei posti di lavoro tra Regioni e Province saranno individuate nell’ambito delle Aree Territoriali indicate in base alle esigenze aziendali. </w:t>
            </w:r>
          </w:p>
          <w:p w:rsidR="00644C30" w:rsidRDefault="00644C30" w:rsidP="00644C30">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LAVORO PER PORTALETTERE</w:t>
            </w:r>
          </w:p>
          <w:p w:rsidR="00644C30" w:rsidRDefault="00644C30" w:rsidP="00644C30">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I Postini si occuperanno del recapito postale (pacchi, lettere, buste, consegna raccomandate, documenti ecc.) nell’area di propria competenza</w:t>
            </w:r>
          </w:p>
          <w:p w:rsidR="00644C30" w:rsidRDefault="00644C30" w:rsidP="00644C30">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Requisiti:</w:t>
            </w:r>
            <w:r>
              <w:rPr>
                <w:rFonts w:ascii="Helvetica" w:hAnsi="Helvetica"/>
                <w:color w:val="000000"/>
                <w:sz w:val="17"/>
                <w:szCs w:val="17"/>
              </w:rPr>
              <w:br/>
              <w:t>– essere diplomati o laureati, in particolare possedere un </w:t>
            </w:r>
            <w:r>
              <w:rPr>
                <w:rStyle w:val="Enfasigrassetto"/>
                <w:rFonts w:ascii="Helvetica" w:eastAsiaTheme="majorEastAsia" w:hAnsi="Helvetica"/>
                <w:color w:val="000000"/>
                <w:sz w:val="17"/>
                <w:szCs w:val="17"/>
              </w:rPr>
              <w:t>diploma</w:t>
            </w:r>
            <w:r>
              <w:rPr>
                <w:rStyle w:val="apple-converted-space"/>
                <w:rFonts w:ascii="Helvetica" w:eastAsiaTheme="majorEastAsia" w:hAnsi="Helvetica"/>
                <w:color w:val="000000"/>
                <w:sz w:val="17"/>
                <w:szCs w:val="17"/>
              </w:rPr>
              <w:t> </w:t>
            </w:r>
            <w:r>
              <w:rPr>
                <w:rFonts w:ascii="Helvetica" w:hAnsi="Helvetica"/>
                <w:color w:val="000000"/>
                <w:sz w:val="17"/>
                <w:szCs w:val="17"/>
              </w:rPr>
              <w:t>di scuola media superiore con voto minimo 70/100 oppure diploma di</w:t>
            </w:r>
            <w:r>
              <w:rPr>
                <w:rStyle w:val="Enfasigrassetto"/>
                <w:rFonts w:ascii="Helvetica" w:eastAsiaTheme="majorEastAsia" w:hAnsi="Helvetica"/>
                <w:color w:val="000000"/>
                <w:sz w:val="17"/>
                <w:szCs w:val="17"/>
              </w:rPr>
              <w:t>laurea</w:t>
            </w:r>
            <w:r>
              <w:rPr>
                <w:rFonts w:ascii="Helvetica" w:hAnsi="Helvetica"/>
                <w:color w:val="000000"/>
                <w:sz w:val="17"/>
                <w:szCs w:val="17"/>
              </w:rPr>
              <w:t>, anche triennale, con voto minimo 102/110;</w:t>
            </w:r>
            <w:r>
              <w:rPr>
                <w:rFonts w:ascii="Helvetica" w:hAnsi="Helvetica"/>
                <w:color w:val="000000"/>
                <w:sz w:val="17"/>
                <w:szCs w:val="17"/>
              </w:rPr>
              <w:br/>
              <w:t>– patente di guida in corso di validità;</w:t>
            </w:r>
            <w:r>
              <w:rPr>
                <w:rFonts w:ascii="Helvetica" w:hAnsi="Helvetica"/>
                <w:color w:val="000000"/>
                <w:sz w:val="17"/>
                <w:szCs w:val="17"/>
              </w:rPr>
              <w:br/>
              <w:t>– idoneità alla guida del motomezzo aziendale (generalmente è il motorino Piaggio liberty 125 cc);</w:t>
            </w:r>
            <w:r>
              <w:rPr>
                <w:rFonts w:ascii="Helvetica" w:hAnsi="Helvetica"/>
                <w:color w:val="000000"/>
                <w:sz w:val="17"/>
                <w:szCs w:val="17"/>
              </w:rPr>
              <w:br/>
              <w:t>– certificato medico di idoneità generica al lavoro rilasciato dalla USL/ASL di appartenenza o dal proprio medico curante (con indicazione sullo stesso certificato del numero di registrazione del medico presso la propria USL/ASL di appartenenza);</w:t>
            </w:r>
            <w:r>
              <w:rPr>
                <w:rFonts w:ascii="Helvetica" w:hAnsi="Helvetica"/>
                <w:color w:val="000000"/>
                <w:sz w:val="17"/>
                <w:szCs w:val="17"/>
              </w:rPr>
              <w:br/>
              <w:t>– per la sola provincia di Bolzano, patentino del bilinguismo.</w:t>
            </w:r>
            <w:r>
              <w:rPr>
                <w:rFonts w:ascii="Helvetica" w:hAnsi="Helvetica"/>
                <w:color w:val="000000"/>
                <w:sz w:val="17"/>
                <w:szCs w:val="17"/>
              </w:rPr>
              <w:br/>
              <w:t>Non sono richieste conoscenze specifiche.</w:t>
            </w:r>
          </w:p>
          <w:p w:rsidR="00644C30" w:rsidRDefault="00644C30" w:rsidP="00644C30">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SEDI LAVORATIVE</w:t>
            </w:r>
          </w:p>
          <w:p w:rsidR="00644C30" w:rsidRDefault="00644C30" w:rsidP="00644C30">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Le sedi di lavoro Poste per le assunzioni 2017 saranno distribuite nelle seguenti aree:</w:t>
            </w:r>
            <w:r>
              <w:rPr>
                <w:rFonts w:ascii="Helvetica" w:hAnsi="Helvetica"/>
                <w:color w:val="000000"/>
                <w:sz w:val="17"/>
                <w:szCs w:val="17"/>
              </w:rPr>
              <w:br/>
              <w:t>–</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Trentino Alto Adige</w:t>
            </w:r>
            <w:r>
              <w:rPr>
                <w:rStyle w:val="apple-converted-space"/>
                <w:rFonts w:ascii="Helvetica" w:eastAsiaTheme="majorEastAsia" w:hAnsi="Helvetica"/>
                <w:color w:val="000000"/>
                <w:sz w:val="17"/>
                <w:szCs w:val="17"/>
              </w:rPr>
              <w:t> </w:t>
            </w:r>
            <w:r>
              <w:rPr>
                <w:rFonts w:ascii="Helvetica" w:hAnsi="Helvetica"/>
                <w:color w:val="000000"/>
                <w:sz w:val="17"/>
                <w:szCs w:val="17"/>
              </w:rPr>
              <w:t>– Bolzano, Trento;</w:t>
            </w:r>
            <w:r>
              <w:rPr>
                <w:rFonts w:ascii="Helvetica" w:hAnsi="Helvetica"/>
                <w:color w:val="000000"/>
                <w:sz w:val="17"/>
                <w:szCs w:val="17"/>
              </w:rPr>
              <w:br/>
              <w:t>–</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Veneto</w:t>
            </w:r>
            <w:r>
              <w:rPr>
                <w:rStyle w:val="apple-converted-space"/>
                <w:rFonts w:ascii="Helvetica" w:eastAsiaTheme="majorEastAsia" w:hAnsi="Helvetica"/>
                <w:color w:val="000000"/>
                <w:sz w:val="17"/>
                <w:szCs w:val="17"/>
              </w:rPr>
              <w:t> </w:t>
            </w:r>
            <w:r>
              <w:rPr>
                <w:rFonts w:ascii="Helvetica" w:hAnsi="Helvetica"/>
                <w:color w:val="000000"/>
                <w:sz w:val="17"/>
                <w:szCs w:val="17"/>
              </w:rPr>
              <w:t>– Verona, Vicenza, Belluno, Treviso, Venezia, Padova, Rovigo;</w:t>
            </w:r>
            <w:r>
              <w:rPr>
                <w:rFonts w:ascii="Helvetica" w:hAnsi="Helvetica"/>
                <w:color w:val="000000"/>
                <w:sz w:val="17"/>
                <w:szCs w:val="17"/>
              </w:rPr>
              <w:br/>
              <w:t>–</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Friuli Venezia Giulia</w:t>
            </w:r>
            <w:r>
              <w:rPr>
                <w:rStyle w:val="apple-converted-space"/>
                <w:rFonts w:ascii="Helvetica" w:eastAsiaTheme="majorEastAsia" w:hAnsi="Helvetica"/>
                <w:color w:val="000000"/>
                <w:sz w:val="17"/>
                <w:szCs w:val="17"/>
              </w:rPr>
              <w:t> </w:t>
            </w:r>
            <w:r>
              <w:rPr>
                <w:rFonts w:ascii="Helvetica" w:hAnsi="Helvetica"/>
                <w:color w:val="000000"/>
                <w:sz w:val="17"/>
                <w:szCs w:val="17"/>
              </w:rPr>
              <w:t>– Udine, Gorizia, Trieste, Pordenone.</w:t>
            </w:r>
          </w:p>
          <w:p w:rsidR="00644C30" w:rsidRDefault="00644C30" w:rsidP="00644C30">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Si può scegliere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una sola</w:t>
            </w:r>
            <w:r>
              <w:rPr>
                <w:rStyle w:val="apple-converted-space"/>
                <w:rFonts w:ascii="Helvetica" w:eastAsiaTheme="majorEastAsia" w:hAnsi="Helvetica"/>
                <w:color w:val="000000"/>
                <w:sz w:val="17"/>
                <w:szCs w:val="17"/>
              </w:rPr>
              <w:t> </w:t>
            </w:r>
            <w:r>
              <w:rPr>
                <w:rFonts w:ascii="Helvetica" w:hAnsi="Helvetica"/>
                <w:color w:val="000000"/>
                <w:sz w:val="17"/>
                <w:szCs w:val="17"/>
              </w:rPr>
              <w:t>area territoriale di preferenza.</w:t>
            </w:r>
          </w:p>
          <w:p w:rsidR="00644C30" w:rsidRDefault="00644C30" w:rsidP="00644C30">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ALTRE SEDI</w:t>
            </w:r>
          </w:p>
          <w:p w:rsidR="00644C30" w:rsidRDefault="00644C30" w:rsidP="00644C30">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Vi ricordiamo, inoltre, che, periodicamente, Poste Italiane apre selezioni per Portalettere anche per altre sedi in Italia, dal Nord al Centro Sud. In particolare, per le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seguenti aree</w:t>
            </w:r>
            <w:r>
              <w:rPr>
                <w:rFonts w:ascii="Helvetica" w:hAnsi="Helvetica"/>
                <w:color w:val="000000"/>
                <w:sz w:val="17"/>
                <w:szCs w:val="17"/>
              </w:rPr>
              <w:t>:</w:t>
            </w:r>
            <w:r>
              <w:rPr>
                <w:rFonts w:ascii="Helvetica" w:hAnsi="Helvetica"/>
                <w:color w:val="000000"/>
                <w:sz w:val="17"/>
                <w:szCs w:val="17"/>
              </w:rPr>
              <w:br/>
              <w:t>–</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Piemonte</w:t>
            </w:r>
            <w:r>
              <w:rPr>
                <w:rStyle w:val="apple-converted-space"/>
                <w:rFonts w:ascii="Helvetica" w:eastAsiaTheme="majorEastAsia" w:hAnsi="Helvetica"/>
                <w:color w:val="000000"/>
                <w:sz w:val="17"/>
                <w:szCs w:val="17"/>
              </w:rPr>
              <w:t> </w:t>
            </w:r>
            <w:r>
              <w:rPr>
                <w:rFonts w:ascii="Helvetica" w:hAnsi="Helvetica"/>
                <w:color w:val="000000"/>
                <w:sz w:val="17"/>
                <w:szCs w:val="17"/>
              </w:rPr>
              <w:t>– Torino, Vercelli, Novara, Cuneo, Asti, Alessandria, Biella, Verbano Cusio Ossola;</w:t>
            </w:r>
            <w:r>
              <w:rPr>
                <w:rFonts w:ascii="Helvetica" w:hAnsi="Helvetica"/>
                <w:color w:val="000000"/>
                <w:sz w:val="17"/>
                <w:szCs w:val="17"/>
              </w:rPr>
              <w:br/>
              <w:t>–</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Valle d’Aosta</w:t>
            </w:r>
            <w:r>
              <w:rPr>
                <w:rStyle w:val="apple-converted-space"/>
                <w:rFonts w:ascii="Helvetica" w:eastAsiaTheme="majorEastAsia" w:hAnsi="Helvetica"/>
                <w:color w:val="000000"/>
                <w:sz w:val="17"/>
                <w:szCs w:val="17"/>
              </w:rPr>
              <w:t> </w:t>
            </w:r>
            <w:r>
              <w:rPr>
                <w:rFonts w:ascii="Helvetica" w:hAnsi="Helvetica"/>
                <w:color w:val="000000"/>
                <w:sz w:val="17"/>
                <w:szCs w:val="17"/>
              </w:rPr>
              <w:t>– Aosta;</w:t>
            </w:r>
            <w:r>
              <w:rPr>
                <w:rFonts w:ascii="Helvetica" w:hAnsi="Helvetica"/>
                <w:color w:val="000000"/>
                <w:sz w:val="17"/>
                <w:szCs w:val="17"/>
              </w:rPr>
              <w:br/>
              <w:t>–</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Liguria</w:t>
            </w:r>
            <w:r>
              <w:rPr>
                <w:rStyle w:val="apple-converted-space"/>
                <w:rFonts w:ascii="Helvetica" w:eastAsiaTheme="majorEastAsia" w:hAnsi="Helvetica"/>
                <w:color w:val="000000"/>
                <w:sz w:val="17"/>
                <w:szCs w:val="17"/>
              </w:rPr>
              <w:t> </w:t>
            </w:r>
            <w:r>
              <w:rPr>
                <w:rFonts w:ascii="Helvetica" w:hAnsi="Helvetica"/>
                <w:color w:val="000000"/>
                <w:sz w:val="17"/>
                <w:szCs w:val="17"/>
              </w:rPr>
              <w:t>– Imperia, Savona, Genova, La Spezia;</w:t>
            </w:r>
            <w:r>
              <w:rPr>
                <w:rFonts w:ascii="Helvetica" w:hAnsi="Helvetica"/>
                <w:color w:val="000000"/>
                <w:sz w:val="17"/>
                <w:szCs w:val="17"/>
              </w:rPr>
              <w:br/>
              <w:t>–</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Lombardia</w:t>
            </w:r>
            <w:r>
              <w:rPr>
                <w:rStyle w:val="apple-converted-space"/>
                <w:rFonts w:ascii="Helvetica" w:eastAsiaTheme="majorEastAsia" w:hAnsi="Helvetica"/>
                <w:color w:val="000000"/>
                <w:sz w:val="17"/>
                <w:szCs w:val="17"/>
              </w:rPr>
              <w:t> </w:t>
            </w:r>
            <w:r>
              <w:rPr>
                <w:rFonts w:ascii="Helvetica" w:hAnsi="Helvetica"/>
                <w:color w:val="000000"/>
                <w:sz w:val="17"/>
                <w:szCs w:val="17"/>
              </w:rPr>
              <w:t>– Varese, Como, Sondrio, Milano, Bergamo, Brescia, Pavia, Cremona, Mantova, Lecco, Lodi, Monza e Brianza;</w:t>
            </w:r>
            <w:r>
              <w:rPr>
                <w:rFonts w:ascii="Helvetica" w:hAnsi="Helvetica"/>
                <w:color w:val="000000"/>
                <w:sz w:val="17"/>
                <w:szCs w:val="17"/>
              </w:rPr>
              <w:br/>
              <w:t>–</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Emilia Romagna</w:t>
            </w:r>
            <w:r>
              <w:rPr>
                <w:rStyle w:val="apple-converted-space"/>
                <w:rFonts w:ascii="Helvetica" w:eastAsiaTheme="majorEastAsia" w:hAnsi="Helvetica"/>
                <w:color w:val="000000"/>
                <w:sz w:val="17"/>
                <w:szCs w:val="17"/>
              </w:rPr>
              <w:t> </w:t>
            </w:r>
            <w:r>
              <w:rPr>
                <w:rFonts w:ascii="Helvetica" w:hAnsi="Helvetica"/>
                <w:color w:val="000000"/>
                <w:sz w:val="17"/>
                <w:szCs w:val="17"/>
              </w:rPr>
              <w:t>– Piacenza, Parma, Reggio nell’Emilia, Modena, Bologna, Ferrara, Ravenna, Forlì Cesena, Rimini;</w:t>
            </w:r>
            <w:r>
              <w:rPr>
                <w:rFonts w:ascii="Helvetica" w:hAnsi="Helvetica"/>
                <w:color w:val="000000"/>
                <w:sz w:val="17"/>
                <w:szCs w:val="17"/>
              </w:rPr>
              <w:br/>
              <w:t>–</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Marche</w:t>
            </w:r>
            <w:r>
              <w:rPr>
                <w:rStyle w:val="apple-converted-space"/>
                <w:rFonts w:ascii="Helvetica" w:eastAsiaTheme="majorEastAsia" w:hAnsi="Helvetica"/>
                <w:color w:val="000000"/>
                <w:sz w:val="17"/>
                <w:szCs w:val="17"/>
              </w:rPr>
              <w:t> </w:t>
            </w:r>
            <w:r>
              <w:rPr>
                <w:rFonts w:ascii="Helvetica" w:hAnsi="Helvetica"/>
                <w:color w:val="000000"/>
                <w:sz w:val="17"/>
                <w:szCs w:val="17"/>
              </w:rPr>
              <w:t>– Pesaro e Urbino, Ancona, Macerata, Ascoli Piceno, Fermo;</w:t>
            </w:r>
            <w:r>
              <w:rPr>
                <w:rFonts w:ascii="Helvetica" w:hAnsi="Helvetica"/>
                <w:color w:val="000000"/>
                <w:sz w:val="17"/>
                <w:szCs w:val="17"/>
              </w:rPr>
              <w:br/>
            </w:r>
            <w:r>
              <w:rPr>
                <w:rFonts w:ascii="Helvetica" w:hAnsi="Helvetica"/>
                <w:color w:val="000000"/>
                <w:sz w:val="17"/>
                <w:szCs w:val="17"/>
              </w:rPr>
              <w:lastRenderedPageBreak/>
              <w:t>–</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Molise</w:t>
            </w:r>
            <w:r>
              <w:rPr>
                <w:rStyle w:val="apple-converted-space"/>
                <w:rFonts w:ascii="Helvetica" w:eastAsiaTheme="majorEastAsia" w:hAnsi="Helvetica"/>
                <w:color w:val="000000"/>
                <w:sz w:val="17"/>
                <w:szCs w:val="17"/>
              </w:rPr>
              <w:t> </w:t>
            </w:r>
            <w:r>
              <w:rPr>
                <w:rFonts w:ascii="Helvetica" w:hAnsi="Helvetica"/>
                <w:color w:val="000000"/>
                <w:sz w:val="17"/>
                <w:szCs w:val="17"/>
              </w:rPr>
              <w:t>– Campobasso, Isernia;</w:t>
            </w:r>
            <w:r>
              <w:rPr>
                <w:rFonts w:ascii="Helvetica" w:hAnsi="Helvetica"/>
                <w:color w:val="000000"/>
                <w:sz w:val="17"/>
                <w:szCs w:val="17"/>
              </w:rPr>
              <w:br/>
              <w:t>–</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Puglia</w:t>
            </w:r>
            <w:r>
              <w:rPr>
                <w:rStyle w:val="apple-converted-space"/>
                <w:rFonts w:ascii="Helvetica" w:eastAsiaTheme="majorEastAsia" w:hAnsi="Helvetica"/>
                <w:color w:val="000000"/>
                <w:sz w:val="17"/>
                <w:szCs w:val="17"/>
              </w:rPr>
              <w:t> </w:t>
            </w:r>
            <w:r>
              <w:rPr>
                <w:rFonts w:ascii="Helvetica" w:hAnsi="Helvetica"/>
                <w:color w:val="000000"/>
                <w:sz w:val="17"/>
                <w:szCs w:val="17"/>
              </w:rPr>
              <w:t>– Foggia, Bari, Taranto, Brindisi, Lecce, Barletta Andria Trani;</w:t>
            </w:r>
            <w:r>
              <w:rPr>
                <w:rFonts w:ascii="Helvetica" w:hAnsi="Helvetica"/>
                <w:color w:val="000000"/>
                <w:sz w:val="17"/>
                <w:szCs w:val="17"/>
              </w:rPr>
              <w:br/>
              <w:t>–</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Basilicata</w:t>
            </w:r>
            <w:r>
              <w:rPr>
                <w:rStyle w:val="apple-converted-space"/>
                <w:rFonts w:ascii="Helvetica" w:eastAsiaTheme="majorEastAsia" w:hAnsi="Helvetica"/>
                <w:color w:val="000000"/>
                <w:sz w:val="17"/>
                <w:szCs w:val="17"/>
              </w:rPr>
              <w:t> </w:t>
            </w:r>
            <w:r>
              <w:rPr>
                <w:rFonts w:ascii="Helvetica" w:hAnsi="Helvetica"/>
                <w:color w:val="000000"/>
                <w:sz w:val="17"/>
                <w:szCs w:val="17"/>
              </w:rPr>
              <w:t>– Potenza, Matera;</w:t>
            </w:r>
            <w:r>
              <w:rPr>
                <w:rFonts w:ascii="Helvetica" w:hAnsi="Helvetica"/>
                <w:color w:val="000000"/>
                <w:sz w:val="17"/>
                <w:szCs w:val="17"/>
              </w:rPr>
              <w:br/>
              <w:t>–</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Lazio</w:t>
            </w:r>
            <w:r>
              <w:rPr>
                <w:rStyle w:val="apple-converted-space"/>
                <w:rFonts w:ascii="Helvetica" w:eastAsiaTheme="majorEastAsia" w:hAnsi="Helvetica"/>
                <w:color w:val="000000"/>
                <w:sz w:val="17"/>
                <w:szCs w:val="17"/>
              </w:rPr>
              <w:t> </w:t>
            </w:r>
            <w:r>
              <w:rPr>
                <w:rFonts w:ascii="Helvetica" w:hAnsi="Helvetica"/>
                <w:color w:val="000000"/>
                <w:sz w:val="17"/>
                <w:szCs w:val="17"/>
              </w:rPr>
              <w:t>– Viterbo, Rieti, Roma, Latina, Frosinone;</w:t>
            </w:r>
            <w:r>
              <w:rPr>
                <w:rFonts w:ascii="Helvetica" w:hAnsi="Helvetica"/>
                <w:color w:val="000000"/>
                <w:sz w:val="17"/>
                <w:szCs w:val="17"/>
              </w:rPr>
              <w:br/>
              <w:t>–</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Abruzzo</w:t>
            </w:r>
            <w:r>
              <w:rPr>
                <w:rStyle w:val="apple-converted-space"/>
                <w:rFonts w:ascii="Helvetica" w:eastAsiaTheme="majorEastAsia" w:hAnsi="Helvetica"/>
                <w:color w:val="000000"/>
                <w:sz w:val="17"/>
                <w:szCs w:val="17"/>
              </w:rPr>
              <w:t> </w:t>
            </w:r>
            <w:r>
              <w:rPr>
                <w:rFonts w:ascii="Helvetica" w:hAnsi="Helvetica"/>
                <w:color w:val="000000"/>
                <w:sz w:val="17"/>
                <w:szCs w:val="17"/>
              </w:rPr>
              <w:t>– L’Aquila, Teramo, Pescara, Chieti;</w:t>
            </w:r>
            <w:r>
              <w:rPr>
                <w:rFonts w:ascii="Helvetica" w:hAnsi="Helvetica"/>
                <w:color w:val="000000"/>
                <w:sz w:val="17"/>
                <w:szCs w:val="17"/>
              </w:rPr>
              <w:br/>
              <w:t>–</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Sardegna</w:t>
            </w:r>
            <w:r>
              <w:rPr>
                <w:rStyle w:val="apple-converted-space"/>
                <w:rFonts w:ascii="Helvetica" w:eastAsiaTheme="majorEastAsia" w:hAnsi="Helvetica"/>
                <w:color w:val="000000"/>
                <w:sz w:val="17"/>
                <w:szCs w:val="17"/>
              </w:rPr>
              <w:t> </w:t>
            </w:r>
            <w:r>
              <w:rPr>
                <w:rFonts w:ascii="Helvetica" w:hAnsi="Helvetica"/>
                <w:color w:val="000000"/>
                <w:sz w:val="17"/>
                <w:szCs w:val="17"/>
              </w:rPr>
              <w:t>– Sassari, Nuoro, Cagliari, Oristano, Olbia Tempio, Ogliastra, Medio Campidano, Carbonia Iglesias;</w:t>
            </w:r>
            <w:r>
              <w:rPr>
                <w:rFonts w:ascii="Helvetica" w:hAnsi="Helvetica"/>
                <w:color w:val="000000"/>
                <w:sz w:val="17"/>
                <w:szCs w:val="17"/>
              </w:rPr>
              <w:br/>
              <w:t>–</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Sicilia</w:t>
            </w:r>
            <w:r>
              <w:rPr>
                <w:rStyle w:val="apple-converted-space"/>
                <w:rFonts w:ascii="Helvetica" w:eastAsiaTheme="majorEastAsia" w:hAnsi="Helvetica"/>
                <w:color w:val="000000"/>
                <w:sz w:val="17"/>
                <w:szCs w:val="17"/>
              </w:rPr>
              <w:t> </w:t>
            </w:r>
            <w:r>
              <w:rPr>
                <w:rFonts w:ascii="Helvetica" w:hAnsi="Helvetica"/>
                <w:color w:val="000000"/>
                <w:sz w:val="17"/>
                <w:szCs w:val="17"/>
              </w:rPr>
              <w:t>– Trapani, Palermo, Messina, Agrigento, Caltanissetta, Enna, Catania, Ragusa, Siracusa;</w:t>
            </w:r>
            <w:r>
              <w:rPr>
                <w:rFonts w:ascii="Helvetica" w:hAnsi="Helvetica"/>
                <w:color w:val="000000"/>
                <w:sz w:val="17"/>
                <w:szCs w:val="17"/>
              </w:rPr>
              <w:br/>
              <w:t>–</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Toscana</w:t>
            </w:r>
            <w:r>
              <w:rPr>
                <w:rStyle w:val="apple-converted-space"/>
                <w:rFonts w:ascii="Helvetica" w:eastAsiaTheme="majorEastAsia" w:hAnsi="Helvetica"/>
                <w:color w:val="000000"/>
                <w:sz w:val="17"/>
                <w:szCs w:val="17"/>
              </w:rPr>
              <w:t> </w:t>
            </w:r>
            <w:r>
              <w:rPr>
                <w:rFonts w:ascii="Helvetica" w:hAnsi="Helvetica"/>
                <w:color w:val="000000"/>
                <w:sz w:val="17"/>
                <w:szCs w:val="17"/>
              </w:rPr>
              <w:t>– Massa Carrara, Lucca, Pistoia, Firenze, Livorno, Pisa, Arezzo, Siena, Grosseto, Prato;</w:t>
            </w:r>
            <w:r>
              <w:rPr>
                <w:rFonts w:ascii="Helvetica" w:hAnsi="Helvetica"/>
                <w:color w:val="000000"/>
                <w:sz w:val="17"/>
                <w:szCs w:val="17"/>
              </w:rPr>
              <w:br/>
              <w:t>–</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Umbria</w:t>
            </w:r>
            <w:r>
              <w:rPr>
                <w:rStyle w:val="apple-converted-space"/>
                <w:rFonts w:ascii="Helvetica" w:eastAsiaTheme="majorEastAsia" w:hAnsi="Helvetica"/>
                <w:color w:val="000000"/>
                <w:sz w:val="17"/>
                <w:szCs w:val="17"/>
              </w:rPr>
              <w:t> </w:t>
            </w:r>
            <w:r>
              <w:rPr>
                <w:rFonts w:ascii="Helvetica" w:hAnsi="Helvetica"/>
                <w:color w:val="000000"/>
                <w:sz w:val="17"/>
                <w:szCs w:val="17"/>
              </w:rPr>
              <w:t>– Perugia, Terni;</w:t>
            </w:r>
            <w:r>
              <w:rPr>
                <w:rFonts w:ascii="Helvetica" w:hAnsi="Helvetica"/>
                <w:color w:val="000000"/>
                <w:sz w:val="17"/>
                <w:szCs w:val="17"/>
              </w:rPr>
              <w:br/>
              <w:t>–</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Campania</w:t>
            </w:r>
            <w:r>
              <w:rPr>
                <w:rStyle w:val="apple-converted-space"/>
                <w:rFonts w:ascii="Helvetica" w:eastAsiaTheme="majorEastAsia" w:hAnsi="Helvetica"/>
                <w:color w:val="000000"/>
                <w:sz w:val="17"/>
                <w:szCs w:val="17"/>
              </w:rPr>
              <w:t> </w:t>
            </w:r>
            <w:r>
              <w:rPr>
                <w:rFonts w:ascii="Helvetica" w:hAnsi="Helvetica"/>
                <w:color w:val="000000"/>
                <w:sz w:val="17"/>
                <w:szCs w:val="17"/>
              </w:rPr>
              <w:t>– Caserta, Benevento, Avellino, Salerno;</w:t>
            </w:r>
            <w:r>
              <w:rPr>
                <w:rFonts w:ascii="Helvetica" w:hAnsi="Helvetica"/>
                <w:color w:val="000000"/>
                <w:sz w:val="17"/>
                <w:szCs w:val="17"/>
              </w:rPr>
              <w:br/>
              <w:t>–</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Calabria</w:t>
            </w:r>
            <w:r>
              <w:rPr>
                <w:rStyle w:val="apple-converted-space"/>
                <w:rFonts w:ascii="Helvetica" w:eastAsiaTheme="majorEastAsia" w:hAnsi="Helvetica"/>
                <w:color w:val="000000"/>
                <w:sz w:val="17"/>
                <w:szCs w:val="17"/>
              </w:rPr>
              <w:t> </w:t>
            </w:r>
            <w:r>
              <w:rPr>
                <w:rFonts w:ascii="Helvetica" w:hAnsi="Helvetica"/>
                <w:color w:val="000000"/>
                <w:sz w:val="17"/>
                <w:szCs w:val="17"/>
              </w:rPr>
              <w:t>– Cosenza, Catanzaro, Reggio di Calabria, Crotone, Vibo Valentia.</w:t>
            </w:r>
          </w:p>
          <w:p w:rsidR="00644C30" w:rsidRDefault="00644C30" w:rsidP="00644C30">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PROCESSO DI SELEZIONE PER POSTINI</w:t>
            </w:r>
          </w:p>
          <w:p w:rsidR="00644C30" w:rsidRDefault="00644C30" w:rsidP="00644C30">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Come avvengono le selezioni? Poste italiane ha introdotto una nuova procedura che prevede un</w:t>
            </w:r>
            <w:r>
              <w:rPr>
                <w:rStyle w:val="apple-converted-space"/>
                <w:rFonts w:ascii="Helvetica" w:eastAsiaTheme="majorEastAsia" w:hAnsi="Helvetica"/>
                <w:b/>
                <w:bCs/>
                <w:color w:val="000000"/>
                <w:sz w:val="17"/>
                <w:szCs w:val="17"/>
              </w:rPr>
              <w:t> </w:t>
            </w:r>
            <w:r>
              <w:rPr>
                <w:rStyle w:val="Enfasigrassetto"/>
                <w:rFonts w:ascii="Helvetica" w:eastAsiaTheme="majorEastAsia" w:hAnsi="Helvetica"/>
                <w:color w:val="000000"/>
                <w:sz w:val="17"/>
                <w:szCs w:val="17"/>
              </w:rPr>
              <w:t>test online</w:t>
            </w:r>
            <w:r>
              <w:rPr>
                <w:rFonts w:ascii="Helvetica" w:hAnsi="Helvetica"/>
                <w:color w:val="000000"/>
                <w:sz w:val="17"/>
                <w:szCs w:val="17"/>
              </w:rPr>
              <w:t>che i candidati dovranno affrontare dopo aver inviato il cv in risposta agli annunci di lavoro. Il processo di</w:t>
            </w:r>
            <w:r>
              <w:rPr>
                <w:rStyle w:val="Enfasigrassetto"/>
                <w:rFonts w:ascii="Helvetica" w:eastAsiaTheme="majorEastAsia" w:hAnsi="Helvetica"/>
                <w:color w:val="000000"/>
                <w:sz w:val="17"/>
                <w:szCs w:val="17"/>
              </w:rPr>
              <w:t>selezione</w:t>
            </w:r>
            <w:r>
              <w:rPr>
                <w:rStyle w:val="apple-converted-space"/>
                <w:rFonts w:ascii="Helvetica" w:eastAsiaTheme="majorEastAsia" w:hAnsi="Helvetica"/>
                <w:color w:val="000000"/>
                <w:sz w:val="17"/>
                <w:szCs w:val="17"/>
              </w:rPr>
              <w:t> </w:t>
            </w:r>
            <w:r>
              <w:rPr>
                <w:rFonts w:ascii="Helvetica" w:hAnsi="Helvetica"/>
                <w:color w:val="000000"/>
                <w:sz w:val="17"/>
                <w:szCs w:val="17"/>
              </w:rPr>
              <w:t>si svolge in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3 fasi</w:t>
            </w:r>
            <w:r>
              <w:rPr>
                <w:rFonts w:ascii="Helvetica" w:hAnsi="Helvetica"/>
                <w:color w:val="000000"/>
                <w:sz w:val="17"/>
                <w:szCs w:val="17"/>
              </w:rPr>
              <w:t>, a cui possono accedere solo i candidati che hanno inviato il cv online e</w:t>
            </w:r>
            <w:r>
              <w:rPr>
                <w:rStyle w:val="Enfasigrassetto"/>
                <w:rFonts w:ascii="Helvetica" w:eastAsiaTheme="majorEastAsia" w:hAnsi="Helvetica"/>
                <w:color w:val="000000"/>
                <w:sz w:val="17"/>
                <w:szCs w:val="17"/>
              </w:rPr>
              <w:t>risultano idonei</w:t>
            </w:r>
            <w:r>
              <w:rPr>
                <w:rFonts w:ascii="Helvetica" w:hAnsi="Helvetica"/>
                <w:color w:val="000000"/>
                <w:sz w:val="17"/>
                <w:szCs w:val="17"/>
              </w:rPr>
              <w:t>, così articolate:</w:t>
            </w:r>
          </w:p>
          <w:p w:rsidR="00644C30" w:rsidRDefault="00644C30" w:rsidP="00644C30">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1)</w:t>
            </w:r>
            <w:r>
              <w:rPr>
                <w:rStyle w:val="apple-converted-space"/>
                <w:rFonts w:ascii="Helvetica" w:eastAsiaTheme="majorEastAsia" w:hAnsi="Helvetica"/>
                <w:color w:val="000000"/>
                <w:sz w:val="17"/>
                <w:szCs w:val="17"/>
              </w:rPr>
              <w:t> </w:t>
            </w:r>
            <w:r>
              <w:rPr>
                <w:rFonts w:ascii="Helvetica" w:hAnsi="Helvetica"/>
                <w:color w:val="000000"/>
                <w:sz w:val="17"/>
                <w:szCs w:val="17"/>
              </w:rPr>
              <w:t>Prima di tutto si riceve una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telefonata</w:t>
            </w:r>
            <w:r>
              <w:rPr>
                <w:rStyle w:val="apple-converted-space"/>
                <w:rFonts w:ascii="Helvetica" w:eastAsiaTheme="majorEastAsia" w:hAnsi="Helvetica"/>
                <w:color w:val="000000"/>
                <w:sz w:val="17"/>
                <w:szCs w:val="17"/>
              </w:rPr>
              <w:t> </w:t>
            </w:r>
            <w:r>
              <w:rPr>
                <w:rFonts w:ascii="Helvetica" w:hAnsi="Helvetica"/>
                <w:color w:val="000000"/>
                <w:sz w:val="17"/>
                <w:szCs w:val="17"/>
              </w:rPr>
              <w:t>delle Risorse Umane Territoriali di Poste Italiane, che annuncia l’</w:t>
            </w:r>
            <w:r>
              <w:rPr>
                <w:rStyle w:val="Enfasigrassetto"/>
                <w:rFonts w:ascii="Helvetica" w:eastAsiaTheme="majorEastAsia" w:hAnsi="Helvetica"/>
                <w:color w:val="000000"/>
                <w:sz w:val="17"/>
                <w:szCs w:val="17"/>
              </w:rPr>
              <w:t>avvio</w:t>
            </w:r>
            <w:r>
              <w:rPr>
                <w:rStyle w:val="apple-converted-space"/>
                <w:rFonts w:ascii="Helvetica" w:eastAsiaTheme="majorEastAsia" w:hAnsi="Helvetica"/>
                <w:color w:val="000000"/>
                <w:sz w:val="17"/>
                <w:szCs w:val="17"/>
              </w:rPr>
              <w:t> </w:t>
            </w:r>
            <w:r>
              <w:rPr>
                <w:rFonts w:ascii="Helvetica" w:hAnsi="Helvetica"/>
                <w:color w:val="000000"/>
                <w:sz w:val="17"/>
                <w:szCs w:val="17"/>
              </w:rPr>
              <w:t>dell’</w:t>
            </w:r>
            <w:r>
              <w:rPr>
                <w:rStyle w:val="Enfasigrassetto"/>
                <w:rFonts w:ascii="Helvetica" w:eastAsiaTheme="majorEastAsia" w:hAnsi="Helvetica"/>
                <w:color w:val="000000"/>
                <w:sz w:val="17"/>
                <w:szCs w:val="17"/>
              </w:rPr>
              <w:t>iter selettivo.</w:t>
            </w:r>
            <w:r>
              <w:rPr>
                <w:rFonts w:ascii="Helvetica" w:hAnsi="Helvetica"/>
                <w:b/>
                <w:bCs/>
                <w:color w:val="000000"/>
                <w:sz w:val="17"/>
                <w:szCs w:val="17"/>
              </w:rPr>
              <w:br/>
            </w:r>
            <w:r>
              <w:rPr>
                <w:rFonts w:ascii="Helvetica" w:hAnsi="Helvetica"/>
                <w:color w:val="000000"/>
                <w:sz w:val="17"/>
                <w:szCs w:val="17"/>
              </w:rPr>
              <w:br/>
            </w:r>
            <w:r>
              <w:rPr>
                <w:rStyle w:val="Enfasigrassetto"/>
                <w:rFonts w:ascii="Helvetica" w:eastAsiaTheme="majorEastAsia" w:hAnsi="Helvetica"/>
                <w:color w:val="000000"/>
                <w:sz w:val="17"/>
                <w:szCs w:val="17"/>
              </w:rPr>
              <w:t>2)</w:t>
            </w:r>
            <w:r>
              <w:rPr>
                <w:rFonts w:ascii="Helvetica" w:hAnsi="Helvetica"/>
                <w:color w:val="000000"/>
                <w:sz w:val="17"/>
                <w:szCs w:val="17"/>
              </w:rPr>
              <w:t>  Poi, si riceve </w:t>
            </w:r>
            <w:r>
              <w:rPr>
                <w:rStyle w:val="Enfasigrassetto"/>
                <w:rFonts w:ascii="Helvetica" w:eastAsiaTheme="majorEastAsia" w:hAnsi="Helvetica"/>
                <w:color w:val="000000"/>
                <w:sz w:val="17"/>
                <w:szCs w:val="17"/>
              </w:rPr>
              <w:t>una e-mail</w:t>
            </w:r>
            <w:r>
              <w:rPr>
                <w:rStyle w:val="apple-converted-space"/>
                <w:rFonts w:ascii="Helvetica" w:eastAsiaTheme="majorEastAsia" w:hAnsi="Helvetica"/>
                <w:color w:val="000000"/>
                <w:sz w:val="17"/>
                <w:szCs w:val="17"/>
              </w:rPr>
              <w:t> </w:t>
            </w:r>
            <w:r>
              <w:rPr>
                <w:rFonts w:ascii="Helvetica" w:hAnsi="Helvetica"/>
                <w:color w:val="000000"/>
                <w:sz w:val="17"/>
                <w:szCs w:val="17"/>
              </w:rPr>
              <w:t>all’indirizzo di posta elettronica indicato in fase di candidatura. Questa e-mail consiste nell’invito ad effettuare un test attitudinale on line, che rappresenta la prima parte del processo di selezione. L’e-mail sarà spedita dalla Società</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Giunti OS</w:t>
            </w:r>
            <w:r>
              <w:rPr>
                <w:rStyle w:val="apple-converted-space"/>
                <w:rFonts w:ascii="Helvetica" w:eastAsiaTheme="majorEastAsia" w:hAnsi="Helvetica"/>
                <w:color w:val="000000"/>
                <w:sz w:val="17"/>
                <w:szCs w:val="17"/>
              </w:rPr>
              <w:t> </w:t>
            </w:r>
            <w:r>
              <w:rPr>
                <w:rFonts w:ascii="Helvetica" w:hAnsi="Helvetica"/>
                <w:color w:val="000000"/>
                <w:sz w:val="17"/>
                <w:szCs w:val="17"/>
              </w:rPr>
              <w:t>(info.internet-test@giuntios.it) – la quale è stata incaricata da Poste Italiane per la somministrazione del test di recruiting – e conterrà l’indirizzo internet a cui collegarsi per effettuare la prova via web e tutte le spiegazioni necessarie per il suo svolgimento.</w:t>
            </w:r>
          </w:p>
          <w:p w:rsidR="00644C30" w:rsidRDefault="00644C30" w:rsidP="00644C30">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3)</w:t>
            </w:r>
            <w:r>
              <w:rPr>
                <w:rStyle w:val="apple-converted-space"/>
                <w:rFonts w:ascii="Helvetica" w:eastAsiaTheme="majorEastAsia" w:hAnsi="Helvetica"/>
                <w:color w:val="000000"/>
                <w:sz w:val="17"/>
                <w:szCs w:val="17"/>
              </w:rPr>
              <w:t> </w:t>
            </w:r>
            <w:r>
              <w:rPr>
                <w:rFonts w:ascii="Helvetica" w:hAnsi="Helvetica"/>
                <w:color w:val="000000"/>
                <w:sz w:val="17"/>
                <w:szCs w:val="17"/>
              </w:rPr>
              <w:t>Chi supera il test via web, viene contattato dal personale di Poste Italiane per il completamento della seconda fase del processo di selezione. Questa comprende la verifica in aula del test svolto da casa, un</w:t>
            </w:r>
            <w:r>
              <w:rPr>
                <w:rStyle w:val="Enfasigrassetto"/>
                <w:rFonts w:ascii="Helvetica" w:eastAsiaTheme="majorEastAsia" w:hAnsi="Helvetica"/>
                <w:color w:val="000000"/>
                <w:sz w:val="17"/>
                <w:szCs w:val="17"/>
              </w:rPr>
              <w:t>colloquio</w:t>
            </w:r>
            <w:r>
              <w:rPr>
                <w:rStyle w:val="apple-converted-space"/>
                <w:rFonts w:ascii="Helvetica" w:eastAsiaTheme="majorEastAsia" w:hAnsi="Helvetica"/>
                <w:color w:val="000000"/>
                <w:sz w:val="17"/>
                <w:szCs w:val="17"/>
              </w:rPr>
              <w:t> </w:t>
            </w:r>
            <w:r>
              <w:rPr>
                <w:rFonts w:ascii="Helvetica" w:hAnsi="Helvetica"/>
                <w:color w:val="000000"/>
                <w:sz w:val="17"/>
                <w:szCs w:val="17"/>
              </w:rPr>
              <w:t>e la prova pratica di guida che sarà effettuata su un motomezzo 125 cc a pieno carico di posta, il cui superamento è condizione essenziale senza la quale non potrà aver luogo l’assunzione.</w:t>
            </w:r>
          </w:p>
          <w:p w:rsidR="00644C30" w:rsidRDefault="00644C30" w:rsidP="00644C30">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Vi consigliamo di verificare periodicamente la casella di posta elettronica dopo aver effettuato la candidatura.</w:t>
            </w:r>
          </w:p>
          <w:p w:rsidR="00644C30" w:rsidRDefault="00644C30" w:rsidP="00644C30">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COME CANDIDARSI</w:t>
            </w:r>
          </w:p>
          <w:p w:rsidR="00644C30" w:rsidRDefault="00644C30" w:rsidP="00644C30">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Gli interessati alle assunzioni</w:t>
            </w:r>
            <w:r>
              <w:rPr>
                <w:rStyle w:val="apple-converted-space"/>
                <w:rFonts w:ascii="Helvetica" w:eastAsiaTheme="majorEastAsia" w:hAnsi="Helvetica"/>
                <w:color w:val="000000"/>
                <w:sz w:val="17"/>
                <w:szCs w:val="17"/>
              </w:rPr>
              <w:t> </w:t>
            </w:r>
            <w:hyperlink r:id="rId250" w:tgtFrame="_blank" w:history="1">
              <w:r>
                <w:rPr>
                  <w:rStyle w:val="linkrosso"/>
                  <w:rFonts w:ascii="Helvetica" w:hAnsi="Helvetica"/>
                  <w:b/>
                  <w:bCs/>
                  <w:color w:val="800000"/>
                  <w:sz w:val="17"/>
                  <w:szCs w:val="17"/>
                  <w:u w:val="single"/>
                </w:rPr>
                <w:t>Poste</w:t>
              </w:r>
            </w:hyperlink>
            <w:r>
              <w:rPr>
                <w:rStyle w:val="apple-converted-space"/>
                <w:rFonts w:ascii="Helvetica" w:eastAsiaTheme="majorEastAsia" w:hAnsi="Helvetica"/>
                <w:color w:val="000000"/>
                <w:sz w:val="17"/>
                <w:szCs w:val="17"/>
              </w:rPr>
              <w:t> </w:t>
            </w:r>
            <w:r>
              <w:rPr>
                <w:rFonts w:ascii="Helvetica" w:hAnsi="Helvetica"/>
                <w:color w:val="000000"/>
                <w:sz w:val="17"/>
                <w:szCs w:val="17"/>
              </w:rPr>
              <w:t>possono inviare il proprio curriculum vitae tramite la sezione Poste Italiane “</w:t>
            </w:r>
            <w:hyperlink r:id="rId251" w:tgtFrame="_blank" w:history="1">
              <w:r>
                <w:rPr>
                  <w:rStyle w:val="linkrosso"/>
                  <w:rFonts w:ascii="Helvetica" w:hAnsi="Helvetica"/>
                  <w:b/>
                  <w:bCs/>
                  <w:color w:val="800000"/>
                  <w:sz w:val="17"/>
                  <w:szCs w:val="17"/>
                  <w:u w:val="single"/>
                </w:rPr>
                <w:t>lavora con noi</w:t>
              </w:r>
            </w:hyperlink>
            <w:r>
              <w:rPr>
                <w:rFonts w:ascii="Helvetica" w:hAnsi="Helvetica"/>
                <w:color w:val="000000"/>
                <w:sz w:val="17"/>
                <w:szCs w:val="17"/>
              </w:rPr>
              <w:t>” del sito web aziendale in risposta alle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posizioni aperte</w:t>
            </w:r>
            <w:r>
              <w:rPr>
                <w:rStyle w:val="apple-converted-space"/>
                <w:rFonts w:ascii="Helvetica" w:eastAsiaTheme="majorEastAsia" w:hAnsi="Helvetica"/>
                <w:color w:val="000000"/>
                <w:sz w:val="17"/>
                <w:szCs w:val="17"/>
              </w:rPr>
              <w:t> </w:t>
            </w:r>
            <w:r>
              <w:rPr>
                <w:rFonts w:ascii="Helvetica" w:hAnsi="Helvetica"/>
                <w:color w:val="000000"/>
                <w:sz w:val="17"/>
                <w:szCs w:val="17"/>
              </w:rPr>
              <w:t>o inviando una candidatura spontanea</w:t>
            </w:r>
          </w:p>
          <w:p w:rsidR="003E4852" w:rsidRPr="00B73CE3" w:rsidRDefault="003E4852" w:rsidP="00B250BB">
            <w:pPr>
              <w:pStyle w:val="NormaleWeb"/>
              <w:shd w:val="clear" w:color="auto" w:fill="FFFFFF"/>
              <w:spacing w:line="315" w:lineRule="atLeast"/>
              <w:rPr>
                <w:rFonts w:ascii="Helvetica" w:hAnsi="Helvetica"/>
                <w:color w:val="000000"/>
                <w:sz w:val="21"/>
                <w:szCs w:val="21"/>
              </w:rPr>
            </w:pPr>
          </w:p>
        </w:tc>
        <w:tc>
          <w:tcPr>
            <w:tcW w:w="2400" w:type="dxa"/>
            <w:shd w:val="clear" w:color="auto" w:fill="auto"/>
          </w:tcPr>
          <w:p w:rsidR="003E4852" w:rsidRDefault="003E4852" w:rsidP="00B250BB">
            <w:pPr>
              <w:jc w:val="center"/>
              <w:rPr>
                <w:b/>
                <w:i/>
                <w:color w:val="FF0000"/>
                <w:sz w:val="28"/>
                <w:szCs w:val="28"/>
                <w:u w:val="single"/>
              </w:rPr>
            </w:pPr>
            <w:r>
              <w:rPr>
                <w:b/>
                <w:i/>
                <w:color w:val="FF0000"/>
                <w:sz w:val="28"/>
                <w:szCs w:val="28"/>
                <w:u w:val="single"/>
              </w:rPr>
              <w:lastRenderedPageBreak/>
              <w:t>Settore telecomunicazioni</w:t>
            </w:r>
          </w:p>
        </w:tc>
      </w:tr>
      <w:tr w:rsidR="003E4852" w:rsidRPr="00C56D1B" w:rsidTr="00B250BB">
        <w:tc>
          <w:tcPr>
            <w:tcW w:w="937" w:type="dxa"/>
          </w:tcPr>
          <w:p w:rsidR="003E4852" w:rsidRDefault="003E4852" w:rsidP="00B250BB">
            <w:pPr>
              <w:rPr>
                <w:rFonts w:ascii="Arial" w:hAnsi="Arial" w:cs="Arial"/>
                <w:b/>
                <w:bCs/>
                <w:color w:val="333333"/>
                <w:sz w:val="30"/>
                <w:szCs w:val="30"/>
              </w:rPr>
            </w:pPr>
          </w:p>
        </w:tc>
        <w:tc>
          <w:tcPr>
            <w:tcW w:w="6517" w:type="dxa"/>
            <w:shd w:val="clear" w:color="auto" w:fill="auto"/>
          </w:tcPr>
          <w:p w:rsidR="003E4852" w:rsidRDefault="003E4852" w:rsidP="00B250BB">
            <w:pPr>
              <w:pStyle w:val="NormaleWeb"/>
              <w:shd w:val="clear" w:color="auto" w:fill="FFFFFF"/>
              <w:spacing w:line="315" w:lineRule="atLeast"/>
              <w:rPr>
                <w:rFonts w:ascii="Arial" w:hAnsi="Arial" w:cs="Arial"/>
                <w:b/>
                <w:bCs/>
                <w:color w:val="333333"/>
                <w:sz w:val="30"/>
                <w:szCs w:val="30"/>
              </w:rPr>
            </w:pPr>
          </w:p>
        </w:tc>
        <w:tc>
          <w:tcPr>
            <w:tcW w:w="2400" w:type="dxa"/>
            <w:shd w:val="clear" w:color="auto" w:fill="auto"/>
          </w:tcPr>
          <w:p w:rsidR="003E4852" w:rsidRDefault="003E4852" w:rsidP="00B250BB">
            <w:pPr>
              <w:jc w:val="center"/>
              <w:rPr>
                <w:b/>
                <w:i/>
                <w:color w:val="FF0000"/>
                <w:sz w:val="28"/>
                <w:szCs w:val="28"/>
                <w:u w:val="single"/>
              </w:rPr>
            </w:pPr>
            <w:r>
              <w:rPr>
                <w:b/>
                <w:i/>
                <w:color w:val="FF0000"/>
                <w:sz w:val="28"/>
                <w:szCs w:val="28"/>
                <w:u w:val="single"/>
              </w:rPr>
              <w:t>Lavori interinali</w:t>
            </w:r>
          </w:p>
        </w:tc>
      </w:tr>
      <w:tr w:rsidR="003E4852" w:rsidRPr="00C56D1B" w:rsidTr="00B250BB">
        <w:tc>
          <w:tcPr>
            <w:tcW w:w="937" w:type="dxa"/>
          </w:tcPr>
          <w:p w:rsidR="003E4852" w:rsidRPr="001B6433" w:rsidRDefault="003E4852" w:rsidP="00B250BB">
            <w:pPr>
              <w:shd w:val="clear" w:color="auto" w:fill="FFFFFF"/>
              <w:spacing w:after="105"/>
              <w:outlineLvl w:val="0"/>
              <w:rPr>
                <w:rFonts w:ascii="Arial" w:hAnsi="Arial" w:cs="Arial"/>
                <w:color w:val="800000"/>
                <w:kern w:val="36"/>
                <w:sz w:val="28"/>
                <w:szCs w:val="28"/>
              </w:rPr>
            </w:pPr>
          </w:p>
        </w:tc>
        <w:tc>
          <w:tcPr>
            <w:tcW w:w="6517" w:type="dxa"/>
            <w:shd w:val="clear" w:color="auto" w:fill="auto"/>
          </w:tcPr>
          <w:p w:rsidR="003E4852" w:rsidRPr="001B6433" w:rsidRDefault="003E4852" w:rsidP="00B250BB">
            <w:pPr>
              <w:shd w:val="clear" w:color="auto" w:fill="FFFFFF"/>
              <w:spacing w:after="105"/>
              <w:outlineLvl w:val="0"/>
              <w:rPr>
                <w:rFonts w:ascii="Arial" w:hAnsi="Arial" w:cs="Arial"/>
                <w:color w:val="800000"/>
                <w:kern w:val="36"/>
                <w:sz w:val="28"/>
                <w:szCs w:val="28"/>
              </w:rPr>
            </w:pPr>
          </w:p>
          <w:p w:rsidR="003E4852" w:rsidRDefault="003E4852" w:rsidP="00B250BB">
            <w:pPr>
              <w:pStyle w:val="NormaleWeb"/>
              <w:spacing w:before="0" w:beforeAutospacing="0" w:after="0" w:afterAutospacing="0" w:line="270" w:lineRule="atLeast"/>
              <w:rPr>
                <w:rFonts w:ascii="Arial" w:hAnsi="Arial" w:cs="Arial"/>
                <w:color w:val="000000"/>
                <w:sz w:val="18"/>
                <w:szCs w:val="18"/>
              </w:rPr>
            </w:pPr>
          </w:p>
          <w:p w:rsidR="003E4852" w:rsidRPr="002B0F7B" w:rsidRDefault="003E4852" w:rsidP="00B250BB">
            <w:pPr>
              <w:pStyle w:val="NormaleWeb"/>
              <w:spacing w:before="0" w:beforeAutospacing="0" w:after="0" w:afterAutospacing="0" w:line="270" w:lineRule="atLeast"/>
              <w:rPr>
                <w:rFonts w:ascii="Arial" w:hAnsi="Arial" w:cs="Arial"/>
                <w:color w:val="000000"/>
                <w:sz w:val="18"/>
                <w:szCs w:val="18"/>
              </w:rPr>
            </w:pPr>
          </w:p>
        </w:tc>
        <w:tc>
          <w:tcPr>
            <w:tcW w:w="2400" w:type="dxa"/>
            <w:shd w:val="clear" w:color="auto" w:fill="auto"/>
          </w:tcPr>
          <w:p w:rsidR="003E4852" w:rsidRDefault="003E4852" w:rsidP="00B250BB">
            <w:pPr>
              <w:rPr>
                <w:b/>
                <w:i/>
                <w:color w:val="FF0000"/>
                <w:sz w:val="28"/>
                <w:szCs w:val="28"/>
                <w:u w:val="single"/>
              </w:rPr>
            </w:pPr>
            <w:r>
              <w:rPr>
                <w:b/>
                <w:i/>
                <w:color w:val="FF0000"/>
                <w:sz w:val="28"/>
                <w:szCs w:val="28"/>
                <w:u w:val="single"/>
              </w:rPr>
              <w:t>Settore costruzioni</w:t>
            </w:r>
          </w:p>
        </w:tc>
      </w:tr>
      <w:tr w:rsidR="003E4852" w:rsidRPr="00C56D1B" w:rsidTr="00B250BB">
        <w:tc>
          <w:tcPr>
            <w:tcW w:w="937" w:type="dxa"/>
          </w:tcPr>
          <w:p w:rsidR="003E4852" w:rsidRDefault="003E4852" w:rsidP="00B250BB">
            <w:pPr>
              <w:pStyle w:val="NormaleWeb"/>
              <w:spacing w:before="0" w:beforeAutospacing="0" w:after="0" w:afterAutospacing="0" w:line="270" w:lineRule="atLeast"/>
              <w:rPr>
                <w:rFonts w:ascii="Arial" w:hAnsi="Arial" w:cs="Arial"/>
                <w:color w:val="000000"/>
                <w:sz w:val="18"/>
                <w:szCs w:val="18"/>
                <w:bdr w:val="none" w:sz="0" w:space="0" w:color="auto" w:frame="1"/>
              </w:rPr>
            </w:pPr>
          </w:p>
        </w:tc>
        <w:tc>
          <w:tcPr>
            <w:tcW w:w="6517" w:type="dxa"/>
            <w:shd w:val="clear" w:color="auto" w:fill="auto"/>
          </w:tcPr>
          <w:p w:rsidR="003E4852" w:rsidRPr="0002492D" w:rsidRDefault="003E4852" w:rsidP="00B250BB">
            <w:pPr>
              <w:pStyle w:val="NormaleWeb"/>
              <w:shd w:val="clear" w:color="auto" w:fill="FFFFFF"/>
              <w:spacing w:before="0" w:beforeAutospacing="0" w:after="0" w:afterAutospacing="0" w:line="300" w:lineRule="atLeast"/>
              <w:textAlignment w:val="baseline"/>
              <w:rPr>
                <w:rFonts w:ascii="Arial" w:hAnsi="Arial" w:cs="Arial"/>
                <w:color w:val="000000"/>
                <w:sz w:val="18"/>
                <w:szCs w:val="18"/>
              </w:rPr>
            </w:pPr>
            <w:r>
              <w:rPr>
                <w:rFonts w:ascii="Arial" w:hAnsi="Arial" w:cs="Arial"/>
                <w:color w:val="000000"/>
                <w:sz w:val="18"/>
                <w:szCs w:val="18"/>
                <w:bdr w:val="none" w:sz="0" w:space="0" w:color="auto" w:frame="1"/>
              </w:rPr>
              <w:br/>
            </w:r>
          </w:p>
        </w:tc>
        <w:tc>
          <w:tcPr>
            <w:tcW w:w="2400" w:type="dxa"/>
            <w:shd w:val="clear" w:color="auto" w:fill="auto"/>
          </w:tcPr>
          <w:p w:rsidR="003E4852" w:rsidRDefault="003E4852" w:rsidP="00B250BB">
            <w:pPr>
              <w:jc w:val="center"/>
              <w:rPr>
                <w:b/>
                <w:i/>
                <w:color w:val="FF0000"/>
                <w:sz w:val="28"/>
                <w:szCs w:val="28"/>
                <w:u w:val="single"/>
              </w:rPr>
            </w:pPr>
            <w:r>
              <w:rPr>
                <w:b/>
                <w:i/>
                <w:color w:val="FF0000"/>
                <w:sz w:val="28"/>
                <w:szCs w:val="28"/>
                <w:u w:val="single"/>
              </w:rPr>
              <w:lastRenderedPageBreak/>
              <w:t xml:space="preserve">Settore </w:t>
            </w:r>
            <w:r>
              <w:rPr>
                <w:b/>
                <w:i/>
                <w:color w:val="FF0000"/>
                <w:sz w:val="28"/>
                <w:szCs w:val="28"/>
                <w:u w:val="single"/>
              </w:rPr>
              <w:lastRenderedPageBreak/>
              <w:t>immobiliare</w:t>
            </w:r>
          </w:p>
        </w:tc>
      </w:tr>
      <w:tr w:rsidR="003E4852" w:rsidRPr="00C56D1B" w:rsidTr="00B250BB">
        <w:tc>
          <w:tcPr>
            <w:tcW w:w="937" w:type="dxa"/>
          </w:tcPr>
          <w:p w:rsidR="003E4852" w:rsidRDefault="003E4852" w:rsidP="00B250BB">
            <w:pPr>
              <w:pStyle w:val="Titolo2"/>
              <w:shd w:val="clear" w:color="auto" w:fill="FFFFFF"/>
              <w:spacing w:before="0" w:after="150" w:line="300" w:lineRule="atLeast"/>
              <w:textAlignment w:val="baseline"/>
              <w:outlineLvl w:val="1"/>
              <w:rPr>
                <w:rFonts w:ascii="Arial" w:hAnsi="Arial" w:cs="Arial"/>
                <w:b w:val="0"/>
                <w:bCs w:val="0"/>
                <w:color w:val="333333"/>
                <w:sz w:val="30"/>
                <w:szCs w:val="30"/>
              </w:rPr>
            </w:pPr>
          </w:p>
        </w:tc>
        <w:tc>
          <w:tcPr>
            <w:tcW w:w="6517" w:type="dxa"/>
            <w:shd w:val="clear" w:color="auto" w:fill="auto"/>
          </w:tcPr>
          <w:p w:rsidR="003E4852" w:rsidRDefault="003E4852" w:rsidP="00B250BB">
            <w:pPr>
              <w:pStyle w:val="NormaleWeb"/>
              <w:shd w:val="clear" w:color="auto" w:fill="FFFFFF"/>
              <w:spacing w:before="0" w:beforeAutospacing="0" w:after="0" w:afterAutospacing="0" w:line="300" w:lineRule="atLeast"/>
              <w:textAlignment w:val="baseline"/>
              <w:rPr>
                <w:rFonts w:ascii="Verdana" w:hAnsi="Verdana"/>
                <w:color w:val="555555"/>
                <w:sz w:val="20"/>
                <w:szCs w:val="20"/>
              </w:rPr>
            </w:pPr>
          </w:p>
          <w:p w:rsidR="003E4852" w:rsidRDefault="0043212B" w:rsidP="0043212B">
            <w:pPr>
              <w:shd w:val="clear" w:color="auto" w:fill="FFFFFF"/>
              <w:suppressAutoHyphens w:val="0"/>
              <w:spacing w:after="70"/>
              <w:outlineLvl w:val="0"/>
              <w:rPr>
                <w:rFonts w:ascii="Arial" w:hAnsi="Arial" w:cs="Arial"/>
                <w:color w:val="800000"/>
                <w:kern w:val="36"/>
                <w:sz w:val="24"/>
                <w:szCs w:val="24"/>
                <w:lang w:eastAsia="it-IT"/>
              </w:rPr>
            </w:pPr>
            <w:r w:rsidRPr="0043212B">
              <w:rPr>
                <w:rFonts w:ascii="Arial" w:hAnsi="Arial" w:cs="Arial"/>
                <w:color w:val="800000"/>
                <w:kern w:val="36"/>
                <w:sz w:val="24"/>
                <w:szCs w:val="24"/>
                <w:lang w:eastAsia="it-IT"/>
              </w:rPr>
              <w:t>Mutti Lavora con noi: selezioni in corso</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Nuove assunzioni Mutti in vista per</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professionisti</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figure junior</w:t>
            </w:r>
            <w:r>
              <w:rPr>
                <w:rFonts w:ascii="Helvetica" w:hAnsi="Helvetica"/>
                <w:color w:val="000000"/>
                <w:sz w:val="17"/>
                <w:szCs w:val="17"/>
              </w:rPr>
              <w:t>.</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La nota azienda, specializzata in</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conserve alimentari</w:t>
            </w:r>
            <w:r>
              <w:rPr>
                <w:rFonts w:ascii="Helvetica" w:hAnsi="Helvetica"/>
                <w:color w:val="000000"/>
                <w:sz w:val="17"/>
                <w:szCs w:val="17"/>
              </w:rPr>
              <w:t>, in particolare di pomodoro, cerca personale per la copertura di</w:t>
            </w:r>
            <w:r>
              <w:rPr>
                <w:rStyle w:val="Enfasigrassetto"/>
                <w:rFonts w:ascii="Helvetica" w:eastAsiaTheme="majorEastAsia" w:hAnsi="Helvetica"/>
                <w:color w:val="000000"/>
                <w:sz w:val="17"/>
                <w:szCs w:val="17"/>
              </w:rPr>
              <w:t>24 posti</w:t>
            </w:r>
            <w:r>
              <w:rPr>
                <w:rStyle w:val="apple-converted-space"/>
                <w:rFonts w:ascii="Helvetica" w:eastAsiaTheme="majorEastAsia" w:hAnsi="Helvetica"/>
                <w:color w:val="000000"/>
                <w:sz w:val="17"/>
                <w:szCs w:val="17"/>
              </w:rPr>
              <w:t> </w:t>
            </w:r>
            <w:r>
              <w:rPr>
                <w:rFonts w:ascii="Helvetica" w:hAnsi="Helvetica"/>
                <w:color w:val="000000"/>
                <w:sz w:val="17"/>
                <w:szCs w:val="17"/>
              </w:rPr>
              <w:t>di</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lavoro</w:t>
            </w:r>
            <w:r>
              <w:rPr>
                <w:rFonts w:ascii="Helvetica" w:hAnsi="Helvetica"/>
                <w:color w:val="000000"/>
                <w:sz w:val="17"/>
                <w:szCs w:val="17"/>
              </w:rPr>
              <w:t>. Sono disponibili anche opportunità di stage 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assunzioni stagionali</w:t>
            </w:r>
            <w:r>
              <w:rPr>
                <w:rFonts w:ascii="Helvetica" w:hAnsi="Helvetica"/>
                <w:color w:val="000000"/>
                <w:sz w:val="17"/>
                <w:szCs w:val="17"/>
              </w:rPr>
              <w:t>.</w:t>
            </w:r>
          </w:p>
          <w:p w:rsidR="0043212B" w:rsidRDefault="0043212B" w:rsidP="0043212B">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Ecco cosa sapere sulle selezioni in corso e come candidarsi attraverso la pagina web Mutti Lavora con noi.</w:t>
            </w:r>
          </w:p>
          <w:p w:rsidR="0043212B" w:rsidRPr="0043212B" w:rsidRDefault="0043212B" w:rsidP="0043212B">
            <w:pPr>
              <w:shd w:val="clear" w:color="auto" w:fill="FFFFFF"/>
              <w:suppressAutoHyphens w:val="0"/>
              <w:spacing w:after="70"/>
              <w:outlineLvl w:val="0"/>
              <w:rPr>
                <w:rFonts w:ascii="Arial" w:hAnsi="Arial" w:cs="Arial"/>
                <w:color w:val="800000"/>
                <w:kern w:val="36"/>
                <w:sz w:val="24"/>
                <w:szCs w:val="24"/>
                <w:lang w:eastAsia="it-IT"/>
              </w:rPr>
            </w:pPr>
          </w:p>
        </w:tc>
        <w:tc>
          <w:tcPr>
            <w:tcW w:w="2400" w:type="dxa"/>
            <w:shd w:val="clear" w:color="auto" w:fill="auto"/>
          </w:tcPr>
          <w:p w:rsidR="003E4852" w:rsidRDefault="003E4852" w:rsidP="00B250BB">
            <w:pPr>
              <w:jc w:val="center"/>
              <w:rPr>
                <w:b/>
                <w:i/>
                <w:color w:val="FF0000"/>
                <w:sz w:val="28"/>
                <w:szCs w:val="28"/>
                <w:u w:val="single"/>
              </w:rPr>
            </w:pPr>
            <w:r>
              <w:rPr>
                <w:b/>
                <w:i/>
                <w:color w:val="FF0000"/>
                <w:sz w:val="28"/>
                <w:szCs w:val="28"/>
                <w:u w:val="single"/>
              </w:rPr>
              <w:t>Settore alimentare</w:t>
            </w:r>
          </w:p>
        </w:tc>
      </w:tr>
      <w:tr w:rsidR="003E4852" w:rsidRPr="00C56D1B" w:rsidTr="00B250BB">
        <w:tc>
          <w:tcPr>
            <w:tcW w:w="937" w:type="dxa"/>
          </w:tcPr>
          <w:p w:rsidR="003E4852" w:rsidRDefault="003E4852" w:rsidP="00B250BB">
            <w:pPr>
              <w:pStyle w:val="NormaleWeb"/>
              <w:spacing w:before="0" w:beforeAutospacing="0" w:after="0" w:afterAutospacing="0" w:line="270" w:lineRule="atLeast"/>
              <w:rPr>
                <w:rFonts w:ascii="Arial" w:hAnsi="Arial" w:cs="Arial"/>
                <w:color w:val="000000"/>
                <w:sz w:val="18"/>
                <w:szCs w:val="18"/>
                <w:bdr w:val="none" w:sz="0" w:space="0" w:color="auto" w:frame="1"/>
              </w:rPr>
            </w:pPr>
          </w:p>
        </w:tc>
        <w:tc>
          <w:tcPr>
            <w:tcW w:w="6517" w:type="dxa"/>
            <w:shd w:val="clear" w:color="auto" w:fill="auto"/>
          </w:tcPr>
          <w:p w:rsidR="00FF0014" w:rsidRPr="00FF0014" w:rsidRDefault="003E4852" w:rsidP="00FF0014">
            <w:pPr>
              <w:pStyle w:val="Titolo1"/>
              <w:shd w:val="clear" w:color="auto" w:fill="FFFFFF"/>
              <w:spacing w:before="0" w:beforeAutospacing="0" w:after="70" w:afterAutospacing="0"/>
              <w:outlineLvl w:val="0"/>
              <w:rPr>
                <w:rFonts w:ascii="Arial" w:hAnsi="Arial" w:cs="Arial"/>
                <w:b w:val="0"/>
                <w:bCs w:val="0"/>
                <w:color w:val="800000"/>
                <w:sz w:val="24"/>
                <w:szCs w:val="24"/>
              </w:rPr>
            </w:pPr>
            <w:r>
              <w:rPr>
                <w:rFonts w:ascii="Arial" w:hAnsi="Arial" w:cs="Arial"/>
                <w:color w:val="000000"/>
                <w:sz w:val="18"/>
                <w:szCs w:val="18"/>
                <w:bdr w:val="none" w:sz="0" w:space="0" w:color="auto" w:frame="1"/>
              </w:rPr>
              <w:br/>
            </w:r>
            <w:r w:rsidR="00FF0014" w:rsidRPr="00FF0014">
              <w:rPr>
                <w:rFonts w:ascii="Arial" w:hAnsi="Arial" w:cs="Arial"/>
                <w:b w:val="0"/>
                <w:bCs w:val="0"/>
                <w:color w:val="800000"/>
                <w:sz w:val="24"/>
                <w:szCs w:val="24"/>
              </w:rPr>
              <w:t>Roche Lavora con noi: posizioni aperte, come candidarsi</w:t>
            </w:r>
          </w:p>
          <w:p w:rsidR="00FF0014" w:rsidRDefault="00FF0014" w:rsidP="00FF0014">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Vi piacerebbe lavorare in Roche? Il noto Gruppo del</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settore chimico farmaceutico</w:t>
            </w:r>
            <w:r>
              <w:rPr>
                <w:rStyle w:val="apple-converted-space"/>
                <w:rFonts w:ascii="Helvetica" w:eastAsiaTheme="majorEastAsia" w:hAnsi="Helvetica"/>
                <w:color w:val="000000"/>
                <w:sz w:val="17"/>
                <w:szCs w:val="17"/>
              </w:rPr>
              <w:t> </w:t>
            </w:r>
            <w:r>
              <w:rPr>
                <w:rFonts w:ascii="Helvetica" w:hAnsi="Helvetica"/>
                <w:color w:val="000000"/>
                <w:sz w:val="17"/>
                <w:szCs w:val="17"/>
              </w:rPr>
              <w:t>ha aperto nuove offerte di</w:t>
            </w:r>
            <w:r>
              <w:rPr>
                <w:rStyle w:val="Enfasigrassetto"/>
                <w:rFonts w:ascii="Helvetica" w:eastAsiaTheme="majorEastAsia" w:hAnsi="Helvetica"/>
                <w:color w:val="000000"/>
                <w:sz w:val="17"/>
                <w:szCs w:val="17"/>
              </w:rPr>
              <w:t>lavoro</w:t>
            </w:r>
            <w:r>
              <w:rPr>
                <w:rFonts w:ascii="Helvetica" w:hAnsi="Helvetica"/>
                <w:color w:val="000000"/>
                <w:sz w:val="17"/>
                <w:szCs w:val="17"/>
              </w:rPr>
              <w:t> in </w:t>
            </w:r>
            <w:r>
              <w:rPr>
                <w:rFonts w:ascii="Helvetica" w:hAnsi="Helvetica"/>
                <w:b/>
                <w:bCs/>
                <w:color w:val="000000"/>
                <w:sz w:val="17"/>
                <w:szCs w:val="17"/>
              </w:rPr>
              <w:t>tutta Italia</w:t>
            </w:r>
            <w:r>
              <w:rPr>
                <w:rFonts w:ascii="Helvetica" w:hAnsi="Helvetica"/>
                <w:color w:val="000000"/>
                <w:sz w:val="17"/>
                <w:szCs w:val="17"/>
              </w:rPr>
              <w:t>. </w:t>
            </w:r>
            <w:r>
              <w:rPr>
                <w:rStyle w:val="Enfasigrassetto"/>
                <w:rFonts w:ascii="Helvetica" w:eastAsiaTheme="majorEastAsia" w:hAnsi="Helvetica"/>
                <w:color w:val="000000"/>
                <w:sz w:val="17"/>
                <w:szCs w:val="17"/>
              </w:rPr>
              <w:t>Assunzioni</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stage</w:t>
            </w:r>
            <w:r>
              <w:rPr>
                <w:rStyle w:val="apple-converted-space"/>
                <w:rFonts w:ascii="Helvetica" w:eastAsiaTheme="majorEastAsia" w:hAnsi="Helvetica"/>
                <w:color w:val="000000"/>
                <w:sz w:val="17"/>
                <w:szCs w:val="17"/>
              </w:rPr>
              <w:t> </w:t>
            </w:r>
            <w:r>
              <w:rPr>
                <w:rFonts w:ascii="Helvetica" w:hAnsi="Helvetica"/>
                <w:color w:val="000000"/>
                <w:sz w:val="17"/>
                <w:szCs w:val="17"/>
              </w:rPr>
              <w:t>in vista anche all’</w:t>
            </w:r>
            <w:r>
              <w:rPr>
                <w:rStyle w:val="Enfasigrassetto"/>
                <w:rFonts w:ascii="Helvetica" w:eastAsiaTheme="majorEastAsia" w:hAnsi="Helvetica"/>
                <w:color w:val="000000"/>
                <w:sz w:val="17"/>
                <w:szCs w:val="17"/>
              </w:rPr>
              <w:t>estero</w:t>
            </w:r>
            <w:r>
              <w:rPr>
                <w:rFonts w:ascii="Helvetica" w:hAnsi="Helvetica"/>
                <w:color w:val="000000"/>
                <w:sz w:val="17"/>
                <w:szCs w:val="17"/>
              </w:rPr>
              <w:t>.</w:t>
            </w:r>
          </w:p>
          <w:p w:rsidR="00FF0014" w:rsidRDefault="00FF0014" w:rsidP="00FF0014">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Ecco le posizioni aperte e come candidarsi.</w:t>
            </w:r>
          </w:p>
          <w:p w:rsidR="00FF0014" w:rsidRDefault="00FF0014" w:rsidP="00FF0014">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L’AZIENDA</w:t>
            </w:r>
          </w:p>
          <w:p w:rsidR="00FF0014" w:rsidRDefault="00FF0014" w:rsidP="00FF0014">
            <w:pPr>
              <w:pStyle w:val="NormaleWeb"/>
              <w:shd w:val="clear" w:color="auto" w:fill="FFFFFF"/>
              <w:spacing w:line="255" w:lineRule="atLeast"/>
              <w:rPr>
                <w:rFonts w:ascii="Helvetica" w:hAnsi="Helvetica"/>
                <w:color w:val="000000"/>
                <w:sz w:val="17"/>
                <w:szCs w:val="17"/>
              </w:rPr>
            </w:pPr>
            <w:r>
              <w:rPr>
                <w:rStyle w:val="Enfasigrassetto"/>
                <w:rFonts w:ascii="Helvetica" w:eastAsiaTheme="majorEastAsia" w:hAnsi="Helvetica"/>
                <w:color w:val="000000"/>
                <w:sz w:val="17"/>
                <w:szCs w:val="17"/>
              </w:rPr>
              <w:t>F. Hoffmann La Roche Ltd</w:t>
            </w:r>
            <w:r>
              <w:rPr>
                <w:rStyle w:val="apple-converted-space"/>
                <w:rFonts w:ascii="Helvetica" w:eastAsiaTheme="majorEastAsia" w:hAnsi="Helvetica"/>
                <w:color w:val="000000"/>
                <w:sz w:val="17"/>
                <w:szCs w:val="17"/>
              </w:rPr>
              <w:t> </w:t>
            </w:r>
            <w:r>
              <w:rPr>
                <w:rFonts w:ascii="Helvetica" w:hAnsi="Helvetica"/>
                <w:color w:val="000000"/>
                <w:sz w:val="17"/>
                <w:szCs w:val="17"/>
              </w:rPr>
              <w:t>è un Gruppo specializzato in ricerca, sviluppo e distribuzione di prodotti diagnostici e terapeutici per il settore sanitario. La società ha headquarter in Svizzera, a Basilea. Fu fondata, nel 1896, da</w:t>
            </w:r>
            <w:r>
              <w:rPr>
                <w:rStyle w:val="apple-converted-space"/>
                <w:rFonts w:ascii="Helvetica" w:eastAsiaTheme="majorEastAsia" w:hAnsi="Helvetica"/>
                <w:color w:val="000000"/>
                <w:sz w:val="17"/>
                <w:szCs w:val="17"/>
              </w:rPr>
              <w:t> </w:t>
            </w:r>
            <w:r>
              <w:rPr>
                <w:rStyle w:val="Enfasigrassetto"/>
                <w:rFonts w:ascii="Helvetica" w:eastAsiaTheme="majorEastAsia" w:hAnsi="Helvetica"/>
                <w:color w:val="000000"/>
                <w:sz w:val="17"/>
                <w:szCs w:val="17"/>
              </w:rPr>
              <w:t>Fritz Hoffmann-La Roche</w:t>
            </w:r>
            <w:r>
              <w:rPr>
                <w:rFonts w:ascii="Helvetica" w:hAnsi="Helvetica"/>
                <w:color w:val="000000"/>
                <w:sz w:val="17"/>
                <w:szCs w:val="17"/>
              </w:rPr>
              <w:t>, imprenditore tra i primi a comprendere l’importanza della produzione industriale di farmaci standardizzati per la lotta contro le malattie. Oggi presente in ben 100 Paesi del mondo, con oltre 91.700 dipendenti. L’azienda è attiva anche in Italia, dove ha sede principale a Milano e Monza, con Roche SpA. Quest’ultima opera attraverso Roche Pharmaceuticals, divisione situata ai vertici del mercato italiano nel settore farmaceutico e biotecnologico, leader in ambito ospedaliero e in oncologia, nell’area dell’anemia e dei trapianti e in virologia, e Roche Diagnostics, azienda tra le maggiori che operano nel campo della diagnostica in vitro.</w:t>
            </w:r>
          </w:p>
          <w:p w:rsidR="00FF0014" w:rsidRDefault="00FF0014" w:rsidP="00FF0014">
            <w:pPr>
              <w:pStyle w:val="Titolo3"/>
              <w:shd w:val="clear" w:color="auto" w:fill="FFFFFF"/>
              <w:outlineLvl w:val="2"/>
              <w:rPr>
                <w:rFonts w:ascii="Arial" w:hAnsi="Arial" w:cs="Arial"/>
                <w:b w:val="0"/>
                <w:bCs w:val="0"/>
                <w:color w:val="800000"/>
              </w:rPr>
            </w:pPr>
            <w:r>
              <w:rPr>
                <w:rFonts w:ascii="Arial" w:hAnsi="Arial" w:cs="Arial"/>
                <w:b w:val="0"/>
                <w:bCs w:val="0"/>
                <w:color w:val="800000"/>
              </w:rPr>
              <w:t>ROCHE ASSUNZIONI E LAVORO</w:t>
            </w:r>
          </w:p>
          <w:p w:rsidR="00FF0014" w:rsidRDefault="00FF0014" w:rsidP="00FF0014">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Periodicamente l’azienda farmaceutica</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seleziona personale</w:t>
            </w:r>
            <w:r>
              <w:rPr>
                <w:rStyle w:val="apple-converted-space"/>
                <w:rFonts w:ascii="Helvetica" w:eastAsiaTheme="majorEastAsia" w:hAnsi="Helvetica"/>
                <w:color w:val="000000"/>
                <w:sz w:val="17"/>
                <w:szCs w:val="17"/>
              </w:rPr>
              <w:t> </w:t>
            </w:r>
            <w:r>
              <w:rPr>
                <w:rFonts w:ascii="Helvetica" w:hAnsi="Helvetica"/>
                <w:color w:val="000000"/>
                <w:sz w:val="17"/>
                <w:szCs w:val="17"/>
              </w:rPr>
              <w:t>nel nostro Paese. Cerca anche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candidati senza esperienza</w:t>
            </w:r>
            <w:r>
              <w:rPr>
                <w:rFonts w:ascii="Helvetica" w:hAnsi="Helvetica"/>
                <w:color w:val="000000"/>
                <w:sz w:val="17"/>
                <w:szCs w:val="17"/>
              </w:rPr>
              <w:t>, per i quali sono disponibili eventuali percorsi di stage. Generalmente, le offerte di lavoro Roche sono rivolte a laureati in materie tecnico scientifiche, ma anche a diplomati. Per lo più si richiedono la conoscenza della lingua inglese e competenze informatiche. Per alcuni ruoli, anche la disponibilità a trasferte frequenti.</w:t>
            </w:r>
          </w:p>
          <w:p w:rsidR="00FF0014" w:rsidRDefault="00FF0014" w:rsidP="00FF0014">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Gli interessati a lavorare in Roche possono valutare le posizioni aperte al momento per assunzioni e tirocini in</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Lombardia</w:t>
            </w:r>
            <w:r>
              <w:rPr>
                <w:rStyle w:val="apple-converted-space"/>
                <w:rFonts w:ascii="Helvetica" w:eastAsiaTheme="majorEastAsia" w:hAnsi="Helvetica"/>
                <w:b/>
                <w:bCs/>
                <w:color w:val="000000"/>
                <w:sz w:val="17"/>
                <w:szCs w:val="17"/>
              </w:rPr>
              <w:t> </w:t>
            </w:r>
            <w:r>
              <w:rPr>
                <w:rFonts w:ascii="Helvetica" w:hAnsi="Helvetica"/>
                <w:color w:val="000000"/>
                <w:sz w:val="17"/>
                <w:szCs w:val="17"/>
              </w:rPr>
              <w:t>e</w:t>
            </w:r>
            <w:r>
              <w:rPr>
                <w:rStyle w:val="Enfasigrassetto"/>
                <w:rFonts w:ascii="Helvetica" w:hAnsi="Helvetica"/>
                <w:color w:val="000000"/>
                <w:sz w:val="17"/>
                <w:szCs w:val="17"/>
              </w:rPr>
              <w:t>Lazio</w:t>
            </w:r>
            <w:r>
              <w:rPr>
                <w:rFonts w:ascii="Helvetica" w:hAnsi="Helvetica"/>
                <w:color w:val="000000"/>
                <w:sz w:val="17"/>
                <w:szCs w:val="17"/>
              </w:rPr>
              <w:t>. Ecco un breve excursus delle</w:t>
            </w:r>
            <w:r>
              <w:rPr>
                <w:rStyle w:val="apple-converted-space"/>
                <w:rFonts w:ascii="Helvetica" w:eastAsiaTheme="majorEastAsia" w:hAnsi="Helvetica"/>
                <w:b/>
                <w:bCs/>
                <w:color w:val="000000"/>
                <w:sz w:val="17"/>
                <w:szCs w:val="17"/>
              </w:rPr>
              <w:t> </w:t>
            </w:r>
            <w:r>
              <w:rPr>
                <w:rStyle w:val="Enfasigrassetto"/>
                <w:rFonts w:ascii="Helvetica" w:hAnsi="Helvetica"/>
                <w:color w:val="000000"/>
                <w:sz w:val="17"/>
                <w:szCs w:val="17"/>
              </w:rPr>
              <w:t>figure ricercate</w:t>
            </w:r>
            <w:r>
              <w:rPr>
                <w:rStyle w:val="apple-converted-space"/>
                <w:rFonts w:ascii="Helvetica" w:eastAsiaTheme="majorEastAsia" w:hAnsi="Helvetica"/>
                <w:color w:val="000000"/>
                <w:sz w:val="17"/>
                <w:szCs w:val="17"/>
              </w:rPr>
              <w:t> </w:t>
            </w:r>
            <w:r>
              <w:rPr>
                <w:rFonts w:ascii="Helvetica" w:hAnsi="Helvetica"/>
                <w:color w:val="000000"/>
                <w:sz w:val="17"/>
                <w:szCs w:val="17"/>
              </w:rPr>
              <w:t>in questo periodo:</w:t>
            </w:r>
          </w:p>
          <w:p w:rsidR="00FF0014" w:rsidRDefault="00FF0014" w:rsidP="00FF0014">
            <w:pPr>
              <w:pStyle w:val="NormaleWeb"/>
              <w:shd w:val="clear" w:color="auto" w:fill="FFFFFF"/>
              <w:spacing w:line="255" w:lineRule="atLeast"/>
              <w:rPr>
                <w:rFonts w:ascii="Helvetica" w:hAnsi="Helvetica"/>
                <w:color w:val="000000"/>
                <w:sz w:val="17"/>
                <w:szCs w:val="17"/>
              </w:rPr>
            </w:pPr>
            <w:r>
              <w:rPr>
                <w:rStyle w:val="Enfasigrassetto"/>
                <w:rFonts w:ascii="Helvetica" w:hAnsi="Helvetica"/>
                <w:color w:val="000000"/>
                <w:sz w:val="17"/>
                <w:szCs w:val="17"/>
              </w:rPr>
              <w:t>CUSTOMER MANAGER NATIONAL SALES PRIVATE LABS</w:t>
            </w:r>
            <w:r>
              <w:rPr>
                <w:rFonts w:ascii="Helvetica" w:hAnsi="Helvetica"/>
                <w:color w:val="000000"/>
                <w:sz w:val="17"/>
                <w:szCs w:val="17"/>
              </w:rPr>
              <w:br/>
              <w:t>Sede: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Lazio</w:t>
            </w:r>
            <w:r>
              <w:rPr>
                <w:rFonts w:ascii="Helvetica" w:hAnsi="Helvetica"/>
                <w:color w:val="000000"/>
                <w:sz w:val="17"/>
                <w:szCs w:val="17"/>
              </w:rPr>
              <w:br/>
              <w:t>Laureato in materie scientifiche (Biologia, CTF, Biotecnologie, etc.) il candidato ideale ha dai 2 ai 3 anni di esperienza in laboratori ospedalieri e privati. Necessaria la disponibilità a trasferte sul territorio di competenza, mentre costituirà carattere preferenziale l’esperienza di vendita all’interno del settore biomedicale (laboratori analisi).</w:t>
            </w:r>
          </w:p>
          <w:p w:rsidR="00FF0014" w:rsidRDefault="00FF0014" w:rsidP="00FF0014">
            <w:pPr>
              <w:pStyle w:val="NormaleWeb"/>
              <w:shd w:val="clear" w:color="auto" w:fill="FFFFFF"/>
              <w:spacing w:line="255" w:lineRule="atLeast"/>
              <w:rPr>
                <w:rFonts w:ascii="Helvetica" w:hAnsi="Helvetica"/>
                <w:color w:val="000000"/>
                <w:sz w:val="17"/>
                <w:szCs w:val="17"/>
              </w:rPr>
            </w:pPr>
            <w:r>
              <w:rPr>
                <w:rStyle w:val="Enfasigrassetto"/>
                <w:rFonts w:ascii="Helvetica" w:hAnsi="Helvetica"/>
                <w:color w:val="000000"/>
                <w:sz w:val="17"/>
                <w:szCs w:val="17"/>
              </w:rPr>
              <w:lastRenderedPageBreak/>
              <w:t>FIELD ADMINISTRATION TRAINEE</w:t>
            </w:r>
            <w:r>
              <w:rPr>
                <w:rFonts w:ascii="Helvetica" w:hAnsi="Helvetica"/>
                <w:color w:val="000000"/>
                <w:sz w:val="17"/>
                <w:szCs w:val="17"/>
              </w:rPr>
              <w:br/>
              <w:t>Sede: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Monza</w:t>
            </w:r>
            <w:r>
              <w:rPr>
                <w:rFonts w:ascii="Helvetica" w:hAnsi="Helvetica"/>
                <w:color w:val="000000"/>
                <w:sz w:val="17"/>
                <w:szCs w:val="17"/>
              </w:rPr>
              <w:br/>
              <w:t>Il candidato ideale è laureato in Economia o Ingegneria Gestionale, parla fluentemente inglese e un’ottima conoscenza dei principali strumenti informatici (in particolar modo Excel).</w:t>
            </w:r>
          </w:p>
          <w:p w:rsidR="00FF0014" w:rsidRDefault="00FF0014" w:rsidP="00FF0014">
            <w:pPr>
              <w:pStyle w:val="NormaleWeb"/>
              <w:shd w:val="clear" w:color="auto" w:fill="FFFFFF"/>
              <w:spacing w:line="255" w:lineRule="atLeast"/>
              <w:rPr>
                <w:rFonts w:ascii="Helvetica" w:hAnsi="Helvetica"/>
                <w:color w:val="000000"/>
                <w:sz w:val="17"/>
                <w:szCs w:val="17"/>
              </w:rPr>
            </w:pPr>
            <w:r>
              <w:rPr>
                <w:rStyle w:val="Enfasigrassetto"/>
                <w:rFonts w:ascii="Helvetica" w:hAnsi="Helvetica"/>
                <w:color w:val="000000"/>
                <w:sz w:val="17"/>
                <w:szCs w:val="17"/>
              </w:rPr>
              <w:t>CONTINUOS IMPROVEMENT COORDINATOR</w:t>
            </w:r>
            <w:r>
              <w:rPr>
                <w:rFonts w:ascii="Helvetica" w:hAnsi="Helvetica"/>
                <w:color w:val="000000"/>
                <w:sz w:val="17"/>
                <w:szCs w:val="17"/>
              </w:rPr>
              <w:br/>
              <w:t>Sede di lavoro:</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Milano</w:t>
            </w:r>
            <w:r>
              <w:rPr>
                <w:rFonts w:ascii="Helvetica" w:hAnsi="Helvetica"/>
                <w:color w:val="000000"/>
                <w:sz w:val="17"/>
                <w:szCs w:val="17"/>
              </w:rPr>
              <w:br/>
              <w:t>Roche ricerca laureati in materie ingegneristiche (es. gestionale, industriale, chimica, meccanica o equivalente) che abbiano maturato un’esperienza di almeno 2/3 anni in un ruolo analogo. Completano il profilo la conoscenza delle metodologie Lean/Six Sigma e quella dei principali tools informatici, oltre che della lingua inglese (scritta e orale).</w:t>
            </w:r>
          </w:p>
          <w:p w:rsidR="00FF0014" w:rsidRDefault="00FF0014" w:rsidP="00FF0014">
            <w:pPr>
              <w:pStyle w:val="NormaleWeb"/>
              <w:shd w:val="clear" w:color="auto" w:fill="FFFFFF"/>
              <w:spacing w:line="255" w:lineRule="atLeast"/>
              <w:rPr>
                <w:rFonts w:ascii="Helvetica" w:hAnsi="Helvetica"/>
                <w:color w:val="000000"/>
                <w:sz w:val="17"/>
                <w:szCs w:val="17"/>
              </w:rPr>
            </w:pPr>
            <w:r>
              <w:rPr>
                <w:rStyle w:val="Enfasigrassetto"/>
                <w:rFonts w:ascii="Helvetica" w:hAnsi="Helvetica"/>
                <w:color w:val="000000"/>
                <w:sz w:val="17"/>
                <w:szCs w:val="17"/>
              </w:rPr>
              <w:t>PRODUCT MANAGER</w:t>
            </w:r>
            <w:r>
              <w:rPr>
                <w:rFonts w:ascii="Helvetica" w:hAnsi="Helvetica"/>
                <w:color w:val="000000"/>
                <w:sz w:val="17"/>
                <w:szCs w:val="17"/>
              </w:rPr>
              <w:br/>
              <w:t>Sede: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Milano</w:t>
            </w:r>
            <w:r>
              <w:rPr>
                <w:rFonts w:ascii="Helvetica" w:hAnsi="Helvetica"/>
                <w:color w:val="000000"/>
                <w:sz w:val="17"/>
                <w:szCs w:val="17"/>
              </w:rPr>
              <w:br/>
              <w:t>Si ricercano candidati con percorso universitario in discipline economiche o scientifiche, esperienza di almeno tre anni in ruoli simili (preferibilmente in area oncologica) e ottima conoscenza della lingua inglese.</w:t>
            </w:r>
          </w:p>
          <w:p w:rsidR="00FF0014" w:rsidRDefault="00FF0014" w:rsidP="00FF0014">
            <w:pPr>
              <w:pStyle w:val="NormaleWeb"/>
              <w:shd w:val="clear" w:color="auto" w:fill="FFFFFF"/>
              <w:spacing w:line="255" w:lineRule="atLeast"/>
              <w:rPr>
                <w:rFonts w:ascii="Helvetica" w:hAnsi="Helvetica"/>
                <w:color w:val="000000"/>
                <w:sz w:val="17"/>
                <w:szCs w:val="17"/>
              </w:rPr>
            </w:pPr>
            <w:r>
              <w:rPr>
                <w:rStyle w:val="Enfasigrassetto"/>
                <w:rFonts w:ascii="Helvetica" w:hAnsi="Helvetica"/>
                <w:color w:val="000000"/>
                <w:sz w:val="17"/>
                <w:szCs w:val="17"/>
              </w:rPr>
              <w:t>ACCOUNTING SPECIALIST</w:t>
            </w:r>
            <w:r>
              <w:rPr>
                <w:rFonts w:ascii="Helvetica" w:hAnsi="Helvetica"/>
                <w:color w:val="000000"/>
                <w:sz w:val="17"/>
                <w:szCs w:val="17"/>
              </w:rPr>
              <w:br/>
              <w:t>Sede: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Monza</w:t>
            </w:r>
            <w:r>
              <w:rPr>
                <w:rFonts w:ascii="Helvetica" w:hAnsi="Helvetica"/>
                <w:color w:val="000000"/>
                <w:sz w:val="17"/>
                <w:szCs w:val="17"/>
              </w:rPr>
              <w:br/>
              <w:t>Per candidarsi sono necessarie la laurea in Laurea in discipline economiche e almeno 3 anni di esperienza nel ruolo richiesto. Si richiede poi la conoscenza di SAP, degli aspetti principali e delle normative che regolano i processi di contabilità e amministrazione e dell’inglese.</w:t>
            </w:r>
          </w:p>
          <w:p w:rsidR="00FF0014" w:rsidRDefault="00FF0014" w:rsidP="00FF0014">
            <w:pPr>
              <w:pStyle w:val="NormaleWeb"/>
              <w:shd w:val="clear" w:color="auto" w:fill="FFFFFF"/>
              <w:spacing w:line="255" w:lineRule="atLeast"/>
              <w:rPr>
                <w:rFonts w:ascii="Helvetica" w:hAnsi="Helvetica"/>
                <w:color w:val="000000"/>
                <w:sz w:val="17"/>
                <w:szCs w:val="17"/>
              </w:rPr>
            </w:pPr>
            <w:r>
              <w:rPr>
                <w:rStyle w:val="Enfasigrassetto"/>
                <w:rFonts w:ascii="Helvetica" w:hAnsi="Helvetica"/>
                <w:color w:val="000000"/>
                <w:sz w:val="17"/>
                <w:szCs w:val="17"/>
              </w:rPr>
              <w:t>HR TRAINEE</w:t>
            </w:r>
            <w:r>
              <w:rPr>
                <w:rFonts w:ascii="Helvetica" w:hAnsi="Helvetica"/>
                <w:color w:val="000000"/>
                <w:sz w:val="17"/>
                <w:szCs w:val="17"/>
              </w:rPr>
              <w:br/>
              <w:t>Sede: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Monza</w:t>
            </w:r>
            <w:r>
              <w:rPr>
                <w:rFonts w:ascii="Helvetica" w:hAnsi="Helvetica"/>
                <w:color w:val="000000"/>
                <w:sz w:val="17"/>
                <w:szCs w:val="17"/>
              </w:rPr>
              <w:br/>
              <w:t>Lo stagista deve aver conseguito una laurea specialistica preferibilmente ad indirizzo umanistico, con un eccellente percorso di studi, uno spiccato interesse per le tematiche di gestione e sviluppo delle Risorse Umane e ottima conoscenza del pacchetto Office in particolare Excel.</w:t>
            </w:r>
          </w:p>
          <w:p w:rsidR="00FF0014" w:rsidRDefault="00FF0014" w:rsidP="00FF0014">
            <w:pPr>
              <w:pStyle w:val="NormaleWeb"/>
              <w:shd w:val="clear" w:color="auto" w:fill="FFFFFF"/>
              <w:spacing w:line="255" w:lineRule="atLeast"/>
              <w:rPr>
                <w:rFonts w:ascii="Helvetica" w:hAnsi="Helvetica"/>
                <w:color w:val="000000"/>
                <w:sz w:val="17"/>
                <w:szCs w:val="17"/>
              </w:rPr>
            </w:pPr>
            <w:r>
              <w:rPr>
                <w:rStyle w:val="Enfasigrassetto"/>
                <w:rFonts w:ascii="Helvetica" w:hAnsi="Helvetica"/>
                <w:color w:val="000000"/>
                <w:sz w:val="17"/>
                <w:szCs w:val="17"/>
              </w:rPr>
              <w:t>GROUP PRODUCT MANAGER POINT OF CARE</w:t>
            </w:r>
            <w:r>
              <w:rPr>
                <w:rFonts w:ascii="Helvetica" w:hAnsi="Helvetica"/>
                <w:color w:val="000000"/>
                <w:sz w:val="17"/>
                <w:szCs w:val="17"/>
              </w:rPr>
              <w:br/>
              <w:t>Sede di lavoro:</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Monza</w:t>
            </w:r>
            <w:r>
              <w:rPr>
                <w:rFonts w:ascii="Helvetica" w:hAnsi="Helvetica"/>
                <w:color w:val="000000"/>
                <w:sz w:val="17"/>
                <w:szCs w:val="17"/>
              </w:rPr>
              <w:br/>
              <w:t>Le selezioni si rivolgono a laureati in Biologia o Business Management, con esperienza di più di tre anni nel Product Mangement, in ambito sanitario.</w:t>
            </w:r>
          </w:p>
          <w:p w:rsidR="00FF0014" w:rsidRDefault="00FF0014" w:rsidP="00FF0014">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OFFERTE DI LAVORO ROCHE ALL’ESTERO</w:t>
            </w:r>
          </w:p>
          <w:p w:rsidR="00FF0014" w:rsidRDefault="00FF0014" w:rsidP="00FF0014">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Sono sempre numerose le posizioni aperte per lavorare presso le sedi Roche situate all’estero, in vista di assunzioni e stage. Al momento, ad esempio, sono oltre 1.700 le selezioni Roche in corso. Sono disponibili posti di lavoro in</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Cina, Ungheria, Svizzera, Brasile, Argentina</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Regno Unito</w:t>
            </w:r>
            <w:r>
              <w:rPr>
                <w:rFonts w:ascii="Helvetica" w:hAnsi="Helvetica"/>
                <w:color w:val="000000"/>
                <w:sz w:val="17"/>
                <w:szCs w:val="17"/>
              </w:rPr>
              <w:t>. E ancora in</w:t>
            </w:r>
            <w:r>
              <w:rPr>
                <w:rStyle w:val="Enfasigrassetto"/>
                <w:rFonts w:ascii="Helvetica" w:hAnsi="Helvetica"/>
                <w:color w:val="000000"/>
                <w:sz w:val="17"/>
                <w:szCs w:val="17"/>
              </w:rPr>
              <w:t>Colombia, Belgio, Francia, Germania, Grecia, Stati Uniti</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altri Paesi</w:t>
            </w:r>
            <w:r>
              <w:rPr>
                <w:rFonts w:ascii="Helvetica" w:hAnsi="Helvetica"/>
                <w:color w:val="000000"/>
                <w:sz w:val="17"/>
                <w:szCs w:val="17"/>
              </w:rPr>
              <w:t>.</w:t>
            </w:r>
          </w:p>
          <w:p w:rsidR="00FF0014" w:rsidRDefault="00FF0014" w:rsidP="00FF0014">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Le assunzioni Roche all’estero sono rivolte a vari profili. Si ricercano</w:t>
            </w:r>
            <w:r>
              <w:rPr>
                <w:rStyle w:val="apple-converted-space"/>
                <w:rFonts w:ascii="Helvetica" w:eastAsiaTheme="majorEastAsia" w:hAnsi="Helvetica"/>
                <w:b/>
                <w:bCs/>
                <w:color w:val="000000"/>
                <w:sz w:val="17"/>
                <w:szCs w:val="17"/>
              </w:rPr>
              <w:t> </w:t>
            </w:r>
            <w:r>
              <w:rPr>
                <w:rStyle w:val="Enfasigrassetto"/>
                <w:rFonts w:ascii="Helvetica" w:hAnsi="Helvetica"/>
                <w:color w:val="000000"/>
                <w:sz w:val="17"/>
                <w:szCs w:val="17"/>
              </w:rPr>
              <w:t>consulenti, venditori, manager, analisti, ricercatori, medici, coordinatori</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responsabili</w:t>
            </w:r>
            <w:r>
              <w:rPr>
                <w:rFonts w:ascii="Helvetica" w:hAnsi="Helvetica"/>
                <w:color w:val="000000"/>
                <w:sz w:val="17"/>
                <w:szCs w:val="17"/>
              </w:rPr>
              <w:t>.</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Amministrativi, addetti comunicazione</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Enfasigrassetto"/>
                <w:rFonts w:ascii="Helvetica" w:hAnsi="Helvetica"/>
                <w:color w:val="000000"/>
                <w:sz w:val="17"/>
                <w:szCs w:val="17"/>
              </w:rPr>
              <w:t>servizi, commerciali, ingegneri, tecnici, informatori scientifici</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altre figure</w:t>
            </w:r>
            <w:r>
              <w:rPr>
                <w:rFonts w:ascii="Helvetica" w:hAnsi="Helvetica"/>
                <w:color w:val="000000"/>
                <w:sz w:val="17"/>
                <w:szCs w:val="17"/>
              </w:rPr>
              <w:t>.  Numerosi sono anche i</w:t>
            </w:r>
            <w:r>
              <w:rPr>
                <w:rStyle w:val="Enfasigrassetto"/>
                <w:rFonts w:ascii="Helvetica" w:hAnsi="Helvetica"/>
                <w:color w:val="000000"/>
                <w:sz w:val="17"/>
                <w:szCs w:val="17"/>
              </w:rPr>
              <w:t>tirocini </w:t>
            </w:r>
            <w:r>
              <w:rPr>
                <w:rFonts w:ascii="Helvetica" w:hAnsi="Helvetica"/>
                <w:color w:val="000000"/>
                <w:sz w:val="17"/>
                <w:szCs w:val="17"/>
              </w:rPr>
              <w:t>Roche per i giovani, da svolgere in diverse aree aziendali. Questi ultimi possono rappresentare un canale di ingresso in azienda, per intraprendere una carriera professionale nel settore farmaceutico.</w:t>
            </w:r>
          </w:p>
          <w:p w:rsidR="00FF0014" w:rsidRDefault="00FF0014" w:rsidP="00FF0014">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AMBIENTE DI LAVORO</w:t>
            </w:r>
          </w:p>
          <w:p w:rsidR="00FF0014" w:rsidRDefault="00FF0014" w:rsidP="00FF0014">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La società chimica farmaceutica svizzera è sempre interessata ad</w:t>
            </w:r>
            <w:r>
              <w:rPr>
                <w:rStyle w:val="apple-converted-space"/>
                <w:rFonts w:ascii="Helvetica" w:eastAsiaTheme="majorEastAsia" w:hAnsi="Helvetica"/>
                <w:b/>
                <w:bCs/>
                <w:color w:val="000000"/>
                <w:sz w:val="17"/>
                <w:szCs w:val="17"/>
              </w:rPr>
              <w:t> </w:t>
            </w:r>
            <w:r>
              <w:rPr>
                <w:rStyle w:val="Enfasigrassetto"/>
                <w:rFonts w:ascii="Helvetica" w:hAnsi="Helvetica"/>
                <w:color w:val="000000"/>
                <w:sz w:val="17"/>
                <w:szCs w:val="17"/>
              </w:rPr>
              <w:t>attrarre e trattenere talenti</w:t>
            </w:r>
            <w:r>
              <w:rPr>
                <w:rStyle w:val="apple-converted-space"/>
                <w:rFonts w:ascii="Helvetica" w:eastAsiaTheme="majorEastAsia" w:hAnsi="Helvetica"/>
                <w:color w:val="000000"/>
                <w:sz w:val="17"/>
                <w:szCs w:val="17"/>
              </w:rPr>
              <w:t> </w:t>
            </w:r>
            <w:r>
              <w:rPr>
                <w:rFonts w:ascii="Helvetica" w:hAnsi="Helvetica"/>
                <w:color w:val="000000"/>
                <w:sz w:val="17"/>
                <w:szCs w:val="17"/>
              </w:rPr>
              <w:t xml:space="preserve">ed investe molto nelle Risorse Umane, considerate il principale motore di innovazione e crescita dell’azienda. Roche, infatti, offre ai collaboratori un contesto professionale eccellente, che punta </w:t>
            </w:r>
            <w:r>
              <w:rPr>
                <w:rFonts w:ascii="Helvetica" w:hAnsi="Helvetica"/>
                <w:color w:val="000000"/>
                <w:sz w:val="17"/>
                <w:szCs w:val="17"/>
              </w:rPr>
              <w:lastRenderedPageBreak/>
              <w:t>ad instaurare un</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rapporto di fiducia</w:t>
            </w:r>
            <w:r>
              <w:rPr>
                <w:rStyle w:val="apple-converted-space"/>
                <w:rFonts w:ascii="Helvetica" w:eastAsiaTheme="majorEastAsia" w:hAnsi="Helvetica"/>
                <w:color w:val="000000"/>
                <w:sz w:val="17"/>
                <w:szCs w:val="17"/>
              </w:rPr>
              <w:t> </w:t>
            </w:r>
            <w:r>
              <w:rPr>
                <w:rFonts w:ascii="Helvetica" w:hAnsi="Helvetica"/>
                <w:color w:val="000000"/>
                <w:sz w:val="17"/>
                <w:szCs w:val="17"/>
              </w:rPr>
              <w:t>con i dipendenti e mira a</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valorizzare le performance</w:t>
            </w:r>
            <w:r>
              <w:rPr>
                <w:rStyle w:val="apple-converted-space"/>
                <w:rFonts w:ascii="Helvetica" w:eastAsiaTheme="majorEastAsia" w:hAnsi="Helvetica"/>
                <w:color w:val="000000"/>
                <w:sz w:val="17"/>
                <w:szCs w:val="17"/>
              </w:rPr>
              <w:t> </w:t>
            </w:r>
            <w:r>
              <w:rPr>
                <w:rFonts w:ascii="Helvetica" w:hAnsi="Helvetica"/>
                <w:color w:val="000000"/>
                <w:sz w:val="17"/>
                <w:szCs w:val="17"/>
              </w:rPr>
              <w:t>individuali, non solo attraverso una</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politica retributiva meritocratica</w:t>
            </w:r>
            <w:r>
              <w:rPr>
                <w:rStyle w:val="apple-converted-space"/>
                <w:rFonts w:ascii="Helvetica" w:eastAsiaTheme="majorEastAsia" w:hAnsi="Helvetica"/>
                <w:color w:val="000000"/>
                <w:sz w:val="17"/>
                <w:szCs w:val="17"/>
              </w:rPr>
              <w:t> </w:t>
            </w:r>
            <w:r>
              <w:rPr>
                <w:rFonts w:ascii="Helvetica" w:hAnsi="Helvetica"/>
                <w:color w:val="000000"/>
                <w:sz w:val="17"/>
                <w:szCs w:val="17"/>
              </w:rPr>
              <w:t>ed un trattamento economico interessante, ma anche tramite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opportunità</w:t>
            </w:r>
            <w:r>
              <w:rPr>
                <w:rStyle w:val="apple-converted-space"/>
                <w:rFonts w:ascii="Helvetica" w:eastAsiaTheme="majorEastAsia" w:hAnsi="Helvetica"/>
                <w:color w:val="000000"/>
                <w:sz w:val="17"/>
                <w:szCs w:val="17"/>
              </w:rPr>
              <w:t> </w:t>
            </w:r>
            <w:r>
              <w:rPr>
                <w:rFonts w:ascii="Helvetica" w:hAnsi="Helvetica"/>
                <w:color w:val="000000"/>
                <w:sz w:val="17"/>
                <w:szCs w:val="17"/>
              </w:rPr>
              <w:t>di</w:t>
            </w:r>
            <w:r>
              <w:rPr>
                <w:rStyle w:val="Enfasigrassetto"/>
                <w:rFonts w:ascii="Helvetica" w:hAnsi="Helvetica"/>
                <w:color w:val="000000"/>
                <w:sz w:val="17"/>
                <w:szCs w:val="17"/>
              </w:rPr>
              <w:t>carriera</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bonus,</w:t>
            </w:r>
            <w:r>
              <w:rPr>
                <w:rStyle w:val="apple-converted-space"/>
                <w:rFonts w:ascii="Helvetica" w:eastAsiaTheme="majorEastAsia" w:hAnsi="Helvetica"/>
                <w:color w:val="000000"/>
                <w:sz w:val="17"/>
                <w:szCs w:val="17"/>
              </w:rPr>
              <w:t> </w:t>
            </w:r>
            <w:r>
              <w:rPr>
                <w:rFonts w:ascii="Helvetica" w:hAnsi="Helvetica"/>
                <w:color w:val="000000"/>
                <w:sz w:val="17"/>
                <w:szCs w:val="17"/>
              </w:rPr>
              <w:t>e che favorisce la diversità.</w:t>
            </w:r>
          </w:p>
          <w:p w:rsidR="00FF0014" w:rsidRDefault="00FF0014" w:rsidP="00FF0014">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BENESSERE DEI DIPENDENTI</w:t>
            </w:r>
          </w:p>
          <w:p w:rsidR="00FF0014" w:rsidRDefault="00FF0014" w:rsidP="00FF0014">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Diverse sono le soluzioni adottate dal Gruppo per favorire la</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conciliazione dei tempi di vita e di lavoro</w:t>
            </w:r>
            <w:r>
              <w:rPr>
                <w:rStyle w:val="apple-converted-space"/>
                <w:rFonts w:ascii="Helvetica" w:eastAsiaTheme="majorEastAsia" w:hAnsi="Helvetica"/>
                <w:color w:val="000000"/>
                <w:sz w:val="17"/>
                <w:szCs w:val="17"/>
              </w:rPr>
              <w:t> </w:t>
            </w:r>
            <w:r>
              <w:rPr>
                <w:rFonts w:ascii="Helvetica" w:hAnsi="Helvetica"/>
                <w:color w:val="000000"/>
                <w:sz w:val="17"/>
                <w:szCs w:val="17"/>
              </w:rPr>
              <w:t>del personale, ed una condizione lavorativa positiva e soddisfacente, variabili a seconda delle sedi, che possono comprendere, ad esempio, possibilità di lavorare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part time, orari flessibili</w:t>
            </w:r>
            <w:r>
              <w:rPr>
                <w:rFonts w:ascii="Helvetica" w:hAnsi="Helvetica"/>
                <w:color w:val="000000"/>
                <w:sz w:val="17"/>
                <w:szCs w:val="17"/>
              </w:rPr>
              <w:t>, periodi di</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aspettativa</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congedo parentale</w:t>
            </w:r>
            <w:r>
              <w:rPr>
                <w:rStyle w:val="apple-converted-space"/>
                <w:rFonts w:ascii="Helvetica" w:eastAsiaTheme="majorEastAsia" w:hAnsi="Helvetica"/>
                <w:color w:val="000000"/>
                <w:sz w:val="17"/>
                <w:szCs w:val="17"/>
              </w:rPr>
              <w:t> </w:t>
            </w:r>
            <w:r>
              <w:rPr>
                <w:rFonts w:ascii="Helvetica" w:hAnsi="Helvetica"/>
                <w:color w:val="000000"/>
                <w:sz w:val="17"/>
                <w:szCs w:val="17"/>
              </w:rPr>
              <w:t>per</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uomini</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donne,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check-up medici gratuiti,</w:t>
            </w:r>
            <w:r>
              <w:rPr>
                <w:rStyle w:val="apple-converted-space"/>
                <w:rFonts w:ascii="Helvetica" w:eastAsiaTheme="majorEastAsia" w:hAnsi="Helvetica"/>
                <w:color w:val="000000"/>
                <w:sz w:val="17"/>
                <w:szCs w:val="17"/>
              </w:rPr>
              <w:t> </w:t>
            </w:r>
            <w:r>
              <w:rPr>
                <w:rFonts w:ascii="Helvetica" w:hAnsi="Helvetica"/>
                <w:color w:val="000000"/>
                <w:sz w:val="17"/>
                <w:szCs w:val="17"/>
              </w:rPr>
              <w:t>programmi di medicina preventiva e valutazioni dell’ergonomia del posto di lavoro,</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mense</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palestre</w:t>
            </w:r>
            <w:r>
              <w:rPr>
                <w:rStyle w:val="apple-converted-space"/>
                <w:rFonts w:ascii="Helvetica" w:eastAsiaTheme="majorEastAsia" w:hAnsi="Helvetica"/>
                <w:color w:val="000000"/>
                <w:sz w:val="17"/>
                <w:szCs w:val="17"/>
              </w:rPr>
              <w:t> </w:t>
            </w:r>
            <w:r>
              <w:rPr>
                <w:rFonts w:ascii="Helvetica" w:hAnsi="Helvetica"/>
                <w:color w:val="000000"/>
                <w:sz w:val="17"/>
                <w:szCs w:val="17"/>
              </w:rPr>
              <w:t>aziendali, ed altro ancora. Roche ha compreso l’importanza di queste iniziative per sostenere la creatività e l’operato dei lavoratori, che è all’origine del successo aziendale, ed è stata insignita, per il 2014, delle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certificazioni Top Employers Italia</w:t>
            </w:r>
            <w:r>
              <w:rPr>
                <w:rStyle w:val="apple-converted-space"/>
                <w:rFonts w:ascii="Helvetica" w:eastAsiaTheme="majorEastAsia" w:hAnsi="Helvetica"/>
                <w:color w:val="000000"/>
                <w:sz w:val="17"/>
                <w:szCs w:val="17"/>
              </w:rPr>
              <w:t> </w:t>
            </w:r>
            <w:r>
              <w:rPr>
                <w:rFonts w:ascii="Helvetica" w:hAnsi="Helvetica"/>
                <w:color w:val="000000"/>
                <w:sz w:val="17"/>
                <w:szCs w:val="17"/>
              </w:rPr>
              <w:t>ed</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Europa,</w:t>
            </w:r>
            <w:r>
              <w:rPr>
                <w:rFonts w:ascii="Helvetica" w:hAnsi="Helvetica"/>
                <w:color w:val="000000"/>
                <w:sz w:val="17"/>
                <w:szCs w:val="17"/>
              </w:rPr>
              <w:t>ottenendo un riconoscimento che viene assegnato esclusivamente alle imprese che raggiungono i più alti standard nell’ambito delle condizioni di lavoro offerte ai dipendenti.</w:t>
            </w:r>
          </w:p>
          <w:p w:rsidR="00FF0014" w:rsidRDefault="00FF0014" w:rsidP="00FF0014">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SVILUPPO E FORMAZIONE</w:t>
            </w:r>
          </w:p>
          <w:p w:rsidR="00FF0014" w:rsidRDefault="00FF0014" w:rsidP="00FF0014">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Lavorare nel Gruppo Roche non solo offre buone opportunità di</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mobilità</w:t>
            </w:r>
            <w:r>
              <w:rPr>
                <w:rStyle w:val="apple-converted-space"/>
                <w:rFonts w:ascii="Helvetica" w:eastAsiaTheme="majorEastAsia" w:hAnsi="Helvetica"/>
                <w:color w:val="000000"/>
                <w:sz w:val="17"/>
                <w:szCs w:val="17"/>
              </w:rPr>
              <w:t> </w:t>
            </w:r>
            <w:r>
              <w:rPr>
                <w:rFonts w:ascii="Helvetica" w:hAnsi="Helvetica"/>
                <w:color w:val="000000"/>
                <w:sz w:val="17"/>
                <w:szCs w:val="17"/>
              </w:rPr>
              <w:t>sia</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interna,</w:t>
            </w:r>
            <w:r>
              <w:rPr>
                <w:rStyle w:val="apple-converted-space"/>
                <w:rFonts w:ascii="Helvetica" w:eastAsiaTheme="majorEastAsia" w:hAnsi="Helvetica"/>
                <w:color w:val="000000"/>
                <w:sz w:val="17"/>
                <w:szCs w:val="17"/>
              </w:rPr>
              <w:t> </w:t>
            </w:r>
            <w:r>
              <w:rPr>
                <w:rFonts w:ascii="Helvetica" w:hAnsi="Helvetica"/>
                <w:color w:val="000000"/>
                <w:sz w:val="17"/>
                <w:szCs w:val="17"/>
              </w:rPr>
              <w:t>grazie alla diversificazione di funzioni e ruoli in azienda, che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geografica,</w:t>
            </w:r>
            <w:r>
              <w:rPr>
                <w:rStyle w:val="apple-converted-space"/>
                <w:rFonts w:ascii="Helvetica" w:eastAsiaTheme="majorEastAsia" w:hAnsi="Helvetica"/>
                <w:color w:val="000000"/>
                <w:sz w:val="17"/>
                <w:szCs w:val="17"/>
              </w:rPr>
              <w:t> </w:t>
            </w:r>
            <w:r>
              <w:rPr>
                <w:rFonts w:ascii="Helvetica" w:hAnsi="Helvetica"/>
                <w:color w:val="000000"/>
                <w:sz w:val="17"/>
                <w:szCs w:val="17"/>
              </w:rPr>
              <w:t>tra le varie sedi sia italiane che estere, e, quindi, anche di intraprendere un</w:t>
            </w:r>
            <w:r>
              <w:rPr>
                <w:rStyle w:val="apple-converted-space"/>
                <w:rFonts w:ascii="Helvetica" w:eastAsiaTheme="majorEastAsia" w:hAnsi="Helvetica"/>
                <w:b/>
                <w:bCs/>
                <w:color w:val="000000"/>
                <w:sz w:val="17"/>
                <w:szCs w:val="17"/>
              </w:rPr>
              <w:t> </w:t>
            </w:r>
            <w:r>
              <w:rPr>
                <w:rStyle w:val="Enfasigrassetto"/>
                <w:rFonts w:ascii="Helvetica" w:hAnsi="Helvetica"/>
                <w:color w:val="000000"/>
                <w:sz w:val="17"/>
                <w:szCs w:val="17"/>
              </w:rPr>
              <w:t>percorso professionale internazionale</w:t>
            </w:r>
            <w:r>
              <w:rPr>
                <w:rFonts w:ascii="Helvetica" w:hAnsi="Helvetica"/>
                <w:color w:val="000000"/>
                <w:sz w:val="17"/>
                <w:szCs w:val="17"/>
              </w:rPr>
              <w:t>, ma anche occasioni di crescita e miglioramento, grazie a</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programmi</w:t>
            </w:r>
            <w:r>
              <w:rPr>
                <w:rStyle w:val="apple-converted-space"/>
                <w:rFonts w:ascii="Helvetica" w:eastAsiaTheme="majorEastAsia" w:hAnsi="Helvetica"/>
                <w:color w:val="000000"/>
                <w:sz w:val="17"/>
                <w:szCs w:val="17"/>
              </w:rPr>
              <w:t> </w:t>
            </w:r>
            <w:r>
              <w:rPr>
                <w:rFonts w:ascii="Helvetica" w:hAnsi="Helvetica"/>
                <w:color w:val="000000"/>
                <w:sz w:val="17"/>
                <w:szCs w:val="17"/>
              </w:rPr>
              <w:t>annuali di</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sviluppo</w:t>
            </w:r>
            <w:r>
              <w:rPr>
                <w:rStyle w:val="apple-converted-space"/>
                <w:rFonts w:ascii="Helvetica" w:eastAsiaTheme="majorEastAsia" w:hAnsi="Helvetica"/>
                <w:color w:val="000000"/>
                <w:sz w:val="17"/>
                <w:szCs w:val="17"/>
              </w:rPr>
              <w:t> </w:t>
            </w:r>
            <w:r>
              <w:rPr>
                <w:rFonts w:ascii="Helvetica" w:hAnsi="Helvetica"/>
                <w:color w:val="000000"/>
                <w:sz w:val="17"/>
                <w:szCs w:val="17"/>
              </w:rPr>
              <w:t>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aggiornamento,</w:t>
            </w:r>
            <w:r>
              <w:rPr>
                <w:rStyle w:val="apple-converted-space"/>
                <w:rFonts w:ascii="Helvetica" w:eastAsiaTheme="majorEastAsia" w:hAnsi="Helvetica"/>
                <w:color w:val="000000"/>
                <w:sz w:val="17"/>
                <w:szCs w:val="17"/>
              </w:rPr>
              <w:t> </w:t>
            </w:r>
            <w:r>
              <w:rPr>
                <w:rFonts w:ascii="Helvetica" w:hAnsi="Helvetica"/>
                <w:color w:val="000000"/>
                <w:sz w:val="17"/>
                <w:szCs w:val="17"/>
              </w:rPr>
              <w:t>personalizzati per i collaboratori. Notevoli sono anche gli</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investimenti nella formazione</w:t>
            </w:r>
            <w:r>
              <w:rPr>
                <w:rStyle w:val="apple-converted-space"/>
                <w:rFonts w:ascii="Helvetica" w:eastAsiaTheme="majorEastAsia" w:hAnsi="Helvetica"/>
                <w:color w:val="000000"/>
                <w:sz w:val="17"/>
                <w:szCs w:val="17"/>
              </w:rPr>
              <w:t> </w:t>
            </w:r>
            <w:r>
              <w:rPr>
                <w:rFonts w:ascii="Helvetica" w:hAnsi="Helvetica"/>
                <w:color w:val="000000"/>
                <w:sz w:val="17"/>
                <w:szCs w:val="17"/>
              </w:rPr>
              <w:t>del personale, sia a livello globale che locale, per l’erogazione di percorsi formativi che possono comprendere:</w:t>
            </w:r>
            <w:r>
              <w:rPr>
                <w:rFonts w:ascii="Helvetica" w:hAnsi="Helvetica"/>
                <w:color w:val="000000"/>
                <w:sz w:val="17"/>
                <w:szCs w:val="17"/>
              </w:rPr>
              <w:br/>
              <w:t>–</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training</w:t>
            </w:r>
            <w:r>
              <w:rPr>
                <w:rStyle w:val="apple-converted-space"/>
                <w:rFonts w:ascii="Helvetica" w:eastAsiaTheme="majorEastAsia" w:hAnsi="Helvetica"/>
                <w:color w:val="000000"/>
                <w:sz w:val="17"/>
                <w:szCs w:val="17"/>
              </w:rPr>
              <w:t> </w:t>
            </w:r>
            <w:r>
              <w:rPr>
                <w:rFonts w:ascii="Helvetica" w:hAnsi="Helvetica"/>
                <w:color w:val="000000"/>
                <w:sz w:val="17"/>
                <w:szCs w:val="17"/>
              </w:rPr>
              <w:t>per sviluppare le competenze tecnico scientifiche, professionali e manageriali;</w:t>
            </w:r>
            <w:r>
              <w:rPr>
                <w:rFonts w:ascii="Helvetica" w:hAnsi="Helvetica"/>
                <w:color w:val="000000"/>
                <w:sz w:val="17"/>
                <w:szCs w:val="17"/>
              </w:rPr>
              <w:br/>
              <w:t>–</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corsi di lingue</w:t>
            </w:r>
            <w:r>
              <w:rPr>
                <w:rFonts w:ascii="Helvetica" w:hAnsi="Helvetica"/>
                <w:color w:val="000000"/>
                <w:sz w:val="17"/>
                <w:szCs w:val="17"/>
              </w:rPr>
              <w:t>;</w:t>
            </w:r>
            <w:r>
              <w:rPr>
                <w:rFonts w:ascii="Helvetica" w:hAnsi="Helvetica"/>
                <w:color w:val="000000"/>
                <w:sz w:val="17"/>
                <w:szCs w:val="17"/>
              </w:rPr>
              <w:br/>
              <w:t>–</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corsi di informatica</w:t>
            </w:r>
            <w:r>
              <w:rPr>
                <w:rFonts w:ascii="Helvetica" w:hAnsi="Helvetica"/>
                <w:color w:val="000000"/>
                <w:sz w:val="17"/>
                <w:szCs w:val="17"/>
              </w:rPr>
              <w:t>;</w:t>
            </w:r>
            <w:r>
              <w:rPr>
                <w:rFonts w:ascii="Helvetica" w:hAnsi="Helvetica"/>
                <w:color w:val="000000"/>
                <w:sz w:val="17"/>
                <w:szCs w:val="17"/>
              </w:rPr>
              <w:br/>
              <w:t>–</w:t>
            </w:r>
            <w:r>
              <w:rPr>
                <w:rStyle w:val="apple-converted-space"/>
                <w:rFonts w:ascii="Helvetica" w:eastAsiaTheme="majorEastAsia" w:hAnsi="Helvetica"/>
                <w:b/>
                <w:bCs/>
                <w:color w:val="000000"/>
                <w:sz w:val="17"/>
                <w:szCs w:val="17"/>
              </w:rPr>
              <w:t> </w:t>
            </w:r>
            <w:r>
              <w:rPr>
                <w:rStyle w:val="Enfasigrassetto"/>
                <w:rFonts w:ascii="Helvetica" w:hAnsi="Helvetica"/>
                <w:color w:val="000000"/>
                <w:sz w:val="17"/>
                <w:szCs w:val="17"/>
              </w:rPr>
              <w:t>interventi specifici</w:t>
            </w:r>
            <w:r>
              <w:rPr>
                <w:rFonts w:ascii="Helvetica" w:hAnsi="Helvetica"/>
                <w:color w:val="000000"/>
                <w:sz w:val="17"/>
                <w:szCs w:val="17"/>
              </w:rPr>
              <w:t>, team building, off site su singole aree aziendali, ecc.</w:t>
            </w:r>
            <w:r>
              <w:rPr>
                <w:rFonts w:ascii="Helvetica" w:hAnsi="Helvetica"/>
                <w:color w:val="000000"/>
                <w:sz w:val="17"/>
                <w:szCs w:val="17"/>
              </w:rPr>
              <w:br/>
              <w:t>Le attività formative vengono progettate con la collaboraizone di società di formazione esterne e ogni divisione elabora, in genere, un</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catalogo formativo con oltre 60 proposte</w:t>
            </w:r>
            <w:r>
              <w:rPr>
                <w:rFonts w:ascii="Helvetica" w:hAnsi="Helvetica"/>
                <w:color w:val="000000"/>
                <w:sz w:val="17"/>
                <w:szCs w:val="17"/>
              </w:rPr>
              <w:t>, per rispondere a tutte le esigenze aziendali.</w:t>
            </w:r>
          </w:p>
          <w:p w:rsidR="00FF0014" w:rsidRDefault="00FF0014" w:rsidP="00FF0014">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OPPORTUNITA’ PER I GIOVANI</w:t>
            </w:r>
          </w:p>
          <w:p w:rsidR="00FF0014" w:rsidRDefault="00FF0014" w:rsidP="00FF0014">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Roche è sempre aperta ad</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incontrare brillanti neolaureati</w:t>
            </w:r>
            <w:r>
              <w:rPr>
                <w:rStyle w:val="apple-converted-space"/>
                <w:rFonts w:ascii="Helvetica" w:eastAsiaTheme="majorEastAsia" w:hAnsi="Helvetica"/>
                <w:color w:val="000000"/>
                <w:sz w:val="17"/>
                <w:szCs w:val="17"/>
              </w:rPr>
              <w:t> </w:t>
            </w:r>
            <w:r>
              <w:rPr>
                <w:rFonts w:ascii="Helvetica" w:hAnsi="Helvetica"/>
                <w:color w:val="000000"/>
                <w:sz w:val="17"/>
                <w:szCs w:val="17"/>
              </w:rPr>
              <w:t>e, durante l’anno, partecipa a vari eventi dedicati, quali Job Fair, presentazioni in università e congressi. Uno dei principali strumenti di inserimento per i giovani sono i</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tirocini,</w:t>
            </w:r>
            <w:r>
              <w:rPr>
                <w:rStyle w:val="apple-converted-space"/>
                <w:rFonts w:ascii="Helvetica" w:eastAsiaTheme="majorEastAsia" w:hAnsi="Helvetica"/>
                <w:color w:val="000000"/>
                <w:sz w:val="17"/>
                <w:szCs w:val="17"/>
              </w:rPr>
              <w:t> </w:t>
            </w:r>
            <w:r>
              <w:rPr>
                <w:rFonts w:ascii="Helvetica" w:hAnsi="Helvetica"/>
                <w:color w:val="000000"/>
                <w:sz w:val="17"/>
                <w:szCs w:val="17"/>
              </w:rPr>
              <w:t>generalmente rivolti a laureati, soprattutto in Chimica, CTF, Biotecnologie, Biologia, Economia e Medicina, ma anche in materie umanistiche, e non mancano programmi ad hoc finalizzati ad una eventuale assunzione, come il</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New Graduates Program</w:t>
            </w:r>
            <w:r>
              <w:rPr>
                <w:rFonts w:ascii="Helvetica" w:hAnsi="Helvetica"/>
                <w:color w:val="000000"/>
                <w:sz w:val="17"/>
                <w:szCs w:val="17"/>
              </w:rPr>
              <w:t>, un progetto per ragazzi fino a 28 anni, con laurea scientifica, umanistica, economica o in Ingegneria Gestionale, ed il</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Postdoc Fellowship Program – RPF,</w:t>
            </w:r>
            <w:r>
              <w:rPr>
                <w:rStyle w:val="apple-converted-space"/>
                <w:rFonts w:ascii="Helvetica" w:eastAsiaTheme="majorEastAsia" w:hAnsi="Helvetica"/>
                <w:color w:val="000000"/>
                <w:sz w:val="17"/>
                <w:szCs w:val="17"/>
              </w:rPr>
              <w:t> </w:t>
            </w:r>
            <w:r>
              <w:rPr>
                <w:rFonts w:ascii="Helvetica" w:hAnsi="Helvetica"/>
                <w:color w:val="000000"/>
                <w:sz w:val="17"/>
                <w:szCs w:val="17"/>
              </w:rPr>
              <w:t>un percorso che dura da 2 a 4 anni rivolto a postdoc con background scientifico.</w:t>
            </w:r>
          </w:p>
          <w:p w:rsidR="00FF0014" w:rsidRDefault="00FF0014" w:rsidP="00FF0014">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PROFESSIONISTI IN ROCHE</w:t>
            </w:r>
          </w:p>
          <w:p w:rsidR="00FF0014" w:rsidRDefault="00FF0014" w:rsidP="00FF0014">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Le opportunità di lavoro in Roche non mancano anche per</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candidati esperti</w:t>
            </w:r>
            <w:r>
              <w:rPr>
                <w:rStyle w:val="apple-converted-space"/>
                <w:rFonts w:ascii="Helvetica" w:eastAsiaTheme="majorEastAsia" w:hAnsi="Helvetica"/>
                <w:color w:val="000000"/>
                <w:sz w:val="17"/>
                <w:szCs w:val="17"/>
              </w:rPr>
              <w:t> </w:t>
            </w:r>
            <w:r>
              <w:rPr>
                <w:rFonts w:ascii="Helvetica" w:hAnsi="Helvetica"/>
                <w:color w:val="000000"/>
                <w:sz w:val="17"/>
                <w:szCs w:val="17"/>
              </w:rPr>
              <w:t>in vari settori che, oltre che sulle iniziative formative dell’azienda, possono contare su attività ad hoc per i neo assunti, diversificate a seconda della seniority, della divisione e della funzione di appartenenza, per favorirne l</w:t>
            </w:r>
            <w:r>
              <w:rPr>
                <w:rStyle w:val="Enfasigrassetto"/>
                <w:rFonts w:ascii="Helvetica" w:hAnsi="Helvetica"/>
                <w:color w:val="000000"/>
                <w:sz w:val="17"/>
                <w:szCs w:val="17"/>
              </w:rPr>
              <w:t>‘inserimento</w:t>
            </w:r>
            <w:r>
              <w:rPr>
                <w:rFonts w:ascii="Helvetica" w:hAnsi="Helvetica"/>
                <w:color w:val="000000"/>
                <w:sz w:val="17"/>
                <w:szCs w:val="17"/>
              </w:rPr>
              <w:t>. I professionisti possono beneficiare, inoltre, dei seguenti</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programmi</w:t>
            </w:r>
            <w:r>
              <w:rPr>
                <w:rStyle w:val="apple-converted-space"/>
                <w:rFonts w:ascii="Helvetica" w:eastAsiaTheme="majorEastAsia" w:hAnsi="Helvetica"/>
                <w:color w:val="000000"/>
                <w:sz w:val="17"/>
                <w:szCs w:val="17"/>
              </w:rPr>
              <w:t> </w:t>
            </w:r>
            <w:r>
              <w:rPr>
                <w:rFonts w:ascii="Helvetica" w:hAnsi="Helvetica"/>
                <w:color w:val="000000"/>
                <w:sz w:val="17"/>
                <w:szCs w:val="17"/>
              </w:rPr>
              <w:t>rivolti a chi già lavora, a diversi livelli di carriera, per il Gruppo:</w:t>
            </w:r>
            <w:r>
              <w:rPr>
                <w:rFonts w:ascii="Helvetica" w:hAnsi="Helvetica"/>
                <w:color w:val="000000"/>
                <w:sz w:val="17"/>
                <w:szCs w:val="17"/>
              </w:rPr>
              <w:br/>
              <w:t>–</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Horizons,</w:t>
            </w:r>
            <w:r>
              <w:rPr>
                <w:rStyle w:val="apple-converted-space"/>
                <w:rFonts w:ascii="Helvetica" w:eastAsiaTheme="majorEastAsia" w:hAnsi="Helvetica"/>
                <w:color w:val="000000"/>
                <w:sz w:val="17"/>
                <w:szCs w:val="17"/>
              </w:rPr>
              <w:t> </w:t>
            </w:r>
            <w:r>
              <w:rPr>
                <w:rFonts w:ascii="Helvetica" w:hAnsi="Helvetica"/>
                <w:color w:val="000000"/>
                <w:sz w:val="17"/>
                <w:szCs w:val="17"/>
              </w:rPr>
              <w:t>che alterna lezioni in aula e attività di gruppo, per conoscere anche altri settori e ambienti di lavoro;</w:t>
            </w:r>
            <w:r>
              <w:rPr>
                <w:rFonts w:ascii="Helvetica" w:hAnsi="Helvetica"/>
                <w:color w:val="000000"/>
                <w:sz w:val="17"/>
                <w:szCs w:val="17"/>
              </w:rPr>
              <w:br/>
            </w:r>
            <w:r>
              <w:rPr>
                <w:rFonts w:ascii="Helvetica" w:hAnsi="Helvetica"/>
                <w:color w:val="000000"/>
                <w:sz w:val="17"/>
                <w:szCs w:val="17"/>
              </w:rPr>
              <w:lastRenderedPageBreak/>
              <w:t>–</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Reflections,</w:t>
            </w:r>
            <w:r>
              <w:rPr>
                <w:rStyle w:val="apple-converted-space"/>
                <w:rFonts w:ascii="Helvetica" w:eastAsiaTheme="majorEastAsia" w:hAnsi="Helvetica"/>
                <w:color w:val="000000"/>
                <w:sz w:val="17"/>
                <w:szCs w:val="17"/>
              </w:rPr>
              <w:t> </w:t>
            </w:r>
            <w:r>
              <w:rPr>
                <w:rFonts w:ascii="Helvetica" w:hAnsi="Helvetica"/>
                <w:color w:val="000000"/>
                <w:sz w:val="17"/>
                <w:szCs w:val="17"/>
              </w:rPr>
              <w:t>che combina autovalutazione e giudizio obiettivo di osservatori esperti per migliorare e accrescere la professionalità;</w:t>
            </w:r>
            <w:r>
              <w:rPr>
                <w:rFonts w:ascii="Helvetica" w:hAnsi="Helvetica"/>
                <w:color w:val="000000"/>
                <w:sz w:val="17"/>
                <w:szCs w:val="17"/>
              </w:rPr>
              <w:br/>
              <w:t>–</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Engage,</w:t>
            </w:r>
            <w:r>
              <w:rPr>
                <w:rStyle w:val="apple-converted-space"/>
                <w:rFonts w:ascii="Helvetica" w:eastAsiaTheme="majorEastAsia" w:hAnsi="Helvetica"/>
                <w:color w:val="000000"/>
                <w:sz w:val="17"/>
                <w:szCs w:val="17"/>
              </w:rPr>
              <w:t> </w:t>
            </w:r>
            <w:r>
              <w:rPr>
                <w:rFonts w:ascii="Helvetica" w:hAnsi="Helvetica"/>
                <w:color w:val="000000"/>
                <w:sz w:val="17"/>
                <w:szCs w:val="17"/>
              </w:rPr>
              <w:t>che intende supportare lo sviluppo di leader che siano in grado di guidare altri colleghi verso performance sempre migliori.</w:t>
            </w:r>
          </w:p>
          <w:p w:rsidR="00FF0014" w:rsidRDefault="00FF0014" w:rsidP="00FF0014">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RACCOLTA DELLE CANDIDATURE</w:t>
            </w:r>
          </w:p>
          <w:p w:rsidR="00FF0014" w:rsidRDefault="00FF0014" w:rsidP="00FF0014">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I candidati che desiderano lavorare nelle aziende farmaceutiche possono utilizzare il</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servizio web gratuito</w:t>
            </w:r>
            <w:r>
              <w:rPr>
                <w:rFonts w:ascii="Helvetica" w:hAnsi="Helvetica"/>
                <w:color w:val="000000"/>
                <w:sz w:val="17"/>
                <w:szCs w:val="17"/>
              </w:rPr>
              <w:t>dedicato alle</w:t>
            </w:r>
            <w:r>
              <w:rPr>
                <w:rStyle w:val="apple-converted-space"/>
                <w:rFonts w:ascii="Helvetica" w:eastAsiaTheme="majorEastAsia" w:hAnsi="Helvetica"/>
                <w:color w:val="000000"/>
                <w:sz w:val="17"/>
                <w:szCs w:val="17"/>
              </w:rPr>
              <w:t> </w:t>
            </w:r>
            <w:hyperlink r:id="rId252" w:tgtFrame="_blank" w:history="1">
              <w:r>
                <w:rPr>
                  <w:rStyle w:val="Collegamentoipertestuale"/>
                  <w:rFonts w:ascii="Helvetica" w:hAnsi="Helvetica"/>
                  <w:b/>
                  <w:bCs/>
                  <w:color w:val="800000"/>
                  <w:sz w:val="17"/>
                  <w:szCs w:val="17"/>
                </w:rPr>
                <w:t>carriere e selezioni</w:t>
              </w:r>
            </w:hyperlink>
            <w:r>
              <w:rPr>
                <w:rStyle w:val="apple-converted-space"/>
                <w:rFonts w:ascii="Helvetica" w:eastAsiaTheme="majorEastAsia" w:hAnsi="Helvetica"/>
                <w:color w:val="000000"/>
                <w:sz w:val="17"/>
                <w:szCs w:val="17"/>
              </w:rPr>
              <w:t> </w:t>
            </w:r>
            <w:r>
              <w:rPr>
                <w:rFonts w:ascii="Helvetica" w:hAnsi="Helvetica"/>
                <w:color w:val="000000"/>
                <w:sz w:val="17"/>
                <w:szCs w:val="17"/>
              </w:rPr>
              <w:t>Roche Lavora con noi, attraverso il quale è possibile prendere visione di tutte le posizioni aperte presso il Gruppo. Tramite il portale, infatti, si può effettuare la</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ricerca tematica</w:t>
            </w:r>
            <w:r>
              <w:rPr>
                <w:rStyle w:val="apple-converted-space"/>
                <w:rFonts w:ascii="Helvetica" w:eastAsiaTheme="majorEastAsia" w:hAnsi="Helvetica"/>
                <w:color w:val="000000"/>
                <w:sz w:val="17"/>
                <w:szCs w:val="17"/>
              </w:rPr>
              <w:t> </w:t>
            </w:r>
            <w:r>
              <w:rPr>
                <w:rFonts w:ascii="Helvetica" w:hAnsi="Helvetica"/>
                <w:color w:val="000000"/>
                <w:sz w:val="17"/>
                <w:szCs w:val="17"/>
              </w:rPr>
              <w:t>delle offerte di lavoro disponibili, utilizzando anche appositi filtri quali sede lavorativa, funzione di interesse ed altri, inserire il</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CV nel data base</w:t>
            </w:r>
            <w:r>
              <w:rPr>
                <w:rStyle w:val="apple-converted-space"/>
                <w:rFonts w:ascii="Helvetica" w:eastAsiaTheme="majorEastAsia" w:hAnsi="Helvetica"/>
                <w:color w:val="000000"/>
                <w:sz w:val="17"/>
                <w:szCs w:val="17"/>
              </w:rPr>
              <w:t> </w:t>
            </w:r>
            <w:r>
              <w:rPr>
                <w:rFonts w:ascii="Helvetica" w:hAnsi="Helvetica"/>
                <w:color w:val="000000"/>
                <w:sz w:val="17"/>
                <w:szCs w:val="17"/>
              </w:rPr>
              <w:t>aziendale 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rispondere online</w:t>
            </w:r>
            <w:r>
              <w:rPr>
                <w:rStyle w:val="apple-converted-space"/>
                <w:rFonts w:ascii="Helvetica" w:eastAsiaTheme="majorEastAsia" w:hAnsi="Helvetica"/>
                <w:color w:val="000000"/>
                <w:sz w:val="17"/>
                <w:szCs w:val="17"/>
              </w:rPr>
              <w:t> </w:t>
            </w:r>
            <w:r>
              <w:rPr>
                <w:rFonts w:ascii="Helvetica" w:hAnsi="Helvetica"/>
                <w:color w:val="000000"/>
                <w:sz w:val="17"/>
                <w:szCs w:val="17"/>
              </w:rPr>
              <w:t>agli annunci di interesse.</w:t>
            </w:r>
          </w:p>
          <w:p w:rsidR="00FF0014" w:rsidRDefault="00FF0014" w:rsidP="00FF0014">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SELEZIONI</w:t>
            </w:r>
          </w:p>
          <w:p w:rsidR="00FF0014" w:rsidRDefault="00FF0014" w:rsidP="00FF0014">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L’iter di selezione, generalmente, prevede una iniziale</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valutazione</w:t>
            </w:r>
            <w:r>
              <w:rPr>
                <w:rStyle w:val="apple-converted-space"/>
                <w:rFonts w:ascii="Helvetica" w:eastAsiaTheme="majorEastAsia" w:hAnsi="Helvetica"/>
                <w:color w:val="000000"/>
                <w:sz w:val="17"/>
                <w:szCs w:val="17"/>
              </w:rPr>
              <w:t> </w:t>
            </w:r>
            <w:r>
              <w:rPr>
                <w:rFonts w:ascii="Helvetica" w:hAnsi="Helvetica"/>
                <w:color w:val="000000"/>
                <w:sz w:val="17"/>
                <w:szCs w:val="17"/>
              </w:rPr>
              <w:t>dei</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curricula</w:t>
            </w:r>
            <w:r>
              <w:rPr>
                <w:rStyle w:val="apple-converted-space"/>
                <w:rFonts w:ascii="Helvetica" w:eastAsiaTheme="majorEastAsia" w:hAnsi="Helvetica"/>
                <w:color w:val="000000"/>
                <w:sz w:val="17"/>
                <w:szCs w:val="17"/>
              </w:rPr>
              <w:t> </w:t>
            </w:r>
            <w:r>
              <w:rPr>
                <w:rFonts w:ascii="Helvetica" w:hAnsi="Helvetica"/>
                <w:color w:val="000000"/>
                <w:sz w:val="17"/>
                <w:szCs w:val="17"/>
              </w:rPr>
              <w:t>pervenuti da parte degli addetti al recruiting, che impiegano dai 7 ai 14 giorni circa per dare un riscontro ai candidati. I profili maggiormente in linea con le posizioni aperte vengono contattati, poi, per una</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prima intervista telefonica</w:t>
            </w:r>
            <w:r>
              <w:rPr>
                <w:rFonts w:ascii="Helvetica" w:hAnsi="Helvetica"/>
                <w:color w:val="000000"/>
                <w:sz w:val="17"/>
                <w:szCs w:val="17"/>
              </w:rPr>
              <w:t>, alla quale potranno seguire uno o più</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colloqui in sede</w:t>
            </w:r>
            <w:r>
              <w:rPr>
                <w:rFonts w:ascii="Helvetica" w:hAnsi="Helvetica"/>
                <w:color w:val="000000"/>
                <w:sz w:val="17"/>
                <w:szCs w:val="17"/>
              </w:rPr>
              <w:t>, fino ad un massimo di 5.</w:t>
            </w:r>
          </w:p>
          <w:p w:rsidR="00FF0014" w:rsidRDefault="00FF0014" w:rsidP="00FF0014">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CONSIGLI UTILI</w:t>
            </w:r>
          </w:p>
          <w:p w:rsidR="00FF0014" w:rsidRDefault="00FF0014" w:rsidP="00FF0014">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All’interno della sezione web Roche Lavoro sono riportate alcune utili informazioni, rivolte ai candidati, innanzitutto per la</w:t>
            </w:r>
            <w:r>
              <w:rPr>
                <w:rStyle w:val="apple-converted-space"/>
                <w:rFonts w:ascii="Helvetica" w:eastAsiaTheme="majorEastAsia" w:hAnsi="Helvetica"/>
                <w:color w:val="000000"/>
                <w:sz w:val="17"/>
                <w:szCs w:val="17"/>
              </w:rPr>
              <w:t> </w:t>
            </w:r>
            <w:r>
              <w:rPr>
                <w:rStyle w:val="Enfasigrassetto"/>
                <w:rFonts w:ascii="Helvetica" w:hAnsi="Helvetica"/>
                <w:color w:val="000000"/>
                <w:sz w:val="17"/>
                <w:szCs w:val="17"/>
              </w:rPr>
              <w:t>redazione di un buon curriculum vitae</w:t>
            </w:r>
            <w:r>
              <w:rPr>
                <w:rStyle w:val="apple-converted-space"/>
                <w:rFonts w:ascii="Helvetica" w:eastAsiaTheme="majorEastAsia" w:hAnsi="Helvetica"/>
                <w:color w:val="000000"/>
                <w:sz w:val="17"/>
                <w:szCs w:val="17"/>
              </w:rPr>
              <w:t> </w:t>
            </w:r>
            <w:r>
              <w:rPr>
                <w:rFonts w:ascii="Helvetica" w:hAnsi="Helvetica"/>
                <w:color w:val="000000"/>
                <w:sz w:val="17"/>
                <w:szCs w:val="17"/>
              </w:rPr>
              <w:t>che, si consiglia, dovrà contenere informazioni personali essenziali e recapiti per il contatto, e i dati relativi alla sola carriera universitaria, e dovrà riportare eventuali periodi trascorsi all’estero, un elenco delle esperienze professionali, dei progetti seguiti e dei riconoscimenti ottenuti, con particolare attenzione ai risultati raggiunti. Alcuni suggerimenti riguardano, poi, il</w:t>
            </w:r>
            <w:r>
              <w:rPr>
                <w:rStyle w:val="Enfasigrassetto"/>
                <w:rFonts w:ascii="Helvetica" w:hAnsi="Helvetica"/>
                <w:color w:val="000000"/>
                <w:sz w:val="17"/>
                <w:szCs w:val="17"/>
              </w:rPr>
              <w:t>colloquio di lavoro</w:t>
            </w:r>
            <w:r>
              <w:rPr>
                <w:rFonts w:ascii="Helvetica" w:hAnsi="Helvetica"/>
                <w:color w:val="000000"/>
                <w:sz w:val="17"/>
                <w:szCs w:val="17"/>
              </w:rPr>
              <w:t>, per affrontare al meglio il quale si evidenzia l’importanza di prepararsi adeguatamente prima di sostenerlo, e di essere autentici ed onesti nelle risposte.</w:t>
            </w:r>
          </w:p>
          <w:p w:rsidR="00FF0014" w:rsidRDefault="00FF0014" w:rsidP="00FF0014">
            <w:pPr>
              <w:pStyle w:val="Titolo3"/>
              <w:shd w:val="clear" w:color="auto" w:fill="FFFFFF"/>
              <w:outlineLvl w:val="2"/>
              <w:rPr>
                <w:rFonts w:ascii="Arial" w:hAnsi="Arial" w:cs="Arial"/>
                <w:b w:val="0"/>
                <w:bCs w:val="0"/>
                <w:color w:val="800000"/>
                <w:sz w:val="27"/>
                <w:szCs w:val="27"/>
              </w:rPr>
            </w:pPr>
            <w:r>
              <w:rPr>
                <w:rFonts w:ascii="Arial" w:hAnsi="Arial" w:cs="Arial"/>
                <w:b w:val="0"/>
                <w:bCs w:val="0"/>
                <w:color w:val="800000"/>
              </w:rPr>
              <w:t>COME CANDIDARSI</w:t>
            </w:r>
          </w:p>
          <w:p w:rsidR="00FF0014" w:rsidRDefault="00FF0014" w:rsidP="00FF0014">
            <w:pPr>
              <w:pStyle w:val="NormaleWeb"/>
              <w:shd w:val="clear" w:color="auto" w:fill="FFFFFF"/>
              <w:spacing w:line="255" w:lineRule="atLeast"/>
              <w:rPr>
                <w:rFonts w:ascii="Helvetica" w:hAnsi="Helvetica"/>
                <w:color w:val="000000"/>
                <w:sz w:val="17"/>
                <w:szCs w:val="17"/>
              </w:rPr>
            </w:pPr>
            <w:r>
              <w:rPr>
                <w:rFonts w:ascii="Helvetica" w:hAnsi="Helvetica"/>
                <w:color w:val="000000"/>
                <w:sz w:val="17"/>
                <w:szCs w:val="17"/>
              </w:rPr>
              <w:t>Gli interessati alle future assunzioni Roche e alle offerte di lavoro nel settore farmaceutico possono candidarsi visitando la pagina dedicata alle</w:t>
            </w:r>
            <w:r>
              <w:rPr>
                <w:rStyle w:val="apple-converted-space"/>
                <w:rFonts w:ascii="Helvetica" w:eastAsiaTheme="majorEastAsia" w:hAnsi="Helvetica"/>
                <w:color w:val="000000"/>
                <w:sz w:val="17"/>
                <w:szCs w:val="17"/>
              </w:rPr>
              <w:t> </w:t>
            </w:r>
            <w:hyperlink r:id="rId253" w:tgtFrame="_blank" w:history="1">
              <w:r>
                <w:rPr>
                  <w:rStyle w:val="linkrosso"/>
                  <w:rFonts w:ascii="Helvetica" w:hAnsi="Helvetica"/>
                  <w:b/>
                  <w:bCs/>
                  <w:color w:val="800000"/>
                  <w:sz w:val="17"/>
                  <w:szCs w:val="17"/>
                  <w:u w:val="single"/>
                </w:rPr>
                <w:t>ricerche in corso</w:t>
              </w:r>
            </w:hyperlink>
            <w:r>
              <w:rPr>
                <w:rStyle w:val="apple-converted-space"/>
                <w:rFonts w:ascii="Helvetica" w:eastAsiaTheme="majorEastAsia" w:hAnsi="Helvetica"/>
                <w:color w:val="000000"/>
                <w:sz w:val="17"/>
                <w:szCs w:val="17"/>
              </w:rPr>
              <w:t> </w:t>
            </w:r>
            <w:r>
              <w:rPr>
                <w:rFonts w:ascii="Helvetica" w:hAnsi="Helvetica"/>
                <w:color w:val="000000"/>
                <w:sz w:val="17"/>
                <w:szCs w:val="17"/>
              </w:rPr>
              <w:t>del gruppo, Roche “Lavora con noi”, e registrando il curriculum vitae nell’apposito form.</w:t>
            </w:r>
          </w:p>
          <w:p w:rsidR="003E4852" w:rsidRDefault="003E4852" w:rsidP="00B250BB">
            <w:pPr>
              <w:pStyle w:val="NormaleWeb"/>
              <w:spacing w:before="0" w:beforeAutospacing="0" w:after="0" w:afterAutospacing="0" w:line="270" w:lineRule="atLeast"/>
            </w:pPr>
          </w:p>
        </w:tc>
        <w:tc>
          <w:tcPr>
            <w:tcW w:w="2400" w:type="dxa"/>
            <w:shd w:val="clear" w:color="auto" w:fill="auto"/>
          </w:tcPr>
          <w:p w:rsidR="003E4852" w:rsidRDefault="003E4852" w:rsidP="00B250BB">
            <w:pPr>
              <w:jc w:val="center"/>
              <w:rPr>
                <w:b/>
                <w:i/>
                <w:color w:val="FF0000"/>
                <w:sz w:val="28"/>
                <w:szCs w:val="28"/>
                <w:u w:val="single"/>
              </w:rPr>
            </w:pPr>
            <w:r>
              <w:rPr>
                <w:b/>
                <w:i/>
                <w:color w:val="FF0000"/>
                <w:sz w:val="28"/>
                <w:szCs w:val="28"/>
                <w:u w:val="single"/>
              </w:rPr>
              <w:lastRenderedPageBreak/>
              <w:t>Settore sanitario</w:t>
            </w:r>
          </w:p>
        </w:tc>
      </w:tr>
      <w:tr w:rsidR="003E4852" w:rsidRPr="00C56D1B" w:rsidTr="00B250BB">
        <w:tc>
          <w:tcPr>
            <w:tcW w:w="937" w:type="dxa"/>
          </w:tcPr>
          <w:p w:rsidR="003E4852" w:rsidRDefault="003E4852" w:rsidP="00B250BB">
            <w:pPr>
              <w:pStyle w:val="NormaleWeb"/>
              <w:shd w:val="clear" w:color="auto" w:fill="FFFFFF"/>
              <w:spacing w:line="315" w:lineRule="atLeast"/>
              <w:rPr>
                <w:rFonts w:ascii="Helvetica" w:hAnsi="Helvetica"/>
                <w:color w:val="000000"/>
                <w:sz w:val="21"/>
                <w:szCs w:val="21"/>
              </w:rPr>
            </w:pPr>
          </w:p>
        </w:tc>
        <w:tc>
          <w:tcPr>
            <w:tcW w:w="6517" w:type="dxa"/>
            <w:shd w:val="clear" w:color="auto" w:fill="auto"/>
          </w:tcPr>
          <w:p w:rsidR="003E4852" w:rsidRDefault="003E4852" w:rsidP="00B250BB">
            <w:pPr>
              <w:pStyle w:val="NormaleWeb"/>
              <w:shd w:val="clear" w:color="auto" w:fill="FFFFFF"/>
              <w:spacing w:line="315" w:lineRule="atLeast"/>
              <w:rPr>
                <w:rFonts w:ascii="Helvetica" w:hAnsi="Helvetica"/>
                <w:color w:val="000000"/>
                <w:sz w:val="21"/>
                <w:szCs w:val="21"/>
              </w:rPr>
            </w:pPr>
          </w:p>
          <w:p w:rsidR="003E4852" w:rsidRPr="005226D8" w:rsidRDefault="003E4852" w:rsidP="00B250BB">
            <w:pPr>
              <w:pStyle w:val="NormaleWeb"/>
              <w:shd w:val="clear" w:color="auto" w:fill="FFFFFF"/>
              <w:spacing w:line="315" w:lineRule="atLeast"/>
              <w:rPr>
                <w:b/>
                <w:sz w:val="36"/>
                <w:szCs w:val="36"/>
              </w:rPr>
            </w:pPr>
          </w:p>
        </w:tc>
        <w:tc>
          <w:tcPr>
            <w:tcW w:w="2400" w:type="dxa"/>
            <w:shd w:val="clear" w:color="auto" w:fill="auto"/>
          </w:tcPr>
          <w:p w:rsidR="003E4852" w:rsidRDefault="003E4852" w:rsidP="00B250BB">
            <w:pPr>
              <w:jc w:val="center"/>
              <w:rPr>
                <w:b/>
                <w:i/>
                <w:color w:val="FF0000"/>
                <w:sz w:val="28"/>
                <w:szCs w:val="28"/>
                <w:u w:val="single"/>
              </w:rPr>
            </w:pPr>
            <w:r>
              <w:rPr>
                <w:b/>
                <w:i/>
                <w:color w:val="FF0000"/>
                <w:sz w:val="28"/>
                <w:szCs w:val="28"/>
                <w:u w:val="single"/>
              </w:rPr>
              <w:t>No profit</w:t>
            </w:r>
          </w:p>
        </w:tc>
      </w:tr>
    </w:tbl>
    <w:p w:rsidR="003E4852" w:rsidRDefault="003E4852" w:rsidP="003E4852"/>
    <w:p w:rsidR="003E4852" w:rsidRPr="001D7C56" w:rsidRDefault="003E4852" w:rsidP="003E4852"/>
    <w:p w:rsidR="003E4852" w:rsidRDefault="003E4852" w:rsidP="003E4852"/>
    <w:p w:rsidR="00757A3E" w:rsidRDefault="00757A3E"/>
    <w:sectPr w:rsidR="00757A3E" w:rsidSect="00B250BB">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00000000" w:usb2="00000000" w:usb3="00000000" w:csb0="000001FF" w:csb1="00000000"/>
  </w:font>
  <w:font w:name="Helvetica">
    <w:panose1 w:val="020B0604020202020204"/>
    <w:charset w:val="00"/>
    <w:family w:val="swiss"/>
    <w:notTrueType/>
    <w:pitch w:val="variable"/>
    <w:sig w:usb0="00000003" w:usb1="00000000" w:usb2="00000000" w:usb3="00000000" w:csb0="00000001" w:csb1="00000000"/>
  </w:font>
  <w:font w:name="inherit">
    <w:altName w:val="Times New Roman"/>
    <w:panose1 w:val="00000000000000000000"/>
    <w:charset w:val="00"/>
    <w:family w:val="roman"/>
    <w:notTrueType/>
    <w:pitch w:val="default"/>
    <w:sig w:usb0="00000000" w:usb1="00000000" w:usb2="00000000" w:usb3="00000000" w:csb0="00000000" w:csb1="00000000"/>
  </w:font>
  <w:font w:name="LatoRegular">
    <w:altName w:val="Times New Roman"/>
    <w:charset w:val="00"/>
    <w:family w:val="auto"/>
    <w:pitch w:val="default"/>
    <w:sig w:usb0="00000000" w:usb1="00000000" w:usb2="00000000" w:usb3="00000000" w:csb0="00000000" w:csb1="00000000"/>
  </w:font>
  <w:font w:name="Verdana">
    <w:panose1 w:val="020B0604030504040204"/>
    <w:charset w:val="00"/>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18779B"/>
    <w:multiLevelType w:val="multilevel"/>
    <w:tmpl w:val="80104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1B628FC"/>
    <w:multiLevelType w:val="multilevel"/>
    <w:tmpl w:val="D5FA8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283"/>
  <w:characterSpacingControl w:val="doNotCompress"/>
  <w:compat/>
  <w:rsids>
    <w:rsidRoot w:val="003E4852"/>
    <w:rsid w:val="00021502"/>
    <w:rsid w:val="000832CC"/>
    <w:rsid w:val="000838B7"/>
    <w:rsid w:val="00097292"/>
    <w:rsid w:val="000A3481"/>
    <w:rsid w:val="000C43D1"/>
    <w:rsid w:val="000F116A"/>
    <w:rsid w:val="00110757"/>
    <w:rsid w:val="00130FE1"/>
    <w:rsid w:val="001413BB"/>
    <w:rsid w:val="00195231"/>
    <w:rsid w:val="001C514A"/>
    <w:rsid w:val="001F7B36"/>
    <w:rsid w:val="00295763"/>
    <w:rsid w:val="002A477B"/>
    <w:rsid w:val="002D21A6"/>
    <w:rsid w:val="002F3843"/>
    <w:rsid w:val="002F5301"/>
    <w:rsid w:val="002F786C"/>
    <w:rsid w:val="003B2D69"/>
    <w:rsid w:val="003E071B"/>
    <w:rsid w:val="003E4852"/>
    <w:rsid w:val="00403780"/>
    <w:rsid w:val="00425A44"/>
    <w:rsid w:val="0043212B"/>
    <w:rsid w:val="00434532"/>
    <w:rsid w:val="00460E80"/>
    <w:rsid w:val="00467C4F"/>
    <w:rsid w:val="00487801"/>
    <w:rsid w:val="004E064E"/>
    <w:rsid w:val="004F5F17"/>
    <w:rsid w:val="00501AD0"/>
    <w:rsid w:val="00593C89"/>
    <w:rsid w:val="00595013"/>
    <w:rsid w:val="005F58D1"/>
    <w:rsid w:val="006339F6"/>
    <w:rsid w:val="00644C30"/>
    <w:rsid w:val="00660842"/>
    <w:rsid w:val="00696576"/>
    <w:rsid w:val="006A317C"/>
    <w:rsid w:val="006F1841"/>
    <w:rsid w:val="00705A03"/>
    <w:rsid w:val="0072440D"/>
    <w:rsid w:val="00757A3E"/>
    <w:rsid w:val="00831315"/>
    <w:rsid w:val="00845D7C"/>
    <w:rsid w:val="008A503C"/>
    <w:rsid w:val="00953F28"/>
    <w:rsid w:val="0096319B"/>
    <w:rsid w:val="0098732C"/>
    <w:rsid w:val="009B19DF"/>
    <w:rsid w:val="009F7596"/>
    <w:rsid w:val="00A23B19"/>
    <w:rsid w:val="00A2733A"/>
    <w:rsid w:val="00A41C17"/>
    <w:rsid w:val="00A70EE8"/>
    <w:rsid w:val="00A819B3"/>
    <w:rsid w:val="00AD508D"/>
    <w:rsid w:val="00AE1BB2"/>
    <w:rsid w:val="00AF3E89"/>
    <w:rsid w:val="00B250BB"/>
    <w:rsid w:val="00B61E74"/>
    <w:rsid w:val="00B65AB7"/>
    <w:rsid w:val="00B6705D"/>
    <w:rsid w:val="00CC199E"/>
    <w:rsid w:val="00CD6827"/>
    <w:rsid w:val="00CF00C1"/>
    <w:rsid w:val="00CF0CD3"/>
    <w:rsid w:val="00E041DA"/>
    <w:rsid w:val="00E14302"/>
    <w:rsid w:val="00E1730E"/>
    <w:rsid w:val="00E27689"/>
    <w:rsid w:val="00E4576F"/>
    <w:rsid w:val="00E8459F"/>
    <w:rsid w:val="00EB0A9C"/>
    <w:rsid w:val="00EB20F5"/>
    <w:rsid w:val="00ED23CC"/>
    <w:rsid w:val="00EE3E4C"/>
    <w:rsid w:val="00F50DA3"/>
    <w:rsid w:val="00F62FF0"/>
    <w:rsid w:val="00F67BDA"/>
    <w:rsid w:val="00FA0ABE"/>
    <w:rsid w:val="00FF001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E4852"/>
    <w:pPr>
      <w:suppressAutoHyphens/>
      <w:spacing w:after="0" w:line="240" w:lineRule="auto"/>
    </w:pPr>
    <w:rPr>
      <w:rFonts w:ascii="Times New Roman" w:eastAsia="Times New Roman" w:hAnsi="Times New Roman" w:cs="Times New Roman"/>
      <w:sz w:val="24"/>
      <w:szCs w:val="24"/>
      <w:lang w:eastAsia="ar-SA"/>
    </w:rPr>
  </w:style>
  <w:style w:type="paragraph" w:styleId="Titolo1">
    <w:name w:val="heading 1"/>
    <w:basedOn w:val="Normale"/>
    <w:link w:val="Titolo1Carattere"/>
    <w:uiPriority w:val="9"/>
    <w:qFormat/>
    <w:rsid w:val="003E4852"/>
    <w:pPr>
      <w:suppressAutoHyphens w:val="0"/>
      <w:spacing w:before="100" w:beforeAutospacing="1" w:after="100" w:afterAutospacing="1"/>
      <w:outlineLvl w:val="0"/>
    </w:pPr>
    <w:rPr>
      <w:b/>
      <w:bCs/>
      <w:kern w:val="36"/>
      <w:sz w:val="48"/>
      <w:szCs w:val="48"/>
      <w:lang w:eastAsia="it-IT"/>
    </w:rPr>
  </w:style>
  <w:style w:type="paragraph" w:styleId="Titolo2">
    <w:name w:val="heading 2"/>
    <w:basedOn w:val="Normale"/>
    <w:next w:val="Normale"/>
    <w:link w:val="Titolo2Carattere"/>
    <w:uiPriority w:val="9"/>
    <w:unhideWhenUsed/>
    <w:qFormat/>
    <w:rsid w:val="003E4852"/>
    <w:pPr>
      <w:keepNext/>
      <w:keepLines/>
      <w:suppressAutoHyphens w:val="0"/>
      <w:spacing w:before="200" w:line="276" w:lineRule="auto"/>
      <w:outlineLvl w:val="1"/>
    </w:pPr>
    <w:rPr>
      <w:rFonts w:asciiTheme="majorHAnsi" w:eastAsiaTheme="majorEastAsia" w:hAnsiTheme="majorHAnsi" w:cstheme="majorBidi"/>
      <w:b/>
      <w:bCs/>
      <w:color w:val="4F81BD" w:themeColor="accent1"/>
      <w:sz w:val="26"/>
      <w:szCs w:val="26"/>
      <w:lang w:eastAsia="it-IT"/>
    </w:rPr>
  </w:style>
  <w:style w:type="paragraph" w:styleId="Titolo3">
    <w:name w:val="heading 3"/>
    <w:basedOn w:val="Normale"/>
    <w:next w:val="Normale"/>
    <w:link w:val="Titolo3Carattere"/>
    <w:uiPriority w:val="9"/>
    <w:unhideWhenUsed/>
    <w:qFormat/>
    <w:rsid w:val="003E4852"/>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semiHidden/>
    <w:unhideWhenUsed/>
    <w:qFormat/>
    <w:rsid w:val="00953F28"/>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3E4852"/>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3E4852"/>
    <w:rPr>
      <w:rFonts w:asciiTheme="majorHAnsi" w:eastAsiaTheme="majorEastAsia" w:hAnsiTheme="majorHAnsi" w:cstheme="majorBidi"/>
      <w:b/>
      <w:bCs/>
      <w:color w:val="4F81BD" w:themeColor="accent1"/>
      <w:sz w:val="26"/>
      <w:szCs w:val="26"/>
      <w:lang w:eastAsia="it-IT"/>
    </w:rPr>
  </w:style>
  <w:style w:type="character" w:customStyle="1" w:styleId="Titolo3Carattere">
    <w:name w:val="Titolo 3 Carattere"/>
    <w:basedOn w:val="Carpredefinitoparagrafo"/>
    <w:link w:val="Titolo3"/>
    <w:uiPriority w:val="9"/>
    <w:rsid w:val="003E4852"/>
    <w:rPr>
      <w:rFonts w:asciiTheme="majorHAnsi" w:eastAsiaTheme="majorEastAsia" w:hAnsiTheme="majorHAnsi" w:cstheme="majorBidi"/>
      <w:b/>
      <w:bCs/>
      <w:color w:val="4F81BD" w:themeColor="accent1"/>
      <w:sz w:val="24"/>
      <w:szCs w:val="24"/>
      <w:lang w:eastAsia="ar-SA"/>
    </w:rPr>
  </w:style>
  <w:style w:type="paragraph" w:styleId="Nessunaspaziatura">
    <w:name w:val="No Spacing"/>
    <w:uiPriority w:val="1"/>
    <w:qFormat/>
    <w:rsid w:val="003E4852"/>
    <w:pPr>
      <w:spacing w:after="0" w:line="240" w:lineRule="auto"/>
    </w:pPr>
  </w:style>
  <w:style w:type="table" w:styleId="Grigliatabella">
    <w:name w:val="Table Grid"/>
    <w:basedOn w:val="Tabellanormale"/>
    <w:uiPriority w:val="59"/>
    <w:rsid w:val="003E4852"/>
    <w:pPr>
      <w:spacing w:after="0" w:line="240" w:lineRule="auto"/>
    </w:pPr>
    <w:rPr>
      <w:rFonts w:eastAsiaTheme="minorEastAsia"/>
      <w:lang w:eastAsia="it-IT"/>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eWeb">
    <w:name w:val="Normal (Web)"/>
    <w:basedOn w:val="Normale"/>
    <w:uiPriority w:val="99"/>
    <w:unhideWhenUsed/>
    <w:rsid w:val="003E4852"/>
    <w:pPr>
      <w:suppressAutoHyphens w:val="0"/>
      <w:spacing w:before="100" w:beforeAutospacing="1" w:after="100" w:afterAutospacing="1"/>
    </w:pPr>
    <w:rPr>
      <w:lang w:eastAsia="it-IT"/>
    </w:rPr>
  </w:style>
  <w:style w:type="character" w:styleId="Enfasigrassetto">
    <w:name w:val="Strong"/>
    <w:basedOn w:val="Carpredefinitoparagrafo"/>
    <w:uiPriority w:val="22"/>
    <w:qFormat/>
    <w:rsid w:val="003E4852"/>
    <w:rPr>
      <w:b/>
      <w:bCs/>
    </w:rPr>
  </w:style>
  <w:style w:type="character" w:customStyle="1" w:styleId="apple-converted-space">
    <w:name w:val="apple-converted-space"/>
    <w:basedOn w:val="Carpredefinitoparagrafo"/>
    <w:rsid w:val="003E4852"/>
  </w:style>
  <w:style w:type="character" w:styleId="Collegamentoipertestuale">
    <w:name w:val="Hyperlink"/>
    <w:basedOn w:val="Carpredefinitoparagrafo"/>
    <w:uiPriority w:val="99"/>
    <w:unhideWhenUsed/>
    <w:rsid w:val="003E4852"/>
    <w:rPr>
      <w:color w:val="0000FF"/>
      <w:u w:val="single"/>
    </w:rPr>
  </w:style>
  <w:style w:type="character" w:customStyle="1" w:styleId="linkrosso">
    <w:name w:val="linkrosso"/>
    <w:basedOn w:val="Carpredefinitoparagrafo"/>
    <w:rsid w:val="003E4852"/>
  </w:style>
  <w:style w:type="character" w:customStyle="1" w:styleId="breadcrumblast">
    <w:name w:val="breadcrumb_last"/>
    <w:basedOn w:val="Carpredefinitoparagrafo"/>
    <w:rsid w:val="00B250BB"/>
  </w:style>
  <w:style w:type="character" w:customStyle="1" w:styleId="Titolo4Carattere">
    <w:name w:val="Titolo 4 Carattere"/>
    <w:basedOn w:val="Carpredefinitoparagrafo"/>
    <w:link w:val="Titolo4"/>
    <w:uiPriority w:val="9"/>
    <w:semiHidden/>
    <w:rsid w:val="00953F28"/>
    <w:rPr>
      <w:rFonts w:asciiTheme="majorHAnsi" w:eastAsiaTheme="majorEastAsia" w:hAnsiTheme="majorHAnsi" w:cstheme="majorBidi"/>
      <w:b/>
      <w:bCs/>
      <w:i/>
      <w:iCs/>
      <w:color w:val="4F81BD" w:themeColor="accent1"/>
      <w:sz w:val="24"/>
      <w:szCs w:val="24"/>
      <w:lang w:eastAsia="ar-SA"/>
    </w:rPr>
  </w:style>
</w:styles>
</file>

<file path=word/webSettings.xml><?xml version="1.0" encoding="utf-8"?>
<w:webSettings xmlns:r="http://schemas.openxmlformats.org/officeDocument/2006/relationships" xmlns:w="http://schemas.openxmlformats.org/wordprocessingml/2006/main">
  <w:divs>
    <w:div w:id="26490091">
      <w:bodyDiv w:val="1"/>
      <w:marLeft w:val="0"/>
      <w:marRight w:val="0"/>
      <w:marTop w:val="0"/>
      <w:marBottom w:val="0"/>
      <w:divBdr>
        <w:top w:val="none" w:sz="0" w:space="0" w:color="auto"/>
        <w:left w:val="none" w:sz="0" w:space="0" w:color="auto"/>
        <w:bottom w:val="none" w:sz="0" w:space="0" w:color="auto"/>
        <w:right w:val="none" w:sz="0" w:space="0" w:color="auto"/>
      </w:divBdr>
    </w:div>
    <w:div w:id="27995152">
      <w:bodyDiv w:val="1"/>
      <w:marLeft w:val="0"/>
      <w:marRight w:val="0"/>
      <w:marTop w:val="0"/>
      <w:marBottom w:val="0"/>
      <w:divBdr>
        <w:top w:val="none" w:sz="0" w:space="0" w:color="auto"/>
        <w:left w:val="none" w:sz="0" w:space="0" w:color="auto"/>
        <w:bottom w:val="none" w:sz="0" w:space="0" w:color="auto"/>
        <w:right w:val="none" w:sz="0" w:space="0" w:color="auto"/>
      </w:divBdr>
    </w:div>
    <w:div w:id="36391487">
      <w:bodyDiv w:val="1"/>
      <w:marLeft w:val="0"/>
      <w:marRight w:val="0"/>
      <w:marTop w:val="0"/>
      <w:marBottom w:val="0"/>
      <w:divBdr>
        <w:top w:val="none" w:sz="0" w:space="0" w:color="auto"/>
        <w:left w:val="none" w:sz="0" w:space="0" w:color="auto"/>
        <w:bottom w:val="none" w:sz="0" w:space="0" w:color="auto"/>
        <w:right w:val="none" w:sz="0" w:space="0" w:color="auto"/>
      </w:divBdr>
    </w:div>
    <w:div w:id="36515989">
      <w:bodyDiv w:val="1"/>
      <w:marLeft w:val="0"/>
      <w:marRight w:val="0"/>
      <w:marTop w:val="0"/>
      <w:marBottom w:val="0"/>
      <w:divBdr>
        <w:top w:val="none" w:sz="0" w:space="0" w:color="auto"/>
        <w:left w:val="none" w:sz="0" w:space="0" w:color="auto"/>
        <w:bottom w:val="none" w:sz="0" w:space="0" w:color="auto"/>
        <w:right w:val="none" w:sz="0" w:space="0" w:color="auto"/>
      </w:divBdr>
    </w:div>
    <w:div w:id="44302920">
      <w:bodyDiv w:val="1"/>
      <w:marLeft w:val="0"/>
      <w:marRight w:val="0"/>
      <w:marTop w:val="0"/>
      <w:marBottom w:val="0"/>
      <w:divBdr>
        <w:top w:val="none" w:sz="0" w:space="0" w:color="auto"/>
        <w:left w:val="none" w:sz="0" w:space="0" w:color="auto"/>
        <w:bottom w:val="none" w:sz="0" w:space="0" w:color="auto"/>
        <w:right w:val="none" w:sz="0" w:space="0" w:color="auto"/>
      </w:divBdr>
    </w:div>
    <w:div w:id="87045938">
      <w:bodyDiv w:val="1"/>
      <w:marLeft w:val="0"/>
      <w:marRight w:val="0"/>
      <w:marTop w:val="0"/>
      <w:marBottom w:val="0"/>
      <w:divBdr>
        <w:top w:val="none" w:sz="0" w:space="0" w:color="auto"/>
        <w:left w:val="none" w:sz="0" w:space="0" w:color="auto"/>
        <w:bottom w:val="none" w:sz="0" w:space="0" w:color="auto"/>
        <w:right w:val="none" w:sz="0" w:space="0" w:color="auto"/>
      </w:divBdr>
    </w:div>
    <w:div w:id="87507556">
      <w:bodyDiv w:val="1"/>
      <w:marLeft w:val="0"/>
      <w:marRight w:val="0"/>
      <w:marTop w:val="0"/>
      <w:marBottom w:val="0"/>
      <w:divBdr>
        <w:top w:val="none" w:sz="0" w:space="0" w:color="auto"/>
        <w:left w:val="none" w:sz="0" w:space="0" w:color="auto"/>
        <w:bottom w:val="none" w:sz="0" w:space="0" w:color="auto"/>
        <w:right w:val="none" w:sz="0" w:space="0" w:color="auto"/>
      </w:divBdr>
    </w:div>
    <w:div w:id="89357208">
      <w:bodyDiv w:val="1"/>
      <w:marLeft w:val="0"/>
      <w:marRight w:val="0"/>
      <w:marTop w:val="0"/>
      <w:marBottom w:val="0"/>
      <w:divBdr>
        <w:top w:val="none" w:sz="0" w:space="0" w:color="auto"/>
        <w:left w:val="none" w:sz="0" w:space="0" w:color="auto"/>
        <w:bottom w:val="none" w:sz="0" w:space="0" w:color="auto"/>
        <w:right w:val="none" w:sz="0" w:space="0" w:color="auto"/>
      </w:divBdr>
    </w:div>
    <w:div w:id="93794145">
      <w:bodyDiv w:val="1"/>
      <w:marLeft w:val="0"/>
      <w:marRight w:val="0"/>
      <w:marTop w:val="0"/>
      <w:marBottom w:val="0"/>
      <w:divBdr>
        <w:top w:val="none" w:sz="0" w:space="0" w:color="auto"/>
        <w:left w:val="none" w:sz="0" w:space="0" w:color="auto"/>
        <w:bottom w:val="none" w:sz="0" w:space="0" w:color="auto"/>
        <w:right w:val="none" w:sz="0" w:space="0" w:color="auto"/>
      </w:divBdr>
    </w:div>
    <w:div w:id="96603896">
      <w:bodyDiv w:val="1"/>
      <w:marLeft w:val="0"/>
      <w:marRight w:val="0"/>
      <w:marTop w:val="0"/>
      <w:marBottom w:val="0"/>
      <w:divBdr>
        <w:top w:val="none" w:sz="0" w:space="0" w:color="auto"/>
        <w:left w:val="none" w:sz="0" w:space="0" w:color="auto"/>
        <w:bottom w:val="none" w:sz="0" w:space="0" w:color="auto"/>
        <w:right w:val="none" w:sz="0" w:space="0" w:color="auto"/>
      </w:divBdr>
    </w:div>
    <w:div w:id="114368097">
      <w:bodyDiv w:val="1"/>
      <w:marLeft w:val="0"/>
      <w:marRight w:val="0"/>
      <w:marTop w:val="0"/>
      <w:marBottom w:val="0"/>
      <w:divBdr>
        <w:top w:val="none" w:sz="0" w:space="0" w:color="auto"/>
        <w:left w:val="none" w:sz="0" w:space="0" w:color="auto"/>
        <w:bottom w:val="none" w:sz="0" w:space="0" w:color="auto"/>
        <w:right w:val="none" w:sz="0" w:space="0" w:color="auto"/>
      </w:divBdr>
      <w:divsChild>
        <w:div w:id="1502744150">
          <w:marLeft w:val="0"/>
          <w:marRight w:val="0"/>
          <w:marTop w:val="200"/>
          <w:marBottom w:val="0"/>
          <w:divBdr>
            <w:top w:val="none" w:sz="0" w:space="0" w:color="auto"/>
            <w:left w:val="none" w:sz="0" w:space="0" w:color="auto"/>
            <w:bottom w:val="none" w:sz="0" w:space="0" w:color="auto"/>
            <w:right w:val="none" w:sz="0" w:space="0" w:color="auto"/>
          </w:divBdr>
        </w:div>
      </w:divsChild>
    </w:div>
    <w:div w:id="142937753">
      <w:bodyDiv w:val="1"/>
      <w:marLeft w:val="0"/>
      <w:marRight w:val="0"/>
      <w:marTop w:val="0"/>
      <w:marBottom w:val="0"/>
      <w:divBdr>
        <w:top w:val="none" w:sz="0" w:space="0" w:color="auto"/>
        <w:left w:val="none" w:sz="0" w:space="0" w:color="auto"/>
        <w:bottom w:val="none" w:sz="0" w:space="0" w:color="auto"/>
        <w:right w:val="none" w:sz="0" w:space="0" w:color="auto"/>
      </w:divBdr>
      <w:divsChild>
        <w:div w:id="917637123">
          <w:marLeft w:val="0"/>
          <w:marRight w:val="0"/>
          <w:marTop w:val="0"/>
          <w:marBottom w:val="0"/>
          <w:divBdr>
            <w:top w:val="none" w:sz="0" w:space="0" w:color="auto"/>
            <w:left w:val="none" w:sz="0" w:space="0" w:color="auto"/>
            <w:bottom w:val="none" w:sz="0" w:space="0" w:color="auto"/>
            <w:right w:val="none" w:sz="0" w:space="0" w:color="auto"/>
          </w:divBdr>
        </w:div>
        <w:div w:id="2112046482">
          <w:marLeft w:val="0"/>
          <w:marRight w:val="0"/>
          <w:marTop w:val="0"/>
          <w:marBottom w:val="0"/>
          <w:divBdr>
            <w:top w:val="none" w:sz="0" w:space="0" w:color="auto"/>
            <w:left w:val="none" w:sz="0" w:space="0" w:color="auto"/>
            <w:bottom w:val="none" w:sz="0" w:space="0" w:color="auto"/>
            <w:right w:val="none" w:sz="0" w:space="0" w:color="auto"/>
          </w:divBdr>
          <w:divsChild>
            <w:div w:id="1795518518">
              <w:marLeft w:val="0"/>
              <w:marRight w:val="0"/>
              <w:marTop w:val="0"/>
              <w:marBottom w:val="0"/>
              <w:divBdr>
                <w:top w:val="none" w:sz="0" w:space="0" w:color="auto"/>
                <w:left w:val="none" w:sz="0" w:space="0" w:color="auto"/>
                <w:bottom w:val="none" w:sz="0" w:space="0" w:color="auto"/>
                <w:right w:val="none" w:sz="0" w:space="0" w:color="auto"/>
              </w:divBdr>
              <w:divsChild>
                <w:div w:id="942154594">
                  <w:marLeft w:val="0"/>
                  <w:marRight w:val="0"/>
                  <w:marTop w:val="0"/>
                  <w:marBottom w:val="0"/>
                  <w:divBdr>
                    <w:top w:val="none" w:sz="0" w:space="0" w:color="auto"/>
                    <w:left w:val="none" w:sz="0" w:space="0" w:color="auto"/>
                    <w:bottom w:val="none" w:sz="0" w:space="0" w:color="auto"/>
                    <w:right w:val="none" w:sz="0" w:space="0" w:color="auto"/>
                  </w:divBdr>
                  <w:divsChild>
                    <w:div w:id="880244342">
                      <w:marLeft w:val="0"/>
                      <w:marRight w:val="0"/>
                      <w:marTop w:val="0"/>
                      <w:marBottom w:val="0"/>
                      <w:divBdr>
                        <w:top w:val="none" w:sz="0" w:space="0" w:color="auto"/>
                        <w:left w:val="none" w:sz="0" w:space="0" w:color="auto"/>
                        <w:bottom w:val="none" w:sz="0" w:space="0" w:color="auto"/>
                        <w:right w:val="none" w:sz="0" w:space="0" w:color="auto"/>
                      </w:divBdr>
                      <w:divsChild>
                        <w:div w:id="189223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911546">
      <w:bodyDiv w:val="1"/>
      <w:marLeft w:val="0"/>
      <w:marRight w:val="0"/>
      <w:marTop w:val="0"/>
      <w:marBottom w:val="0"/>
      <w:divBdr>
        <w:top w:val="none" w:sz="0" w:space="0" w:color="auto"/>
        <w:left w:val="none" w:sz="0" w:space="0" w:color="auto"/>
        <w:bottom w:val="none" w:sz="0" w:space="0" w:color="auto"/>
        <w:right w:val="none" w:sz="0" w:space="0" w:color="auto"/>
      </w:divBdr>
    </w:div>
    <w:div w:id="166360817">
      <w:bodyDiv w:val="1"/>
      <w:marLeft w:val="0"/>
      <w:marRight w:val="0"/>
      <w:marTop w:val="0"/>
      <w:marBottom w:val="0"/>
      <w:divBdr>
        <w:top w:val="none" w:sz="0" w:space="0" w:color="auto"/>
        <w:left w:val="none" w:sz="0" w:space="0" w:color="auto"/>
        <w:bottom w:val="none" w:sz="0" w:space="0" w:color="auto"/>
        <w:right w:val="none" w:sz="0" w:space="0" w:color="auto"/>
      </w:divBdr>
    </w:div>
    <w:div w:id="171069616">
      <w:bodyDiv w:val="1"/>
      <w:marLeft w:val="0"/>
      <w:marRight w:val="0"/>
      <w:marTop w:val="0"/>
      <w:marBottom w:val="0"/>
      <w:divBdr>
        <w:top w:val="none" w:sz="0" w:space="0" w:color="auto"/>
        <w:left w:val="none" w:sz="0" w:space="0" w:color="auto"/>
        <w:bottom w:val="none" w:sz="0" w:space="0" w:color="auto"/>
        <w:right w:val="none" w:sz="0" w:space="0" w:color="auto"/>
      </w:divBdr>
    </w:div>
    <w:div w:id="192500306">
      <w:bodyDiv w:val="1"/>
      <w:marLeft w:val="0"/>
      <w:marRight w:val="0"/>
      <w:marTop w:val="0"/>
      <w:marBottom w:val="0"/>
      <w:divBdr>
        <w:top w:val="none" w:sz="0" w:space="0" w:color="auto"/>
        <w:left w:val="none" w:sz="0" w:space="0" w:color="auto"/>
        <w:bottom w:val="none" w:sz="0" w:space="0" w:color="auto"/>
        <w:right w:val="none" w:sz="0" w:space="0" w:color="auto"/>
      </w:divBdr>
    </w:div>
    <w:div w:id="193542824">
      <w:bodyDiv w:val="1"/>
      <w:marLeft w:val="0"/>
      <w:marRight w:val="0"/>
      <w:marTop w:val="0"/>
      <w:marBottom w:val="0"/>
      <w:divBdr>
        <w:top w:val="none" w:sz="0" w:space="0" w:color="auto"/>
        <w:left w:val="none" w:sz="0" w:space="0" w:color="auto"/>
        <w:bottom w:val="none" w:sz="0" w:space="0" w:color="auto"/>
        <w:right w:val="none" w:sz="0" w:space="0" w:color="auto"/>
      </w:divBdr>
    </w:div>
    <w:div w:id="193731639">
      <w:bodyDiv w:val="1"/>
      <w:marLeft w:val="0"/>
      <w:marRight w:val="0"/>
      <w:marTop w:val="0"/>
      <w:marBottom w:val="0"/>
      <w:divBdr>
        <w:top w:val="none" w:sz="0" w:space="0" w:color="auto"/>
        <w:left w:val="none" w:sz="0" w:space="0" w:color="auto"/>
        <w:bottom w:val="none" w:sz="0" w:space="0" w:color="auto"/>
        <w:right w:val="none" w:sz="0" w:space="0" w:color="auto"/>
      </w:divBdr>
    </w:div>
    <w:div w:id="210267748">
      <w:bodyDiv w:val="1"/>
      <w:marLeft w:val="0"/>
      <w:marRight w:val="0"/>
      <w:marTop w:val="0"/>
      <w:marBottom w:val="0"/>
      <w:divBdr>
        <w:top w:val="none" w:sz="0" w:space="0" w:color="auto"/>
        <w:left w:val="none" w:sz="0" w:space="0" w:color="auto"/>
        <w:bottom w:val="none" w:sz="0" w:space="0" w:color="auto"/>
        <w:right w:val="none" w:sz="0" w:space="0" w:color="auto"/>
      </w:divBdr>
    </w:div>
    <w:div w:id="246424230">
      <w:bodyDiv w:val="1"/>
      <w:marLeft w:val="0"/>
      <w:marRight w:val="0"/>
      <w:marTop w:val="0"/>
      <w:marBottom w:val="0"/>
      <w:divBdr>
        <w:top w:val="none" w:sz="0" w:space="0" w:color="auto"/>
        <w:left w:val="none" w:sz="0" w:space="0" w:color="auto"/>
        <w:bottom w:val="none" w:sz="0" w:space="0" w:color="auto"/>
        <w:right w:val="none" w:sz="0" w:space="0" w:color="auto"/>
      </w:divBdr>
    </w:div>
    <w:div w:id="283196220">
      <w:bodyDiv w:val="1"/>
      <w:marLeft w:val="0"/>
      <w:marRight w:val="0"/>
      <w:marTop w:val="0"/>
      <w:marBottom w:val="0"/>
      <w:divBdr>
        <w:top w:val="none" w:sz="0" w:space="0" w:color="auto"/>
        <w:left w:val="none" w:sz="0" w:space="0" w:color="auto"/>
        <w:bottom w:val="none" w:sz="0" w:space="0" w:color="auto"/>
        <w:right w:val="none" w:sz="0" w:space="0" w:color="auto"/>
      </w:divBdr>
    </w:div>
    <w:div w:id="303394638">
      <w:bodyDiv w:val="1"/>
      <w:marLeft w:val="0"/>
      <w:marRight w:val="0"/>
      <w:marTop w:val="0"/>
      <w:marBottom w:val="0"/>
      <w:divBdr>
        <w:top w:val="none" w:sz="0" w:space="0" w:color="auto"/>
        <w:left w:val="none" w:sz="0" w:space="0" w:color="auto"/>
        <w:bottom w:val="none" w:sz="0" w:space="0" w:color="auto"/>
        <w:right w:val="none" w:sz="0" w:space="0" w:color="auto"/>
      </w:divBdr>
    </w:div>
    <w:div w:id="307633330">
      <w:bodyDiv w:val="1"/>
      <w:marLeft w:val="0"/>
      <w:marRight w:val="0"/>
      <w:marTop w:val="0"/>
      <w:marBottom w:val="0"/>
      <w:divBdr>
        <w:top w:val="none" w:sz="0" w:space="0" w:color="auto"/>
        <w:left w:val="none" w:sz="0" w:space="0" w:color="auto"/>
        <w:bottom w:val="none" w:sz="0" w:space="0" w:color="auto"/>
        <w:right w:val="none" w:sz="0" w:space="0" w:color="auto"/>
      </w:divBdr>
    </w:div>
    <w:div w:id="323898937">
      <w:bodyDiv w:val="1"/>
      <w:marLeft w:val="0"/>
      <w:marRight w:val="0"/>
      <w:marTop w:val="0"/>
      <w:marBottom w:val="0"/>
      <w:divBdr>
        <w:top w:val="none" w:sz="0" w:space="0" w:color="auto"/>
        <w:left w:val="none" w:sz="0" w:space="0" w:color="auto"/>
        <w:bottom w:val="none" w:sz="0" w:space="0" w:color="auto"/>
        <w:right w:val="none" w:sz="0" w:space="0" w:color="auto"/>
      </w:divBdr>
    </w:div>
    <w:div w:id="326596740">
      <w:bodyDiv w:val="1"/>
      <w:marLeft w:val="0"/>
      <w:marRight w:val="0"/>
      <w:marTop w:val="0"/>
      <w:marBottom w:val="0"/>
      <w:divBdr>
        <w:top w:val="none" w:sz="0" w:space="0" w:color="auto"/>
        <w:left w:val="none" w:sz="0" w:space="0" w:color="auto"/>
        <w:bottom w:val="none" w:sz="0" w:space="0" w:color="auto"/>
        <w:right w:val="none" w:sz="0" w:space="0" w:color="auto"/>
      </w:divBdr>
    </w:div>
    <w:div w:id="347558527">
      <w:bodyDiv w:val="1"/>
      <w:marLeft w:val="0"/>
      <w:marRight w:val="0"/>
      <w:marTop w:val="0"/>
      <w:marBottom w:val="0"/>
      <w:divBdr>
        <w:top w:val="none" w:sz="0" w:space="0" w:color="auto"/>
        <w:left w:val="none" w:sz="0" w:space="0" w:color="auto"/>
        <w:bottom w:val="none" w:sz="0" w:space="0" w:color="auto"/>
        <w:right w:val="none" w:sz="0" w:space="0" w:color="auto"/>
      </w:divBdr>
    </w:div>
    <w:div w:id="355274911">
      <w:bodyDiv w:val="1"/>
      <w:marLeft w:val="0"/>
      <w:marRight w:val="0"/>
      <w:marTop w:val="0"/>
      <w:marBottom w:val="0"/>
      <w:divBdr>
        <w:top w:val="none" w:sz="0" w:space="0" w:color="auto"/>
        <w:left w:val="none" w:sz="0" w:space="0" w:color="auto"/>
        <w:bottom w:val="none" w:sz="0" w:space="0" w:color="auto"/>
        <w:right w:val="none" w:sz="0" w:space="0" w:color="auto"/>
      </w:divBdr>
    </w:div>
    <w:div w:id="356541832">
      <w:bodyDiv w:val="1"/>
      <w:marLeft w:val="0"/>
      <w:marRight w:val="0"/>
      <w:marTop w:val="0"/>
      <w:marBottom w:val="0"/>
      <w:divBdr>
        <w:top w:val="none" w:sz="0" w:space="0" w:color="auto"/>
        <w:left w:val="none" w:sz="0" w:space="0" w:color="auto"/>
        <w:bottom w:val="none" w:sz="0" w:space="0" w:color="auto"/>
        <w:right w:val="none" w:sz="0" w:space="0" w:color="auto"/>
      </w:divBdr>
    </w:div>
    <w:div w:id="371661006">
      <w:bodyDiv w:val="1"/>
      <w:marLeft w:val="0"/>
      <w:marRight w:val="0"/>
      <w:marTop w:val="0"/>
      <w:marBottom w:val="0"/>
      <w:divBdr>
        <w:top w:val="none" w:sz="0" w:space="0" w:color="auto"/>
        <w:left w:val="none" w:sz="0" w:space="0" w:color="auto"/>
        <w:bottom w:val="none" w:sz="0" w:space="0" w:color="auto"/>
        <w:right w:val="none" w:sz="0" w:space="0" w:color="auto"/>
      </w:divBdr>
    </w:div>
    <w:div w:id="384371742">
      <w:bodyDiv w:val="1"/>
      <w:marLeft w:val="0"/>
      <w:marRight w:val="0"/>
      <w:marTop w:val="0"/>
      <w:marBottom w:val="0"/>
      <w:divBdr>
        <w:top w:val="none" w:sz="0" w:space="0" w:color="auto"/>
        <w:left w:val="none" w:sz="0" w:space="0" w:color="auto"/>
        <w:bottom w:val="none" w:sz="0" w:space="0" w:color="auto"/>
        <w:right w:val="none" w:sz="0" w:space="0" w:color="auto"/>
      </w:divBdr>
    </w:div>
    <w:div w:id="388190801">
      <w:bodyDiv w:val="1"/>
      <w:marLeft w:val="0"/>
      <w:marRight w:val="0"/>
      <w:marTop w:val="0"/>
      <w:marBottom w:val="0"/>
      <w:divBdr>
        <w:top w:val="none" w:sz="0" w:space="0" w:color="auto"/>
        <w:left w:val="none" w:sz="0" w:space="0" w:color="auto"/>
        <w:bottom w:val="none" w:sz="0" w:space="0" w:color="auto"/>
        <w:right w:val="none" w:sz="0" w:space="0" w:color="auto"/>
      </w:divBdr>
    </w:div>
    <w:div w:id="392587886">
      <w:bodyDiv w:val="1"/>
      <w:marLeft w:val="0"/>
      <w:marRight w:val="0"/>
      <w:marTop w:val="0"/>
      <w:marBottom w:val="0"/>
      <w:divBdr>
        <w:top w:val="none" w:sz="0" w:space="0" w:color="auto"/>
        <w:left w:val="none" w:sz="0" w:space="0" w:color="auto"/>
        <w:bottom w:val="none" w:sz="0" w:space="0" w:color="auto"/>
        <w:right w:val="none" w:sz="0" w:space="0" w:color="auto"/>
      </w:divBdr>
    </w:div>
    <w:div w:id="397169546">
      <w:bodyDiv w:val="1"/>
      <w:marLeft w:val="0"/>
      <w:marRight w:val="0"/>
      <w:marTop w:val="0"/>
      <w:marBottom w:val="0"/>
      <w:divBdr>
        <w:top w:val="none" w:sz="0" w:space="0" w:color="auto"/>
        <w:left w:val="none" w:sz="0" w:space="0" w:color="auto"/>
        <w:bottom w:val="none" w:sz="0" w:space="0" w:color="auto"/>
        <w:right w:val="none" w:sz="0" w:space="0" w:color="auto"/>
      </w:divBdr>
    </w:div>
    <w:div w:id="415518410">
      <w:bodyDiv w:val="1"/>
      <w:marLeft w:val="0"/>
      <w:marRight w:val="0"/>
      <w:marTop w:val="0"/>
      <w:marBottom w:val="0"/>
      <w:divBdr>
        <w:top w:val="none" w:sz="0" w:space="0" w:color="auto"/>
        <w:left w:val="none" w:sz="0" w:space="0" w:color="auto"/>
        <w:bottom w:val="none" w:sz="0" w:space="0" w:color="auto"/>
        <w:right w:val="none" w:sz="0" w:space="0" w:color="auto"/>
      </w:divBdr>
    </w:div>
    <w:div w:id="426927151">
      <w:bodyDiv w:val="1"/>
      <w:marLeft w:val="0"/>
      <w:marRight w:val="0"/>
      <w:marTop w:val="0"/>
      <w:marBottom w:val="0"/>
      <w:divBdr>
        <w:top w:val="none" w:sz="0" w:space="0" w:color="auto"/>
        <w:left w:val="none" w:sz="0" w:space="0" w:color="auto"/>
        <w:bottom w:val="none" w:sz="0" w:space="0" w:color="auto"/>
        <w:right w:val="none" w:sz="0" w:space="0" w:color="auto"/>
      </w:divBdr>
    </w:div>
    <w:div w:id="456728694">
      <w:bodyDiv w:val="1"/>
      <w:marLeft w:val="0"/>
      <w:marRight w:val="0"/>
      <w:marTop w:val="0"/>
      <w:marBottom w:val="0"/>
      <w:divBdr>
        <w:top w:val="none" w:sz="0" w:space="0" w:color="auto"/>
        <w:left w:val="none" w:sz="0" w:space="0" w:color="auto"/>
        <w:bottom w:val="none" w:sz="0" w:space="0" w:color="auto"/>
        <w:right w:val="none" w:sz="0" w:space="0" w:color="auto"/>
      </w:divBdr>
    </w:div>
    <w:div w:id="464203285">
      <w:bodyDiv w:val="1"/>
      <w:marLeft w:val="0"/>
      <w:marRight w:val="0"/>
      <w:marTop w:val="0"/>
      <w:marBottom w:val="0"/>
      <w:divBdr>
        <w:top w:val="none" w:sz="0" w:space="0" w:color="auto"/>
        <w:left w:val="none" w:sz="0" w:space="0" w:color="auto"/>
        <w:bottom w:val="none" w:sz="0" w:space="0" w:color="auto"/>
        <w:right w:val="none" w:sz="0" w:space="0" w:color="auto"/>
      </w:divBdr>
      <w:divsChild>
        <w:div w:id="360665545">
          <w:marLeft w:val="0"/>
          <w:marRight w:val="0"/>
          <w:marTop w:val="200"/>
          <w:marBottom w:val="0"/>
          <w:divBdr>
            <w:top w:val="none" w:sz="0" w:space="0" w:color="auto"/>
            <w:left w:val="none" w:sz="0" w:space="0" w:color="auto"/>
            <w:bottom w:val="none" w:sz="0" w:space="0" w:color="auto"/>
            <w:right w:val="none" w:sz="0" w:space="0" w:color="auto"/>
          </w:divBdr>
        </w:div>
      </w:divsChild>
    </w:div>
    <w:div w:id="491797849">
      <w:bodyDiv w:val="1"/>
      <w:marLeft w:val="0"/>
      <w:marRight w:val="0"/>
      <w:marTop w:val="0"/>
      <w:marBottom w:val="0"/>
      <w:divBdr>
        <w:top w:val="none" w:sz="0" w:space="0" w:color="auto"/>
        <w:left w:val="none" w:sz="0" w:space="0" w:color="auto"/>
        <w:bottom w:val="none" w:sz="0" w:space="0" w:color="auto"/>
        <w:right w:val="none" w:sz="0" w:space="0" w:color="auto"/>
      </w:divBdr>
    </w:div>
    <w:div w:id="499321554">
      <w:bodyDiv w:val="1"/>
      <w:marLeft w:val="0"/>
      <w:marRight w:val="0"/>
      <w:marTop w:val="0"/>
      <w:marBottom w:val="0"/>
      <w:divBdr>
        <w:top w:val="none" w:sz="0" w:space="0" w:color="auto"/>
        <w:left w:val="none" w:sz="0" w:space="0" w:color="auto"/>
        <w:bottom w:val="none" w:sz="0" w:space="0" w:color="auto"/>
        <w:right w:val="none" w:sz="0" w:space="0" w:color="auto"/>
      </w:divBdr>
    </w:div>
    <w:div w:id="521359920">
      <w:bodyDiv w:val="1"/>
      <w:marLeft w:val="0"/>
      <w:marRight w:val="0"/>
      <w:marTop w:val="0"/>
      <w:marBottom w:val="0"/>
      <w:divBdr>
        <w:top w:val="none" w:sz="0" w:space="0" w:color="auto"/>
        <w:left w:val="none" w:sz="0" w:space="0" w:color="auto"/>
        <w:bottom w:val="none" w:sz="0" w:space="0" w:color="auto"/>
        <w:right w:val="none" w:sz="0" w:space="0" w:color="auto"/>
      </w:divBdr>
    </w:div>
    <w:div w:id="531308989">
      <w:bodyDiv w:val="1"/>
      <w:marLeft w:val="0"/>
      <w:marRight w:val="0"/>
      <w:marTop w:val="0"/>
      <w:marBottom w:val="0"/>
      <w:divBdr>
        <w:top w:val="none" w:sz="0" w:space="0" w:color="auto"/>
        <w:left w:val="none" w:sz="0" w:space="0" w:color="auto"/>
        <w:bottom w:val="none" w:sz="0" w:space="0" w:color="auto"/>
        <w:right w:val="none" w:sz="0" w:space="0" w:color="auto"/>
      </w:divBdr>
    </w:div>
    <w:div w:id="547910358">
      <w:bodyDiv w:val="1"/>
      <w:marLeft w:val="0"/>
      <w:marRight w:val="0"/>
      <w:marTop w:val="0"/>
      <w:marBottom w:val="0"/>
      <w:divBdr>
        <w:top w:val="none" w:sz="0" w:space="0" w:color="auto"/>
        <w:left w:val="none" w:sz="0" w:space="0" w:color="auto"/>
        <w:bottom w:val="none" w:sz="0" w:space="0" w:color="auto"/>
        <w:right w:val="none" w:sz="0" w:space="0" w:color="auto"/>
      </w:divBdr>
    </w:div>
    <w:div w:id="556471931">
      <w:bodyDiv w:val="1"/>
      <w:marLeft w:val="0"/>
      <w:marRight w:val="0"/>
      <w:marTop w:val="0"/>
      <w:marBottom w:val="0"/>
      <w:divBdr>
        <w:top w:val="none" w:sz="0" w:space="0" w:color="auto"/>
        <w:left w:val="none" w:sz="0" w:space="0" w:color="auto"/>
        <w:bottom w:val="none" w:sz="0" w:space="0" w:color="auto"/>
        <w:right w:val="none" w:sz="0" w:space="0" w:color="auto"/>
      </w:divBdr>
    </w:div>
    <w:div w:id="559370606">
      <w:bodyDiv w:val="1"/>
      <w:marLeft w:val="0"/>
      <w:marRight w:val="0"/>
      <w:marTop w:val="0"/>
      <w:marBottom w:val="0"/>
      <w:divBdr>
        <w:top w:val="none" w:sz="0" w:space="0" w:color="auto"/>
        <w:left w:val="none" w:sz="0" w:space="0" w:color="auto"/>
        <w:bottom w:val="none" w:sz="0" w:space="0" w:color="auto"/>
        <w:right w:val="none" w:sz="0" w:space="0" w:color="auto"/>
      </w:divBdr>
    </w:div>
    <w:div w:id="587083272">
      <w:bodyDiv w:val="1"/>
      <w:marLeft w:val="0"/>
      <w:marRight w:val="0"/>
      <w:marTop w:val="0"/>
      <w:marBottom w:val="0"/>
      <w:divBdr>
        <w:top w:val="none" w:sz="0" w:space="0" w:color="auto"/>
        <w:left w:val="none" w:sz="0" w:space="0" w:color="auto"/>
        <w:bottom w:val="none" w:sz="0" w:space="0" w:color="auto"/>
        <w:right w:val="none" w:sz="0" w:space="0" w:color="auto"/>
      </w:divBdr>
    </w:div>
    <w:div w:id="606237025">
      <w:bodyDiv w:val="1"/>
      <w:marLeft w:val="0"/>
      <w:marRight w:val="0"/>
      <w:marTop w:val="0"/>
      <w:marBottom w:val="0"/>
      <w:divBdr>
        <w:top w:val="none" w:sz="0" w:space="0" w:color="auto"/>
        <w:left w:val="none" w:sz="0" w:space="0" w:color="auto"/>
        <w:bottom w:val="none" w:sz="0" w:space="0" w:color="auto"/>
        <w:right w:val="none" w:sz="0" w:space="0" w:color="auto"/>
      </w:divBdr>
    </w:div>
    <w:div w:id="613362312">
      <w:bodyDiv w:val="1"/>
      <w:marLeft w:val="0"/>
      <w:marRight w:val="0"/>
      <w:marTop w:val="0"/>
      <w:marBottom w:val="0"/>
      <w:divBdr>
        <w:top w:val="none" w:sz="0" w:space="0" w:color="auto"/>
        <w:left w:val="none" w:sz="0" w:space="0" w:color="auto"/>
        <w:bottom w:val="none" w:sz="0" w:space="0" w:color="auto"/>
        <w:right w:val="none" w:sz="0" w:space="0" w:color="auto"/>
      </w:divBdr>
    </w:div>
    <w:div w:id="616838783">
      <w:bodyDiv w:val="1"/>
      <w:marLeft w:val="0"/>
      <w:marRight w:val="0"/>
      <w:marTop w:val="0"/>
      <w:marBottom w:val="0"/>
      <w:divBdr>
        <w:top w:val="none" w:sz="0" w:space="0" w:color="auto"/>
        <w:left w:val="none" w:sz="0" w:space="0" w:color="auto"/>
        <w:bottom w:val="none" w:sz="0" w:space="0" w:color="auto"/>
        <w:right w:val="none" w:sz="0" w:space="0" w:color="auto"/>
      </w:divBdr>
    </w:div>
    <w:div w:id="617613917">
      <w:bodyDiv w:val="1"/>
      <w:marLeft w:val="0"/>
      <w:marRight w:val="0"/>
      <w:marTop w:val="0"/>
      <w:marBottom w:val="0"/>
      <w:divBdr>
        <w:top w:val="none" w:sz="0" w:space="0" w:color="auto"/>
        <w:left w:val="none" w:sz="0" w:space="0" w:color="auto"/>
        <w:bottom w:val="none" w:sz="0" w:space="0" w:color="auto"/>
        <w:right w:val="none" w:sz="0" w:space="0" w:color="auto"/>
      </w:divBdr>
    </w:div>
    <w:div w:id="626090029">
      <w:bodyDiv w:val="1"/>
      <w:marLeft w:val="0"/>
      <w:marRight w:val="0"/>
      <w:marTop w:val="0"/>
      <w:marBottom w:val="0"/>
      <w:divBdr>
        <w:top w:val="none" w:sz="0" w:space="0" w:color="auto"/>
        <w:left w:val="none" w:sz="0" w:space="0" w:color="auto"/>
        <w:bottom w:val="none" w:sz="0" w:space="0" w:color="auto"/>
        <w:right w:val="none" w:sz="0" w:space="0" w:color="auto"/>
      </w:divBdr>
    </w:div>
    <w:div w:id="643197808">
      <w:bodyDiv w:val="1"/>
      <w:marLeft w:val="0"/>
      <w:marRight w:val="0"/>
      <w:marTop w:val="0"/>
      <w:marBottom w:val="0"/>
      <w:divBdr>
        <w:top w:val="none" w:sz="0" w:space="0" w:color="auto"/>
        <w:left w:val="none" w:sz="0" w:space="0" w:color="auto"/>
        <w:bottom w:val="none" w:sz="0" w:space="0" w:color="auto"/>
        <w:right w:val="none" w:sz="0" w:space="0" w:color="auto"/>
      </w:divBdr>
    </w:div>
    <w:div w:id="649598542">
      <w:bodyDiv w:val="1"/>
      <w:marLeft w:val="0"/>
      <w:marRight w:val="0"/>
      <w:marTop w:val="0"/>
      <w:marBottom w:val="0"/>
      <w:divBdr>
        <w:top w:val="none" w:sz="0" w:space="0" w:color="auto"/>
        <w:left w:val="none" w:sz="0" w:space="0" w:color="auto"/>
        <w:bottom w:val="none" w:sz="0" w:space="0" w:color="auto"/>
        <w:right w:val="none" w:sz="0" w:space="0" w:color="auto"/>
      </w:divBdr>
      <w:divsChild>
        <w:div w:id="2007442228">
          <w:marLeft w:val="0"/>
          <w:marRight w:val="0"/>
          <w:marTop w:val="200"/>
          <w:marBottom w:val="0"/>
          <w:divBdr>
            <w:top w:val="none" w:sz="0" w:space="0" w:color="auto"/>
            <w:left w:val="none" w:sz="0" w:space="0" w:color="auto"/>
            <w:bottom w:val="none" w:sz="0" w:space="0" w:color="auto"/>
            <w:right w:val="none" w:sz="0" w:space="0" w:color="auto"/>
          </w:divBdr>
        </w:div>
      </w:divsChild>
    </w:div>
    <w:div w:id="654260545">
      <w:bodyDiv w:val="1"/>
      <w:marLeft w:val="0"/>
      <w:marRight w:val="0"/>
      <w:marTop w:val="0"/>
      <w:marBottom w:val="0"/>
      <w:divBdr>
        <w:top w:val="none" w:sz="0" w:space="0" w:color="auto"/>
        <w:left w:val="none" w:sz="0" w:space="0" w:color="auto"/>
        <w:bottom w:val="none" w:sz="0" w:space="0" w:color="auto"/>
        <w:right w:val="none" w:sz="0" w:space="0" w:color="auto"/>
      </w:divBdr>
    </w:div>
    <w:div w:id="664017749">
      <w:bodyDiv w:val="1"/>
      <w:marLeft w:val="0"/>
      <w:marRight w:val="0"/>
      <w:marTop w:val="0"/>
      <w:marBottom w:val="0"/>
      <w:divBdr>
        <w:top w:val="none" w:sz="0" w:space="0" w:color="auto"/>
        <w:left w:val="none" w:sz="0" w:space="0" w:color="auto"/>
        <w:bottom w:val="none" w:sz="0" w:space="0" w:color="auto"/>
        <w:right w:val="none" w:sz="0" w:space="0" w:color="auto"/>
      </w:divBdr>
    </w:div>
    <w:div w:id="676929459">
      <w:bodyDiv w:val="1"/>
      <w:marLeft w:val="0"/>
      <w:marRight w:val="0"/>
      <w:marTop w:val="0"/>
      <w:marBottom w:val="0"/>
      <w:divBdr>
        <w:top w:val="none" w:sz="0" w:space="0" w:color="auto"/>
        <w:left w:val="none" w:sz="0" w:space="0" w:color="auto"/>
        <w:bottom w:val="none" w:sz="0" w:space="0" w:color="auto"/>
        <w:right w:val="none" w:sz="0" w:space="0" w:color="auto"/>
      </w:divBdr>
    </w:div>
    <w:div w:id="686954694">
      <w:bodyDiv w:val="1"/>
      <w:marLeft w:val="0"/>
      <w:marRight w:val="0"/>
      <w:marTop w:val="0"/>
      <w:marBottom w:val="0"/>
      <w:divBdr>
        <w:top w:val="none" w:sz="0" w:space="0" w:color="auto"/>
        <w:left w:val="none" w:sz="0" w:space="0" w:color="auto"/>
        <w:bottom w:val="none" w:sz="0" w:space="0" w:color="auto"/>
        <w:right w:val="none" w:sz="0" w:space="0" w:color="auto"/>
      </w:divBdr>
      <w:divsChild>
        <w:div w:id="2051031769">
          <w:marLeft w:val="0"/>
          <w:marRight w:val="0"/>
          <w:marTop w:val="0"/>
          <w:marBottom w:val="0"/>
          <w:divBdr>
            <w:top w:val="none" w:sz="0" w:space="0" w:color="auto"/>
            <w:left w:val="none" w:sz="0" w:space="0" w:color="auto"/>
            <w:bottom w:val="none" w:sz="0" w:space="0" w:color="auto"/>
            <w:right w:val="none" w:sz="0" w:space="0" w:color="auto"/>
          </w:divBdr>
          <w:divsChild>
            <w:div w:id="200739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027307">
      <w:bodyDiv w:val="1"/>
      <w:marLeft w:val="0"/>
      <w:marRight w:val="0"/>
      <w:marTop w:val="0"/>
      <w:marBottom w:val="0"/>
      <w:divBdr>
        <w:top w:val="none" w:sz="0" w:space="0" w:color="auto"/>
        <w:left w:val="none" w:sz="0" w:space="0" w:color="auto"/>
        <w:bottom w:val="none" w:sz="0" w:space="0" w:color="auto"/>
        <w:right w:val="none" w:sz="0" w:space="0" w:color="auto"/>
      </w:divBdr>
    </w:div>
    <w:div w:id="691034989">
      <w:bodyDiv w:val="1"/>
      <w:marLeft w:val="0"/>
      <w:marRight w:val="0"/>
      <w:marTop w:val="0"/>
      <w:marBottom w:val="0"/>
      <w:divBdr>
        <w:top w:val="none" w:sz="0" w:space="0" w:color="auto"/>
        <w:left w:val="none" w:sz="0" w:space="0" w:color="auto"/>
        <w:bottom w:val="none" w:sz="0" w:space="0" w:color="auto"/>
        <w:right w:val="none" w:sz="0" w:space="0" w:color="auto"/>
      </w:divBdr>
    </w:div>
    <w:div w:id="730734431">
      <w:bodyDiv w:val="1"/>
      <w:marLeft w:val="0"/>
      <w:marRight w:val="0"/>
      <w:marTop w:val="0"/>
      <w:marBottom w:val="0"/>
      <w:divBdr>
        <w:top w:val="none" w:sz="0" w:space="0" w:color="auto"/>
        <w:left w:val="none" w:sz="0" w:space="0" w:color="auto"/>
        <w:bottom w:val="none" w:sz="0" w:space="0" w:color="auto"/>
        <w:right w:val="none" w:sz="0" w:space="0" w:color="auto"/>
      </w:divBdr>
    </w:div>
    <w:div w:id="734621071">
      <w:bodyDiv w:val="1"/>
      <w:marLeft w:val="0"/>
      <w:marRight w:val="0"/>
      <w:marTop w:val="0"/>
      <w:marBottom w:val="0"/>
      <w:divBdr>
        <w:top w:val="none" w:sz="0" w:space="0" w:color="auto"/>
        <w:left w:val="none" w:sz="0" w:space="0" w:color="auto"/>
        <w:bottom w:val="none" w:sz="0" w:space="0" w:color="auto"/>
        <w:right w:val="none" w:sz="0" w:space="0" w:color="auto"/>
      </w:divBdr>
    </w:div>
    <w:div w:id="740100555">
      <w:bodyDiv w:val="1"/>
      <w:marLeft w:val="0"/>
      <w:marRight w:val="0"/>
      <w:marTop w:val="0"/>
      <w:marBottom w:val="0"/>
      <w:divBdr>
        <w:top w:val="none" w:sz="0" w:space="0" w:color="auto"/>
        <w:left w:val="none" w:sz="0" w:space="0" w:color="auto"/>
        <w:bottom w:val="none" w:sz="0" w:space="0" w:color="auto"/>
        <w:right w:val="none" w:sz="0" w:space="0" w:color="auto"/>
      </w:divBdr>
    </w:div>
    <w:div w:id="768966548">
      <w:bodyDiv w:val="1"/>
      <w:marLeft w:val="0"/>
      <w:marRight w:val="0"/>
      <w:marTop w:val="0"/>
      <w:marBottom w:val="0"/>
      <w:divBdr>
        <w:top w:val="none" w:sz="0" w:space="0" w:color="auto"/>
        <w:left w:val="none" w:sz="0" w:space="0" w:color="auto"/>
        <w:bottom w:val="none" w:sz="0" w:space="0" w:color="auto"/>
        <w:right w:val="none" w:sz="0" w:space="0" w:color="auto"/>
      </w:divBdr>
    </w:div>
    <w:div w:id="811752835">
      <w:bodyDiv w:val="1"/>
      <w:marLeft w:val="0"/>
      <w:marRight w:val="0"/>
      <w:marTop w:val="0"/>
      <w:marBottom w:val="0"/>
      <w:divBdr>
        <w:top w:val="none" w:sz="0" w:space="0" w:color="auto"/>
        <w:left w:val="none" w:sz="0" w:space="0" w:color="auto"/>
        <w:bottom w:val="none" w:sz="0" w:space="0" w:color="auto"/>
        <w:right w:val="none" w:sz="0" w:space="0" w:color="auto"/>
      </w:divBdr>
      <w:divsChild>
        <w:div w:id="1140686077">
          <w:marLeft w:val="0"/>
          <w:marRight w:val="0"/>
          <w:marTop w:val="200"/>
          <w:marBottom w:val="0"/>
          <w:divBdr>
            <w:top w:val="none" w:sz="0" w:space="0" w:color="auto"/>
            <w:left w:val="none" w:sz="0" w:space="0" w:color="auto"/>
            <w:bottom w:val="none" w:sz="0" w:space="0" w:color="auto"/>
            <w:right w:val="none" w:sz="0" w:space="0" w:color="auto"/>
          </w:divBdr>
        </w:div>
      </w:divsChild>
    </w:div>
    <w:div w:id="820125079">
      <w:bodyDiv w:val="1"/>
      <w:marLeft w:val="0"/>
      <w:marRight w:val="0"/>
      <w:marTop w:val="0"/>
      <w:marBottom w:val="0"/>
      <w:divBdr>
        <w:top w:val="none" w:sz="0" w:space="0" w:color="auto"/>
        <w:left w:val="none" w:sz="0" w:space="0" w:color="auto"/>
        <w:bottom w:val="none" w:sz="0" w:space="0" w:color="auto"/>
        <w:right w:val="none" w:sz="0" w:space="0" w:color="auto"/>
      </w:divBdr>
    </w:div>
    <w:div w:id="830757219">
      <w:bodyDiv w:val="1"/>
      <w:marLeft w:val="0"/>
      <w:marRight w:val="0"/>
      <w:marTop w:val="0"/>
      <w:marBottom w:val="0"/>
      <w:divBdr>
        <w:top w:val="none" w:sz="0" w:space="0" w:color="auto"/>
        <w:left w:val="none" w:sz="0" w:space="0" w:color="auto"/>
        <w:bottom w:val="none" w:sz="0" w:space="0" w:color="auto"/>
        <w:right w:val="none" w:sz="0" w:space="0" w:color="auto"/>
      </w:divBdr>
    </w:div>
    <w:div w:id="844632682">
      <w:bodyDiv w:val="1"/>
      <w:marLeft w:val="0"/>
      <w:marRight w:val="0"/>
      <w:marTop w:val="0"/>
      <w:marBottom w:val="0"/>
      <w:divBdr>
        <w:top w:val="none" w:sz="0" w:space="0" w:color="auto"/>
        <w:left w:val="none" w:sz="0" w:space="0" w:color="auto"/>
        <w:bottom w:val="none" w:sz="0" w:space="0" w:color="auto"/>
        <w:right w:val="none" w:sz="0" w:space="0" w:color="auto"/>
      </w:divBdr>
    </w:div>
    <w:div w:id="857307507">
      <w:bodyDiv w:val="1"/>
      <w:marLeft w:val="0"/>
      <w:marRight w:val="0"/>
      <w:marTop w:val="0"/>
      <w:marBottom w:val="0"/>
      <w:divBdr>
        <w:top w:val="none" w:sz="0" w:space="0" w:color="auto"/>
        <w:left w:val="none" w:sz="0" w:space="0" w:color="auto"/>
        <w:bottom w:val="none" w:sz="0" w:space="0" w:color="auto"/>
        <w:right w:val="none" w:sz="0" w:space="0" w:color="auto"/>
      </w:divBdr>
    </w:div>
    <w:div w:id="862597319">
      <w:bodyDiv w:val="1"/>
      <w:marLeft w:val="0"/>
      <w:marRight w:val="0"/>
      <w:marTop w:val="0"/>
      <w:marBottom w:val="0"/>
      <w:divBdr>
        <w:top w:val="none" w:sz="0" w:space="0" w:color="auto"/>
        <w:left w:val="none" w:sz="0" w:space="0" w:color="auto"/>
        <w:bottom w:val="none" w:sz="0" w:space="0" w:color="auto"/>
        <w:right w:val="none" w:sz="0" w:space="0" w:color="auto"/>
      </w:divBdr>
    </w:div>
    <w:div w:id="873081405">
      <w:bodyDiv w:val="1"/>
      <w:marLeft w:val="0"/>
      <w:marRight w:val="0"/>
      <w:marTop w:val="0"/>
      <w:marBottom w:val="0"/>
      <w:divBdr>
        <w:top w:val="none" w:sz="0" w:space="0" w:color="auto"/>
        <w:left w:val="none" w:sz="0" w:space="0" w:color="auto"/>
        <w:bottom w:val="none" w:sz="0" w:space="0" w:color="auto"/>
        <w:right w:val="none" w:sz="0" w:space="0" w:color="auto"/>
      </w:divBdr>
    </w:div>
    <w:div w:id="909583155">
      <w:bodyDiv w:val="1"/>
      <w:marLeft w:val="0"/>
      <w:marRight w:val="0"/>
      <w:marTop w:val="0"/>
      <w:marBottom w:val="0"/>
      <w:divBdr>
        <w:top w:val="none" w:sz="0" w:space="0" w:color="auto"/>
        <w:left w:val="none" w:sz="0" w:space="0" w:color="auto"/>
        <w:bottom w:val="none" w:sz="0" w:space="0" w:color="auto"/>
        <w:right w:val="none" w:sz="0" w:space="0" w:color="auto"/>
      </w:divBdr>
    </w:div>
    <w:div w:id="915361283">
      <w:bodyDiv w:val="1"/>
      <w:marLeft w:val="0"/>
      <w:marRight w:val="0"/>
      <w:marTop w:val="0"/>
      <w:marBottom w:val="0"/>
      <w:divBdr>
        <w:top w:val="none" w:sz="0" w:space="0" w:color="auto"/>
        <w:left w:val="none" w:sz="0" w:space="0" w:color="auto"/>
        <w:bottom w:val="none" w:sz="0" w:space="0" w:color="auto"/>
        <w:right w:val="none" w:sz="0" w:space="0" w:color="auto"/>
      </w:divBdr>
    </w:div>
    <w:div w:id="916014605">
      <w:bodyDiv w:val="1"/>
      <w:marLeft w:val="0"/>
      <w:marRight w:val="0"/>
      <w:marTop w:val="0"/>
      <w:marBottom w:val="0"/>
      <w:divBdr>
        <w:top w:val="none" w:sz="0" w:space="0" w:color="auto"/>
        <w:left w:val="none" w:sz="0" w:space="0" w:color="auto"/>
        <w:bottom w:val="none" w:sz="0" w:space="0" w:color="auto"/>
        <w:right w:val="none" w:sz="0" w:space="0" w:color="auto"/>
      </w:divBdr>
    </w:div>
    <w:div w:id="956646488">
      <w:bodyDiv w:val="1"/>
      <w:marLeft w:val="0"/>
      <w:marRight w:val="0"/>
      <w:marTop w:val="0"/>
      <w:marBottom w:val="0"/>
      <w:divBdr>
        <w:top w:val="none" w:sz="0" w:space="0" w:color="auto"/>
        <w:left w:val="none" w:sz="0" w:space="0" w:color="auto"/>
        <w:bottom w:val="none" w:sz="0" w:space="0" w:color="auto"/>
        <w:right w:val="none" w:sz="0" w:space="0" w:color="auto"/>
      </w:divBdr>
    </w:div>
    <w:div w:id="975647609">
      <w:bodyDiv w:val="1"/>
      <w:marLeft w:val="0"/>
      <w:marRight w:val="0"/>
      <w:marTop w:val="0"/>
      <w:marBottom w:val="0"/>
      <w:divBdr>
        <w:top w:val="none" w:sz="0" w:space="0" w:color="auto"/>
        <w:left w:val="none" w:sz="0" w:space="0" w:color="auto"/>
        <w:bottom w:val="none" w:sz="0" w:space="0" w:color="auto"/>
        <w:right w:val="none" w:sz="0" w:space="0" w:color="auto"/>
      </w:divBdr>
    </w:div>
    <w:div w:id="989099325">
      <w:bodyDiv w:val="1"/>
      <w:marLeft w:val="0"/>
      <w:marRight w:val="0"/>
      <w:marTop w:val="0"/>
      <w:marBottom w:val="0"/>
      <w:divBdr>
        <w:top w:val="none" w:sz="0" w:space="0" w:color="auto"/>
        <w:left w:val="none" w:sz="0" w:space="0" w:color="auto"/>
        <w:bottom w:val="none" w:sz="0" w:space="0" w:color="auto"/>
        <w:right w:val="none" w:sz="0" w:space="0" w:color="auto"/>
      </w:divBdr>
    </w:div>
    <w:div w:id="1012797430">
      <w:bodyDiv w:val="1"/>
      <w:marLeft w:val="0"/>
      <w:marRight w:val="0"/>
      <w:marTop w:val="0"/>
      <w:marBottom w:val="0"/>
      <w:divBdr>
        <w:top w:val="none" w:sz="0" w:space="0" w:color="auto"/>
        <w:left w:val="none" w:sz="0" w:space="0" w:color="auto"/>
        <w:bottom w:val="none" w:sz="0" w:space="0" w:color="auto"/>
        <w:right w:val="none" w:sz="0" w:space="0" w:color="auto"/>
      </w:divBdr>
    </w:div>
    <w:div w:id="1031953559">
      <w:bodyDiv w:val="1"/>
      <w:marLeft w:val="0"/>
      <w:marRight w:val="0"/>
      <w:marTop w:val="0"/>
      <w:marBottom w:val="0"/>
      <w:divBdr>
        <w:top w:val="none" w:sz="0" w:space="0" w:color="auto"/>
        <w:left w:val="none" w:sz="0" w:space="0" w:color="auto"/>
        <w:bottom w:val="none" w:sz="0" w:space="0" w:color="auto"/>
        <w:right w:val="none" w:sz="0" w:space="0" w:color="auto"/>
      </w:divBdr>
    </w:div>
    <w:div w:id="1032416854">
      <w:bodyDiv w:val="1"/>
      <w:marLeft w:val="0"/>
      <w:marRight w:val="0"/>
      <w:marTop w:val="0"/>
      <w:marBottom w:val="0"/>
      <w:divBdr>
        <w:top w:val="none" w:sz="0" w:space="0" w:color="auto"/>
        <w:left w:val="none" w:sz="0" w:space="0" w:color="auto"/>
        <w:bottom w:val="none" w:sz="0" w:space="0" w:color="auto"/>
        <w:right w:val="none" w:sz="0" w:space="0" w:color="auto"/>
      </w:divBdr>
    </w:div>
    <w:div w:id="1055815615">
      <w:bodyDiv w:val="1"/>
      <w:marLeft w:val="0"/>
      <w:marRight w:val="0"/>
      <w:marTop w:val="0"/>
      <w:marBottom w:val="0"/>
      <w:divBdr>
        <w:top w:val="none" w:sz="0" w:space="0" w:color="auto"/>
        <w:left w:val="none" w:sz="0" w:space="0" w:color="auto"/>
        <w:bottom w:val="none" w:sz="0" w:space="0" w:color="auto"/>
        <w:right w:val="none" w:sz="0" w:space="0" w:color="auto"/>
      </w:divBdr>
    </w:div>
    <w:div w:id="1058553962">
      <w:bodyDiv w:val="1"/>
      <w:marLeft w:val="0"/>
      <w:marRight w:val="0"/>
      <w:marTop w:val="0"/>
      <w:marBottom w:val="0"/>
      <w:divBdr>
        <w:top w:val="none" w:sz="0" w:space="0" w:color="auto"/>
        <w:left w:val="none" w:sz="0" w:space="0" w:color="auto"/>
        <w:bottom w:val="none" w:sz="0" w:space="0" w:color="auto"/>
        <w:right w:val="none" w:sz="0" w:space="0" w:color="auto"/>
      </w:divBdr>
    </w:div>
    <w:div w:id="1070078219">
      <w:bodyDiv w:val="1"/>
      <w:marLeft w:val="0"/>
      <w:marRight w:val="0"/>
      <w:marTop w:val="0"/>
      <w:marBottom w:val="0"/>
      <w:divBdr>
        <w:top w:val="none" w:sz="0" w:space="0" w:color="auto"/>
        <w:left w:val="none" w:sz="0" w:space="0" w:color="auto"/>
        <w:bottom w:val="none" w:sz="0" w:space="0" w:color="auto"/>
        <w:right w:val="none" w:sz="0" w:space="0" w:color="auto"/>
      </w:divBdr>
    </w:div>
    <w:div w:id="1070617635">
      <w:bodyDiv w:val="1"/>
      <w:marLeft w:val="0"/>
      <w:marRight w:val="0"/>
      <w:marTop w:val="0"/>
      <w:marBottom w:val="0"/>
      <w:divBdr>
        <w:top w:val="none" w:sz="0" w:space="0" w:color="auto"/>
        <w:left w:val="none" w:sz="0" w:space="0" w:color="auto"/>
        <w:bottom w:val="none" w:sz="0" w:space="0" w:color="auto"/>
        <w:right w:val="none" w:sz="0" w:space="0" w:color="auto"/>
      </w:divBdr>
    </w:div>
    <w:div w:id="1090857231">
      <w:bodyDiv w:val="1"/>
      <w:marLeft w:val="0"/>
      <w:marRight w:val="0"/>
      <w:marTop w:val="0"/>
      <w:marBottom w:val="0"/>
      <w:divBdr>
        <w:top w:val="none" w:sz="0" w:space="0" w:color="auto"/>
        <w:left w:val="none" w:sz="0" w:space="0" w:color="auto"/>
        <w:bottom w:val="none" w:sz="0" w:space="0" w:color="auto"/>
        <w:right w:val="none" w:sz="0" w:space="0" w:color="auto"/>
      </w:divBdr>
    </w:div>
    <w:div w:id="1113744080">
      <w:bodyDiv w:val="1"/>
      <w:marLeft w:val="0"/>
      <w:marRight w:val="0"/>
      <w:marTop w:val="0"/>
      <w:marBottom w:val="0"/>
      <w:divBdr>
        <w:top w:val="none" w:sz="0" w:space="0" w:color="auto"/>
        <w:left w:val="none" w:sz="0" w:space="0" w:color="auto"/>
        <w:bottom w:val="none" w:sz="0" w:space="0" w:color="auto"/>
        <w:right w:val="none" w:sz="0" w:space="0" w:color="auto"/>
      </w:divBdr>
    </w:div>
    <w:div w:id="1133988566">
      <w:bodyDiv w:val="1"/>
      <w:marLeft w:val="0"/>
      <w:marRight w:val="0"/>
      <w:marTop w:val="0"/>
      <w:marBottom w:val="0"/>
      <w:divBdr>
        <w:top w:val="none" w:sz="0" w:space="0" w:color="auto"/>
        <w:left w:val="none" w:sz="0" w:space="0" w:color="auto"/>
        <w:bottom w:val="none" w:sz="0" w:space="0" w:color="auto"/>
        <w:right w:val="none" w:sz="0" w:space="0" w:color="auto"/>
      </w:divBdr>
    </w:div>
    <w:div w:id="1138761334">
      <w:bodyDiv w:val="1"/>
      <w:marLeft w:val="0"/>
      <w:marRight w:val="0"/>
      <w:marTop w:val="0"/>
      <w:marBottom w:val="0"/>
      <w:divBdr>
        <w:top w:val="none" w:sz="0" w:space="0" w:color="auto"/>
        <w:left w:val="none" w:sz="0" w:space="0" w:color="auto"/>
        <w:bottom w:val="none" w:sz="0" w:space="0" w:color="auto"/>
        <w:right w:val="none" w:sz="0" w:space="0" w:color="auto"/>
      </w:divBdr>
    </w:div>
    <w:div w:id="1161578726">
      <w:bodyDiv w:val="1"/>
      <w:marLeft w:val="0"/>
      <w:marRight w:val="0"/>
      <w:marTop w:val="0"/>
      <w:marBottom w:val="0"/>
      <w:divBdr>
        <w:top w:val="none" w:sz="0" w:space="0" w:color="auto"/>
        <w:left w:val="none" w:sz="0" w:space="0" w:color="auto"/>
        <w:bottom w:val="none" w:sz="0" w:space="0" w:color="auto"/>
        <w:right w:val="none" w:sz="0" w:space="0" w:color="auto"/>
      </w:divBdr>
      <w:divsChild>
        <w:div w:id="1582525032">
          <w:marLeft w:val="0"/>
          <w:marRight w:val="0"/>
          <w:marTop w:val="0"/>
          <w:marBottom w:val="0"/>
          <w:divBdr>
            <w:top w:val="none" w:sz="0" w:space="0" w:color="auto"/>
            <w:left w:val="none" w:sz="0" w:space="0" w:color="auto"/>
            <w:bottom w:val="none" w:sz="0" w:space="0" w:color="auto"/>
            <w:right w:val="none" w:sz="0" w:space="0" w:color="auto"/>
          </w:divBdr>
        </w:div>
      </w:divsChild>
    </w:div>
    <w:div w:id="1174760862">
      <w:bodyDiv w:val="1"/>
      <w:marLeft w:val="0"/>
      <w:marRight w:val="0"/>
      <w:marTop w:val="0"/>
      <w:marBottom w:val="0"/>
      <w:divBdr>
        <w:top w:val="none" w:sz="0" w:space="0" w:color="auto"/>
        <w:left w:val="none" w:sz="0" w:space="0" w:color="auto"/>
        <w:bottom w:val="none" w:sz="0" w:space="0" w:color="auto"/>
        <w:right w:val="none" w:sz="0" w:space="0" w:color="auto"/>
      </w:divBdr>
    </w:div>
    <w:div w:id="1184132692">
      <w:bodyDiv w:val="1"/>
      <w:marLeft w:val="0"/>
      <w:marRight w:val="0"/>
      <w:marTop w:val="0"/>
      <w:marBottom w:val="0"/>
      <w:divBdr>
        <w:top w:val="none" w:sz="0" w:space="0" w:color="auto"/>
        <w:left w:val="none" w:sz="0" w:space="0" w:color="auto"/>
        <w:bottom w:val="none" w:sz="0" w:space="0" w:color="auto"/>
        <w:right w:val="none" w:sz="0" w:space="0" w:color="auto"/>
      </w:divBdr>
    </w:div>
    <w:div w:id="1193305536">
      <w:bodyDiv w:val="1"/>
      <w:marLeft w:val="0"/>
      <w:marRight w:val="0"/>
      <w:marTop w:val="0"/>
      <w:marBottom w:val="0"/>
      <w:divBdr>
        <w:top w:val="none" w:sz="0" w:space="0" w:color="auto"/>
        <w:left w:val="none" w:sz="0" w:space="0" w:color="auto"/>
        <w:bottom w:val="none" w:sz="0" w:space="0" w:color="auto"/>
        <w:right w:val="none" w:sz="0" w:space="0" w:color="auto"/>
      </w:divBdr>
    </w:div>
    <w:div w:id="1235970422">
      <w:bodyDiv w:val="1"/>
      <w:marLeft w:val="0"/>
      <w:marRight w:val="0"/>
      <w:marTop w:val="0"/>
      <w:marBottom w:val="0"/>
      <w:divBdr>
        <w:top w:val="none" w:sz="0" w:space="0" w:color="auto"/>
        <w:left w:val="none" w:sz="0" w:space="0" w:color="auto"/>
        <w:bottom w:val="none" w:sz="0" w:space="0" w:color="auto"/>
        <w:right w:val="none" w:sz="0" w:space="0" w:color="auto"/>
      </w:divBdr>
    </w:div>
    <w:div w:id="1238396294">
      <w:bodyDiv w:val="1"/>
      <w:marLeft w:val="0"/>
      <w:marRight w:val="0"/>
      <w:marTop w:val="0"/>
      <w:marBottom w:val="0"/>
      <w:divBdr>
        <w:top w:val="none" w:sz="0" w:space="0" w:color="auto"/>
        <w:left w:val="none" w:sz="0" w:space="0" w:color="auto"/>
        <w:bottom w:val="none" w:sz="0" w:space="0" w:color="auto"/>
        <w:right w:val="none" w:sz="0" w:space="0" w:color="auto"/>
      </w:divBdr>
    </w:div>
    <w:div w:id="1252154689">
      <w:bodyDiv w:val="1"/>
      <w:marLeft w:val="0"/>
      <w:marRight w:val="0"/>
      <w:marTop w:val="0"/>
      <w:marBottom w:val="0"/>
      <w:divBdr>
        <w:top w:val="none" w:sz="0" w:space="0" w:color="auto"/>
        <w:left w:val="none" w:sz="0" w:space="0" w:color="auto"/>
        <w:bottom w:val="none" w:sz="0" w:space="0" w:color="auto"/>
        <w:right w:val="none" w:sz="0" w:space="0" w:color="auto"/>
      </w:divBdr>
    </w:div>
    <w:div w:id="1256672582">
      <w:bodyDiv w:val="1"/>
      <w:marLeft w:val="0"/>
      <w:marRight w:val="0"/>
      <w:marTop w:val="0"/>
      <w:marBottom w:val="0"/>
      <w:divBdr>
        <w:top w:val="none" w:sz="0" w:space="0" w:color="auto"/>
        <w:left w:val="none" w:sz="0" w:space="0" w:color="auto"/>
        <w:bottom w:val="none" w:sz="0" w:space="0" w:color="auto"/>
        <w:right w:val="none" w:sz="0" w:space="0" w:color="auto"/>
      </w:divBdr>
    </w:div>
    <w:div w:id="1270816391">
      <w:bodyDiv w:val="1"/>
      <w:marLeft w:val="0"/>
      <w:marRight w:val="0"/>
      <w:marTop w:val="0"/>
      <w:marBottom w:val="0"/>
      <w:divBdr>
        <w:top w:val="none" w:sz="0" w:space="0" w:color="auto"/>
        <w:left w:val="none" w:sz="0" w:space="0" w:color="auto"/>
        <w:bottom w:val="none" w:sz="0" w:space="0" w:color="auto"/>
        <w:right w:val="none" w:sz="0" w:space="0" w:color="auto"/>
      </w:divBdr>
    </w:div>
    <w:div w:id="1275552086">
      <w:bodyDiv w:val="1"/>
      <w:marLeft w:val="0"/>
      <w:marRight w:val="0"/>
      <w:marTop w:val="0"/>
      <w:marBottom w:val="0"/>
      <w:divBdr>
        <w:top w:val="none" w:sz="0" w:space="0" w:color="auto"/>
        <w:left w:val="none" w:sz="0" w:space="0" w:color="auto"/>
        <w:bottom w:val="none" w:sz="0" w:space="0" w:color="auto"/>
        <w:right w:val="none" w:sz="0" w:space="0" w:color="auto"/>
      </w:divBdr>
    </w:div>
    <w:div w:id="1310283658">
      <w:bodyDiv w:val="1"/>
      <w:marLeft w:val="0"/>
      <w:marRight w:val="0"/>
      <w:marTop w:val="0"/>
      <w:marBottom w:val="0"/>
      <w:divBdr>
        <w:top w:val="none" w:sz="0" w:space="0" w:color="auto"/>
        <w:left w:val="none" w:sz="0" w:space="0" w:color="auto"/>
        <w:bottom w:val="none" w:sz="0" w:space="0" w:color="auto"/>
        <w:right w:val="none" w:sz="0" w:space="0" w:color="auto"/>
      </w:divBdr>
    </w:div>
    <w:div w:id="1324312892">
      <w:bodyDiv w:val="1"/>
      <w:marLeft w:val="0"/>
      <w:marRight w:val="0"/>
      <w:marTop w:val="0"/>
      <w:marBottom w:val="0"/>
      <w:divBdr>
        <w:top w:val="none" w:sz="0" w:space="0" w:color="auto"/>
        <w:left w:val="none" w:sz="0" w:space="0" w:color="auto"/>
        <w:bottom w:val="none" w:sz="0" w:space="0" w:color="auto"/>
        <w:right w:val="none" w:sz="0" w:space="0" w:color="auto"/>
      </w:divBdr>
    </w:div>
    <w:div w:id="1340891782">
      <w:bodyDiv w:val="1"/>
      <w:marLeft w:val="0"/>
      <w:marRight w:val="0"/>
      <w:marTop w:val="0"/>
      <w:marBottom w:val="0"/>
      <w:divBdr>
        <w:top w:val="none" w:sz="0" w:space="0" w:color="auto"/>
        <w:left w:val="none" w:sz="0" w:space="0" w:color="auto"/>
        <w:bottom w:val="none" w:sz="0" w:space="0" w:color="auto"/>
        <w:right w:val="none" w:sz="0" w:space="0" w:color="auto"/>
      </w:divBdr>
    </w:div>
    <w:div w:id="1350138361">
      <w:bodyDiv w:val="1"/>
      <w:marLeft w:val="0"/>
      <w:marRight w:val="0"/>
      <w:marTop w:val="0"/>
      <w:marBottom w:val="0"/>
      <w:divBdr>
        <w:top w:val="none" w:sz="0" w:space="0" w:color="auto"/>
        <w:left w:val="none" w:sz="0" w:space="0" w:color="auto"/>
        <w:bottom w:val="none" w:sz="0" w:space="0" w:color="auto"/>
        <w:right w:val="none" w:sz="0" w:space="0" w:color="auto"/>
      </w:divBdr>
    </w:div>
    <w:div w:id="1369792297">
      <w:bodyDiv w:val="1"/>
      <w:marLeft w:val="0"/>
      <w:marRight w:val="0"/>
      <w:marTop w:val="0"/>
      <w:marBottom w:val="0"/>
      <w:divBdr>
        <w:top w:val="none" w:sz="0" w:space="0" w:color="auto"/>
        <w:left w:val="none" w:sz="0" w:space="0" w:color="auto"/>
        <w:bottom w:val="none" w:sz="0" w:space="0" w:color="auto"/>
        <w:right w:val="none" w:sz="0" w:space="0" w:color="auto"/>
      </w:divBdr>
    </w:div>
    <w:div w:id="1403527973">
      <w:bodyDiv w:val="1"/>
      <w:marLeft w:val="0"/>
      <w:marRight w:val="0"/>
      <w:marTop w:val="0"/>
      <w:marBottom w:val="0"/>
      <w:divBdr>
        <w:top w:val="none" w:sz="0" w:space="0" w:color="auto"/>
        <w:left w:val="none" w:sz="0" w:space="0" w:color="auto"/>
        <w:bottom w:val="none" w:sz="0" w:space="0" w:color="auto"/>
        <w:right w:val="none" w:sz="0" w:space="0" w:color="auto"/>
      </w:divBdr>
    </w:div>
    <w:div w:id="1443496505">
      <w:bodyDiv w:val="1"/>
      <w:marLeft w:val="0"/>
      <w:marRight w:val="0"/>
      <w:marTop w:val="0"/>
      <w:marBottom w:val="0"/>
      <w:divBdr>
        <w:top w:val="none" w:sz="0" w:space="0" w:color="auto"/>
        <w:left w:val="none" w:sz="0" w:space="0" w:color="auto"/>
        <w:bottom w:val="none" w:sz="0" w:space="0" w:color="auto"/>
        <w:right w:val="none" w:sz="0" w:space="0" w:color="auto"/>
      </w:divBdr>
    </w:div>
    <w:div w:id="1464275718">
      <w:bodyDiv w:val="1"/>
      <w:marLeft w:val="0"/>
      <w:marRight w:val="0"/>
      <w:marTop w:val="0"/>
      <w:marBottom w:val="0"/>
      <w:divBdr>
        <w:top w:val="none" w:sz="0" w:space="0" w:color="auto"/>
        <w:left w:val="none" w:sz="0" w:space="0" w:color="auto"/>
        <w:bottom w:val="none" w:sz="0" w:space="0" w:color="auto"/>
        <w:right w:val="none" w:sz="0" w:space="0" w:color="auto"/>
      </w:divBdr>
    </w:div>
    <w:div w:id="1476526814">
      <w:bodyDiv w:val="1"/>
      <w:marLeft w:val="0"/>
      <w:marRight w:val="0"/>
      <w:marTop w:val="0"/>
      <w:marBottom w:val="0"/>
      <w:divBdr>
        <w:top w:val="none" w:sz="0" w:space="0" w:color="auto"/>
        <w:left w:val="none" w:sz="0" w:space="0" w:color="auto"/>
        <w:bottom w:val="none" w:sz="0" w:space="0" w:color="auto"/>
        <w:right w:val="none" w:sz="0" w:space="0" w:color="auto"/>
      </w:divBdr>
    </w:div>
    <w:div w:id="1477527169">
      <w:bodyDiv w:val="1"/>
      <w:marLeft w:val="0"/>
      <w:marRight w:val="0"/>
      <w:marTop w:val="0"/>
      <w:marBottom w:val="0"/>
      <w:divBdr>
        <w:top w:val="none" w:sz="0" w:space="0" w:color="auto"/>
        <w:left w:val="none" w:sz="0" w:space="0" w:color="auto"/>
        <w:bottom w:val="none" w:sz="0" w:space="0" w:color="auto"/>
        <w:right w:val="none" w:sz="0" w:space="0" w:color="auto"/>
      </w:divBdr>
    </w:div>
    <w:div w:id="1489594518">
      <w:bodyDiv w:val="1"/>
      <w:marLeft w:val="0"/>
      <w:marRight w:val="0"/>
      <w:marTop w:val="0"/>
      <w:marBottom w:val="0"/>
      <w:divBdr>
        <w:top w:val="none" w:sz="0" w:space="0" w:color="auto"/>
        <w:left w:val="none" w:sz="0" w:space="0" w:color="auto"/>
        <w:bottom w:val="none" w:sz="0" w:space="0" w:color="auto"/>
        <w:right w:val="none" w:sz="0" w:space="0" w:color="auto"/>
      </w:divBdr>
    </w:div>
    <w:div w:id="1532454546">
      <w:bodyDiv w:val="1"/>
      <w:marLeft w:val="0"/>
      <w:marRight w:val="0"/>
      <w:marTop w:val="0"/>
      <w:marBottom w:val="0"/>
      <w:divBdr>
        <w:top w:val="none" w:sz="0" w:space="0" w:color="auto"/>
        <w:left w:val="none" w:sz="0" w:space="0" w:color="auto"/>
        <w:bottom w:val="none" w:sz="0" w:space="0" w:color="auto"/>
        <w:right w:val="none" w:sz="0" w:space="0" w:color="auto"/>
      </w:divBdr>
    </w:div>
    <w:div w:id="1539271743">
      <w:bodyDiv w:val="1"/>
      <w:marLeft w:val="0"/>
      <w:marRight w:val="0"/>
      <w:marTop w:val="0"/>
      <w:marBottom w:val="0"/>
      <w:divBdr>
        <w:top w:val="none" w:sz="0" w:space="0" w:color="auto"/>
        <w:left w:val="none" w:sz="0" w:space="0" w:color="auto"/>
        <w:bottom w:val="none" w:sz="0" w:space="0" w:color="auto"/>
        <w:right w:val="none" w:sz="0" w:space="0" w:color="auto"/>
      </w:divBdr>
    </w:div>
    <w:div w:id="1560818545">
      <w:bodyDiv w:val="1"/>
      <w:marLeft w:val="0"/>
      <w:marRight w:val="0"/>
      <w:marTop w:val="0"/>
      <w:marBottom w:val="0"/>
      <w:divBdr>
        <w:top w:val="none" w:sz="0" w:space="0" w:color="auto"/>
        <w:left w:val="none" w:sz="0" w:space="0" w:color="auto"/>
        <w:bottom w:val="none" w:sz="0" w:space="0" w:color="auto"/>
        <w:right w:val="none" w:sz="0" w:space="0" w:color="auto"/>
      </w:divBdr>
    </w:div>
    <w:div w:id="1602108949">
      <w:bodyDiv w:val="1"/>
      <w:marLeft w:val="0"/>
      <w:marRight w:val="0"/>
      <w:marTop w:val="0"/>
      <w:marBottom w:val="0"/>
      <w:divBdr>
        <w:top w:val="none" w:sz="0" w:space="0" w:color="auto"/>
        <w:left w:val="none" w:sz="0" w:space="0" w:color="auto"/>
        <w:bottom w:val="none" w:sz="0" w:space="0" w:color="auto"/>
        <w:right w:val="none" w:sz="0" w:space="0" w:color="auto"/>
      </w:divBdr>
      <w:divsChild>
        <w:div w:id="1058019072">
          <w:marLeft w:val="0"/>
          <w:marRight w:val="0"/>
          <w:marTop w:val="200"/>
          <w:marBottom w:val="0"/>
          <w:divBdr>
            <w:top w:val="none" w:sz="0" w:space="0" w:color="auto"/>
            <w:left w:val="none" w:sz="0" w:space="0" w:color="auto"/>
            <w:bottom w:val="none" w:sz="0" w:space="0" w:color="auto"/>
            <w:right w:val="none" w:sz="0" w:space="0" w:color="auto"/>
          </w:divBdr>
        </w:div>
      </w:divsChild>
    </w:div>
    <w:div w:id="1623146220">
      <w:bodyDiv w:val="1"/>
      <w:marLeft w:val="0"/>
      <w:marRight w:val="0"/>
      <w:marTop w:val="0"/>
      <w:marBottom w:val="0"/>
      <w:divBdr>
        <w:top w:val="none" w:sz="0" w:space="0" w:color="auto"/>
        <w:left w:val="none" w:sz="0" w:space="0" w:color="auto"/>
        <w:bottom w:val="none" w:sz="0" w:space="0" w:color="auto"/>
        <w:right w:val="none" w:sz="0" w:space="0" w:color="auto"/>
      </w:divBdr>
    </w:div>
    <w:div w:id="1662927342">
      <w:bodyDiv w:val="1"/>
      <w:marLeft w:val="0"/>
      <w:marRight w:val="0"/>
      <w:marTop w:val="0"/>
      <w:marBottom w:val="0"/>
      <w:divBdr>
        <w:top w:val="none" w:sz="0" w:space="0" w:color="auto"/>
        <w:left w:val="none" w:sz="0" w:space="0" w:color="auto"/>
        <w:bottom w:val="none" w:sz="0" w:space="0" w:color="auto"/>
        <w:right w:val="none" w:sz="0" w:space="0" w:color="auto"/>
      </w:divBdr>
    </w:div>
    <w:div w:id="1687906984">
      <w:bodyDiv w:val="1"/>
      <w:marLeft w:val="0"/>
      <w:marRight w:val="0"/>
      <w:marTop w:val="0"/>
      <w:marBottom w:val="0"/>
      <w:divBdr>
        <w:top w:val="none" w:sz="0" w:space="0" w:color="auto"/>
        <w:left w:val="none" w:sz="0" w:space="0" w:color="auto"/>
        <w:bottom w:val="none" w:sz="0" w:space="0" w:color="auto"/>
        <w:right w:val="none" w:sz="0" w:space="0" w:color="auto"/>
      </w:divBdr>
    </w:div>
    <w:div w:id="1703821877">
      <w:bodyDiv w:val="1"/>
      <w:marLeft w:val="0"/>
      <w:marRight w:val="0"/>
      <w:marTop w:val="0"/>
      <w:marBottom w:val="0"/>
      <w:divBdr>
        <w:top w:val="none" w:sz="0" w:space="0" w:color="auto"/>
        <w:left w:val="none" w:sz="0" w:space="0" w:color="auto"/>
        <w:bottom w:val="none" w:sz="0" w:space="0" w:color="auto"/>
        <w:right w:val="none" w:sz="0" w:space="0" w:color="auto"/>
      </w:divBdr>
    </w:div>
    <w:div w:id="1724518824">
      <w:bodyDiv w:val="1"/>
      <w:marLeft w:val="0"/>
      <w:marRight w:val="0"/>
      <w:marTop w:val="0"/>
      <w:marBottom w:val="0"/>
      <w:divBdr>
        <w:top w:val="none" w:sz="0" w:space="0" w:color="auto"/>
        <w:left w:val="none" w:sz="0" w:space="0" w:color="auto"/>
        <w:bottom w:val="none" w:sz="0" w:space="0" w:color="auto"/>
        <w:right w:val="none" w:sz="0" w:space="0" w:color="auto"/>
      </w:divBdr>
    </w:div>
    <w:div w:id="1727952501">
      <w:bodyDiv w:val="1"/>
      <w:marLeft w:val="0"/>
      <w:marRight w:val="0"/>
      <w:marTop w:val="0"/>
      <w:marBottom w:val="0"/>
      <w:divBdr>
        <w:top w:val="none" w:sz="0" w:space="0" w:color="auto"/>
        <w:left w:val="none" w:sz="0" w:space="0" w:color="auto"/>
        <w:bottom w:val="none" w:sz="0" w:space="0" w:color="auto"/>
        <w:right w:val="none" w:sz="0" w:space="0" w:color="auto"/>
      </w:divBdr>
    </w:div>
    <w:div w:id="1730106918">
      <w:bodyDiv w:val="1"/>
      <w:marLeft w:val="0"/>
      <w:marRight w:val="0"/>
      <w:marTop w:val="0"/>
      <w:marBottom w:val="0"/>
      <w:divBdr>
        <w:top w:val="none" w:sz="0" w:space="0" w:color="auto"/>
        <w:left w:val="none" w:sz="0" w:space="0" w:color="auto"/>
        <w:bottom w:val="none" w:sz="0" w:space="0" w:color="auto"/>
        <w:right w:val="none" w:sz="0" w:space="0" w:color="auto"/>
      </w:divBdr>
    </w:div>
    <w:div w:id="1748647870">
      <w:bodyDiv w:val="1"/>
      <w:marLeft w:val="0"/>
      <w:marRight w:val="0"/>
      <w:marTop w:val="0"/>
      <w:marBottom w:val="0"/>
      <w:divBdr>
        <w:top w:val="none" w:sz="0" w:space="0" w:color="auto"/>
        <w:left w:val="none" w:sz="0" w:space="0" w:color="auto"/>
        <w:bottom w:val="none" w:sz="0" w:space="0" w:color="auto"/>
        <w:right w:val="none" w:sz="0" w:space="0" w:color="auto"/>
      </w:divBdr>
    </w:div>
    <w:div w:id="1757631850">
      <w:bodyDiv w:val="1"/>
      <w:marLeft w:val="0"/>
      <w:marRight w:val="0"/>
      <w:marTop w:val="0"/>
      <w:marBottom w:val="0"/>
      <w:divBdr>
        <w:top w:val="none" w:sz="0" w:space="0" w:color="auto"/>
        <w:left w:val="none" w:sz="0" w:space="0" w:color="auto"/>
        <w:bottom w:val="none" w:sz="0" w:space="0" w:color="auto"/>
        <w:right w:val="none" w:sz="0" w:space="0" w:color="auto"/>
      </w:divBdr>
    </w:div>
    <w:div w:id="1776175052">
      <w:bodyDiv w:val="1"/>
      <w:marLeft w:val="0"/>
      <w:marRight w:val="0"/>
      <w:marTop w:val="0"/>
      <w:marBottom w:val="0"/>
      <w:divBdr>
        <w:top w:val="none" w:sz="0" w:space="0" w:color="auto"/>
        <w:left w:val="none" w:sz="0" w:space="0" w:color="auto"/>
        <w:bottom w:val="none" w:sz="0" w:space="0" w:color="auto"/>
        <w:right w:val="none" w:sz="0" w:space="0" w:color="auto"/>
      </w:divBdr>
    </w:div>
    <w:div w:id="1787575130">
      <w:bodyDiv w:val="1"/>
      <w:marLeft w:val="0"/>
      <w:marRight w:val="0"/>
      <w:marTop w:val="0"/>
      <w:marBottom w:val="0"/>
      <w:divBdr>
        <w:top w:val="none" w:sz="0" w:space="0" w:color="auto"/>
        <w:left w:val="none" w:sz="0" w:space="0" w:color="auto"/>
        <w:bottom w:val="none" w:sz="0" w:space="0" w:color="auto"/>
        <w:right w:val="none" w:sz="0" w:space="0" w:color="auto"/>
      </w:divBdr>
    </w:div>
    <w:div w:id="1791625226">
      <w:bodyDiv w:val="1"/>
      <w:marLeft w:val="0"/>
      <w:marRight w:val="0"/>
      <w:marTop w:val="0"/>
      <w:marBottom w:val="0"/>
      <w:divBdr>
        <w:top w:val="none" w:sz="0" w:space="0" w:color="auto"/>
        <w:left w:val="none" w:sz="0" w:space="0" w:color="auto"/>
        <w:bottom w:val="none" w:sz="0" w:space="0" w:color="auto"/>
        <w:right w:val="none" w:sz="0" w:space="0" w:color="auto"/>
      </w:divBdr>
    </w:div>
    <w:div w:id="1845317591">
      <w:bodyDiv w:val="1"/>
      <w:marLeft w:val="0"/>
      <w:marRight w:val="0"/>
      <w:marTop w:val="0"/>
      <w:marBottom w:val="0"/>
      <w:divBdr>
        <w:top w:val="none" w:sz="0" w:space="0" w:color="auto"/>
        <w:left w:val="none" w:sz="0" w:space="0" w:color="auto"/>
        <w:bottom w:val="none" w:sz="0" w:space="0" w:color="auto"/>
        <w:right w:val="none" w:sz="0" w:space="0" w:color="auto"/>
      </w:divBdr>
    </w:div>
    <w:div w:id="1845701049">
      <w:bodyDiv w:val="1"/>
      <w:marLeft w:val="0"/>
      <w:marRight w:val="0"/>
      <w:marTop w:val="0"/>
      <w:marBottom w:val="0"/>
      <w:divBdr>
        <w:top w:val="none" w:sz="0" w:space="0" w:color="auto"/>
        <w:left w:val="none" w:sz="0" w:space="0" w:color="auto"/>
        <w:bottom w:val="none" w:sz="0" w:space="0" w:color="auto"/>
        <w:right w:val="none" w:sz="0" w:space="0" w:color="auto"/>
      </w:divBdr>
    </w:div>
    <w:div w:id="1851334458">
      <w:bodyDiv w:val="1"/>
      <w:marLeft w:val="0"/>
      <w:marRight w:val="0"/>
      <w:marTop w:val="0"/>
      <w:marBottom w:val="0"/>
      <w:divBdr>
        <w:top w:val="none" w:sz="0" w:space="0" w:color="auto"/>
        <w:left w:val="none" w:sz="0" w:space="0" w:color="auto"/>
        <w:bottom w:val="none" w:sz="0" w:space="0" w:color="auto"/>
        <w:right w:val="none" w:sz="0" w:space="0" w:color="auto"/>
      </w:divBdr>
    </w:div>
    <w:div w:id="1852404275">
      <w:bodyDiv w:val="1"/>
      <w:marLeft w:val="0"/>
      <w:marRight w:val="0"/>
      <w:marTop w:val="0"/>
      <w:marBottom w:val="0"/>
      <w:divBdr>
        <w:top w:val="none" w:sz="0" w:space="0" w:color="auto"/>
        <w:left w:val="none" w:sz="0" w:space="0" w:color="auto"/>
        <w:bottom w:val="none" w:sz="0" w:space="0" w:color="auto"/>
        <w:right w:val="none" w:sz="0" w:space="0" w:color="auto"/>
      </w:divBdr>
    </w:div>
    <w:div w:id="1860898776">
      <w:bodyDiv w:val="1"/>
      <w:marLeft w:val="0"/>
      <w:marRight w:val="0"/>
      <w:marTop w:val="0"/>
      <w:marBottom w:val="0"/>
      <w:divBdr>
        <w:top w:val="none" w:sz="0" w:space="0" w:color="auto"/>
        <w:left w:val="none" w:sz="0" w:space="0" w:color="auto"/>
        <w:bottom w:val="none" w:sz="0" w:space="0" w:color="auto"/>
        <w:right w:val="none" w:sz="0" w:space="0" w:color="auto"/>
      </w:divBdr>
    </w:div>
    <w:div w:id="1875918456">
      <w:bodyDiv w:val="1"/>
      <w:marLeft w:val="0"/>
      <w:marRight w:val="0"/>
      <w:marTop w:val="0"/>
      <w:marBottom w:val="0"/>
      <w:divBdr>
        <w:top w:val="none" w:sz="0" w:space="0" w:color="auto"/>
        <w:left w:val="none" w:sz="0" w:space="0" w:color="auto"/>
        <w:bottom w:val="none" w:sz="0" w:space="0" w:color="auto"/>
        <w:right w:val="none" w:sz="0" w:space="0" w:color="auto"/>
      </w:divBdr>
    </w:div>
    <w:div w:id="1881893937">
      <w:bodyDiv w:val="1"/>
      <w:marLeft w:val="0"/>
      <w:marRight w:val="0"/>
      <w:marTop w:val="0"/>
      <w:marBottom w:val="0"/>
      <w:divBdr>
        <w:top w:val="none" w:sz="0" w:space="0" w:color="auto"/>
        <w:left w:val="none" w:sz="0" w:space="0" w:color="auto"/>
        <w:bottom w:val="none" w:sz="0" w:space="0" w:color="auto"/>
        <w:right w:val="none" w:sz="0" w:space="0" w:color="auto"/>
      </w:divBdr>
    </w:div>
    <w:div w:id="1930964509">
      <w:bodyDiv w:val="1"/>
      <w:marLeft w:val="0"/>
      <w:marRight w:val="0"/>
      <w:marTop w:val="0"/>
      <w:marBottom w:val="0"/>
      <w:divBdr>
        <w:top w:val="none" w:sz="0" w:space="0" w:color="auto"/>
        <w:left w:val="none" w:sz="0" w:space="0" w:color="auto"/>
        <w:bottom w:val="none" w:sz="0" w:space="0" w:color="auto"/>
        <w:right w:val="none" w:sz="0" w:space="0" w:color="auto"/>
      </w:divBdr>
    </w:div>
    <w:div w:id="1933278811">
      <w:bodyDiv w:val="1"/>
      <w:marLeft w:val="0"/>
      <w:marRight w:val="0"/>
      <w:marTop w:val="0"/>
      <w:marBottom w:val="0"/>
      <w:divBdr>
        <w:top w:val="none" w:sz="0" w:space="0" w:color="auto"/>
        <w:left w:val="none" w:sz="0" w:space="0" w:color="auto"/>
        <w:bottom w:val="none" w:sz="0" w:space="0" w:color="auto"/>
        <w:right w:val="none" w:sz="0" w:space="0" w:color="auto"/>
      </w:divBdr>
    </w:div>
    <w:div w:id="1949897120">
      <w:bodyDiv w:val="1"/>
      <w:marLeft w:val="0"/>
      <w:marRight w:val="0"/>
      <w:marTop w:val="0"/>
      <w:marBottom w:val="0"/>
      <w:divBdr>
        <w:top w:val="none" w:sz="0" w:space="0" w:color="auto"/>
        <w:left w:val="none" w:sz="0" w:space="0" w:color="auto"/>
        <w:bottom w:val="none" w:sz="0" w:space="0" w:color="auto"/>
        <w:right w:val="none" w:sz="0" w:space="0" w:color="auto"/>
      </w:divBdr>
    </w:div>
    <w:div w:id="1953245148">
      <w:bodyDiv w:val="1"/>
      <w:marLeft w:val="0"/>
      <w:marRight w:val="0"/>
      <w:marTop w:val="0"/>
      <w:marBottom w:val="0"/>
      <w:divBdr>
        <w:top w:val="none" w:sz="0" w:space="0" w:color="auto"/>
        <w:left w:val="none" w:sz="0" w:space="0" w:color="auto"/>
        <w:bottom w:val="none" w:sz="0" w:space="0" w:color="auto"/>
        <w:right w:val="none" w:sz="0" w:space="0" w:color="auto"/>
      </w:divBdr>
    </w:div>
    <w:div w:id="1973436497">
      <w:bodyDiv w:val="1"/>
      <w:marLeft w:val="0"/>
      <w:marRight w:val="0"/>
      <w:marTop w:val="0"/>
      <w:marBottom w:val="0"/>
      <w:divBdr>
        <w:top w:val="none" w:sz="0" w:space="0" w:color="auto"/>
        <w:left w:val="none" w:sz="0" w:space="0" w:color="auto"/>
        <w:bottom w:val="none" w:sz="0" w:space="0" w:color="auto"/>
        <w:right w:val="none" w:sz="0" w:space="0" w:color="auto"/>
      </w:divBdr>
    </w:div>
    <w:div w:id="1987590788">
      <w:bodyDiv w:val="1"/>
      <w:marLeft w:val="0"/>
      <w:marRight w:val="0"/>
      <w:marTop w:val="0"/>
      <w:marBottom w:val="0"/>
      <w:divBdr>
        <w:top w:val="none" w:sz="0" w:space="0" w:color="auto"/>
        <w:left w:val="none" w:sz="0" w:space="0" w:color="auto"/>
        <w:bottom w:val="none" w:sz="0" w:space="0" w:color="auto"/>
        <w:right w:val="none" w:sz="0" w:space="0" w:color="auto"/>
      </w:divBdr>
    </w:div>
    <w:div w:id="1999571843">
      <w:bodyDiv w:val="1"/>
      <w:marLeft w:val="0"/>
      <w:marRight w:val="0"/>
      <w:marTop w:val="0"/>
      <w:marBottom w:val="0"/>
      <w:divBdr>
        <w:top w:val="none" w:sz="0" w:space="0" w:color="auto"/>
        <w:left w:val="none" w:sz="0" w:space="0" w:color="auto"/>
        <w:bottom w:val="none" w:sz="0" w:space="0" w:color="auto"/>
        <w:right w:val="none" w:sz="0" w:space="0" w:color="auto"/>
      </w:divBdr>
    </w:div>
    <w:div w:id="2040734231">
      <w:bodyDiv w:val="1"/>
      <w:marLeft w:val="0"/>
      <w:marRight w:val="0"/>
      <w:marTop w:val="0"/>
      <w:marBottom w:val="0"/>
      <w:divBdr>
        <w:top w:val="none" w:sz="0" w:space="0" w:color="auto"/>
        <w:left w:val="none" w:sz="0" w:space="0" w:color="auto"/>
        <w:bottom w:val="none" w:sz="0" w:space="0" w:color="auto"/>
        <w:right w:val="none" w:sz="0" w:space="0" w:color="auto"/>
      </w:divBdr>
    </w:div>
    <w:div w:id="2044162491">
      <w:bodyDiv w:val="1"/>
      <w:marLeft w:val="0"/>
      <w:marRight w:val="0"/>
      <w:marTop w:val="0"/>
      <w:marBottom w:val="0"/>
      <w:divBdr>
        <w:top w:val="none" w:sz="0" w:space="0" w:color="auto"/>
        <w:left w:val="none" w:sz="0" w:space="0" w:color="auto"/>
        <w:bottom w:val="none" w:sz="0" w:space="0" w:color="auto"/>
        <w:right w:val="none" w:sz="0" w:space="0" w:color="auto"/>
      </w:divBdr>
    </w:div>
    <w:div w:id="2048292936">
      <w:bodyDiv w:val="1"/>
      <w:marLeft w:val="0"/>
      <w:marRight w:val="0"/>
      <w:marTop w:val="0"/>
      <w:marBottom w:val="0"/>
      <w:divBdr>
        <w:top w:val="none" w:sz="0" w:space="0" w:color="auto"/>
        <w:left w:val="none" w:sz="0" w:space="0" w:color="auto"/>
        <w:bottom w:val="none" w:sz="0" w:space="0" w:color="auto"/>
        <w:right w:val="none" w:sz="0" w:space="0" w:color="auto"/>
      </w:divBdr>
    </w:div>
    <w:div w:id="2080210204">
      <w:bodyDiv w:val="1"/>
      <w:marLeft w:val="0"/>
      <w:marRight w:val="0"/>
      <w:marTop w:val="0"/>
      <w:marBottom w:val="0"/>
      <w:divBdr>
        <w:top w:val="none" w:sz="0" w:space="0" w:color="auto"/>
        <w:left w:val="none" w:sz="0" w:space="0" w:color="auto"/>
        <w:bottom w:val="none" w:sz="0" w:space="0" w:color="auto"/>
        <w:right w:val="none" w:sz="0" w:space="0" w:color="auto"/>
      </w:divBdr>
    </w:div>
    <w:div w:id="2085447069">
      <w:bodyDiv w:val="1"/>
      <w:marLeft w:val="0"/>
      <w:marRight w:val="0"/>
      <w:marTop w:val="0"/>
      <w:marBottom w:val="0"/>
      <w:divBdr>
        <w:top w:val="none" w:sz="0" w:space="0" w:color="auto"/>
        <w:left w:val="none" w:sz="0" w:space="0" w:color="auto"/>
        <w:bottom w:val="none" w:sz="0" w:space="0" w:color="auto"/>
        <w:right w:val="none" w:sz="0" w:space="0" w:color="auto"/>
      </w:divBdr>
      <w:divsChild>
        <w:div w:id="286544658">
          <w:marLeft w:val="0"/>
          <w:marRight w:val="0"/>
          <w:marTop w:val="200"/>
          <w:marBottom w:val="0"/>
          <w:divBdr>
            <w:top w:val="none" w:sz="0" w:space="0" w:color="auto"/>
            <w:left w:val="none" w:sz="0" w:space="0" w:color="auto"/>
            <w:bottom w:val="none" w:sz="0" w:space="0" w:color="auto"/>
            <w:right w:val="none" w:sz="0" w:space="0" w:color="auto"/>
          </w:divBdr>
        </w:div>
      </w:divsChild>
    </w:div>
    <w:div w:id="2106460761">
      <w:bodyDiv w:val="1"/>
      <w:marLeft w:val="0"/>
      <w:marRight w:val="0"/>
      <w:marTop w:val="0"/>
      <w:marBottom w:val="0"/>
      <w:divBdr>
        <w:top w:val="none" w:sz="0" w:space="0" w:color="auto"/>
        <w:left w:val="none" w:sz="0" w:space="0" w:color="auto"/>
        <w:bottom w:val="none" w:sz="0" w:space="0" w:color="auto"/>
        <w:right w:val="none" w:sz="0" w:space="0" w:color="auto"/>
      </w:divBdr>
    </w:div>
    <w:div w:id="2141530593">
      <w:bodyDiv w:val="1"/>
      <w:marLeft w:val="0"/>
      <w:marRight w:val="0"/>
      <w:marTop w:val="0"/>
      <w:marBottom w:val="0"/>
      <w:divBdr>
        <w:top w:val="none" w:sz="0" w:space="0" w:color="auto"/>
        <w:left w:val="none" w:sz="0" w:space="0" w:color="auto"/>
        <w:bottom w:val="none" w:sz="0" w:space="0" w:color="auto"/>
        <w:right w:val="none" w:sz="0" w:space="0" w:color="auto"/>
      </w:divBdr>
      <w:divsChild>
        <w:div w:id="46490567">
          <w:marLeft w:val="0"/>
          <w:marRight w:val="0"/>
          <w:marTop w:val="0"/>
          <w:marBottom w:val="0"/>
          <w:divBdr>
            <w:top w:val="none" w:sz="0" w:space="0" w:color="auto"/>
            <w:left w:val="none" w:sz="0" w:space="0" w:color="auto"/>
            <w:bottom w:val="none" w:sz="0" w:space="0" w:color="auto"/>
            <w:right w:val="none" w:sz="0" w:space="0" w:color="auto"/>
          </w:divBdr>
          <w:divsChild>
            <w:div w:id="90283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033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mailto:gtegas80@gmail.com" TargetMode="External"/><Relationship Id="rId21" Type="http://schemas.openxmlformats.org/officeDocument/2006/relationships/hyperlink" Target="mailto:aziendaselliamarina@libero.it" TargetMode="External"/><Relationship Id="rId42" Type="http://schemas.openxmlformats.org/officeDocument/2006/relationships/hyperlink" Target="mailto:selezionepersonale@ppc-srl.it" TargetMode="External"/><Relationship Id="rId63" Type="http://schemas.openxmlformats.org/officeDocument/2006/relationships/hyperlink" Target="mailto:lavora_con_noi2014@libero.it" TargetMode="External"/><Relationship Id="rId84" Type="http://schemas.openxmlformats.org/officeDocument/2006/relationships/hyperlink" Target="mailto:info@consorziologica.it" TargetMode="External"/><Relationship Id="rId138" Type="http://schemas.openxmlformats.org/officeDocument/2006/relationships/hyperlink" Target="mailto:voice.service@Hotmail.com" TargetMode="External"/><Relationship Id="rId159" Type="http://schemas.openxmlformats.org/officeDocument/2006/relationships/hyperlink" Target="mailto:risorseumane@borgopantano.it" TargetMode="External"/><Relationship Id="rId170" Type="http://schemas.openxmlformats.org/officeDocument/2006/relationships/hyperlink" Target="mailto:borgodeiborghi@virgilio.it" TargetMode="External"/><Relationship Id="rId191" Type="http://schemas.openxmlformats.org/officeDocument/2006/relationships/hyperlink" Target="http://www.articolo1.it" TargetMode="External"/><Relationship Id="rId205" Type="http://schemas.openxmlformats.org/officeDocument/2006/relationships/hyperlink" Target="http://www.mastercard.com/it/privati/" TargetMode="External"/><Relationship Id="rId226" Type="http://schemas.openxmlformats.org/officeDocument/2006/relationships/hyperlink" Target="https://thun.tms.hrdepartment.com/cgi-bin/a/alljobs.cgi?qty=25&amp;amp;order=jobs.timedate%20DESC&amp;amp;view_language=it-IT" TargetMode="External"/><Relationship Id="rId247" Type="http://schemas.openxmlformats.org/officeDocument/2006/relationships/hyperlink" Target="http://lavoraconnoi.unipolassicurazioni.it/h1selwebcand/MainHR.aspx?Pag=Griglia&amp;tipo=Griglia&amp;Quale=Annunci" TargetMode="External"/><Relationship Id="rId107" Type="http://schemas.openxmlformats.org/officeDocument/2006/relationships/hyperlink" Target="mailto:amministrazione@chiusurelle.com" TargetMode="External"/><Relationship Id="rId11" Type="http://schemas.openxmlformats.org/officeDocument/2006/relationships/hyperlink" Target="mailto:pescara2@italiaaffitti.it" TargetMode="External"/><Relationship Id="rId32" Type="http://schemas.openxmlformats.org/officeDocument/2006/relationships/hyperlink" Target="mailto:hostess-promoter.cv@libero.it" TargetMode="External"/><Relationship Id="rId53" Type="http://schemas.openxmlformats.org/officeDocument/2006/relationships/hyperlink" Target="mailto:rmcia@tecnocasa.it" TargetMode="External"/><Relationship Id="rId74" Type="http://schemas.openxmlformats.org/officeDocument/2006/relationships/hyperlink" Target="mailto:amministrazione@bslmanagementitalia.it" TargetMode="External"/><Relationship Id="rId128" Type="http://schemas.openxmlformats.org/officeDocument/2006/relationships/hyperlink" Target="mailto:equivalenzapa@gmail.com" TargetMode="External"/><Relationship Id="rId149" Type="http://schemas.openxmlformats.org/officeDocument/2006/relationships/hyperlink" Target="mailto:curriculummessina@i-call.it" TargetMode="External"/><Relationship Id="rId5" Type="http://schemas.openxmlformats.org/officeDocument/2006/relationships/hyperlink" Target="mailto:selezione@globalline.it" TargetMode="External"/><Relationship Id="rId95" Type="http://schemas.openxmlformats.org/officeDocument/2006/relationships/hyperlink" Target="mailto:info.publitaliaservice@yahoo.it" TargetMode="External"/><Relationship Id="rId160" Type="http://schemas.openxmlformats.org/officeDocument/2006/relationships/hyperlink" Target="mailto:selezione-trapani@dealevolution.it" TargetMode="External"/><Relationship Id="rId181" Type="http://schemas.openxmlformats.org/officeDocument/2006/relationships/hyperlink" Target="http://www.astroitalia.it/lavora-con-noi.php" TargetMode="External"/><Relationship Id="rId216" Type="http://schemas.openxmlformats.org/officeDocument/2006/relationships/hyperlink" Target="http://www.unogas.biz/easyNews/NewsLeggi.asp?NewsID=57" TargetMode="External"/><Relationship Id="rId237" Type="http://schemas.openxmlformats.org/officeDocument/2006/relationships/hyperlink" Target="https://www.ticonsiglio.com/esselunga-lavora-con-noi/" TargetMode="External"/><Relationship Id="rId22" Type="http://schemas.openxmlformats.org/officeDocument/2006/relationships/hyperlink" Target="mailto:amarinaro@esisud.com" TargetMode="External"/><Relationship Id="rId43" Type="http://schemas.openxmlformats.org/officeDocument/2006/relationships/hyperlink" Target="mailto:verzino@pec.it" TargetMode="External"/><Relationship Id="rId64" Type="http://schemas.openxmlformats.org/officeDocument/2006/relationships/hyperlink" Target="mailto:rfrezzini@tiscali.it" TargetMode="External"/><Relationship Id="rId118" Type="http://schemas.openxmlformats.org/officeDocument/2006/relationships/hyperlink" Target="mailto:mattiabong@hotmail.it" TargetMode="External"/><Relationship Id="rId139" Type="http://schemas.openxmlformats.org/officeDocument/2006/relationships/hyperlink" Target="mailto:geaservizihr@gmail.com" TargetMode="External"/><Relationship Id="rId85" Type="http://schemas.openxmlformats.org/officeDocument/2006/relationships/hyperlink" Target="mailto:info@hotel-president.it" TargetMode="External"/><Relationship Id="rId150" Type="http://schemas.openxmlformats.org/officeDocument/2006/relationships/hyperlink" Target="mailto:simona.anaclerio@adecco.it" TargetMode="External"/><Relationship Id="rId171" Type="http://schemas.openxmlformats.org/officeDocument/2006/relationships/hyperlink" Target="mailto:stefanokrispino@gmail.com" TargetMode="External"/><Relationship Id="rId192" Type="http://schemas.openxmlformats.org/officeDocument/2006/relationships/hyperlink" Target="mailto:aggregazioni@confartigianatovicenza.it" TargetMode="External"/><Relationship Id="rId206" Type="http://schemas.openxmlformats.org/officeDocument/2006/relationships/hyperlink" Target="http://www.mastercard.com/corporate/careers/available-opportunities.html" TargetMode="External"/><Relationship Id="rId227" Type="http://schemas.openxmlformats.org/officeDocument/2006/relationships/hyperlink" Target="https://www.mediaworld.it/mw/informazioni/lavorare" TargetMode="External"/><Relationship Id="rId248" Type="http://schemas.openxmlformats.org/officeDocument/2006/relationships/hyperlink" Target="https://www.engelvoelkers.com/it/carriera/offerte-di-lavoro/" TargetMode="External"/><Relationship Id="rId12" Type="http://schemas.openxmlformats.org/officeDocument/2006/relationships/hyperlink" Target="mailto:info@bigenergy.it" TargetMode="External"/><Relationship Id="rId33" Type="http://schemas.openxmlformats.org/officeDocument/2006/relationships/hyperlink" Target="mailto:invictusitaliarc@gmail.com" TargetMode="External"/><Relationship Id="rId108" Type="http://schemas.openxmlformats.org/officeDocument/2006/relationships/hyperlink" Target="mailto:amministrazione@chiusurelle.com" TargetMode="External"/><Relationship Id="rId129" Type="http://schemas.openxmlformats.org/officeDocument/2006/relationships/hyperlink" Target="mailto:Arcoleowilliam@libero.it" TargetMode="External"/><Relationship Id="rId54" Type="http://schemas.openxmlformats.org/officeDocument/2006/relationships/hyperlink" Target="mailto:segreteria@logospaf.it" TargetMode="External"/><Relationship Id="rId70" Type="http://schemas.openxmlformats.org/officeDocument/2006/relationships/hyperlink" Target="mailto:segreteria@nebsrl.it" TargetMode="External"/><Relationship Id="rId75" Type="http://schemas.openxmlformats.org/officeDocument/2006/relationships/hyperlink" Target="mailto:chipstarancona@gmail.com" TargetMode="External"/><Relationship Id="rId91" Type="http://schemas.openxmlformats.org/officeDocument/2006/relationships/hyperlink" Target="mailto:ferraradomenico1@hotmail.it" TargetMode="External"/><Relationship Id="rId96" Type="http://schemas.openxmlformats.org/officeDocument/2006/relationships/hyperlink" Target="mailto:casbahartcafe@libero.it" TargetMode="External"/><Relationship Id="rId140" Type="http://schemas.openxmlformats.org/officeDocument/2006/relationships/hyperlink" Target="mailto:personale@centroaudiologicosiciliano.it" TargetMode="External"/><Relationship Id="rId145" Type="http://schemas.openxmlformats.org/officeDocument/2006/relationships/hyperlink" Target="mailto:contactcatania@gmail.com" TargetMode="External"/><Relationship Id="rId161" Type="http://schemas.openxmlformats.org/officeDocument/2006/relationships/hyperlink" Target="http://www.jecosrls.com/" TargetMode="External"/><Relationship Id="rId166" Type="http://schemas.openxmlformats.org/officeDocument/2006/relationships/hyperlink" Target="mailto:pgcs3@tecnocasa.it" TargetMode="External"/><Relationship Id="rId182" Type="http://schemas.openxmlformats.org/officeDocument/2006/relationships/hyperlink" Target="mailto:info@ciliegieanimazione.it" TargetMode="External"/><Relationship Id="rId187" Type="http://schemas.openxmlformats.org/officeDocument/2006/relationships/hyperlink" Target="mailto:francescocanu@hotmail.com" TargetMode="External"/><Relationship Id="rId217" Type="http://schemas.openxmlformats.org/officeDocument/2006/relationships/hyperlink" Target="https://www.enelgreenpower.com/it/unisciti-a-noi/a201610-carriere.html" TargetMode="External"/><Relationship Id="rId1" Type="http://schemas.openxmlformats.org/officeDocument/2006/relationships/numbering" Target="numbering.xml"/><Relationship Id="rId6" Type="http://schemas.openxmlformats.org/officeDocument/2006/relationships/hyperlink" Target="mailto:risorseumane@arcodasrl.eu" TargetMode="External"/><Relationship Id="rId212" Type="http://schemas.openxmlformats.org/officeDocument/2006/relationships/hyperlink" Target="https://www.darwinstaff.com/" TargetMode="External"/><Relationship Id="rId233" Type="http://schemas.openxmlformats.org/officeDocument/2006/relationships/hyperlink" Target="http://www.pmi.com/eng/careers/jobs/Pages/jobs.aspx" TargetMode="External"/><Relationship Id="rId238" Type="http://schemas.openxmlformats.org/officeDocument/2006/relationships/hyperlink" Target="https://www.ticonsiglio.com/ikea-junior-programme/" TargetMode="External"/><Relationship Id="rId254" Type="http://schemas.openxmlformats.org/officeDocument/2006/relationships/fontTable" Target="fontTable.xml"/><Relationship Id="rId23" Type="http://schemas.openxmlformats.org/officeDocument/2006/relationships/hyperlink" Target="http://www.ravess.com/form.html" TargetMode="External"/><Relationship Id="rId28" Type="http://schemas.openxmlformats.org/officeDocument/2006/relationships/hyperlink" Target="mailto:invictusitaliame@gmail.com" TargetMode="External"/><Relationship Id="rId49" Type="http://schemas.openxmlformats.org/officeDocument/2006/relationships/hyperlink" Target="mailto:hotel.personale@libero.it" TargetMode="External"/><Relationship Id="rId114" Type="http://schemas.openxmlformats.org/officeDocument/2006/relationships/hyperlink" Target="mailto:lorenza.malaguti@inacagliari.it" TargetMode="External"/><Relationship Id="rId119" Type="http://schemas.openxmlformats.org/officeDocument/2006/relationships/hyperlink" Target="mailto:cv@hotellatorresardegna.com" TargetMode="External"/><Relationship Id="rId44" Type="http://schemas.openxmlformats.org/officeDocument/2006/relationships/hyperlink" Target="mailto:sernellifabio@gmail.com" TargetMode="External"/><Relationship Id="rId60" Type="http://schemas.openxmlformats.org/officeDocument/2006/relationships/hyperlink" Target="mailto:info@medicalproforma.it" TargetMode="External"/><Relationship Id="rId65" Type="http://schemas.openxmlformats.org/officeDocument/2006/relationships/hyperlink" Target="mailto:personalericerca@presidentcupsrl.it" TargetMode="External"/><Relationship Id="rId81" Type="http://schemas.openxmlformats.org/officeDocument/2006/relationships/hyperlink" Target="mailto:massimiliano.ragaini@grupporagaini.com" TargetMode="External"/><Relationship Id="rId86" Type="http://schemas.openxmlformats.org/officeDocument/2006/relationships/hyperlink" Target="http://www.agenziagonext.it" TargetMode="External"/><Relationship Id="rId130" Type="http://schemas.openxmlformats.org/officeDocument/2006/relationships/hyperlink" Target="mailto:nuconsulting.selezione@gmail.com" TargetMode="External"/><Relationship Id="rId135" Type="http://schemas.openxmlformats.org/officeDocument/2006/relationships/hyperlink" Target="mailto:casaclub@remax.it" TargetMode="External"/><Relationship Id="rId151" Type="http://schemas.openxmlformats.org/officeDocument/2006/relationships/hyperlink" Target="mailto:selezionepersonale@effedimedia.eu" TargetMode="External"/><Relationship Id="rId156" Type="http://schemas.openxmlformats.org/officeDocument/2006/relationships/hyperlink" Target="mailto:finassgroup@gmail.com" TargetMode="External"/><Relationship Id="rId177" Type="http://schemas.openxmlformats.org/officeDocument/2006/relationships/hyperlink" Target="mailto:gabriella@rewindeventi.com" TargetMode="External"/><Relationship Id="rId198" Type="http://schemas.openxmlformats.org/officeDocument/2006/relationships/hyperlink" Target="https://www.ticonsiglio.com/wp-content/uploads/2016/03/Domanda-concorso-2017-Guardia-di-Finanza.pdf" TargetMode="External"/><Relationship Id="rId172" Type="http://schemas.openxmlformats.org/officeDocument/2006/relationships/hyperlink" Target="mailto:personale.padova@backstagets.com" TargetMode="External"/><Relationship Id="rId193" Type="http://schemas.openxmlformats.org/officeDocument/2006/relationships/hyperlink" Target="mailto:amministrazione.planning@gmail.com" TargetMode="External"/><Relationship Id="rId202" Type="http://schemas.openxmlformats.org/officeDocument/2006/relationships/hyperlink" Target="https://www.ticonsiglio.com/wp-content/uploads/2016/02/Domanda-Assofin-tirocini-retribuiti.pdf" TargetMode="External"/><Relationship Id="rId207" Type="http://schemas.openxmlformats.org/officeDocument/2006/relationships/hyperlink" Target="https://jobs.nintendo.de/main?fn=bm.ext.jobsview_engl&amp;land=IT" TargetMode="External"/><Relationship Id="rId223" Type="http://schemas.openxmlformats.org/officeDocument/2006/relationships/hyperlink" Target="http://www.poltronesofa.com/lavoraconnoi.aspx" TargetMode="External"/><Relationship Id="rId228" Type="http://schemas.openxmlformats.org/officeDocument/2006/relationships/hyperlink" Target="https://www.infojobs.it/lavoro-mediaworld" TargetMode="External"/><Relationship Id="rId244" Type="http://schemas.openxmlformats.org/officeDocument/2006/relationships/hyperlink" Target="https://www.fineco.it/it/public/careers" TargetMode="External"/><Relationship Id="rId249" Type="http://schemas.openxmlformats.org/officeDocument/2006/relationships/hyperlink" Target="https://www.ticonsiglio.com/poste-italiane-assunzioni-piano-2015-2020/" TargetMode="External"/><Relationship Id="rId13" Type="http://schemas.openxmlformats.org/officeDocument/2006/relationships/hyperlink" Target="mailto:hairolanciano@gmail.com" TargetMode="External"/><Relationship Id="rId18" Type="http://schemas.openxmlformats.org/officeDocument/2006/relationships/hyperlink" Target="mailto:mpselezioni@live.it" TargetMode="External"/><Relationship Id="rId39" Type="http://schemas.openxmlformats.org/officeDocument/2006/relationships/hyperlink" Target="mailto:selezioni@minel.it" TargetMode="External"/><Relationship Id="rId109" Type="http://schemas.openxmlformats.org/officeDocument/2006/relationships/hyperlink" Target="mailto:puglia@almasolutions.it" TargetMode="External"/><Relationship Id="rId34" Type="http://schemas.openxmlformats.org/officeDocument/2006/relationships/hyperlink" Target="mailto:domenicocarnovale@libero.it" TargetMode="External"/><Relationship Id="rId50" Type="http://schemas.openxmlformats.org/officeDocument/2006/relationships/hyperlink" Target="mailto:d.capriglione@gmail.com" TargetMode="External"/><Relationship Id="rId55" Type="http://schemas.openxmlformats.org/officeDocument/2006/relationships/hyperlink" Target="mailto:risorse5@bovire.com" TargetMode="External"/><Relationship Id="rId76" Type="http://schemas.openxmlformats.org/officeDocument/2006/relationships/hyperlink" Target="mailto:risorse.umane.ancona@gmail.com" TargetMode="External"/><Relationship Id="rId97" Type="http://schemas.openxmlformats.org/officeDocument/2006/relationships/hyperlink" Target="mailto:lidoverdesrl@hotmail.com" TargetMode="External"/><Relationship Id="rId104" Type="http://schemas.openxmlformats.org/officeDocument/2006/relationships/hyperlink" Target="mailto:teresa2002r@libero.it" TargetMode="External"/><Relationship Id="rId120" Type="http://schemas.openxmlformats.org/officeDocument/2006/relationships/hyperlink" Target="mailto:cv@hotellatorresardegna.com" TargetMode="External"/><Relationship Id="rId125" Type="http://schemas.openxmlformats.org/officeDocument/2006/relationships/hyperlink" Target="mailto:lorenza.malaguti@inacagliari.it" TargetMode="External"/><Relationship Id="rId141" Type="http://schemas.openxmlformats.org/officeDocument/2006/relationships/hyperlink" Target="mailto:personale@centroaudiologicosiciliano.it" TargetMode="External"/><Relationship Id="rId146" Type="http://schemas.openxmlformats.org/officeDocument/2006/relationships/hyperlink" Target="mailto:dicasannunci@gmail.com" TargetMode="External"/><Relationship Id="rId167" Type="http://schemas.openxmlformats.org/officeDocument/2006/relationships/hyperlink" Target="mailto:infoworkagency@gmail.com" TargetMode="External"/><Relationship Id="rId188" Type="http://schemas.openxmlformats.org/officeDocument/2006/relationships/hyperlink" Target="http://www.synergie-italia.it" TargetMode="External"/><Relationship Id="rId7" Type="http://schemas.openxmlformats.org/officeDocument/2006/relationships/hyperlink" Target="mailto:personalericerca@presidentcupsrl.it" TargetMode="External"/><Relationship Id="rId71" Type="http://schemas.openxmlformats.org/officeDocument/2006/relationships/hyperlink" Target="mailto:tecnocasagrotticella@yahoo.it" TargetMode="External"/><Relationship Id="rId92" Type="http://schemas.openxmlformats.org/officeDocument/2006/relationships/hyperlink" Target="mailto:logantony@gmail.com" TargetMode="External"/><Relationship Id="rId162" Type="http://schemas.openxmlformats.org/officeDocument/2006/relationships/hyperlink" Target="mailto:temporperugia@tempor.it" TargetMode="External"/><Relationship Id="rId183" Type="http://schemas.openxmlformats.org/officeDocument/2006/relationships/hyperlink" Target="mailto:monfalcone@quanta.com" TargetMode="External"/><Relationship Id="rId213" Type="http://schemas.openxmlformats.org/officeDocument/2006/relationships/hyperlink" Target="http://xfactor.sky.it/casting" TargetMode="External"/><Relationship Id="rId218" Type="http://schemas.openxmlformats.org/officeDocument/2006/relationships/hyperlink" Target="https://next.cvwebvision.it/Enel/formweb/formjp.asp?siteID=14&amp;idCanale=10&amp;LanguageID=0" TargetMode="External"/><Relationship Id="rId234" Type="http://schemas.openxmlformats.org/officeDocument/2006/relationships/hyperlink" Target="http://www.globomoda.com/lavoro.php" TargetMode="External"/><Relationship Id="rId239" Type="http://schemas.openxmlformats.org/officeDocument/2006/relationships/hyperlink" Target="http://www.ikea.com/ms/it_IT/this-is-ikea/available-jobs/index.html" TargetMode="External"/><Relationship Id="rId2" Type="http://schemas.openxmlformats.org/officeDocument/2006/relationships/styles" Target="styles.xml"/><Relationship Id="rId29" Type="http://schemas.openxmlformats.org/officeDocument/2006/relationships/hyperlink" Target="mailto:francesco.caccamo@alleanza.it" TargetMode="External"/><Relationship Id="rId250" Type="http://schemas.openxmlformats.org/officeDocument/2006/relationships/hyperlink" Target="http://www.poste.it/" TargetMode="External"/><Relationship Id="rId255" Type="http://schemas.openxmlformats.org/officeDocument/2006/relationships/theme" Target="theme/theme1.xml"/><Relationship Id="rId24" Type="http://schemas.openxmlformats.org/officeDocument/2006/relationships/hyperlink" Target="mailto:selezione.crotone@planetgroup.it" TargetMode="External"/><Relationship Id="rId40" Type="http://schemas.openxmlformats.org/officeDocument/2006/relationships/hyperlink" Target="mailto:otticadecenzo@gmail.com" TargetMode="External"/><Relationship Id="rId45" Type="http://schemas.openxmlformats.org/officeDocument/2006/relationships/hyperlink" Target="mailto:lavoraincampania2017@gmail.com" TargetMode="External"/><Relationship Id="rId66" Type="http://schemas.openxmlformats.org/officeDocument/2006/relationships/hyperlink" Target="mailto:personalericerca@presidentcupsrl.it" TargetMode="External"/><Relationship Id="rId87" Type="http://schemas.openxmlformats.org/officeDocument/2006/relationships/hyperlink" Target="mailto:personale.levelup.estetica@gmail.com" TargetMode="External"/><Relationship Id="rId110" Type="http://schemas.openxmlformats.org/officeDocument/2006/relationships/hyperlink" Target="mailto:flashmemory1@libero.it" TargetMode="External"/><Relationship Id="rId115" Type="http://schemas.openxmlformats.org/officeDocument/2006/relationships/hyperlink" Target="mailto:sardagestioni@gmail.com" TargetMode="External"/><Relationship Id="rId131" Type="http://schemas.openxmlformats.org/officeDocument/2006/relationships/hyperlink" Target="mailto:info@gruppoc.it" TargetMode="External"/><Relationship Id="rId136" Type="http://schemas.openxmlformats.org/officeDocument/2006/relationships/hyperlink" Target="mailto:geaservizihr@gmail.com" TargetMode="External"/><Relationship Id="rId157" Type="http://schemas.openxmlformats.org/officeDocument/2006/relationships/hyperlink" Target="mailto:soluzionedebitiaziendali@gmail.com" TargetMode="External"/><Relationship Id="rId178" Type="http://schemas.openxmlformats.org/officeDocument/2006/relationships/hyperlink" Target="https://kaba.mua.hrdepartment.com/hr/ats/Posting/view/1702?change_user_language=5" TargetMode="External"/><Relationship Id="rId61" Type="http://schemas.openxmlformats.org/officeDocument/2006/relationships/hyperlink" Target="mailto:selezione@enadil.eu" TargetMode="External"/><Relationship Id="rId82" Type="http://schemas.openxmlformats.org/officeDocument/2006/relationships/hyperlink" Target="mailto:montecosaro@tempocasa.it" TargetMode="External"/><Relationship Id="rId152" Type="http://schemas.openxmlformats.org/officeDocument/2006/relationships/hyperlink" Target="mailto:ufficio.personale@italianacall.it" TargetMode="External"/><Relationship Id="rId173" Type="http://schemas.openxmlformats.org/officeDocument/2006/relationships/hyperlink" Target="mailto:pubblistar2000@gmail.com" TargetMode="External"/><Relationship Id="rId194" Type="http://schemas.openxmlformats.org/officeDocument/2006/relationships/hyperlink" Target="mailto:formazione.vicenza@atenateam.it" TargetMode="External"/><Relationship Id="rId199" Type="http://schemas.openxmlformats.org/officeDocument/2006/relationships/hyperlink" Target="https://www.ticonsiglio.com/wp-content/uploads/2016/03/Guardia-di-Finanza-concorso-2017.pdf" TargetMode="External"/><Relationship Id="rId203" Type="http://schemas.openxmlformats.org/officeDocument/2006/relationships/hyperlink" Target="https://www.ticonsiglio.com/wp-content/uploads/2016/02/Assofin-tirocini-retribuiti.pdf" TargetMode="External"/><Relationship Id="rId208" Type="http://schemas.openxmlformats.org/officeDocument/2006/relationships/hyperlink" Target="https://newsletter.ticonsiglio.com/lists/index.php?p=subscribe&amp;id=1" TargetMode="External"/><Relationship Id="rId229" Type="http://schemas.openxmlformats.org/officeDocument/2006/relationships/hyperlink" Target="http://www.conad.it/conad/home/global/chi-siamo/lavoraconnoi/posizioniaperte.html" TargetMode="External"/><Relationship Id="rId19" Type="http://schemas.openxmlformats.org/officeDocument/2006/relationships/hyperlink" Target="mailto:rondinonepietro@cascionesrl.it" TargetMode="External"/><Relationship Id="rId224" Type="http://schemas.openxmlformats.org/officeDocument/2006/relationships/hyperlink" Target="http://it.thun.com/Home/Lavora-con-noi.aspx" TargetMode="External"/><Relationship Id="rId240" Type="http://schemas.openxmlformats.org/officeDocument/2006/relationships/hyperlink" Target="http://www.brt.it/" TargetMode="External"/><Relationship Id="rId245" Type="http://schemas.openxmlformats.org/officeDocument/2006/relationships/hyperlink" Target="http://www.unipol.it/" TargetMode="External"/><Relationship Id="rId14" Type="http://schemas.openxmlformats.org/officeDocument/2006/relationships/hyperlink" Target="mailto:euroserviceabruzzo2@gmail.com" TargetMode="External"/><Relationship Id="rId30" Type="http://schemas.openxmlformats.org/officeDocument/2006/relationships/hyperlink" Target="mailto:ultimaspiaggialocri14@gmail.com" TargetMode="External"/><Relationship Id="rId35" Type="http://schemas.openxmlformats.org/officeDocument/2006/relationships/hyperlink" Target="mailto:hrd@majulisrl.com" TargetMode="External"/><Relationship Id="rId56" Type="http://schemas.openxmlformats.org/officeDocument/2006/relationships/hyperlink" Target="mailto:ruobruo@gmail.com" TargetMode="External"/><Relationship Id="rId77" Type="http://schemas.openxmlformats.org/officeDocument/2006/relationships/hyperlink" Target="mailto:federika790@hotmail.it" TargetMode="External"/><Relationship Id="rId100" Type="http://schemas.openxmlformats.org/officeDocument/2006/relationships/hyperlink" Target="mailto:lavoraconnoi@generalisansevero.it" TargetMode="External"/><Relationship Id="rId105" Type="http://schemas.openxmlformats.org/officeDocument/2006/relationships/hyperlink" Target="mailto:mengoliargenti@gmail.com" TargetMode="External"/><Relationship Id="rId126" Type="http://schemas.openxmlformats.org/officeDocument/2006/relationships/hyperlink" Target="mailto:cagliari.pola@manpower.it" TargetMode="External"/><Relationship Id="rId147" Type="http://schemas.openxmlformats.org/officeDocument/2006/relationships/hyperlink" Target="mailto:selezione@cscallsrl.it" TargetMode="External"/><Relationship Id="rId168" Type="http://schemas.openxmlformats.org/officeDocument/2006/relationships/hyperlink" Target="mailto:bbfactorydream.ricpersonale@gmail.com" TargetMode="External"/><Relationship Id="rId8" Type="http://schemas.openxmlformats.org/officeDocument/2006/relationships/hyperlink" Target="https://www.facebook.com/laquilamediazioni/" TargetMode="External"/><Relationship Id="rId51" Type="http://schemas.openxmlformats.org/officeDocument/2006/relationships/hyperlink" Target="mailto:mario.carrara@virgilio.it" TargetMode="External"/><Relationship Id="rId72" Type="http://schemas.openxmlformats.org/officeDocument/2006/relationships/hyperlink" Target="http://www.legolasf2f.it" TargetMode="External"/><Relationship Id="rId93" Type="http://schemas.openxmlformats.org/officeDocument/2006/relationships/hyperlink" Target="mailto:cv.studiobarletta@gmail.com" TargetMode="External"/><Relationship Id="rId98" Type="http://schemas.openxmlformats.org/officeDocument/2006/relationships/hyperlink" Target="mailto:info@assistentinvaligia.it" TargetMode="External"/><Relationship Id="rId121" Type="http://schemas.openxmlformats.org/officeDocument/2006/relationships/hyperlink" Target="mailto:hr@arbataxpark.com" TargetMode="External"/><Relationship Id="rId142" Type="http://schemas.openxmlformats.org/officeDocument/2006/relationships/hyperlink" Target="mailto:mpalma@palmaclima.it" TargetMode="External"/><Relationship Id="rId163" Type="http://schemas.openxmlformats.org/officeDocument/2006/relationships/hyperlink" Target="mailto:backofficeabruzzo@gmail.com" TargetMode="External"/><Relationship Id="rId184" Type="http://schemas.openxmlformats.org/officeDocument/2006/relationships/hyperlink" Target="mailto:bookingallafattoria@gmail.com" TargetMode="External"/><Relationship Id="rId189" Type="http://schemas.openxmlformats.org/officeDocument/2006/relationships/hyperlink" Target="mailto:info@trendsrl.info" TargetMode="External"/><Relationship Id="rId219" Type="http://schemas.openxmlformats.org/officeDocument/2006/relationships/hyperlink" Target="https://www.ticonsiglio.com/enel-assunzioni-entro-2019/" TargetMode="External"/><Relationship Id="rId3" Type="http://schemas.openxmlformats.org/officeDocument/2006/relationships/settings" Target="settings.xml"/><Relationship Id="rId214" Type="http://schemas.openxmlformats.org/officeDocument/2006/relationships/hyperlink" Target="https://www.sky.it/it/registrati.html?forward=http://xfactor.sky.it/casting/" TargetMode="External"/><Relationship Id="rId230" Type="http://schemas.openxmlformats.org/officeDocument/2006/relationships/hyperlink" Target="https://www.unieuro.it/online/lavora-con-noi" TargetMode="External"/><Relationship Id="rId235" Type="http://schemas.openxmlformats.org/officeDocument/2006/relationships/hyperlink" Target="https://www.ticonsiglio.com/wp-content/uploads/2016/01/Globo_domanda-di-assunzione.doc" TargetMode="External"/><Relationship Id="rId251" Type="http://schemas.openxmlformats.org/officeDocument/2006/relationships/hyperlink" Target="https://erecruiting.poste.it/posizioniAperte.php" TargetMode="External"/><Relationship Id="rId25" Type="http://schemas.openxmlformats.org/officeDocument/2006/relationships/hyperlink" Target="mailto:giuseppelavoro1@libero.it" TargetMode="External"/><Relationship Id="rId46" Type="http://schemas.openxmlformats.org/officeDocument/2006/relationships/hyperlink" Target="mailto:tecnocasacasalnuovo@gmail.com" TargetMode="External"/><Relationship Id="rId67" Type="http://schemas.openxmlformats.org/officeDocument/2006/relationships/hyperlink" Target="mailto:selezione.rieti@gmail.com" TargetMode="External"/><Relationship Id="rId116" Type="http://schemas.openxmlformats.org/officeDocument/2006/relationships/hyperlink" Target="mailto:aurorasrl2014@gmail.com" TargetMode="External"/><Relationship Id="rId137" Type="http://schemas.openxmlformats.org/officeDocument/2006/relationships/hyperlink" Target="mailto:voice.service@Hotmail.com" TargetMode="External"/><Relationship Id="rId158" Type="http://schemas.openxmlformats.org/officeDocument/2006/relationships/hyperlink" Target="mailto:goldsmithsiracusa@gmail.com" TargetMode="External"/><Relationship Id="rId20" Type="http://schemas.openxmlformats.org/officeDocument/2006/relationships/hyperlink" Target="mailto:annaantonioettore@gmail.com" TargetMode="External"/><Relationship Id="rId41" Type="http://schemas.openxmlformats.org/officeDocument/2006/relationships/hyperlink" Target="mailto:saporemediterraneovu@libero.it" TargetMode="External"/><Relationship Id="rId62" Type="http://schemas.openxmlformats.org/officeDocument/2006/relationships/hyperlink" Target="mailto:info@hdp4x4.it" TargetMode="External"/><Relationship Id="rId83" Type="http://schemas.openxmlformats.org/officeDocument/2006/relationships/hyperlink" Target="https://www.directch.com/RomaFrontEnd?id=0307fb79-32d5-470e-8c7b-3a69f7a12d22" TargetMode="External"/><Relationship Id="rId88" Type="http://schemas.openxmlformats.org/officeDocument/2006/relationships/hyperlink" Target="mailto:valentinaavicolli@gmail.com" TargetMode="External"/><Relationship Id="rId111" Type="http://schemas.openxmlformats.org/officeDocument/2006/relationships/hyperlink" Target="mailto:maurotrudu82@gmail.com" TargetMode="External"/><Relationship Id="rId132" Type="http://schemas.openxmlformats.org/officeDocument/2006/relationships/hyperlink" Target="mailto:info@gruppoc.it" TargetMode="External"/><Relationship Id="rId153" Type="http://schemas.openxmlformats.org/officeDocument/2006/relationships/hyperlink" Target="mailto:economato@marsasicla.it" TargetMode="External"/><Relationship Id="rId174" Type="http://schemas.openxmlformats.org/officeDocument/2006/relationships/hyperlink" Target="mailto:a.stefanoni@idbgroup.it" TargetMode="External"/><Relationship Id="rId179" Type="http://schemas.openxmlformats.org/officeDocument/2006/relationships/hyperlink" Target="mailto:hresearch.tv@gmail.com" TargetMode="External"/><Relationship Id="rId195" Type="http://schemas.openxmlformats.org/officeDocument/2006/relationships/hyperlink" Target="https://concorsi.difesa.it/ei/vfp4/atleti/2017/Pagine/home.aspx" TargetMode="External"/><Relationship Id="rId209" Type="http://schemas.openxmlformats.org/officeDocument/2006/relationships/hyperlink" Target="http://www.boscolohotels.com/it/carriere" TargetMode="External"/><Relationship Id="rId190" Type="http://schemas.openxmlformats.org/officeDocument/2006/relationships/hyperlink" Target="mailto:lara.piccoli@gruppopf.it" TargetMode="External"/><Relationship Id="rId204" Type="http://schemas.openxmlformats.org/officeDocument/2006/relationships/hyperlink" Target="http://www.assofin.it/" TargetMode="External"/><Relationship Id="rId220" Type="http://schemas.openxmlformats.org/officeDocument/2006/relationships/hyperlink" Target="http://www.enel.it/it-IT/carriere/" TargetMode="External"/><Relationship Id="rId225" Type="http://schemas.openxmlformats.org/officeDocument/2006/relationships/hyperlink" Target="https://thun.tms.hrdepartment.com/cgi-bin/a/editprofile.cgi?jobid=&amp;referralsource=&amp;job_referer=&amp;view_language=it-IT" TargetMode="External"/><Relationship Id="rId241" Type="http://schemas.openxmlformats.org/officeDocument/2006/relationships/hyperlink" Target="https://www.cvwebasp.com/brt/formweb/FormJP.asp?LanguageId=0" TargetMode="External"/><Relationship Id="rId246" Type="http://schemas.openxmlformats.org/officeDocument/2006/relationships/hyperlink" Target="http://lavoraconnoi.unipolassicurazioni.it/h1selwebcand/mainhr.aspx" TargetMode="External"/><Relationship Id="rId15" Type="http://schemas.openxmlformats.org/officeDocument/2006/relationships/hyperlink" Target="mailto:info@hotelmarina.net" TargetMode="External"/><Relationship Id="rId36" Type="http://schemas.openxmlformats.org/officeDocument/2006/relationships/hyperlink" Target="mailto:dechiaramassimo@hotmail.it" TargetMode="External"/><Relationship Id="rId57" Type="http://schemas.openxmlformats.org/officeDocument/2006/relationships/hyperlink" Target="mailto:selezionepersonale@agenziagta.com" TargetMode="External"/><Relationship Id="rId106" Type="http://schemas.openxmlformats.org/officeDocument/2006/relationships/hyperlink" Target="mailto:amministrazione@chiusurelle.com" TargetMode="External"/><Relationship Id="rId127" Type="http://schemas.openxmlformats.org/officeDocument/2006/relationships/hyperlink" Target="mailto:algheropastaco@gmail.com" TargetMode="External"/><Relationship Id="rId10" Type="http://schemas.openxmlformats.org/officeDocument/2006/relationships/hyperlink" Target="mailto:laboratoriolecrem@gmail.com" TargetMode="External"/><Relationship Id="rId31" Type="http://schemas.openxmlformats.org/officeDocument/2006/relationships/hyperlink" Target="mailto:responsabilepuntivenditasud@consorzioenergiaegas.it" TargetMode="External"/><Relationship Id="rId52" Type="http://schemas.openxmlformats.org/officeDocument/2006/relationships/hyperlink" Target="mailto:rmcia@tecnocasa.it" TargetMode="External"/><Relationship Id="rId73" Type="http://schemas.openxmlformats.org/officeDocument/2006/relationships/hyperlink" Target="mailto:info@bellocchio-assicurazioni.it" TargetMode="External"/><Relationship Id="rId78" Type="http://schemas.openxmlformats.org/officeDocument/2006/relationships/hyperlink" Target="mailto:info@germanimoda.it" TargetMode="External"/><Relationship Id="rId94" Type="http://schemas.openxmlformats.org/officeDocument/2006/relationships/hyperlink" Target="mailto:fcservicesrls@libero.it" TargetMode="External"/><Relationship Id="rId99" Type="http://schemas.openxmlformats.org/officeDocument/2006/relationships/hyperlink" Target="mailto:michelecocco@alice.it" TargetMode="External"/><Relationship Id="rId101" Type="http://schemas.openxmlformats.org/officeDocument/2006/relationships/hyperlink" Target="mailto:MAKEWORK@LIBERO.IT" TargetMode="External"/><Relationship Id="rId122" Type="http://schemas.openxmlformats.org/officeDocument/2006/relationships/hyperlink" Target="mailto:hr@arbataxpark.com" TargetMode="External"/><Relationship Id="rId143" Type="http://schemas.openxmlformats.org/officeDocument/2006/relationships/hyperlink" Target="mailto:/risorseumanecatania.vimikmc@gmail.com" TargetMode="External"/><Relationship Id="rId148" Type="http://schemas.openxmlformats.org/officeDocument/2006/relationships/hyperlink" Target="mailto:fabio.ronsisvalle@enel.com" TargetMode="External"/><Relationship Id="rId164" Type="http://schemas.openxmlformats.org/officeDocument/2006/relationships/hyperlink" Target="mailto:pg2a5@tecnorete.it" TargetMode="External"/><Relationship Id="rId169" Type="http://schemas.openxmlformats.org/officeDocument/2006/relationships/hyperlink" Target="mailto:panizpaolo@libero.it" TargetMode="External"/><Relationship Id="rId185" Type="http://schemas.openxmlformats.org/officeDocument/2006/relationships/hyperlink" Target="mailto:tony.vella78@gmail.com" TargetMode="External"/><Relationship Id="rId4" Type="http://schemas.openxmlformats.org/officeDocument/2006/relationships/webSettings" Target="webSettings.xml"/><Relationship Id="rId9" Type="http://schemas.openxmlformats.org/officeDocument/2006/relationships/hyperlink" Target="mailto:mlcommunicationsrl@gmail.com" TargetMode="External"/><Relationship Id="rId180" Type="http://schemas.openxmlformats.org/officeDocument/2006/relationships/hyperlink" Target="mailto:direzione.centrolifeoderzo@gmail.com" TargetMode="External"/><Relationship Id="rId210" Type="http://schemas.openxmlformats.org/officeDocument/2006/relationships/hyperlink" Target="http://twigabeachclub.com/contatti/" TargetMode="External"/><Relationship Id="rId215" Type="http://schemas.openxmlformats.org/officeDocument/2006/relationships/hyperlink" Target="http://www.inter.it/it/hr" TargetMode="External"/><Relationship Id="rId236" Type="http://schemas.openxmlformats.org/officeDocument/2006/relationships/hyperlink" Target="https://www.esselungajob.it/content/ejb20/it/homepage/lavora-con-noi/negozio.html" TargetMode="External"/><Relationship Id="rId26" Type="http://schemas.openxmlformats.org/officeDocument/2006/relationships/hyperlink" Target="mailto:managementitalia00@gmail.com" TargetMode="External"/><Relationship Id="rId231" Type="http://schemas.openxmlformats.org/officeDocument/2006/relationships/hyperlink" Target="http://www.kimbo.it/jobs/?Lavora-con-noi-101&amp;id_form=1&amp;lang=it" TargetMode="External"/><Relationship Id="rId252" Type="http://schemas.openxmlformats.org/officeDocument/2006/relationships/hyperlink" Target="http://www.roche.com/careers.htm" TargetMode="External"/><Relationship Id="rId47" Type="http://schemas.openxmlformats.org/officeDocument/2006/relationships/hyperlink" Target="http://www.smileserviceweb.com" TargetMode="External"/><Relationship Id="rId68" Type="http://schemas.openxmlformats.org/officeDocument/2006/relationships/hyperlink" Target="mailto:robertoamurso@gmail.com" TargetMode="External"/><Relationship Id="rId89" Type="http://schemas.openxmlformats.org/officeDocument/2006/relationships/hyperlink" Target="mailto:casteldisangro@bonifazi.it" TargetMode="External"/><Relationship Id="rId112" Type="http://schemas.openxmlformats.org/officeDocument/2006/relationships/hyperlink" Target="mailto:dscomunicazione@tiscali.it" TargetMode="External"/><Relationship Id="rId133" Type="http://schemas.openxmlformats.org/officeDocument/2006/relationships/hyperlink" Target="mailto:trapani@during.it" TargetMode="External"/><Relationship Id="rId154" Type="http://schemas.openxmlformats.org/officeDocument/2006/relationships/hyperlink" Target="mailto:selezione@iviaggidimarcopaolo.com" TargetMode="External"/><Relationship Id="rId175" Type="http://schemas.openxmlformats.org/officeDocument/2006/relationships/hyperlink" Target="mailto:barricatadivingcenter@gmail.com" TargetMode="External"/><Relationship Id="rId196" Type="http://schemas.openxmlformats.org/officeDocument/2006/relationships/hyperlink" Target="http://www.difesa.it/" TargetMode="External"/><Relationship Id="rId200" Type="http://schemas.openxmlformats.org/officeDocument/2006/relationships/hyperlink" Target="http://www.gdf.gov.it/concorsi/concorsi/anno-2017/ispettori-461-allievi-marescialli-1" TargetMode="External"/><Relationship Id="rId16" Type="http://schemas.openxmlformats.org/officeDocument/2006/relationships/hyperlink" Target="mailto:info@miagenda.it" TargetMode="External"/><Relationship Id="rId221" Type="http://schemas.openxmlformats.org/officeDocument/2006/relationships/hyperlink" Target="https://www.cvwebasp.com/enel/formweb/formjp.asp?languageid=0" TargetMode="External"/><Relationship Id="rId242" Type="http://schemas.openxmlformats.org/officeDocument/2006/relationships/hyperlink" Target="http://blue-group.it/jobs/" TargetMode="External"/><Relationship Id="rId37" Type="http://schemas.openxmlformats.org/officeDocument/2006/relationships/hyperlink" Target="mailto:tecnocasacasalnuovo@gmail.com" TargetMode="External"/><Relationship Id="rId58" Type="http://schemas.openxmlformats.org/officeDocument/2006/relationships/hyperlink" Target="mailto:valentina.caliciotti@adecco.it" TargetMode="External"/><Relationship Id="rId79" Type="http://schemas.openxmlformats.org/officeDocument/2006/relationships/hyperlink" Target="http://www.lenergia.eu" TargetMode="External"/><Relationship Id="rId102" Type="http://schemas.openxmlformats.org/officeDocument/2006/relationships/hyperlink" Target="mailto:info@cheenergia.it" TargetMode="External"/><Relationship Id="rId123" Type="http://schemas.openxmlformats.org/officeDocument/2006/relationships/hyperlink" Target="mailto:job.xeniagroup@gmail.com" TargetMode="External"/><Relationship Id="rId144" Type="http://schemas.openxmlformats.org/officeDocument/2006/relationships/hyperlink" Target="mailto:cv@mastercomm.it" TargetMode="External"/><Relationship Id="rId90" Type="http://schemas.openxmlformats.org/officeDocument/2006/relationships/hyperlink" Target="mailto:sisterssrlr@gmail.com" TargetMode="External"/><Relationship Id="rId165" Type="http://schemas.openxmlformats.org/officeDocument/2006/relationships/hyperlink" Target="mailto:companyhresource@libero.it" TargetMode="External"/><Relationship Id="rId186" Type="http://schemas.openxmlformats.org/officeDocument/2006/relationships/hyperlink" Target="http://www.e-workspa.it" TargetMode="External"/><Relationship Id="rId211" Type="http://schemas.openxmlformats.org/officeDocument/2006/relationships/hyperlink" Target="mailto:info@darwinstaff.com" TargetMode="External"/><Relationship Id="rId232" Type="http://schemas.openxmlformats.org/officeDocument/2006/relationships/hyperlink" Target="http://www.kimbo.it/jobs/?Lavora-con-noi&amp;amp;lang=it" TargetMode="External"/><Relationship Id="rId253" Type="http://schemas.openxmlformats.org/officeDocument/2006/relationships/hyperlink" Target="http://www.roche.com/it/careers/italy/jobs/jobsearch.htm?keywords=&amp;countryCodes=IT&amp;jobFunctionCodes=" TargetMode="External"/><Relationship Id="rId27" Type="http://schemas.openxmlformats.org/officeDocument/2006/relationships/hyperlink" Target="mailto:autosud@virgilio.it" TargetMode="External"/><Relationship Id="rId48" Type="http://schemas.openxmlformats.org/officeDocument/2006/relationships/hyperlink" Target="mailto:sernellifabio@gmail.com" TargetMode="External"/><Relationship Id="rId69" Type="http://schemas.openxmlformats.org/officeDocument/2006/relationships/hyperlink" Target="mailto:tecnocasagrotticella@yahoo.it" TargetMode="External"/><Relationship Id="rId113" Type="http://schemas.openxmlformats.org/officeDocument/2006/relationships/hyperlink" Target="mailto:hrselezione@konnexio.it" TargetMode="External"/><Relationship Id="rId134" Type="http://schemas.openxmlformats.org/officeDocument/2006/relationships/hyperlink" Target="mailto:humanresource@techlabitalia.it" TargetMode="External"/><Relationship Id="rId80" Type="http://schemas.openxmlformats.org/officeDocument/2006/relationships/hyperlink" Target="mailto:info.mc@alispa.it" TargetMode="External"/><Relationship Id="rId155" Type="http://schemas.openxmlformats.org/officeDocument/2006/relationships/hyperlink" Target="mailto:selezioneidue.comsrl@gmail.com" TargetMode="External"/><Relationship Id="rId176" Type="http://schemas.openxmlformats.org/officeDocument/2006/relationships/hyperlink" Target="mailto:nuovaerasrls@gmail.com" TargetMode="External"/><Relationship Id="rId197" Type="http://schemas.openxmlformats.org/officeDocument/2006/relationships/hyperlink" Target="https://concorsionline.gdf.gov.it/Pagine/default.aspx" TargetMode="External"/><Relationship Id="rId201" Type="http://schemas.openxmlformats.org/officeDocument/2006/relationships/hyperlink" Target="https://extranet.carabinieri.it/ConcorsiOnline/" TargetMode="External"/><Relationship Id="rId222" Type="http://schemas.openxmlformats.org/officeDocument/2006/relationships/hyperlink" Target="http://www.poltronesofa.com/areariservata.aspx?JOB_ID=0&amp;pag=candidatura" TargetMode="External"/><Relationship Id="rId243" Type="http://schemas.openxmlformats.org/officeDocument/2006/relationships/hyperlink" Target="https://www.ticonsiglio.com/corsi-gratuiti-trading-online-fineco/" TargetMode="External"/><Relationship Id="rId17" Type="http://schemas.openxmlformats.org/officeDocument/2006/relationships/hyperlink" Target="mailto:cc-massaggi@virgilio.it" TargetMode="External"/><Relationship Id="rId38" Type="http://schemas.openxmlformats.org/officeDocument/2006/relationships/hyperlink" Target="mailto:catiagio80@gmail.com" TargetMode="External"/><Relationship Id="rId59" Type="http://schemas.openxmlformats.org/officeDocument/2006/relationships/hyperlink" Target="mailto:valentina.caliciotti@adecco.it" TargetMode="External"/><Relationship Id="rId103" Type="http://schemas.openxmlformats.org/officeDocument/2006/relationships/hyperlink" Target="mailto:flbgroupsrl.maglie@gmail.com" TargetMode="External"/><Relationship Id="rId124" Type="http://schemas.openxmlformats.org/officeDocument/2006/relationships/hyperlink" Target="mailto:obla81@gmail.co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1044</TotalTime>
  <Pages>1</Pages>
  <Words>86514</Words>
  <Characters>493133</Characters>
  <Application>Microsoft Office Word</Application>
  <DocSecurity>0</DocSecurity>
  <Lines>4109</Lines>
  <Paragraphs>1156</Paragraphs>
  <ScaleCrop>false</ScaleCrop>
  <HeadingPairs>
    <vt:vector size="2" baseType="variant">
      <vt:variant>
        <vt:lpstr>Titolo</vt:lpstr>
      </vt:variant>
      <vt:variant>
        <vt:i4>1</vt:i4>
      </vt:variant>
    </vt:vector>
  </HeadingPairs>
  <TitlesOfParts>
    <vt:vector size="1" baseType="lpstr">
      <vt:lpstr/>
    </vt:vector>
  </TitlesOfParts>
  <Company>windows</Company>
  <LinksUpToDate>false</LinksUpToDate>
  <CharactersWithSpaces>578491</CharactersWithSpaces>
  <SharedDoc>false</SharedDoc>
  <HLinks>
    <vt:vector size="246" baseType="variant">
      <vt:variant>
        <vt:i4>1572930</vt:i4>
      </vt:variant>
      <vt:variant>
        <vt:i4>120</vt:i4>
      </vt:variant>
      <vt:variant>
        <vt:i4>0</vt:i4>
      </vt:variant>
      <vt:variant>
        <vt:i4>5</vt:i4>
      </vt:variant>
      <vt:variant>
        <vt:lpwstr>https://erecruiting.poste.it/posizioniAperte.php</vt:lpwstr>
      </vt:variant>
      <vt:variant>
        <vt:lpwstr/>
      </vt:variant>
      <vt:variant>
        <vt:i4>720913</vt:i4>
      </vt:variant>
      <vt:variant>
        <vt:i4>117</vt:i4>
      </vt:variant>
      <vt:variant>
        <vt:i4>0</vt:i4>
      </vt:variant>
      <vt:variant>
        <vt:i4>5</vt:i4>
      </vt:variant>
      <vt:variant>
        <vt:lpwstr>http://www.poste.it/</vt:lpwstr>
      </vt:variant>
      <vt:variant>
        <vt:lpwstr/>
      </vt:variant>
      <vt:variant>
        <vt:i4>2162739</vt:i4>
      </vt:variant>
      <vt:variant>
        <vt:i4>114</vt:i4>
      </vt:variant>
      <vt:variant>
        <vt:i4>0</vt:i4>
      </vt:variant>
      <vt:variant>
        <vt:i4>5</vt:i4>
      </vt:variant>
      <vt:variant>
        <vt:lpwstr>https://www.ticonsiglio.com/poste-italiane-assunzioni-piano-2015-2020/</vt:lpwstr>
      </vt:variant>
      <vt:variant>
        <vt:lpwstr/>
      </vt:variant>
      <vt:variant>
        <vt:i4>3342434</vt:i4>
      </vt:variant>
      <vt:variant>
        <vt:i4>111</vt:i4>
      </vt:variant>
      <vt:variant>
        <vt:i4>0</vt:i4>
      </vt:variant>
      <vt:variant>
        <vt:i4>5</vt:i4>
      </vt:variant>
      <vt:variant>
        <vt:lpwstr>http://lavoraconnoi.unipolassicurazioni.it/h1selwebcand/MainHR.aspx?Pag=Griglia&amp;tipo=Griglia&amp;Quale=Annunci</vt:lpwstr>
      </vt:variant>
      <vt:variant>
        <vt:lpwstr/>
      </vt:variant>
      <vt:variant>
        <vt:i4>7471153</vt:i4>
      </vt:variant>
      <vt:variant>
        <vt:i4>108</vt:i4>
      </vt:variant>
      <vt:variant>
        <vt:i4>0</vt:i4>
      </vt:variant>
      <vt:variant>
        <vt:i4>5</vt:i4>
      </vt:variant>
      <vt:variant>
        <vt:lpwstr>http://lavoraconnoi.unipolassicurazioni.it/h1selwebcand/mainhr.aspx</vt:lpwstr>
      </vt:variant>
      <vt:variant>
        <vt:lpwstr/>
      </vt:variant>
      <vt:variant>
        <vt:i4>131147</vt:i4>
      </vt:variant>
      <vt:variant>
        <vt:i4>105</vt:i4>
      </vt:variant>
      <vt:variant>
        <vt:i4>0</vt:i4>
      </vt:variant>
      <vt:variant>
        <vt:i4>5</vt:i4>
      </vt:variant>
      <vt:variant>
        <vt:lpwstr>http://www.unipol.it/</vt:lpwstr>
      </vt:variant>
      <vt:variant>
        <vt:lpwstr/>
      </vt:variant>
      <vt:variant>
        <vt:i4>2359419</vt:i4>
      </vt:variant>
      <vt:variant>
        <vt:i4>102</vt:i4>
      </vt:variant>
      <vt:variant>
        <vt:i4>0</vt:i4>
      </vt:variant>
      <vt:variant>
        <vt:i4>5</vt:i4>
      </vt:variant>
      <vt:variant>
        <vt:lpwstr>http://www.fsitaliane.it/lavoraconnoi.html</vt:lpwstr>
      </vt:variant>
      <vt:variant>
        <vt:lpwstr/>
      </vt:variant>
      <vt:variant>
        <vt:i4>2752551</vt:i4>
      </vt:variant>
      <vt:variant>
        <vt:i4>99</vt:i4>
      </vt:variant>
      <vt:variant>
        <vt:i4>0</vt:i4>
      </vt:variant>
      <vt:variant>
        <vt:i4>5</vt:i4>
      </vt:variant>
      <vt:variant>
        <vt:lpwstr>http://www.trenitalia.com/?gclid=CKvrycjAhMUCFYzMtAodBQoAag</vt:lpwstr>
      </vt:variant>
      <vt:variant>
        <vt:lpwstr/>
      </vt:variant>
      <vt:variant>
        <vt:i4>2359419</vt:i4>
      </vt:variant>
      <vt:variant>
        <vt:i4>96</vt:i4>
      </vt:variant>
      <vt:variant>
        <vt:i4>0</vt:i4>
      </vt:variant>
      <vt:variant>
        <vt:i4>5</vt:i4>
      </vt:variant>
      <vt:variant>
        <vt:lpwstr>http://www.fsitaliane.it/lavoraconnoi.html</vt:lpwstr>
      </vt:variant>
      <vt:variant>
        <vt:lpwstr/>
      </vt:variant>
      <vt:variant>
        <vt:i4>7012386</vt:i4>
      </vt:variant>
      <vt:variant>
        <vt:i4>93</vt:i4>
      </vt:variant>
      <vt:variant>
        <vt:i4>0</vt:i4>
      </vt:variant>
      <vt:variant>
        <vt:i4>5</vt:i4>
      </vt:variant>
      <vt:variant>
        <vt:lpwstr>http://blue-group.it/jobs/</vt:lpwstr>
      </vt:variant>
      <vt:variant>
        <vt:lpwstr/>
      </vt:variant>
      <vt:variant>
        <vt:i4>1638425</vt:i4>
      </vt:variant>
      <vt:variant>
        <vt:i4>90</vt:i4>
      </vt:variant>
      <vt:variant>
        <vt:i4>0</vt:i4>
      </vt:variant>
      <vt:variant>
        <vt:i4>5</vt:i4>
      </vt:variant>
      <vt:variant>
        <vt:lpwstr>https://www.cvwebasp.com/brt/formweb/FormJP.asp?LanguageId=0</vt:lpwstr>
      </vt:variant>
      <vt:variant>
        <vt:lpwstr/>
      </vt:variant>
      <vt:variant>
        <vt:i4>8061048</vt:i4>
      </vt:variant>
      <vt:variant>
        <vt:i4>87</vt:i4>
      </vt:variant>
      <vt:variant>
        <vt:i4>0</vt:i4>
      </vt:variant>
      <vt:variant>
        <vt:i4>5</vt:i4>
      </vt:variant>
      <vt:variant>
        <vt:lpwstr>http://www.brt.it/</vt:lpwstr>
      </vt:variant>
      <vt:variant>
        <vt:lpwstr/>
      </vt:variant>
      <vt:variant>
        <vt:i4>4915308</vt:i4>
      </vt:variant>
      <vt:variant>
        <vt:i4>84</vt:i4>
      </vt:variant>
      <vt:variant>
        <vt:i4>0</vt:i4>
      </vt:variant>
      <vt:variant>
        <vt:i4>5</vt:i4>
      </vt:variant>
      <vt:variant>
        <vt:lpwstr>http://www.ikea.com/ms/it_IT/this-is-ikea/available-jobs/index.html</vt:lpwstr>
      </vt:variant>
      <vt:variant>
        <vt:lpwstr/>
      </vt:variant>
      <vt:variant>
        <vt:i4>2556023</vt:i4>
      </vt:variant>
      <vt:variant>
        <vt:i4>81</vt:i4>
      </vt:variant>
      <vt:variant>
        <vt:i4>0</vt:i4>
      </vt:variant>
      <vt:variant>
        <vt:i4>5</vt:i4>
      </vt:variant>
      <vt:variant>
        <vt:lpwstr>https://www.ticonsiglio.com/ikea-junior-programme/</vt:lpwstr>
      </vt:variant>
      <vt:variant>
        <vt:lpwstr/>
      </vt:variant>
      <vt:variant>
        <vt:i4>1114176</vt:i4>
      </vt:variant>
      <vt:variant>
        <vt:i4>78</vt:i4>
      </vt:variant>
      <vt:variant>
        <vt:i4>0</vt:i4>
      </vt:variant>
      <vt:variant>
        <vt:i4>5</vt:i4>
      </vt:variant>
      <vt:variant>
        <vt:lpwstr>https://www.ticonsiglio.com/esselunga-lavora-con-noi/</vt:lpwstr>
      </vt:variant>
      <vt:variant>
        <vt:lpwstr/>
      </vt:variant>
      <vt:variant>
        <vt:i4>1703965</vt:i4>
      </vt:variant>
      <vt:variant>
        <vt:i4>75</vt:i4>
      </vt:variant>
      <vt:variant>
        <vt:i4>0</vt:i4>
      </vt:variant>
      <vt:variant>
        <vt:i4>5</vt:i4>
      </vt:variant>
      <vt:variant>
        <vt:lpwstr>https://www.esselungajob.it/content/ejb20/it/homepage/lavora-con-noi/negozio.html</vt:lpwstr>
      </vt:variant>
      <vt:variant>
        <vt:lpwstr/>
      </vt:variant>
      <vt:variant>
        <vt:i4>8257621</vt:i4>
      </vt:variant>
      <vt:variant>
        <vt:i4>72</vt:i4>
      </vt:variant>
      <vt:variant>
        <vt:i4>0</vt:i4>
      </vt:variant>
      <vt:variant>
        <vt:i4>5</vt:i4>
      </vt:variant>
      <vt:variant>
        <vt:lpwstr>https://www.ticonsiglio.com/wp-content/uploads/2016/01/Globo_domanda-di-assunzione.doc</vt:lpwstr>
      </vt:variant>
      <vt:variant>
        <vt:lpwstr/>
      </vt:variant>
      <vt:variant>
        <vt:i4>6422568</vt:i4>
      </vt:variant>
      <vt:variant>
        <vt:i4>69</vt:i4>
      </vt:variant>
      <vt:variant>
        <vt:i4>0</vt:i4>
      </vt:variant>
      <vt:variant>
        <vt:i4>5</vt:i4>
      </vt:variant>
      <vt:variant>
        <vt:lpwstr>http://www.globomoda.com/lavoro.php</vt:lpwstr>
      </vt:variant>
      <vt:variant>
        <vt:lpwstr/>
      </vt:variant>
      <vt:variant>
        <vt:i4>1572945</vt:i4>
      </vt:variant>
      <vt:variant>
        <vt:i4>66</vt:i4>
      </vt:variant>
      <vt:variant>
        <vt:i4>0</vt:i4>
      </vt:variant>
      <vt:variant>
        <vt:i4>5</vt:i4>
      </vt:variant>
      <vt:variant>
        <vt:lpwstr>http://www.kimbo.it/jobs/?Lavora-con-noi&amp;amp;lang=it</vt:lpwstr>
      </vt:variant>
      <vt:variant>
        <vt:lpwstr/>
      </vt:variant>
      <vt:variant>
        <vt:i4>786545</vt:i4>
      </vt:variant>
      <vt:variant>
        <vt:i4>63</vt:i4>
      </vt:variant>
      <vt:variant>
        <vt:i4>0</vt:i4>
      </vt:variant>
      <vt:variant>
        <vt:i4>5</vt:i4>
      </vt:variant>
      <vt:variant>
        <vt:lpwstr>http://www.kimbo.it/jobs/?Lavora-con-noi-101&amp;id_form=1&amp;lang=it</vt:lpwstr>
      </vt:variant>
      <vt:variant>
        <vt:lpwstr/>
      </vt:variant>
      <vt:variant>
        <vt:i4>4980746</vt:i4>
      </vt:variant>
      <vt:variant>
        <vt:i4>60</vt:i4>
      </vt:variant>
      <vt:variant>
        <vt:i4>0</vt:i4>
      </vt:variant>
      <vt:variant>
        <vt:i4>5</vt:i4>
      </vt:variant>
      <vt:variant>
        <vt:lpwstr>https://www.unieuro.it/online/lavora-con-noi</vt:lpwstr>
      </vt:variant>
      <vt:variant>
        <vt:lpwstr/>
      </vt:variant>
      <vt:variant>
        <vt:i4>1638481</vt:i4>
      </vt:variant>
      <vt:variant>
        <vt:i4>57</vt:i4>
      </vt:variant>
      <vt:variant>
        <vt:i4>0</vt:i4>
      </vt:variant>
      <vt:variant>
        <vt:i4>5</vt:i4>
      </vt:variant>
      <vt:variant>
        <vt:lpwstr>https://www.infojobs.it/lavoro-mediaworld</vt:lpwstr>
      </vt:variant>
      <vt:variant>
        <vt:lpwstr/>
      </vt:variant>
      <vt:variant>
        <vt:i4>2752569</vt:i4>
      </vt:variant>
      <vt:variant>
        <vt:i4>54</vt:i4>
      </vt:variant>
      <vt:variant>
        <vt:i4>0</vt:i4>
      </vt:variant>
      <vt:variant>
        <vt:i4>5</vt:i4>
      </vt:variant>
      <vt:variant>
        <vt:lpwstr>https://www.mediaworld.it/mw/informazioni/lavorare</vt:lpwstr>
      </vt:variant>
      <vt:variant>
        <vt:lpwstr/>
      </vt:variant>
      <vt:variant>
        <vt:i4>4587542</vt:i4>
      </vt:variant>
      <vt:variant>
        <vt:i4>51</vt:i4>
      </vt:variant>
      <vt:variant>
        <vt:i4>0</vt:i4>
      </vt:variant>
      <vt:variant>
        <vt:i4>5</vt:i4>
      </vt:variant>
      <vt:variant>
        <vt:lpwstr>http://www.poltronesofa.com/lavoraconnoi.aspx</vt:lpwstr>
      </vt:variant>
      <vt:variant>
        <vt:lpwstr/>
      </vt:variant>
      <vt:variant>
        <vt:i4>2687003</vt:i4>
      </vt:variant>
      <vt:variant>
        <vt:i4>48</vt:i4>
      </vt:variant>
      <vt:variant>
        <vt:i4>0</vt:i4>
      </vt:variant>
      <vt:variant>
        <vt:i4>5</vt:i4>
      </vt:variant>
      <vt:variant>
        <vt:lpwstr>http://www.poltronesofa.com/areariservata.aspx?JOB_ID=0&amp;pag=candidatura</vt:lpwstr>
      </vt:variant>
      <vt:variant>
        <vt:lpwstr/>
      </vt:variant>
      <vt:variant>
        <vt:i4>262226</vt:i4>
      </vt:variant>
      <vt:variant>
        <vt:i4>45</vt:i4>
      </vt:variant>
      <vt:variant>
        <vt:i4>0</vt:i4>
      </vt:variant>
      <vt:variant>
        <vt:i4>5</vt:i4>
      </vt:variant>
      <vt:variant>
        <vt:lpwstr>https://www.cvwebasp.com/enel/formweb/formjp.asp?languageid=0</vt:lpwstr>
      </vt:variant>
      <vt:variant>
        <vt:lpwstr/>
      </vt:variant>
      <vt:variant>
        <vt:i4>6553653</vt:i4>
      </vt:variant>
      <vt:variant>
        <vt:i4>42</vt:i4>
      </vt:variant>
      <vt:variant>
        <vt:i4>0</vt:i4>
      </vt:variant>
      <vt:variant>
        <vt:i4>5</vt:i4>
      </vt:variant>
      <vt:variant>
        <vt:lpwstr>http://www.enel.it/it-IT/carriere/</vt:lpwstr>
      </vt:variant>
      <vt:variant>
        <vt:lpwstr/>
      </vt:variant>
      <vt:variant>
        <vt:i4>3211383</vt:i4>
      </vt:variant>
      <vt:variant>
        <vt:i4>39</vt:i4>
      </vt:variant>
      <vt:variant>
        <vt:i4>0</vt:i4>
      </vt:variant>
      <vt:variant>
        <vt:i4>5</vt:i4>
      </vt:variant>
      <vt:variant>
        <vt:lpwstr>https://www.ticonsiglio.com/enel-assunzioni-entro-2019/</vt:lpwstr>
      </vt:variant>
      <vt:variant>
        <vt:lpwstr/>
      </vt:variant>
      <vt:variant>
        <vt:i4>8257657</vt:i4>
      </vt:variant>
      <vt:variant>
        <vt:i4>36</vt:i4>
      </vt:variant>
      <vt:variant>
        <vt:i4>0</vt:i4>
      </vt:variant>
      <vt:variant>
        <vt:i4>5</vt:i4>
      </vt:variant>
      <vt:variant>
        <vt:lpwstr>https://next.cvwebvision.it/Enel/formweb/formjp.asp?siteID=14&amp;idCanale=10&amp;LanguageID=0</vt:lpwstr>
      </vt:variant>
      <vt:variant>
        <vt:lpwstr/>
      </vt:variant>
      <vt:variant>
        <vt:i4>7340158</vt:i4>
      </vt:variant>
      <vt:variant>
        <vt:i4>33</vt:i4>
      </vt:variant>
      <vt:variant>
        <vt:i4>0</vt:i4>
      </vt:variant>
      <vt:variant>
        <vt:i4>5</vt:i4>
      </vt:variant>
      <vt:variant>
        <vt:lpwstr>https://www.enelgreenpower.com/it/unisciti-a-noi/a201610-carriere.html</vt:lpwstr>
      </vt:variant>
      <vt:variant>
        <vt:lpwstr/>
      </vt:variant>
      <vt:variant>
        <vt:i4>2490403</vt:i4>
      </vt:variant>
      <vt:variant>
        <vt:i4>30</vt:i4>
      </vt:variant>
      <vt:variant>
        <vt:i4>0</vt:i4>
      </vt:variant>
      <vt:variant>
        <vt:i4>5</vt:i4>
      </vt:variant>
      <vt:variant>
        <vt:lpwstr>http://www.unogas.biz/easyNews/NewsLeggi.asp?NewsID=57</vt:lpwstr>
      </vt:variant>
      <vt:variant>
        <vt:lpwstr/>
      </vt:variant>
      <vt:variant>
        <vt:i4>1966151</vt:i4>
      </vt:variant>
      <vt:variant>
        <vt:i4>27</vt:i4>
      </vt:variant>
      <vt:variant>
        <vt:i4>0</vt:i4>
      </vt:variant>
      <vt:variant>
        <vt:i4>5</vt:i4>
      </vt:variant>
      <vt:variant>
        <vt:lpwstr>http://www.inter.it/it/hr</vt:lpwstr>
      </vt:variant>
      <vt:variant>
        <vt:lpwstr/>
      </vt:variant>
      <vt:variant>
        <vt:i4>4980805</vt:i4>
      </vt:variant>
      <vt:variant>
        <vt:i4>24</vt:i4>
      </vt:variant>
      <vt:variant>
        <vt:i4>0</vt:i4>
      </vt:variant>
      <vt:variant>
        <vt:i4>5</vt:i4>
      </vt:variant>
      <vt:variant>
        <vt:lpwstr>https://www.darwinstaff.com/</vt:lpwstr>
      </vt:variant>
      <vt:variant>
        <vt:lpwstr/>
      </vt:variant>
      <vt:variant>
        <vt:i4>393251</vt:i4>
      </vt:variant>
      <vt:variant>
        <vt:i4>21</vt:i4>
      </vt:variant>
      <vt:variant>
        <vt:i4>0</vt:i4>
      </vt:variant>
      <vt:variant>
        <vt:i4>5</vt:i4>
      </vt:variant>
      <vt:variant>
        <vt:lpwstr>mailto:info@darwinstaff.com</vt:lpwstr>
      </vt:variant>
      <vt:variant>
        <vt:lpwstr/>
      </vt:variant>
      <vt:variant>
        <vt:i4>1572944</vt:i4>
      </vt:variant>
      <vt:variant>
        <vt:i4>18</vt:i4>
      </vt:variant>
      <vt:variant>
        <vt:i4>0</vt:i4>
      </vt:variant>
      <vt:variant>
        <vt:i4>5</vt:i4>
      </vt:variant>
      <vt:variant>
        <vt:lpwstr>http://www.boscolohotels.com/it/carriere</vt:lpwstr>
      </vt:variant>
      <vt:variant>
        <vt:lpwstr/>
      </vt:variant>
      <vt:variant>
        <vt:i4>3801142</vt:i4>
      </vt:variant>
      <vt:variant>
        <vt:i4>15</vt:i4>
      </vt:variant>
      <vt:variant>
        <vt:i4>0</vt:i4>
      </vt:variant>
      <vt:variant>
        <vt:i4>5</vt:i4>
      </vt:variant>
      <vt:variant>
        <vt:lpwstr>https://newsletter.ticonsiglio.com/lists/index.php?p=subscribe&amp;id=1</vt:lpwstr>
      </vt:variant>
      <vt:variant>
        <vt:lpwstr/>
      </vt:variant>
      <vt:variant>
        <vt:i4>4325472</vt:i4>
      </vt:variant>
      <vt:variant>
        <vt:i4>12</vt:i4>
      </vt:variant>
      <vt:variant>
        <vt:i4>0</vt:i4>
      </vt:variant>
      <vt:variant>
        <vt:i4>5</vt:i4>
      </vt:variant>
      <vt:variant>
        <vt:lpwstr>https://jobs.nintendo.de/main?fn=bm.ext.jobsview_engl&amp;land=IT</vt:lpwstr>
      </vt:variant>
      <vt:variant>
        <vt:lpwstr/>
      </vt:variant>
      <vt:variant>
        <vt:i4>6094916</vt:i4>
      </vt:variant>
      <vt:variant>
        <vt:i4>9</vt:i4>
      </vt:variant>
      <vt:variant>
        <vt:i4>0</vt:i4>
      </vt:variant>
      <vt:variant>
        <vt:i4>5</vt:i4>
      </vt:variant>
      <vt:variant>
        <vt:lpwstr>http://www.mastercard.com/corporate/careers/available-opportunities.html</vt:lpwstr>
      </vt:variant>
      <vt:variant>
        <vt:lpwstr/>
      </vt:variant>
      <vt:variant>
        <vt:i4>4849674</vt:i4>
      </vt:variant>
      <vt:variant>
        <vt:i4>6</vt:i4>
      </vt:variant>
      <vt:variant>
        <vt:i4>0</vt:i4>
      </vt:variant>
      <vt:variant>
        <vt:i4>5</vt:i4>
      </vt:variant>
      <vt:variant>
        <vt:lpwstr>http://www.mastercard.com/it/privati/</vt:lpwstr>
      </vt:variant>
      <vt:variant>
        <vt:lpwstr/>
      </vt:variant>
      <vt:variant>
        <vt:i4>84</vt:i4>
      </vt:variant>
      <vt:variant>
        <vt:i4>3</vt:i4>
      </vt:variant>
      <vt:variant>
        <vt:i4>0</vt:i4>
      </vt:variant>
      <vt:variant>
        <vt:i4>5</vt:i4>
      </vt:variant>
      <vt:variant>
        <vt:lpwstr>http://www.difesa.it/</vt:lpwstr>
      </vt:variant>
      <vt:variant>
        <vt:lpwstr/>
      </vt:variant>
      <vt:variant>
        <vt:i4>2687093</vt:i4>
      </vt:variant>
      <vt:variant>
        <vt:i4>0</vt:i4>
      </vt:variant>
      <vt:variant>
        <vt:i4>0</vt:i4>
      </vt:variant>
      <vt:variant>
        <vt:i4>5</vt:i4>
      </vt:variant>
      <vt:variant>
        <vt:lpwstr>https://concorsi.difesa.it/ei/vfp4/atleti/2017/Pagine/home.aspx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34</cp:revision>
  <dcterms:created xsi:type="dcterms:W3CDTF">2017-04-17T16:11:00Z</dcterms:created>
  <dcterms:modified xsi:type="dcterms:W3CDTF">2017-05-07T17:26:00Z</dcterms:modified>
</cp:coreProperties>
</file>